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341DF0" w14:textId="57F7E346" w:rsidR="00F1480E" w:rsidRPr="000754EC" w:rsidRDefault="00CF795F" w:rsidP="002D3CBA">
            <w:pPr>
              <w:pStyle w:val="SIUNITCODE"/>
            </w:pPr>
            <w:commentRangeStart w:id="0"/>
            <w:r>
              <w:t>A</w:t>
            </w:r>
            <w:r w:rsidR="0051042A">
              <w:t>CMATE</w:t>
            </w:r>
            <w:r w:rsidR="000F7C85">
              <w:t>4X3</w:t>
            </w:r>
            <w:commentRangeEnd w:id="0"/>
            <w:r w:rsidR="00DC36A5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3D6D7407" w14:textId="22B52DF5" w:rsidR="00F1480E" w:rsidRPr="000754EC" w:rsidRDefault="002D3CBA" w:rsidP="000754EC">
            <w:pPr>
              <w:pStyle w:val="SIUnittitle"/>
            </w:pPr>
            <w:r>
              <w:t xml:space="preserve">Assist </w:t>
            </w:r>
            <w:commentRangeStart w:id="1"/>
            <w:r>
              <w:t xml:space="preserve">researchers </w:t>
            </w:r>
            <w:commentRangeEnd w:id="1"/>
            <w:r w:rsidR="00872F6C">
              <w:rPr>
                <w:b w:val="0"/>
                <w:sz w:val="20"/>
              </w:rPr>
              <w:commentReference w:id="1"/>
            </w:r>
            <w:r>
              <w:t>with aseptic animal surgery</w:t>
            </w:r>
          </w:p>
        </w:tc>
      </w:tr>
      <w:tr w:rsidR="00F1480E" w:rsidRPr="00963A46" w14:paraId="39EF9678" w14:textId="77777777" w:rsidTr="00CA2922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7829C563" w:rsidR="00414A14" w:rsidRDefault="004F4BC0" w:rsidP="004F4BC0">
            <w:pPr>
              <w:pStyle w:val="SIText"/>
            </w:pPr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414A14">
              <w:t xml:space="preserve">assist </w:t>
            </w:r>
            <w:r w:rsidR="00BF0C52">
              <w:t>researche</w:t>
            </w:r>
            <w:r w:rsidR="001606CD">
              <w:t xml:space="preserve">rs to </w:t>
            </w:r>
            <w:r w:rsidR="00BF0C52">
              <w:t xml:space="preserve">undertake </w:t>
            </w:r>
            <w:r w:rsidR="001076D4" w:rsidRPr="001B4907">
              <w:rPr>
                <w:rStyle w:val="SITemporaryText"/>
              </w:rPr>
              <w:t>recovery</w:t>
            </w:r>
            <w:r w:rsidR="005F61A1">
              <w:t xml:space="preserve"> </w:t>
            </w:r>
            <w:r w:rsidR="00414A14">
              <w:rPr>
                <w:lang w:eastAsia="en-AU"/>
              </w:rPr>
              <w:t>s</w:t>
            </w:r>
            <w:r w:rsidR="00414A14" w:rsidRPr="00414A14">
              <w:rPr>
                <w:lang w:eastAsia="en-AU"/>
              </w:rPr>
              <w:t>urgery</w:t>
            </w:r>
            <w:r w:rsidR="00414A14">
              <w:rPr>
                <w:lang w:eastAsia="en-AU"/>
              </w:rPr>
              <w:t xml:space="preserve"> </w:t>
            </w:r>
            <w:r w:rsidR="00414A14">
              <w:t xml:space="preserve">of </w:t>
            </w:r>
            <w:r w:rsidR="001B4907" w:rsidRPr="001B4907">
              <w:rPr>
                <w:rStyle w:val="SITemporaryText"/>
              </w:rPr>
              <w:t>laboratory</w:t>
            </w:r>
            <w:r w:rsidR="001B4907">
              <w:t xml:space="preserve"> </w:t>
            </w:r>
            <w:r w:rsidR="00414A14">
              <w:t xml:space="preserve">animals </w:t>
            </w:r>
            <w:r w:rsidR="00414A14">
              <w:rPr>
                <w:lang w:eastAsia="en-AU"/>
              </w:rPr>
              <w:t xml:space="preserve">performed under </w:t>
            </w:r>
            <w:r w:rsidR="00BF0C52">
              <w:t>aseptic</w:t>
            </w:r>
            <w:r w:rsidR="00414A14" w:rsidRPr="00414A14">
              <w:rPr>
                <w:lang w:eastAsia="en-AU"/>
              </w:rPr>
              <w:t xml:space="preserve"> conditions</w:t>
            </w:r>
            <w:r w:rsidR="00BF0C52">
              <w:t>.</w:t>
            </w:r>
            <w:r w:rsidR="00414A14" w:rsidRPr="00414A14">
              <w:rPr>
                <w:lang w:eastAsia="en-AU"/>
              </w:rPr>
              <w:t xml:space="preserve"> </w:t>
            </w:r>
            <w:r w:rsidR="00BF0C52" w:rsidRPr="00BF0C52">
              <w:rPr>
                <w:lang w:eastAsia="en-AU"/>
              </w:rPr>
              <w:t>It involves applyin</w:t>
            </w:r>
            <w:r w:rsidR="00BF0C52" w:rsidRPr="00BF0C52">
              <w:t xml:space="preserve">g strict </w:t>
            </w:r>
            <w:r w:rsidR="00BF0C52">
              <w:t xml:space="preserve">procedures </w:t>
            </w:r>
            <w:r w:rsidR="00BF0C52" w:rsidRPr="00BF0C52">
              <w:t xml:space="preserve">to </w:t>
            </w:r>
            <w:r w:rsidR="00BF0C52" w:rsidRPr="00BF0C52">
              <w:rPr>
                <w:lang w:eastAsia="en-AU"/>
              </w:rPr>
              <w:t xml:space="preserve">prevent contamination </w:t>
            </w:r>
            <w:r w:rsidR="00E222CA" w:rsidRPr="00E222CA">
              <w:t>from pathogens</w:t>
            </w:r>
            <w:r w:rsidR="00E222CA">
              <w:t>,</w:t>
            </w:r>
            <w:r w:rsidR="00BF0C52" w:rsidRPr="00BF0C52">
              <w:t xml:space="preserve"> minimis</w:t>
            </w:r>
            <w:r w:rsidR="00BF0C52" w:rsidRPr="00BF0C52">
              <w:rPr>
                <w:lang w:eastAsia="en-AU"/>
              </w:rPr>
              <w:t>e the risk of infection</w:t>
            </w:r>
            <w:r w:rsidR="00BF0C52" w:rsidRPr="00BF0C52">
              <w:t xml:space="preserve"> </w:t>
            </w:r>
            <w:r w:rsidR="00414A14" w:rsidRPr="00414A14">
              <w:rPr>
                <w:lang w:eastAsia="en-AU"/>
              </w:rPr>
              <w:t xml:space="preserve">to </w:t>
            </w:r>
            <w:r w:rsidR="00E222CA">
              <w:t>the animal and potential problems to research program.</w:t>
            </w:r>
          </w:p>
          <w:p w14:paraId="3155D0C2" w14:textId="77777777" w:rsidR="004F4BC0" w:rsidRPr="004F4BC0" w:rsidRDefault="004F4BC0" w:rsidP="004F4BC0">
            <w:pPr>
              <w:pStyle w:val="SIText"/>
            </w:pPr>
          </w:p>
          <w:p w14:paraId="44367E57" w14:textId="1EA41080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work </w:t>
            </w:r>
            <w:r w:rsidR="002D3CBA">
              <w:t>as</w:t>
            </w:r>
            <w:r w:rsidRPr="004F4BC0">
              <w:t xml:space="preserve"> animal technicians, </w:t>
            </w:r>
            <w:r w:rsidR="00414A14" w:rsidRPr="00414A14">
              <w:rPr>
                <w:lang w:eastAsia="en-AU"/>
              </w:rPr>
              <w:t>us</w:t>
            </w:r>
            <w:r w:rsidR="00414A14">
              <w:t>ing</w:t>
            </w:r>
            <w:r w:rsidR="00414A14" w:rsidRPr="00414A14">
              <w:rPr>
                <w:lang w:eastAsia="en-AU"/>
              </w:rPr>
              <w:t xml:space="preserve"> practices and procedures to </w:t>
            </w:r>
            <w:r w:rsidR="005F61A1">
              <w:t xml:space="preserve">ensure effective </w:t>
            </w:r>
            <w:r w:rsidR="00414A14" w:rsidRPr="00414A14">
              <w:t>surgery</w:t>
            </w:r>
            <w:r w:rsidR="005F61A1">
              <w:t xml:space="preserve"> outcomes</w:t>
            </w:r>
            <w:r w:rsidR="00603F82">
              <w:t xml:space="preserve"> for research animals (commonly rodents)</w:t>
            </w:r>
            <w:r w:rsidRPr="004F4BC0">
              <w:t>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CA2922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CA2922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4BC0" w:rsidRPr="00963A46" w14:paraId="196069BD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04E9F445" w14:textId="30D0DB54" w:rsidR="004F4BC0" w:rsidRPr="004F4BC0" w:rsidRDefault="00335A5E" w:rsidP="00414A14">
            <w:pPr>
              <w:pStyle w:val="SIText"/>
            </w:pPr>
            <w:r>
              <w:t xml:space="preserve">1. </w:t>
            </w:r>
            <w:r w:rsidR="002D3CBA" w:rsidRPr="002D3CBA">
              <w:t xml:space="preserve">Prepare surgical operating area for </w:t>
            </w:r>
            <w:r w:rsidR="00414A14">
              <w:t>procedure</w:t>
            </w:r>
            <w:r w:rsidR="002D3CBA" w:rsidRPr="002D3CBA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1A660C04" w14:textId="4ABD05C8" w:rsidR="002D3CBA" w:rsidRDefault="00335A5E" w:rsidP="002D3CBA">
            <w:r>
              <w:t>1.</w:t>
            </w:r>
            <w:r w:rsidR="002D3CBA" w:rsidRPr="002D3CBA">
              <w:t xml:space="preserve">1 </w:t>
            </w:r>
            <w:r w:rsidR="007711C1">
              <w:t>D</w:t>
            </w:r>
            <w:r w:rsidR="002D3CBA" w:rsidRPr="002D3CBA">
              <w:t xml:space="preserve">isinfect </w:t>
            </w:r>
            <w:r w:rsidR="007711C1">
              <w:t xml:space="preserve">and sterilise </w:t>
            </w:r>
            <w:r w:rsidR="002D3CBA" w:rsidRPr="002D3CBA">
              <w:t xml:space="preserve">operating </w:t>
            </w:r>
            <w:r w:rsidR="007711C1">
              <w:t>work surface</w:t>
            </w:r>
          </w:p>
          <w:p w14:paraId="0FBB1681" w14:textId="6BB97F94" w:rsidR="00414A14" w:rsidRPr="002D3CBA" w:rsidRDefault="00335A5E" w:rsidP="002D3CBA">
            <w:r>
              <w:t>1</w:t>
            </w:r>
            <w:r w:rsidR="00414A14">
              <w:t xml:space="preserve">.2 </w:t>
            </w:r>
            <w:r w:rsidR="007711C1">
              <w:t>Sterilise</w:t>
            </w:r>
            <w:r w:rsidR="00414A14">
              <w:t xml:space="preserve"> instruments and supplies using</w:t>
            </w:r>
            <w:r w:rsidR="007711C1">
              <w:t xml:space="preserve"> appropriate equipment and sterilising solutions</w:t>
            </w:r>
          </w:p>
          <w:p w14:paraId="57E7BB23" w14:textId="0D24CD00" w:rsidR="002D3CBA" w:rsidRPr="002D3CBA" w:rsidRDefault="00335A5E" w:rsidP="002D3CBA">
            <w:r>
              <w:t>1</w:t>
            </w:r>
            <w:r w:rsidR="002D3CBA" w:rsidRPr="002D3CBA">
              <w:t>.</w:t>
            </w:r>
            <w:r w:rsidR="007711C1">
              <w:t>3</w:t>
            </w:r>
            <w:r w:rsidR="002D3CBA" w:rsidRPr="002D3CBA">
              <w:t xml:space="preserve"> Transfer surgical packs</w:t>
            </w:r>
            <w:r w:rsidR="00A851F3">
              <w:t>, gowns</w:t>
            </w:r>
            <w:r w:rsidR="002D3CBA" w:rsidRPr="002D3CBA">
              <w:t xml:space="preserve"> and equipment </w:t>
            </w:r>
            <w:r w:rsidR="007711C1">
              <w:t>required for surgery</w:t>
            </w:r>
            <w:r w:rsidR="002D3CBA" w:rsidRPr="002D3CBA">
              <w:t xml:space="preserve"> to the operating area ensuring sterility is maintained</w:t>
            </w:r>
          </w:p>
          <w:p w14:paraId="2B37DE85" w14:textId="469DF1AE" w:rsidR="004F4BC0" w:rsidRPr="004F4BC0" w:rsidRDefault="00335A5E" w:rsidP="009C2C76">
            <w:r>
              <w:t>1</w:t>
            </w:r>
            <w:r w:rsidR="002D3CBA" w:rsidRPr="002D3CBA">
              <w:t>.</w:t>
            </w:r>
            <w:r w:rsidR="007711C1">
              <w:t>4</w:t>
            </w:r>
            <w:r w:rsidR="002D3CBA" w:rsidRPr="002D3CBA">
              <w:t xml:space="preserve"> Assist </w:t>
            </w:r>
            <w:r w:rsidR="007711C1" w:rsidRPr="007711C1">
              <w:t xml:space="preserve">researcher </w:t>
            </w:r>
            <w:r w:rsidR="002D3CBA" w:rsidRPr="002D3CBA">
              <w:t>with gloving and gowning</w:t>
            </w:r>
            <w:r w:rsidR="00D05C46">
              <w:t xml:space="preserve"> procedures</w:t>
            </w:r>
            <w:r w:rsidR="002D3CBA" w:rsidRPr="002D3CBA">
              <w:t xml:space="preserve"> according to </w:t>
            </w:r>
            <w:r w:rsidR="00D05C46">
              <w:t xml:space="preserve">organisational procedures and </w:t>
            </w:r>
            <w:r w:rsidR="002D3CBA" w:rsidRPr="002D3CBA">
              <w:t>aseptic techniques</w:t>
            </w:r>
          </w:p>
        </w:tc>
      </w:tr>
      <w:tr w:rsidR="00414A14" w:rsidRPr="00963A46" w14:paraId="5943979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4213FFFA" w14:textId="577AF144" w:rsidR="00414A14" w:rsidRPr="002D3CBA" w:rsidRDefault="00335A5E" w:rsidP="004F4BC0">
            <w:pPr>
              <w:pStyle w:val="SIText"/>
            </w:pPr>
            <w:r>
              <w:t xml:space="preserve">2. </w:t>
            </w:r>
            <w:r w:rsidR="00414A14">
              <w:t>Prepare animal for surgery</w:t>
            </w:r>
          </w:p>
        </w:tc>
        <w:tc>
          <w:tcPr>
            <w:tcW w:w="3600" w:type="pct"/>
            <w:shd w:val="clear" w:color="auto" w:fill="auto"/>
          </w:tcPr>
          <w:p w14:paraId="579084FF" w14:textId="3C37ED5F" w:rsidR="00FF5AAE" w:rsidRDefault="00335A5E" w:rsidP="007711C1">
            <w:r>
              <w:t xml:space="preserve">2.1 </w:t>
            </w:r>
            <w:r w:rsidR="00FF5AAE">
              <w:t xml:space="preserve">Use </w:t>
            </w:r>
            <w:r w:rsidR="001076D4" w:rsidRPr="001B4907">
              <w:rPr>
                <w:rStyle w:val="SITemporaryText"/>
              </w:rPr>
              <w:t>safe</w:t>
            </w:r>
            <w:r w:rsidR="00FF5AAE">
              <w:t xml:space="preserve"> handling techniques to p</w:t>
            </w:r>
            <w:r w:rsidR="00414A14">
              <w:t>repare animals for anaesthesia</w:t>
            </w:r>
            <w:r w:rsidR="00FF5AAE">
              <w:t xml:space="preserve"> and surgery</w:t>
            </w:r>
            <w:r>
              <w:t>,</w:t>
            </w:r>
            <w:r w:rsidR="00FF5AAE">
              <w:t xml:space="preserve"> disposing of contaminated materials </w:t>
            </w:r>
            <w:r w:rsidR="001076D4" w:rsidRPr="001B4907">
              <w:rPr>
                <w:rStyle w:val="SITemporaryText"/>
              </w:rPr>
              <w:t>appropriately</w:t>
            </w:r>
          </w:p>
          <w:p w14:paraId="344D678B" w14:textId="39117EAF" w:rsidR="00D05C46" w:rsidRDefault="00D05C46" w:rsidP="007711C1">
            <w:r>
              <w:t xml:space="preserve">2.2 Place animal on operating area and position and/or restrain </w:t>
            </w:r>
            <w:r w:rsidR="00303D2F">
              <w:t>according</w:t>
            </w:r>
            <w:r>
              <w:t xml:space="preserve"> to species</w:t>
            </w:r>
            <w:r w:rsidR="00303D2F">
              <w:t xml:space="preserve"> requirements</w:t>
            </w:r>
          </w:p>
          <w:p w14:paraId="288560F0" w14:textId="086051B9" w:rsidR="007711C1" w:rsidRPr="007711C1" w:rsidRDefault="00335A5E" w:rsidP="007711C1">
            <w:r>
              <w:t>2.</w:t>
            </w:r>
            <w:r w:rsidR="00303D2F">
              <w:t>3</w:t>
            </w:r>
            <w:r>
              <w:t xml:space="preserve"> </w:t>
            </w:r>
            <w:r w:rsidR="00FF5AAE">
              <w:t xml:space="preserve">Prepare, clean and disinfect the surgical site on </w:t>
            </w:r>
            <w:r>
              <w:t xml:space="preserve">the </w:t>
            </w:r>
            <w:r w:rsidR="00FF5AAE">
              <w:t xml:space="preserve">animal according to </w:t>
            </w:r>
            <w:r w:rsidR="007711C1" w:rsidRPr="007711C1">
              <w:t>surg</w:t>
            </w:r>
            <w:r w:rsidR="00FF5AAE">
              <w:t>ery requirements</w:t>
            </w:r>
            <w:r w:rsidR="007711C1" w:rsidRPr="007711C1">
              <w:t xml:space="preserve"> </w:t>
            </w:r>
            <w:r w:rsidR="00FF5AAE">
              <w:t xml:space="preserve">and </w:t>
            </w:r>
            <w:r w:rsidR="007711C1" w:rsidRPr="007711C1">
              <w:t xml:space="preserve">organisational procedures </w:t>
            </w:r>
          </w:p>
          <w:p w14:paraId="144FECFE" w14:textId="17731E70" w:rsidR="00414A14" w:rsidRPr="002D3CBA" w:rsidRDefault="00335A5E" w:rsidP="00303D2F">
            <w:r>
              <w:t>2.</w:t>
            </w:r>
            <w:r w:rsidR="00303D2F">
              <w:t>4</w:t>
            </w:r>
            <w:r>
              <w:t xml:space="preserve"> </w:t>
            </w:r>
            <w:r w:rsidR="00603F82">
              <w:t>A</w:t>
            </w:r>
            <w:r>
              <w:t>pply drapes</w:t>
            </w:r>
            <w:r w:rsidR="00603F82">
              <w:t xml:space="preserve">, </w:t>
            </w:r>
            <w:r w:rsidR="00603F82" w:rsidRPr="00603F82">
              <w:t>lubricant</w:t>
            </w:r>
            <w:r w:rsidR="00603F82">
              <w:t>s</w:t>
            </w:r>
            <w:r>
              <w:t xml:space="preserve"> </w:t>
            </w:r>
            <w:r w:rsidR="00603F82">
              <w:t xml:space="preserve">or other products </w:t>
            </w:r>
            <w:r>
              <w:t xml:space="preserve">to protect the </w:t>
            </w:r>
            <w:r w:rsidR="00603F82">
              <w:t>animal</w:t>
            </w:r>
            <w:r>
              <w:t xml:space="preserve"> according to species and operational procedures</w:t>
            </w:r>
          </w:p>
        </w:tc>
      </w:tr>
      <w:tr w:rsidR="00D95622" w:rsidRPr="00963A46" w14:paraId="3DDAC8D1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171125B4" w14:textId="2286B00C" w:rsidR="00D95622" w:rsidRPr="00D95622" w:rsidRDefault="00335A5E" w:rsidP="00FF5AAE">
            <w:pPr>
              <w:pStyle w:val="SIText"/>
            </w:pPr>
            <w:r>
              <w:t xml:space="preserve">3. </w:t>
            </w:r>
            <w:r w:rsidR="00D95622" w:rsidRPr="00D95622">
              <w:t xml:space="preserve">Provide </w:t>
            </w:r>
            <w:r w:rsidR="009B5604">
              <w:t>aseptic surgery</w:t>
            </w:r>
            <w:r w:rsidR="00FF5AAE" w:rsidRPr="00D95622">
              <w:t xml:space="preserve"> </w:t>
            </w:r>
            <w:r w:rsidR="00FF5AAE" w:rsidRPr="00FF5AAE">
              <w:t>support</w:t>
            </w:r>
          </w:p>
        </w:tc>
        <w:tc>
          <w:tcPr>
            <w:tcW w:w="3600" w:type="pct"/>
            <w:shd w:val="clear" w:color="auto" w:fill="auto"/>
          </w:tcPr>
          <w:p w14:paraId="392994D8" w14:textId="4DF78EB3" w:rsidR="009C2C76" w:rsidRDefault="009C2C76" w:rsidP="00D95622">
            <w:r>
              <w:t>3.1</w:t>
            </w:r>
            <w:r w:rsidRPr="009C2C76">
              <w:t xml:space="preserve"> Open surgical packs and equipment </w:t>
            </w:r>
            <w:r w:rsidR="00303D2F">
              <w:t>using</w:t>
            </w:r>
            <w:r w:rsidRPr="009C2C76">
              <w:t xml:space="preserve"> aseptic techniques </w:t>
            </w:r>
            <w:r>
              <w:t>and organise for easy access during surgery</w:t>
            </w:r>
          </w:p>
          <w:p w14:paraId="66E0D1C3" w14:textId="09C5E9C4" w:rsidR="00D95622" w:rsidRPr="00D95622" w:rsidRDefault="00335A5E" w:rsidP="00D95622">
            <w:r>
              <w:t>3.</w:t>
            </w:r>
            <w:r w:rsidR="009C2C76">
              <w:t>2</w:t>
            </w:r>
            <w:r w:rsidR="00D95622" w:rsidRPr="00D95622">
              <w:t xml:space="preserve"> </w:t>
            </w:r>
            <w:r>
              <w:t>Provide s</w:t>
            </w:r>
            <w:r w:rsidR="00D95622" w:rsidRPr="00D95622">
              <w:t xml:space="preserve">terile assistance to the </w:t>
            </w:r>
            <w:r w:rsidR="00FF5AAE">
              <w:t>researcher</w:t>
            </w:r>
            <w:r w:rsidR="00D95622" w:rsidRPr="00D95622">
              <w:t xml:space="preserve"> </w:t>
            </w:r>
            <w:r w:rsidR="00A851F3">
              <w:t xml:space="preserve">during </w:t>
            </w:r>
            <w:r w:rsidR="005F61A1">
              <w:t xml:space="preserve">aseptic </w:t>
            </w:r>
            <w:r w:rsidR="00A851F3">
              <w:t xml:space="preserve">surgery </w:t>
            </w:r>
            <w:r w:rsidR="00D95622" w:rsidRPr="00D95622">
              <w:t xml:space="preserve">as instructed </w:t>
            </w:r>
          </w:p>
          <w:p w14:paraId="721B0679" w14:textId="77777777" w:rsidR="00D95622" w:rsidRDefault="00335A5E" w:rsidP="009C2C76">
            <w:r>
              <w:t>3.</w:t>
            </w:r>
            <w:r w:rsidR="009C2C76">
              <w:t>3</w:t>
            </w:r>
            <w:r w:rsidR="00D95622" w:rsidRPr="00D95622">
              <w:t xml:space="preserve"> </w:t>
            </w:r>
            <w:r>
              <w:t>Prepare additional equipment and supplies as instructed by researcher, including for surgeries on multiple animals</w:t>
            </w:r>
          </w:p>
          <w:p w14:paraId="07E02AE8" w14:textId="11D443F3" w:rsidR="00C63683" w:rsidRPr="00D95622" w:rsidRDefault="00C63683" w:rsidP="009C2C76">
            <w:r>
              <w:t>3.4 Monitor surgery conditions for breaches of asepsis and report to researcher</w:t>
            </w:r>
          </w:p>
        </w:tc>
      </w:tr>
      <w:tr w:rsidR="002D3CBA" w:rsidRPr="00963A46" w14:paraId="29819783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2C53956" w14:textId="0A8C1408" w:rsidR="002D3CBA" w:rsidRPr="002D3CBA" w:rsidRDefault="00335A5E" w:rsidP="007048CC">
            <w:pPr>
              <w:pStyle w:val="SIText"/>
            </w:pPr>
            <w:r>
              <w:t xml:space="preserve">4. Complete </w:t>
            </w:r>
            <w:r w:rsidR="002D3CBA" w:rsidRPr="002D3CBA">
              <w:t>post-</w:t>
            </w:r>
            <w:r w:rsidR="007048CC">
              <w:t>surgery</w:t>
            </w:r>
            <w:r w:rsidR="002D3CBA" w:rsidRPr="002D3CBA">
              <w:t xml:space="preserve"> </w:t>
            </w:r>
            <w:r>
              <w:t>duties</w:t>
            </w:r>
          </w:p>
        </w:tc>
        <w:tc>
          <w:tcPr>
            <w:tcW w:w="3600" w:type="pct"/>
            <w:shd w:val="clear" w:color="auto" w:fill="auto"/>
          </w:tcPr>
          <w:p w14:paraId="0F32E739" w14:textId="2E0594E7" w:rsidR="002D3CBA" w:rsidRPr="002D3CBA" w:rsidRDefault="00A851F3" w:rsidP="002D3CBA">
            <w:r>
              <w:t>4</w:t>
            </w:r>
            <w:r w:rsidR="002D3CBA" w:rsidRPr="002D3CBA">
              <w:t xml:space="preserve">.1 Clean </w:t>
            </w:r>
            <w:r>
              <w:t xml:space="preserve">animal </w:t>
            </w:r>
            <w:r w:rsidR="002D3CBA" w:rsidRPr="002D3CBA">
              <w:t>post-surgery</w:t>
            </w:r>
            <w:r>
              <w:t xml:space="preserve"> and transfer to </w:t>
            </w:r>
            <w:r w:rsidR="009C2C76">
              <w:t>warm recovery area providing immediate care as instructed</w:t>
            </w:r>
          </w:p>
          <w:p w14:paraId="2EDD3014" w14:textId="0ED9F277" w:rsidR="002D3CBA" w:rsidRPr="002D3CBA" w:rsidRDefault="00A851F3" w:rsidP="002D3CBA">
            <w:r>
              <w:t>4</w:t>
            </w:r>
            <w:r w:rsidR="002D3CBA" w:rsidRPr="002D3CBA">
              <w:t xml:space="preserve">.2 </w:t>
            </w:r>
            <w:r>
              <w:t xml:space="preserve">Dispose of all </w:t>
            </w:r>
            <w:r w:rsidR="00516F53">
              <w:t xml:space="preserve">chemical and biological </w:t>
            </w:r>
            <w:r>
              <w:t>waste</w:t>
            </w:r>
            <w:del w:id="2" w:author="Sue Hamilton [2]" w:date="2018-12-19T09:35:00Z">
              <w:r w:rsidR="00516F53" w:rsidDel="00C57614">
                <w:delText>, including</w:delText>
              </w:r>
              <w:r w:rsidDel="00C57614">
                <w:delText xml:space="preserve"> deceased animals</w:delText>
              </w:r>
              <w:r w:rsidR="00516F53" w:rsidDel="00C57614">
                <w:delText>,</w:delText>
              </w:r>
            </w:del>
            <w:r>
              <w:t xml:space="preserve"> according to organisational and regulatory requirements</w:t>
            </w:r>
          </w:p>
          <w:p w14:paraId="625DAAB3" w14:textId="0B93D81F" w:rsidR="00A851F3" w:rsidRPr="00A851F3" w:rsidRDefault="00A851F3" w:rsidP="00A851F3">
            <w:r>
              <w:t xml:space="preserve">4.3 </w:t>
            </w:r>
            <w:r w:rsidRPr="00A851F3">
              <w:t xml:space="preserve">Clean and disinfect </w:t>
            </w:r>
            <w:r w:rsidR="000C7B45">
              <w:t xml:space="preserve">operating area and </w:t>
            </w:r>
            <w:r w:rsidRPr="00A851F3">
              <w:t xml:space="preserve">equipment </w:t>
            </w:r>
            <w:r>
              <w:t xml:space="preserve">and send gowns and linen for </w:t>
            </w:r>
            <w:r w:rsidR="000C7B45">
              <w:t>laundering</w:t>
            </w:r>
          </w:p>
          <w:p w14:paraId="3E6A7A2E" w14:textId="2FFDE39E" w:rsidR="00A851F3" w:rsidRPr="00A851F3" w:rsidRDefault="00A851F3" w:rsidP="00A851F3">
            <w:r>
              <w:t>4.4</w:t>
            </w:r>
            <w:r w:rsidRPr="00A851F3">
              <w:t xml:space="preserve"> Clean, maintain and sterilise surgical </w:t>
            </w:r>
            <w:r w:rsidR="000C7B45">
              <w:t>instruments</w:t>
            </w:r>
          </w:p>
          <w:p w14:paraId="7D971EB2" w14:textId="6A54A5D8" w:rsidR="002D3CBA" w:rsidRPr="002D3CBA" w:rsidRDefault="00A851F3" w:rsidP="000C7B45">
            <w:r>
              <w:t>4.5</w:t>
            </w:r>
            <w:r w:rsidRPr="00A851F3">
              <w:t xml:space="preserve"> Store equipment, surgical instruments and gowns </w:t>
            </w:r>
            <w:r>
              <w:t>for future use</w:t>
            </w:r>
            <w:r w:rsidR="000C7B45">
              <w:t xml:space="preserve"> according to organisational procedures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77777777" w:rsidR="004F4BC0" w:rsidRPr="004F4BC0" w:rsidRDefault="004F4BC0" w:rsidP="004F4BC0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1B39D163" w:rsidR="004F4BC0" w:rsidRPr="004F4BC0" w:rsidRDefault="002D3CBA" w:rsidP="00D9562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4F4BC0" w:rsidRPr="004F4BC0">
              <w:rPr>
                <w:rFonts w:eastAsia="Calibri"/>
              </w:rPr>
              <w:t xml:space="preserve">nterpret </w:t>
            </w:r>
            <w:r w:rsidR="00D95622">
              <w:rPr>
                <w:rFonts w:eastAsia="Calibri"/>
              </w:rPr>
              <w:t xml:space="preserve">requirements and medical terminology in </w:t>
            </w:r>
            <w:r w:rsidR="00D95622" w:rsidRPr="00D95622">
              <w:rPr>
                <w:rFonts w:eastAsia="Calibri"/>
              </w:rPr>
              <w:t xml:space="preserve">written surgical </w:t>
            </w:r>
            <w:r w:rsidR="00D95622">
              <w:rPr>
                <w:rFonts w:eastAsia="Calibri"/>
              </w:rPr>
              <w:t xml:space="preserve">instructions and </w:t>
            </w:r>
            <w:r w:rsidR="00D95622" w:rsidRPr="00D95622">
              <w:rPr>
                <w:rFonts w:eastAsia="Calibri"/>
              </w:rPr>
              <w:t>procedures</w:t>
            </w:r>
            <w:r w:rsidR="00D95622">
              <w:rPr>
                <w:rFonts w:eastAsia="Calibri"/>
              </w:rPr>
              <w:t xml:space="preserve"> </w:t>
            </w:r>
          </w:p>
        </w:tc>
      </w:tr>
      <w:tr w:rsidR="004F4BC0" w:rsidRPr="00336FCA" w:rsidDel="00423CB2" w14:paraId="0BEABBD6" w14:textId="77777777" w:rsidTr="008E14D2">
        <w:tc>
          <w:tcPr>
            <w:tcW w:w="1400" w:type="pct"/>
          </w:tcPr>
          <w:p w14:paraId="69B50203" w14:textId="77777777" w:rsidR="004F4BC0" w:rsidRPr="004F4BC0" w:rsidRDefault="004F4BC0" w:rsidP="004F4BC0">
            <w:pPr>
              <w:pStyle w:val="SIText"/>
            </w:pPr>
            <w:r w:rsidRPr="004F4BC0">
              <w:t>Writing</w:t>
            </w:r>
          </w:p>
        </w:tc>
        <w:tc>
          <w:tcPr>
            <w:tcW w:w="3600" w:type="pct"/>
          </w:tcPr>
          <w:p w14:paraId="601B21C0" w14:textId="1CB94580" w:rsidR="004F4BC0" w:rsidRPr="004F4BC0" w:rsidRDefault="004F4BC0" w:rsidP="000C7B4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Complete workplace forms accurately and completely to document </w:t>
            </w:r>
            <w:r w:rsidR="000C7B45">
              <w:rPr>
                <w:rFonts w:eastAsia="Calibri"/>
              </w:rPr>
              <w:t>activities</w:t>
            </w:r>
            <w:r w:rsidRPr="004F4BC0">
              <w:rPr>
                <w:rFonts w:eastAsia="Calibri"/>
              </w:rPr>
              <w:t xml:space="preserve"> </w:t>
            </w:r>
            <w:r w:rsidR="00D95622">
              <w:rPr>
                <w:rFonts w:eastAsia="Calibri"/>
              </w:rPr>
              <w:t>related to animal surgery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01BC4536" w:rsidR="002D3CBA" w:rsidRPr="002D3CBA" w:rsidRDefault="002D3CBA" w:rsidP="002D3CBA">
            <w:pPr>
              <w:pStyle w:val="SIText"/>
            </w:pPr>
            <w:r w:rsidRPr="002D3CBA">
              <w:t>Numeracy</w:t>
            </w:r>
          </w:p>
        </w:tc>
        <w:tc>
          <w:tcPr>
            <w:tcW w:w="3600" w:type="pct"/>
          </w:tcPr>
          <w:p w14:paraId="2EB7E0BD" w14:textId="1A6C701F" w:rsidR="002D3CBA" w:rsidDel="00C57614" w:rsidRDefault="000C7B45">
            <w:pPr>
              <w:pStyle w:val="SIBulletList1"/>
              <w:rPr>
                <w:del w:id="3" w:author="Sue Hamilton [2]" w:date="2018-12-19T09:35:00Z"/>
              </w:rPr>
            </w:pPr>
            <w:r>
              <w:t xml:space="preserve">Calculate ratios and measure sterilising </w:t>
            </w:r>
            <w:r w:rsidR="002D3CBA" w:rsidRPr="002D3CBA">
              <w:t xml:space="preserve">solutions for </w:t>
            </w:r>
            <w:r>
              <w:t>disinfecting</w:t>
            </w:r>
            <w:r w:rsidR="008E14D2">
              <w:t xml:space="preserve"> equipment and operating area</w:t>
            </w:r>
          </w:p>
          <w:p w14:paraId="090E9C40" w14:textId="5A3766B7" w:rsidR="002D3CBA" w:rsidRPr="002D3CBA" w:rsidRDefault="000C7B45">
            <w:pPr>
              <w:pStyle w:val="SIBulletList1"/>
              <w:rPr>
                <w:rFonts w:eastAsia="Calibri"/>
              </w:rPr>
            </w:pPr>
            <w:del w:id="4" w:author="Sue Hamilton [2]" w:date="2018-12-19T09:35:00Z">
              <w:r w:rsidDel="00C57614">
                <w:delText>Calibrate equipment used to sterilise surgical instruments</w:delText>
              </w:r>
            </w:del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F0076D7" w14:textId="6170D513" w:rsidR="004F4BC0" w:rsidRPr="004F4BC0" w:rsidRDefault="004F4BC0" w:rsidP="008E14D2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0C7B45">
              <w:rPr>
                <w:rFonts w:eastAsia="Calibri"/>
              </w:rPr>
              <w:t>, sequence</w:t>
            </w:r>
            <w:r w:rsidRPr="004F4BC0">
              <w:rPr>
                <w:rFonts w:eastAsia="Calibri"/>
              </w:rPr>
              <w:t xml:space="preserve"> and organise tasks, identifying possible </w:t>
            </w:r>
            <w:r w:rsidR="000C7B45">
              <w:rPr>
                <w:rFonts w:eastAsia="Calibri"/>
              </w:rPr>
              <w:t>risks</w:t>
            </w:r>
            <w:r w:rsidR="008E14D2">
              <w:rPr>
                <w:rFonts w:eastAsia="Calibri"/>
              </w:rPr>
              <w:t xml:space="preserve"> and breaches</w:t>
            </w:r>
            <w:r w:rsidR="000C7B45">
              <w:rPr>
                <w:rFonts w:eastAsia="Calibri"/>
              </w:rPr>
              <w:t xml:space="preserve"> to asepsis and </w:t>
            </w:r>
            <w:r w:rsidR="008E14D2">
              <w:rPr>
                <w:rFonts w:eastAsia="Calibri"/>
              </w:rPr>
              <w:t>responding according to organisational requirements</w:t>
            </w:r>
          </w:p>
        </w:tc>
      </w:tr>
    </w:tbl>
    <w:p w14:paraId="123DB7D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4BC0" w14:paraId="35E2C083" w14:textId="77777777" w:rsidTr="00F33FF2">
        <w:tc>
          <w:tcPr>
            <w:tcW w:w="1028" w:type="pct"/>
          </w:tcPr>
          <w:p w14:paraId="3A90C17C" w14:textId="773D6CE0" w:rsidR="004F4BC0" w:rsidRPr="004F4BC0" w:rsidRDefault="004F4BC0" w:rsidP="002D3CBA">
            <w:pPr>
              <w:pStyle w:val="SIText"/>
            </w:pPr>
            <w:r w:rsidRPr="004F4BC0">
              <w:t>ACMATE</w:t>
            </w:r>
            <w:r w:rsidR="000F7C85">
              <w:t>4X</w:t>
            </w:r>
            <w:r w:rsidR="002D3CBA">
              <w:t>3</w:t>
            </w:r>
            <w:r w:rsidRPr="004F4BC0">
              <w:t xml:space="preserve"> </w:t>
            </w:r>
            <w:r w:rsidR="002D3CBA">
              <w:t>A</w:t>
            </w:r>
            <w:r w:rsidR="002D3CBA" w:rsidRPr="002D3CBA">
              <w:t>ssist researchers with aseptic animal surgery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CA2922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474C992A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0F7C85">
              <w:t>4X</w:t>
            </w:r>
            <w:r w:rsidR="002D3CBA" w:rsidRPr="002D3CBA">
              <w:t>3 Assist researchers with aseptic animal surgery</w:t>
            </w:r>
          </w:p>
        </w:tc>
      </w:tr>
      <w:tr w:rsidR="00556C4C" w:rsidRPr="00A55106" w14:paraId="09E2248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113678">
        <w:tc>
          <w:tcPr>
            <w:tcW w:w="5000" w:type="pct"/>
            <w:gridSpan w:val="2"/>
            <w:shd w:val="clear" w:color="auto" w:fill="auto"/>
          </w:tcPr>
          <w:p w14:paraId="43A0EE65" w14:textId="0DAC9879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43627F2C" w:rsidR="007048CC" w:rsidRPr="007048CC" w:rsidRDefault="007048CC" w:rsidP="007048CC">
            <w:pPr>
              <w:pStyle w:val="SIBulletList1"/>
            </w:pPr>
            <w:r>
              <w:rPr>
                <w:rFonts w:eastAsia="Calibri"/>
              </w:rPr>
              <w:t xml:space="preserve">carried out the preparation of the </w:t>
            </w:r>
            <w:r w:rsidRPr="007048CC">
              <w:t>surgical operating area</w:t>
            </w:r>
            <w:r>
              <w:t>, prepared the</w:t>
            </w:r>
            <w:r w:rsidRPr="007048CC">
              <w:t xml:space="preserve"> animal</w:t>
            </w:r>
            <w:r>
              <w:t xml:space="preserve"> for surgery and a</w:t>
            </w:r>
            <w:r w:rsidRPr="007048CC">
              <w:rPr>
                <w:rFonts w:eastAsia="Calibri"/>
              </w:rPr>
              <w:t>ssisted a researcher with aseptic surgery on at least three occasions</w:t>
            </w:r>
          </w:p>
          <w:p w14:paraId="21AA4309" w14:textId="77777777" w:rsidR="00556C4C" w:rsidRDefault="007048CC" w:rsidP="007048CC">
            <w:pPr>
              <w:pStyle w:val="SIBulletList1"/>
            </w:pPr>
            <w:r>
              <w:t>c</w:t>
            </w:r>
            <w:r w:rsidRPr="007048CC">
              <w:t>omplete</w:t>
            </w:r>
            <w:r>
              <w:t>d</w:t>
            </w:r>
            <w:r w:rsidRPr="007048CC">
              <w:t xml:space="preserve"> post-</w:t>
            </w:r>
            <w:r>
              <w:t>surgery</w:t>
            </w:r>
            <w:r w:rsidRPr="007048CC">
              <w:t xml:space="preserve"> duties</w:t>
            </w:r>
            <w:r>
              <w:t xml:space="preserve"> for each occasion.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CA2922">
        <w:tc>
          <w:tcPr>
            <w:tcW w:w="5000" w:type="pct"/>
            <w:shd w:val="clear" w:color="auto" w:fill="auto"/>
          </w:tcPr>
          <w:p w14:paraId="00CD55B4" w14:textId="635E6405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41970C4A" w14:textId="77777777" w:rsidR="00791489" w:rsidRPr="00791489" w:rsidRDefault="00791489" w:rsidP="00791489">
            <w:pPr>
              <w:pStyle w:val="SIBulletList1"/>
            </w:pPr>
            <w:r w:rsidRPr="00791489">
              <w:t>aseptic surgery procedures, including:</w:t>
            </w:r>
          </w:p>
          <w:p w14:paraId="5ABF5197" w14:textId="77777777" w:rsidR="00791489" w:rsidRPr="00791489" w:rsidRDefault="00791489" w:rsidP="00791489">
            <w:pPr>
              <w:pStyle w:val="SIBulletList2"/>
            </w:pPr>
            <w:r w:rsidRPr="00791489">
              <w:t>roles and protocols in operating area</w:t>
            </w:r>
          </w:p>
          <w:p w14:paraId="78A9FE78" w14:textId="3710DA16" w:rsidR="00791489" w:rsidRPr="00791489" w:rsidRDefault="00791489" w:rsidP="00791489">
            <w:pPr>
              <w:pStyle w:val="SIBulletList2"/>
            </w:pPr>
            <w:r w:rsidRPr="00791489">
              <w:t>e</w:t>
            </w:r>
            <w:r w:rsidR="00303D2F">
              <w:t xml:space="preserve">quipment and </w:t>
            </w:r>
            <w:r w:rsidRPr="00791489">
              <w:t>sterile instruments</w:t>
            </w:r>
          </w:p>
          <w:p w14:paraId="0DE58FEF" w14:textId="1C8B45B3" w:rsidR="00303D2F" w:rsidRPr="00303D2F" w:rsidRDefault="00303D2F" w:rsidP="00303D2F">
            <w:pPr>
              <w:pStyle w:val="SIBulletList2"/>
            </w:pPr>
            <w:r w:rsidRPr="00303D2F">
              <w:t>personal hygiene and scrubbing</w:t>
            </w:r>
            <w:r>
              <w:t xml:space="preserve">, and fitting of </w:t>
            </w:r>
            <w:r w:rsidRPr="00303D2F">
              <w:t>gloves, masks</w:t>
            </w:r>
            <w:r>
              <w:t>, goggles, gowns</w:t>
            </w:r>
          </w:p>
          <w:p w14:paraId="2C944206" w14:textId="5AB676E2" w:rsidR="00791489" w:rsidRDefault="00791489" w:rsidP="00303D2F">
            <w:pPr>
              <w:pStyle w:val="SIBulletList2"/>
            </w:pPr>
            <w:r w:rsidRPr="00791489">
              <w:t>aseptic techniques</w:t>
            </w:r>
          </w:p>
          <w:p w14:paraId="25FDB759" w14:textId="74604A79" w:rsidR="00303D2F" w:rsidRPr="00791489" w:rsidRDefault="00303D2F" w:rsidP="00303D2F">
            <w:pPr>
              <w:pStyle w:val="SIBulletList2"/>
            </w:pPr>
            <w:r>
              <w:t xml:space="preserve">pre-operative medications including analgesics and antibiotics </w:t>
            </w:r>
          </w:p>
          <w:p w14:paraId="61E64EC2" w14:textId="77777777" w:rsidR="00791489" w:rsidRPr="00791489" w:rsidRDefault="00791489" w:rsidP="00791489">
            <w:pPr>
              <w:pStyle w:val="SIBulletList1"/>
            </w:pPr>
            <w:r w:rsidRPr="00791489">
              <w:t>potential sources of contamination</w:t>
            </w:r>
          </w:p>
          <w:p w14:paraId="5B685B91" w14:textId="77777777" w:rsidR="00791489" w:rsidRPr="00791489" w:rsidRDefault="00791489" w:rsidP="00791489">
            <w:pPr>
              <w:pStyle w:val="SIBulletList2"/>
            </w:pPr>
            <w:r w:rsidRPr="00791489">
              <w:t>human and animal hair and tissue</w:t>
            </w:r>
          </w:p>
          <w:p w14:paraId="4D8DA384" w14:textId="77777777" w:rsidR="00791489" w:rsidRPr="00791489" w:rsidRDefault="00791489" w:rsidP="00791489">
            <w:pPr>
              <w:pStyle w:val="SIBulletList2"/>
            </w:pPr>
            <w:r w:rsidRPr="00791489">
              <w:t>dust and environmental pollutants</w:t>
            </w:r>
          </w:p>
          <w:p w14:paraId="2FAE0BF3" w14:textId="5224B903" w:rsidR="00D95622" w:rsidRPr="00D95622" w:rsidRDefault="00D95622" w:rsidP="00516F53">
            <w:pPr>
              <w:pStyle w:val="SIBulletList1"/>
            </w:pPr>
            <w:r w:rsidRPr="00D95622">
              <w:t xml:space="preserve">range of equipment and surgical packs required </w:t>
            </w:r>
            <w:r w:rsidR="00516F53">
              <w:t>for surgery procedure</w:t>
            </w:r>
            <w:r w:rsidRPr="00D95622">
              <w:t>, including:</w:t>
            </w:r>
          </w:p>
          <w:p w14:paraId="430D3C73" w14:textId="77777777" w:rsidR="00D95622" w:rsidRPr="00D95622" w:rsidRDefault="00D95622" w:rsidP="00516F53">
            <w:pPr>
              <w:pStyle w:val="SIBulletList2"/>
            </w:pPr>
            <w:r w:rsidRPr="00D95622">
              <w:t>anaesthetic equipment</w:t>
            </w:r>
          </w:p>
          <w:p w14:paraId="6DD4D314" w14:textId="73570E3D" w:rsidR="00D95622" w:rsidRPr="00D95622" w:rsidRDefault="001606CD" w:rsidP="00516F53">
            <w:pPr>
              <w:pStyle w:val="SIBulletList2"/>
            </w:pPr>
            <w:r>
              <w:t>bandages</w:t>
            </w:r>
          </w:p>
          <w:p w14:paraId="18B2952A" w14:textId="77777777" w:rsidR="00D95622" w:rsidRPr="00D95622" w:rsidRDefault="00D95622" w:rsidP="00516F53">
            <w:pPr>
              <w:pStyle w:val="SIBulletList2"/>
            </w:pPr>
            <w:r w:rsidRPr="00D95622">
              <w:t>disposables</w:t>
            </w:r>
          </w:p>
          <w:p w14:paraId="16111925" w14:textId="77777777" w:rsidR="00D95622" w:rsidRPr="00D95622" w:rsidRDefault="00D95622" w:rsidP="00516F53">
            <w:pPr>
              <w:pStyle w:val="SIBulletList2"/>
            </w:pPr>
            <w:r w:rsidRPr="00D95622">
              <w:t>drapes</w:t>
            </w:r>
          </w:p>
          <w:p w14:paraId="28FE4C5A" w14:textId="77777777" w:rsidR="00D95622" w:rsidRPr="00D95622" w:rsidRDefault="00D95622" w:rsidP="00516F53">
            <w:pPr>
              <w:pStyle w:val="SIBulletList2"/>
            </w:pPr>
            <w:r w:rsidRPr="00D95622">
              <w:t>surgical instruments</w:t>
            </w:r>
          </w:p>
          <w:p w14:paraId="3EC3DD1B" w14:textId="77777777" w:rsidR="00D95622" w:rsidRPr="00D95622" w:rsidRDefault="00D95622" w:rsidP="00516F53">
            <w:pPr>
              <w:pStyle w:val="SIBulletList2"/>
            </w:pPr>
            <w:r w:rsidRPr="00D95622">
              <w:t>sutures</w:t>
            </w:r>
          </w:p>
          <w:p w14:paraId="7B06286D" w14:textId="65DA8380" w:rsidR="00D95622" w:rsidRPr="00D95622" w:rsidRDefault="00D95622" w:rsidP="00516F53">
            <w:pPr>
              <w:pStyle w:val="SIBulletList2"/>
            </w:pPr>
            <w:r w:rsidRPr="00D95622">
              <w:t xml:space="preserve">instrument processing and sterilisation </w:t>
            </w:r>
          </w:p>
          <w:p w14:paraId="3649D2B6" w14:textId="77777777" w:rsidR="00D95622" w:rsidRPr="00D95622" w:rsidRDefault="00D95622" w:rsidP="00516F53">
            <w:pPr>
              <w:pStyle w:val="SIBulletList2"/>
            </w:pPr>
            <w:r w:rsidRPr="00D95622">
              <w:t>autoclave operation</w:t>
            </w:r>
          </w:p>
          <w:p w14:paraId="3AD4B3E2" w14:textId="4E23A3A0" w:rsidR="00D95622" w:rsidRPr="00D95622" w:rsidRDefault="00516F53" w:rsidP="00516F53">
            <w:pPr>
              <w:pStyle w:val="SIBulletList1"/>
            </w:pPr>
            <w:r>
              <w:t>techniques for sterilising equipment and instruments</w:t>
            </w:r>
          </w:p>
          <w:p w14:paraId="663C9E60" w14:textId="00135C7C" w:rsidR="005F61A1" w:rsidRPr="001B4907" w:rsidDel="00C57614" w:rsidRDefault="001B4907" w:rsidP="001B4907">
            <w:pPr>
              <w:pStyle w:val="SIBulletList1"/>
              <w:rPr>
                <w:del w:id="5" w:author="Sue Hamilton [2]" w:date="2018-12-19T09:36:00Z"/>
                <w:rStyle w:val="SITemporaryText"/>
                <w:color w:val="auto"/>
                <w:sz w:val="20"/>
              </w:rPr>
            </w:pPr>
            <w:r w:rsidRPr="001B4907">
              <w:rPr>
                <w:rStyle w:val="SITemporaryText"/>
              </w:rPr>
              <w:t xml:space="preserve">species-specific </w:t>
            </w:r>
            <w:del w:id="6" w:author="Sue Hamilton [2]" w:date="2018-12-19T09:36:00Z">
              <w:r w:rsidR="005F61A1" w:rsidRPr="001B4907" w:rsidDel="00C57614">
                <w:rPr>
                  <w:rStyle w:val="SITemporaryText"/>
                  <w:color w:val="auto"/>
                  <w:sz w:val="20"/>
                </w:rPr>
                <w:delText xml:space="preserve">overview of aseptic surgical technique includes: </w:delText>
              </w:r>
            </w:del>
          </w:p>
          <w:p w14:paraId="6A38555D" w14:textId="007402FE" w:rsidR="005F61A1" w:rsidRPr="001B4907" w:rsidDel="00C57614" w:rsidRDefault="005F61A1" w:rsidP="001B4907">
            <w:pPr>
              <w:pStyle w:val="SIBulletList1"/>
              <w:rPr>
                <w:del w:id="7" w:author="Sue Hamilton [2]" w:date="2018-12-19T09:36:00Z"/>
                <w:rStyle w:val="SITemporaryText"/>
                <w:color w:val="auto"/>
                <w:sz w:val="20"/>
              </w:rPr>
            </w:pPr>
            <w:del w:id="8" w:author="Sue Hamilton [2]" w:date="2018-12-19T09:36:00Z">
              <w:r w:rsidRPr="001B4907" w:rsidDel="00C57614">
                <w:rPr>
                  <w:rStyle w:val="SITemporaryText"/>
                  <w:color w:val="auto"/>
                  <w:sz w:val="20"/>
                </w:rPr>
                <w:delText>gentle tissue handling</w:delText>
              </w:r>
            </w:del>
          </w:p>
          <w:p w14:paraId="174B4A42" w14:textId="0535B3C1" w:rsidR="005F61A1" w:rsidRPr="001B4907" w:rsidDel="00C57614" w:rsidRDefault="005F61A1" w:rsidP="001B4907">
            <w:pPr>
              <w:pStyle w:val="SIBulletList1"/>
              <w:rPr>
                <w:del w:id="9" w:author="Sue Hamilton [2]" w:date="2018-12-19T09:36:00Z"/>
                <w:rStyle w:val="SITemporaryText"/>
                <w:color w:val="auto"/>
                <w:sz w:val="20"/>
              </w:rPr>
            </w:pPr>
            <w:del w:id="10" w:author="Sue Hamilton [2]" w:date="2018-12-19T09:36:00Z">
              <w:r w:rsidRPr="001B4907" w:rsidDel="00C57614">
                <w:rPr>
                  <w:rStyle w:val="SITemporaryText"/>
                  <w:color w:val="auto"/>
                  <w:sz w:val="20"/>
                </w:rPr>
                <w:delText>minimal dissection of tissue</w:delText>
              </w:r>
            </w:del>
          </w:p>
          <w:p w14:paraId="71614BEA" w14:textId="6ECE104D" w:rsidR="005F61A1" w:rsidRPr="001B4907" w:rsidDel="00C57614" w:rsidRDefault="005F61A1" w:rsidP="001B4907">
            <w:pPr>
              <w:pStyle w:val="SIBulletList1"/>
              <w:rPr>
                <w:del w:id="11" w:author="Sue Hamilton [2]" w:date="2018-12-19T09:36:00Z"/>
                <w:rStyle w:val="SITemporaryText"/>
                <w:color w:val="auto"/>
                <w:sz w:val="20"/>
              </w:rPr>
            </w:pPr>
            <w:del w:id="12" w:author="Sue Hamilton [2]" w:date="2018-12-19T09:36:00Z">
              <w:r w:rsidRPr="001B4907" w:rsidDel="00C57614">
                <w:rPr>
                  <w:rStyle w:val="SITemporaryText"/>
                  <w:color w:val="auto"/>
                  <w:sz w:val="20"/>
                </w:rPr>
                <w:delText>appropriate use of instruments</w:delText>
              </w:r>
            </w:del>
          </w:p>
          <w:p w14:paraId="67D8DE51" w14:textId="299E3BE3" w:rsidR="005F61A1" w:rsidRPr="001B4907" w:rsidDel="00C57614" w:rsidRDefault="005F61A1" w:rsidP="001B4907">
            <w:pPr>
              <w:pStyle w:val="SIBulletList1"/>
              <w:rPr>
                <w:del w:id="13" w:author="Sue Hamilton [2]" w:date="2018-12-19T09:36:00Z"/>
                <w:rStyle w:val="SITemporaryText"/>
                <w:color w:val="auto"/>
                <w:sz w:val="20"/>
              </w:rPr>
            </w:pPr>
            <w:del w:id="14" w:author="Sue Hamilton [2]" w:date="2018-12-19T09:36:00Z">
              <w:r w:rsidRPr="001B4907" w:rsidDel="00C57614">
                <w:rPr>
                  <w:rStyle w:val="SITemporaryText"/>
                  <w:color w:val="auto"/>
                  <w:sz w:val="20"/>
                </w:rPr>
                <w:delText>effective hemostasis</w:delText>
              </w:r>
            </w:del>
          </w:p>
          <w:p w14:paraId="54563B2C" w14:textId="73F579F8" w:rsidR="005F61A1" w:rsidRPr="001B4907" w:rsidDel="00C57614" w:rsidRDefault="005F61A1" w:rsidP="001B4907">
            <w:pPr>
              <w:pStyle w:val="SIBulletList1"/>
              <w:rPr>
                <w:del w:id="15" w:author="Sue Hamilton [2]" w:date="2018-12-19T09:36:00Z"/>
                <w:rStyle w:val="SITemporaryText"/>
                <w:color w:val="auto"/>
                <w:sz w:val="20"/>
              </w:rPr>
            </w:pPr>
            <w:del w:id="16" w:author="Sue Hamilton [2]" w:date="2018-12-19T09:36:00Z">
              <w:r w:rsidRPr="001B4907" w:rsidDel="00C57614">
                <w:rPr>
                  <w:rStyle w:val="SITemporaryText"/>
                  <w:color w:val="auto"/>
                  <w:sz w:val="20"/>
                </w:rPr>
                <w:delText>correct use of suture materials and patterns</w:delText>
              </w:r>
            </w:del>
          </w:p>
          <w:p w14:paraId="2CAE801F" w14:textId="77777777" w:rsidR="00516F53" w:rsidRPr="001B4907" w:rsidRDefault="00516F53" w:rsidP="001B4907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B4907">
              <w:rPr>
                <w:rStyle w:val="SITemporaryText"/>
                <w:color w:val="auto"/>
                <w:sz w:val="20"/>
              </w:rPr>
              <w:t>techniques used to transfer animals to and from surgical procedures</w:t>
            </w:r>
          </w:p>
          <w:p w14:paraId="37EABD3E" w14:textId="47941233" w:rsidR="009163A0" w:rsidRDefault="009163A0" w:rsidP="00516F53">
            <w:pPr>
              <w:pStyle w:val="SIBulletList1"/>
            </w:pPr>
            <w:r>
              <w:t>outcome of breaches in asepsis:</w:t>
            </w:r>
          </w:p>
          <w:p w14:paraId="168AFD21" w14:textId="77777777" w:rsidR="009163A0" w:rsidRDefault="009163A0" w:rsidP="009163A0">
            <w:pPr>
              <w:pStyle w:val="SIBulletList2"/>
            </w:pPr>
            <w:r>
              <w:t>wound infection</w:t>
            </w:r>
          </w:p>
          <w:p w14:paraId="250B7915" w14:textId="6676F1F3" w:rsidR="009163A0" w:rsidRDefault="009163A0" w:rsidP="009163A0">
            <w:pPr>
              <w:pStyle w:val="SIBulletList2"/>
            </w:pPr>
            <w:r>
              <w:t>animal pain and distress</w:t>
            </w:r>
          </w:p>
          <w:p w14:paraId="4F244958" w14:textId="3581AB10" w:rsidR="009163A0" w:rsidRDefault="009163A0" w:rsidP="009163A0">
            <w:pPr>
              <w:pStyle w:val="SIBulletList2"/>
            </w:pPr>
            <w:r>
              <w:t>animal illness, death</w:t>
            </w:r>
          </w:p>
          <w:p w14:paraId="7C2CF275" w14:textId="18A01AE6" w:rsidR="009163A0" w:rsidRPr="00516F53" w:rsidRDefault="009163A0" w:rsidP="009163A0">
            <w:pPr>
              <w:pStyle w:val="SIBulletList2"/>
            </w:pPr>
            <w:r w:rsidRPr="009163A0">
              <w:t xml:space="preserve">changes to the animal’s physiology </w:t>
            </w:r>
            <w:r>
              <w:t xml:space="preserve">that </w:t>
            </w:r>
            <w:r w:rsidRPr="009163A0">
              <w:t>interfer</w:t>
            </w:r>
            <w:r>
              <w:t xml:space="preserve">es </w:t>
            </w:r>
            <w:r w:rsidRPr="009163A0">
              <w:t xml:space="preserve">with research </w:t>
            </w:r>
          </w:p>
          <w:p w14:paraId="3E6A8708" w14:textId="77777777" w:rsidR="00516F53" w:rsidRPr="00516F53" w:rsidRDefault="00516F53" w:rsidP="00516F53">
            <w:pPr>
              <w:pStyle w:val="SIBulletList1"/>
            </w:pPr>
            <w:r w:rsidRPr="00516F53">
              <w:t>organisational procedures for:</w:t>
            </w:r>
          </w:p>
          <w:p w14:paraId="17CB0444" w14:textId="77777777" w:rsidR="00516F53" w:rsidRPr="00516F53" w:rsidRDefault="00516F53" w:rsidP="00516F53">
            <w:pPr>
              <w:pStyle w:val="SIBulletList2"/>
            </w:pPr>
            <w:r w:rsidRPr="00516F53">
              <w:t>storage, use and disposal of chemicals and biological waste from surgical procedures</w:t>
            </w:r>
          </w:p>
          <w:p w14:paraId="317F72DB" w14:textId="754B8E23" w:rsidR="00D95622" w:rsidRPr="00D95622" w:rsidRDefault="00D95622" w:rsidP="00516F53">
            <w:pPr>
              <w:pStyle w:val="SIBulletList2"/>
            </w:pPr>
            <w:r w:rsidRPr="00D95622">
              <w:t xml:space="preserve">post-surgical </w:t>
            </w:r>
            <w:r w:rsidR="00516F53" w:rsidRPr="00516F53">
              <w:t xml:space="preserve">equipment </w:t>
            </w:r>
            <w:r w:rsidR="00516F53">
              <w:t xml:space="preserve">cleaning, sterilising and </w:t>
            </w:r>
            <w:r w:rsidRPr="00D95622">
              <w:t xml:space="preserve">storage </w:t>
            </w:r>
          </w:p>
          <w:p w14:paraId="4AF0B4AD" w14:textId="02408F1F" w:rsidR="004F4BC0" w:rsidRPr="004F4BC0" w:rsidRDefault="004F4BC0" w:rsidP="00845A3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protocols, legal and ethical considerations in documenting observations, measurements, treatments and decisions </w:t>
            </w:r>
            <w:r w:rsidR="00516F53">
              <w:rPr>
                <w:rFonts w:eastAsia="Calibri"/>
              </w:rPr>
              <w:t>relating to</w:t>
            </w:r>
            <w:r w:rsidRPr="004F4BC0">
              <w:rPr>
                <w:rFonts w:eastAsia="Calibri"/>
              </w:rPr>
              <w:t xml:space="preserve"> animal </w:t>
            </w:r>
            <w:r w:rsidR="00516F53">
              <w:rPr>
                <w:rFonts w:eastAsia="Calibri"/>
              </w:rPr>
              <w:t>surgery</w:t>
            </w:r>
          </w:p>
          <w:p w14:paraId="0F502632" w14:textId="06C5E73F" w:rsidR="004F4BC0" w:rsidRPr="004F4BC0" w:rsidRDefault="004F4BC0" w:rsidP="00845A3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relevant animal technology regulations and codes, including the Australian Code for the Care and Use of Animals for Scientific Purposes</w:t>
            </w:r>
            <w:r w:rsidR="005B321D">
              <w:rPr>
                <w:rFonts w:eastAsia="Calibri"/>
              </w:rPr>
              <w:t xml:space="preserve"> </w:t>
            </w:r>
          </w:p>
          <w:p w14:paraId="6D44C4DF" w14:textId="7681F874" w:rsidR="008B2E64" w:rsidRPr="00845A35" w:rsidRDefault="004F4BC0" w:rsidP="00845A35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 xml:space="preserve">relevant state or territory legislation and regulations relating to </w:t>
            </w:r>
            <w:r w:rsidR="00D346E6">
              <w:rPr>
                <w:rFonts w:eastAsia="Calibri"/>
              </w:rPr>
              <w:t>health and safety</w:t>
            </w:r>
            <w:r w:rsidRPr="004F4BC0">
              <w:rPr>
                <w:rFonts w:eastAsia="Calibri"/>
              </w:rPr>
              <w:t xml:space="preserve">, animal welfare and </w:t>
            </w:r>
            <w:r w:rsidR="00B84F0C" w:rsidRPr="00B84F0C">
              <w:rPr>
                <w:rStyle w:val="SITemporaryText"/>
                <w:rFonts w:eastAsia="Calibri"/>
              </w:rPr>
              <w:t>scientific</w:t>
            </w:r>
            <w:r w:rsidR="00B84F0C">
              <w:rPr>
                <w:rFonts w:eastAsia="Calibri"/>
              </w:rPr>
              <w:t xml:space="preserve"> </w:t>
            </w:r>
            <w:r w:rsidRPr="004F4BC0">
              <w:rPr>
                <w:rFonts w:eastAsia="Calibri"/>
              </w:rPr>
              <w:t>research</w:t>
            </w:r>
            <w:r w:rsidR="00845A35">
              <w:rPr>
                <w:rFonts w:eastAsia="Calibri"/>
              </w:rPr>
              <w:t>.</w:t>
            </w: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CA2922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3F10CA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42B88D85" w:rsidR="005F61A1" w:rsidRDefault="005F61A1" w:rsidP="005F61A1">
            <w:pPr>
              <w:pStyle w:val="SIBulletList1"/>
            </w:pPr>
            <w:r>
              <w:t>resources</w:t>
            </w:r>
            <w:r w:rsidR="007301C3">
              <w:t>, equipment and materials</w:t>
            </w:r>
            <w:bookmarkStart w:id="17" w:name="_GoBack"/>
            <w:bookmarkEnd w:id="17"/>
            <w:r>
              <w:t>:</w:t>
            </w:r>
          </w:p>
          <w:p w14:paraId="5D362C6A" w14:textId="2B55243E" w:rsidR="005F61A1" w:rsidRDefault="005F61A1" w:rsidP="003F10CA">
            <w:pPr>
              <w:pStyle w:val="SIBulletList2"/>
            </w:pPr>
            <w:r>
              <w:t>research animals</w:t>
            </w:r>
            <w:ins w:id="18" w:author="Sue Hamilton [2]" w:date="2018-12-19T09:38:00Z">
              <w:r w:rsidR="00C57614">
                <w:t xml:space="preserve"> or appropriate simulations</w:t>
              </w:r>
            </w:ins>
            <w:r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7301C3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9-02-12T12:37:00Z" w:initials="SH">
    <w:p w14:paraId="7CC94E61" w14:textId="6765DF9F" w:rsidR="001B4907" w:rsidRDefault="00DC36A5">
      <w:r>
        <w:annotationRef/>
      </w:r>
      <w:r w:rsidR="001B4907">
        <w:t>Check duplication with</w:t>
      </w:r>
    </w:p>
    <w:p w14:paraId="3C83B732" w14:textId="77777777" w:rsidR="001B4907" w:rsidRDefault="00090B25">
      <w:r w:rsidRPr="0035503D">
        <w:rPr>
          <w:rStyle w:val="SIText-Italic"/>
        </w:rPr>
        <w:t>ACMATE504</w:t>
      </w:r>
      <w:r w:rsidR="0035503D" w:rsidRPr="0035503D">
        <w:rPr>
          <w:rStyle w:val="SIText-Italic"/>
        </w:rPr>
        <w:t xml:space="preserve"> Administer anaesthesia and perform surgery on animals for scientific purposes</w:t>
      </w:r>
      <w:r>
        <w:t xml:space="preserve"> </w:t>
      </w:r>
    </w:p>
    <w:p w14:paraId="4EE6732F" w14:textId="4A40CFEC" w:rsidR="00DC36A5" w:rsidRDefault="00090B25">
      <w:r w:rsidRPr="0035503D">
        <w:rPr>
          <w:rStyle w:val="SIText-Italic"/>
        </w:rPr>
        <w:t>ACMVET203 Assist with surgery preparation</w:t>
      </w:r>
    </w:p>
    <w:p w14:paraId="6B5BC3DA" w14:textId="77777777" w:rsidR="00090B25" w:rsidRDefault="00090B25"/>
    <w:p w14:paraId="693A7764" w14:textId="0162687C" w:rsidR="00090B25" w:rsidRDefault="00872F6C">
      <w:r>
        <w:t>This u</w:t>
      </w:r>
      <w:r w:rsidR="00090B25">
        <w:t xml:space="preserve">nit to be included in </w:t>
      </w:r>
      <w:r w:rsidR="00A74C55">
        <w:t>the</w:t>
      </w:r>
      <w:r w:rsidR="00090B25">
        <w:t xml:space="preserve"> Diploma</w:t>
      </w:r>
    </w:p>
  </w:comment>
  <w:comment w:id="1" w:author="Sue Hamilton [2]" w:date="2019-02-22T08:54:00Z" w:initials="SH">
    <w:p w14:paraId="374F06EF" w14:textId="0E391330" w:rsidR="00872F6C" w:rsidRDefault="00872F6C">
      <w:r>
        <w:annotationRef/>
      </w:r>
      <w:r>
        <w:t>Do we need researchers in the title? Ie Assist with aseptic surgery - would make the unit more broadly applicable to other sectors eg vet nursing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3A7764" w15:done="0"/>
  <w15:commentEx w15:paraId="374F0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3A7764" w16cid:durableId="200D3C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2E92F" w14:textId="77777777" w:rsidR="00FB2870" w:rsidRDefault="00FB2870" w:rsidP="00BF3F0A">
      <w:r>
        <w:separator/>
      </w:r>
    </w:p>
    <w:p w14:paraId="772894DA" w14:textId="77777777" w:rsidR="00FB2870" w:rsidRDefault="00FB2870"/>
  </w:endnote>
  <w:endnote w:type="continuationSeparator" w:id="0">
    <w:p w14:paraId="2E3BDB96" w14:textId="77777777" w:rsidR="00FB2870" w:rsidRDefault="00FB2870" w:rsidP="00BF3F0A">
      <w:r>
        <w:continuationSeparator/>
      </w:r>
    </w:p>
    <w:p w14:paraId="4963C49C" w14:textId="77777777" w:rsidR="00FB2870" w:rsidRDefault="00FB28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399D87D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01C3">
          <w:rPr>
            <w:noProof/>
          </w:rPr>
          <w:t>4</w:t>
        </w:r>
        <w:r w:rsidRPr="000754EC">
          <w:fldChar w:fldCharType="end"/>
        </w:r>
      </w:p>
      <w:p w14:paraId="1F38A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BF94D39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095E8" w14:textId="77777777" w:rsidR="00FB2870" w:rsidRDefault="00FB2870" w:rsidP="00BF3F0A">
      <w:r>
        <w:separator/>
      </w:r>
    </w:p>
    <w:p w14:paraId="02439D68" w14:textId="77777777" w:rsidR="00FB2870" w:rsidRDefault="00FB2870"/>
  </w:footnote>
  <w:footnote w:type="continuationSeparator" w:id="0">
    <w:p w14:paraId="7C7A5C6A" w14:textId="77777777" w:rsidR="00FB2870" w:rsidRDefault="00FB2870" w:rsidP="00BF3F0A">
      <w:r>
        <w:continuationSeparator/>
      </w:r>
    </w:p>
    <w:p w14:paraId="7D384AF6" w14:textId="77777777" w:rsidR="00FB2870" w:rsidRDefault="00FB28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861C8" w14:textId="13FFC14B" w:rsidR="009C2650" w:rsidRPr="000754EC" w:rsidRDefault="00CF795F" w:rsidP="00146EEC">
    <w:pPr>
      <w:pStyle w:val="SIText"/>
    </w:pPr>
    <w:r>
      <w:t>A</w:t>
    </w:r>
    <w:r w:rsidR="0051042A">
      <w:t>CMATE</w:t>
    </w:r>
    <w:r w:rsidR="000F7C85">
      <w:t>4X</w:t>
    </w:r>
    <w:r w:rsidR="002D3CBA">
      <w:t>3</w:t>
    </w:r>
    <w:r w:rsidR="004F4BC0">
      <w:t xml:space="preserve"> </w:t>
    </w:r>
    <w:r w:rsidR="002D3CBA">
      <w:t>Assist researchers with aseptic animal surgery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AD" w15:userId="S::shamilton@skillsimpact.com.au::41520ee3-d254-493d-80fb-79ece6431e0b"/>
  </w15:person>
  <w15:person w15:author="Sue Hamilton [2]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25"/>
    <w:rsid w:val="000A5441"/>
    <w:rsid w:val="000C149A"/>
    <w:rsid w:val="000C224E"/>
    <w:rsid w:val="000C7B45"/>
    <w:rsid w:val="000E25E6"/>
    <w:rsid w:val="000E2C86"/>
    <w:rsid w:val="000F29F2"/>
    <w:rsid w:val="000F7C85"/>
    <w:rsid w:val="00101659"/>
    <w:rsid w:val="00105AEA"/>
    <w:rsid w:val="001076D4"/>
    <w:rsid w:val="001078BF"/>
    <w:rsid w:val="00133957"/>
    <w:rsid w:val="001372F6"/>
    <w:rsid w:val="00144385"/>
    <w:rsid w:val="00146EEC"/>
    <w:rsid w:val="00151D55"/>
    <w:rsid w:val="00151D93"/>
    <w:rsid w:val="00156EF3"/>
    <w:rsid w:val="001606CD"/>
    <w:rsid w:val="00160C82"/>
    <w:rsid w:val="00176E4F"/>
    <w:rsid w:val="0018546B"/>
    <w:rsid w:val="001A6A3E"/>
    <w:rsid w:val="001A7B6D"/>
    <w:rsid w:val="001B34D5"/>
    <w:rsid w:val="001B4907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44709"/>
    <w:rsid w:val="00346FDC"/>
    <w:rsid w:val="00350BB1"/>
    <w:rsid w:val="00352C83"/>
    <w:rsid w:val="0035503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14A14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D1AFD"/>
    <w:rsid w:val="005E51E6"/>
    <w:rsid w:val="005F027A"/>
    <w:rsid w:val="005F33CC"/>
    <w:rsid w:val="005F61A1"/>
    <w:rsid w:val="005F771F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52E62"/>
    <w:rsid w:val="006735EE"/>
    <w:rsid w:val="00686A49"/>
    <w:rsid w:val="00687B62"/>
    <w:rsid w:val="00690C44"/>
    <w:rsid w:val="006969D9"/>
    <w:rsid w:val="006A2B68"/>
    <w:rsid w:val="006C2F32"/>
    <w:rsid w:val="006D38C3"/>
    <w:rsid w:val="006D3BCC"/>
    <w:rsid w:val="006D4448"/>
    <w:rsid w:val="006D6DFD"/>
    <w:rsid w:val="006E2C4D"/>
    <w:rsid w:val="006E42FE"/>
    <w:rsid w:val="006F0D02"/>
    <w:rsid w:val="006F10FE"/>
    <w:rsid w:val="006F3622"/>
    <w:rsid w:val="007048CC"/>
    <w:rsid w:val="00705EEC"/>
    <w:rsid w:val="00707741"/>
    <w:rsid w:val="007134FE"/>
    <w:rsid w:val="00715794"/>
    <w:rsid w:val="00717385"/>
    <w:rsid w:val="00722769"/>
    <w:rsid w:val="00727901"/>
    <w:rsid w:val="007301C3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1489"/>
    <w:rsid w:val="007A300D"/>
    <w:rsid w:val="007D48F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5A35"/>
    <w:rsid w:val="00847B60"/>
    <w:rsid w:val="00850243"/>
    <w:rsid w:val="00851BE5"/>
    <w:rsid w:val="008545EB"/>
    <w:rsid w:val="00865011"/>
    <w:rsid w:val="00866E99"/>
    <w:rsid w:val="00872F6C"/>
    <w:rsid w:val="00886790"/>
    <w:rsid w:val="008908DE"/>
    <w:rsid w:val="008A12ED"/>
    <w:rsid w:val="008A39D3"/>
    <w:rsid w:val="008B2C77"/>
    <w:rsid w:val="008B2E64"/>
    <w:rsid w:val="008B4AD2"/>
    <w:rsid w:val="008B7138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70747"/>
    <w:rsid w:val="00985083"/>
    <w:rsid w:val="00997BFC"/>
    <w:rsid w:val="009A5900"/>
    <w:rsid w:val="009A6E6C"/>
    <w:rsid w:val="009A6F3F"/>
    <w:rsid w:val="009B331A"/>
    <w:rsid w:val="009B5604"/>
    <w:rsid w:val="009C2650"/>
    <w:rsid w:val="009C2C76"/>
    <w:rsid w:val="009D15E2"/>
    <w:rsid w:val="009D15FE"/>
    <w:rsid w:val="009D5D2C"/>
    <w:rsid w:val="009F0DCC"/>
    <w:rsid w:val="009F11CA"/>
    <w:rsid w:val="00A05F47"/>
    <w:rsid w:val="00A0695B"/>
    <w:rsid w:val="00A13052"/>
    <w:rsid w:val="00A216A8"/>
    <w:rsid w:val="00A223A6"/>
    <w:rsid w:val="00A3639E"/>
    <w:rsid w:val="00A5092E"/>
    <w:rsid w:val="00A554D6"/>
    <w:rsid w:val="00A56E14"/>
    <w:rsid w:val="00A64042"/>
    <w:rsid w:val="00A6476B"/>
    <w:rsid w:val="00A74C55"/>
    <w:rsid w:val="00A76C6C"/>
    <w:rsid w:val="00A851F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4F0C"/>
    <w:rsid w:val="00B865B7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F0C52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614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3C10"/>
    <w:rsid w:val="00DA4FCB"/>
    <w:rsid w:val="00DA53B5"/>
    <w:rsid w:val="00DC1D69"/>
    <w:rsid w:val="00DC36A5"/>
    <w:rsid w:val="00DC5A3A"/>
    <w:rsid w:val="00DD0726"/>
    <w:rsid w:val="00DD6740"/>
    <w:rsid w:val="00E204E2"/>
    <w:rsid w:val="00E222CA"/>
    <w:rsid w:val="00E238E6"/>
    <w:rsid w:val="00E35064"/>
    <w:rsid w:val="00E3681D"/>
    <w:rsid w:val="00E40225"/>
    <w:rsid w:val="00E501F0"/>
    <w:rsid w:val="00E6166D"/>
    <w:rsid w:val="00E665FB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55F1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B2870"/>
    <w:rsid w:val="00FC6808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51DEF-9751-4258-96F2-944F8D25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b1053cd1-1fd5-4b99-ac3f-8d3c4e3c6621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DF5EA3-7F65-4A1C-8E83-449BCBA1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55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12</cp:revision>
  <cp:lastPrinted>2016-05-27T05:21:00Z</cp:lastPrinted>
  <dcterms:created xsi:type="dcterms:W3CDTF">2018-12-10T01:05:00Z</dcterms:created>
  <dcterms:modified xsi:type="dcterms:W3CDTF">2019-02-21T21:56:00Z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3119</vt:lpwstr>
  </property>
</Properties>
</file>