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C7FD2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2B9C3AE" w14:textId="77777777" w:rsidTr="00146EEC">
        <w:tc>
          <w:tcPr>
            <w:tcW w:w="2689" w:type="dxa"/>
          </w:tcPr>
          <w:p w14:paraId="691079F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8251C4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94D39" w14:paraId="1701B47B" w14:textId="77777777" w:rsidTr="00146EEC">
        <w:tc>
          <w:tcPr>
            <w:tcW w:w="2689" w:type="dxa"/>
          </w:tcPr>
          <w:p w14:paraId="2B94AA6D" w14:textId="3193E55F" w:rsidR="00094D39" w:rsidRPr="00094D39" w:rsidRDefault="00094D39" w:rsidP="00094D39">
            <w:pPr>
              <w:pStyle w:val="SIText"/>
            </w:pPr>
            <w:r w:rsidRPr="00094D39">
              <w:t>Release 2</w:t>
            </w:r>
          </w:p>
        </w:tc>
        <w:tc>
          <w:tcPr>
            <w:tcW w:w="6939" w:type="dxa"/>
          </w:tcPr>
          <w:p w14:paraId="015AE4A1" w14:textId="6CEA2CF7" w:rsidR="00094D39" w:rsidRPr="00094D39" w:rsidRDefault="00094D39" w:rsidP="00094D39">
            <w:pPr>
              <w:pStyle w:val="SIText"/>
            </w:pPr>
            <w:r w:rsidRPr="00094D39">
              <w:t>This version released with ACM Animal Care and Management Training Package Version 3.0.</w:t>
            </w:r>
          </w:p>
        </w:tc>
      </w:tr>
      <w:tr w:rsidR="00094D39" w14:paraId="3225B9BA" w14:textId="77777777" w:rsidTr="00146EEC">
        <w:tc>
          <w:tcPr>
            <w:tcW w:w="2689" w:type="dxa"/>
          </w:tcPr>
          <w:p w14:paraId="003F5CBE" w14:textId="5F9CB0ED" w:rsidR="00094D39" w:rsidRPr="00094D39" w:rsidRDefault="00094D39" w:rsidP="00094D39">
            <w:pPr>
              <w:pStyle w:val="SIText"/>
            </w:pPr>
            <w:r w:rsidRPr="00094D39">
              <w:t>Release 1</w:t>
            </w:r>
          </w:p>
        </w:tc>
        <w:tc>
          <w:tcPr>
            <w:tcW w:w="6939" w:type="dxa"/>
          </w:tcPr>
          <w:p w14:paraId="19D5979A" w14:textId="74F46A3E" w:rsidR="00094D39" w:rsidRPr="00094D39" w:rsidRDefault="00094D39" w:rsidP="00094D39">
            <w:pPr>
              <w:pStyle w:val="SIText"/>
            </w:pPr>
            <w:r w:rsidRPr="00094D39">
              <w:t>This version released with ACM Animal Care and Management Training Package Version 1.0.</w:t>
            </w:r>
          </w:p>
        </w:tc>
      </w:tr>
    </w:tbl>
    <w:p w14:paraId="37758AC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B85ACB" w:rsidRPr="00963A46" w14:paraId="27C65D41" w14:textId="77777777" w:rsidTr="00476D92">
        <w:trPr>
          <w:tblHeader/>
        </w:trPr>
        <w:tc>
          <w:tcPr>
            <w:tcW w:w="1396" w:type="pct"/>
            <w:shd w:val="clear" w:color="auto" w:fill="auto"/>
          </w:tcPr>
          <w:p w14:paraId="335AE80D" w14:textId="11CA7C83" w:rsidR="00B85ACB" w:rsidRPr="00B85ACB" w:rsidRDefault="00B85ACB" w:rsidP="00B85ACB">
            <w:pPr>
              <w:pStyle w:val="SIUNITCODE"/>
            </w:pPr>
            <w:r w:rsidRPr="00B85ACB">
              <w:t>ACM</w:t>
            </w:r>
            <w:bookmarkStart w:id="0" w:name="_GoBack"/>
            <w:r w:rsidRPr="00B85ACB">
              <w:t>WHS</w:t>
            </w:r>
            <w:bookmarkEnd w:id="0"/>
            <w:r w:rsidRPr="00B85ACB">
              <w:t>401</w:t>
            </w:r>
          </w:p>
        </w:tc>
        <w:tc>
          <w:tcPr>
            <w:tcW w:w="3604" w:type="pct"/>
            <w:shd w:val="clear" w:color="auto" w:fill="auto"/>
          </w:tcPr>
          <w:p w14:paraId="41850966" w14:textId="20175C6C" w:rsidR="00B85ACB" w:rsidRPr="00B85ACB" w:rsidRDefault="00B85ACB" w:rsidP="00B85ACB">
            <w:pPr>
              <w:pStyle w:val="SIUnittitle"/>
            </w:pPr>
            <w:r w:rsidRPr="00B85ACB">
              <w:t>Maintain workplace health and safety processes</w:t>
            </w:r>
          </w:p>
        </w:tc>
      </w:tr>
      <w:tr w:rsidR="00F1480E" w:rsidRPr="00963A46" w14:paraId="5508DB71" w14:textId="77777777" w:rsidTr="00476D92">
        <w:tc>
          <w:tcPr>
            <w:tcW w:w="1396" w:type="pct"/>
            <w:shd w:val="clear" w:color="auto" w:fill="auto"/>
          </w:tcPr>
          <w:p w14:paraId="7FF460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D1C743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019F87B" w14:textId="64CCC2E5" w:rsidR="00B85ACB" w:rsidRPr="00B85ACB" w:rsidRDefault="00B85ACB" w:rsidP="00B85ACB">
            <w:pPr>
              <w:pStyle w:val="SIText"/>
            </w:pPr>
            <w:r w:rsidRPr="00B85ACB">
              <w:t>This unit of competency describes the skills and knowledge required to maintain work</w:t>
            </w:r>
            <w:ins w:id="1" w:author="Andrea Hayman" w:date="2018-03-27T15:05:00Z">
              <w:r w:rsidR="007E5263">
                <w:t>place</w:t>
              </w:r>
            </w:ins>
            <w:r w:rsidRPr="00B85ACB">
              <w:t xml:space="preserve"> health and safety </w:t>
            </w:r>
            <w:del w:id="2" w:author="Andrea Hayman" w:date="2018-03-27T15:05:00Z">
              <w:r w:rsidRPr="00B85ACB" w:rsidDel="007E5263">
                <w:delText xml:space="preserve">(WHS) </w:delText>
              </w:r>
            </w:del>
            <w:r w:rsidRPr="00B85ACB">
              <w:t>processes in an organisation.</w:t>
            </w:r>
          </w:p>
          <w:p w14:paraId="1F5E4181" w14:textId="77777777" w:rsidR="00B85ACB" w:rsidRPr="00B85ACB" w:rsidRDefault="00B85ACB" w:rsidP="00B85ACB">
            <w:pPr>
              <w:pStyle w:val="SIText"/>
            </w:pPr>
          </w:p>
          <w:p w14:paraId="7E03BBE4" w14:textId="77777777" w:rsidR="00B85ACB" w:rsidRPr="00B85ACB" w:rsidRDefault="00B85ACB" w:rsidP="00B85ACB">
            <w:pPr>
              <w:pStyle w:val="SIText"/>
            </w:pPr>
            <w:r w:rsidRPr="00B85ACB">
              <w:t>This unit applies to individuals working in team leader or supervisory roles who have responsibility for others’ work, and where risk needs to be managed.</w:t>
            </w:r>
          </w:p>
          <w:p w14:paraId="704C0559" w14:textId="77777777" w:rsidR="00B85ACB" w:rsidRPr="00B85ACB" w:rsidRDefault="00B85ACB" w:rsidP="00B85ACB">
            <w:pPr>
              <w:pStyle w:val="SIText"/>
            </w:pPr>
          </w:p>
          <w:p w14:paraId="2F761A59" w14:textId="77777777" w:rsidR="00B85ACB" w:rsidRPr="00B85ACB" w:rsidRDefault="00B85ACB" w:rsidP="00B85ACB">
            <w:pPr>
              <w:pStyle w:val="SIText"/>
            </w:pPr>
            <w:r w:rsidRPr="00B85ACB">
              <w:t>All work must be carried out to comply with workplace procedures, in accordance with State/Territory health and safety regulations, legislation and standards that apply to the workplace.</w:t>
            </w:r>
          </w:p>
          <w:p w14:paraId="60DD9B47" w14:textId="77777777" w:rsidR="00B85ACB" w:rsidRPr="00B85ACB" w:rsidRDefault="00B85ACB" w:rsidP="00B85ACB">
            <w:pPr>
              <w:pStyle w:val="SIText"/>
            </w:pPr>
          </w:p>
          <w:p w14:paraId="309ACF8E" w14:textId="77777777" w:rsidR="00B85ACB" w:rsidRPr="00B85ACB" w:rsidRDefault="00B85ACB" w:rsidP="00B85ACB">
            <w:pPr>
              <w:pStyle w:val="SIText"/>
            </w:pPr>
            <w:r w:rsidRPr="00B85ACB">
              <w:t>No occupational licensing, legislative or certification requirements apply to this unit at the time of publication.</w:t>
            </w:r>
          </w:p>
          <w:p w14:paraId="222DE076" w14:textId="77777777" w:rsidR="00373436" w:rsidRPr="000754EC" w:rsidRDefault="00373436" w:rsidP="008E39B1">
            <w:pPr>
              <w:pStyle w:val="SIText"/>
            </w:pPr>
          </w:p>
        </w:tc>
      </w:tr>
      <w:tr w:rsidR="00F1480E" w:rsidRPr="00963A46" w14:paraId="7692BB3E" w14:textId="77777777" w:rsidTr="00476D92">
        <w:tc>
          <w:tcPr>
            <w:tcW w:w="1396" w:type="pct"/>
            <w:shd w:val="clear" w:color="auto" w:fill="auto"/>
          </w:tcPr>
          <w:p w14:paraId="4FD7705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6FCAD58" w14:textId="63723645" w:rsidR="00F1480E" w:rsidRPr="000754EC" w:rsidRDefault="00F1480E" w:rsidP="008E39B1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F7AB666" w14:textId="77777777" w:rsidTr="00476D92">
        <w:tc>
          <w:tcPr>
            <w:tcW w:w="1396" w:type="pct"/>
            <w:shd w:val="clear" w:color="auto" w:fill="auto"/>
          </w:tcPr>
          <w:p w14:paraId="7626352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2D20E48" w14:textId="705473C4" w:rsidR="00F1480E" w:rsidRPr="000754EC" w:rsidRDefault="00094D39" w:rsidP="000754EC">
            <w:pPr>
              <w:pStyle w:val="SIText"/>
            </w:pPr>
            <w:r w:rsidRPr="00094D39">
              <w:t>Work Health and Safety (WHS)</w:t>
            </w:r>
          </w:p>
        </w:tc>
      </w:tr>
    </w:tbl>
    <w:p w14:paraId="61B4438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D935F2C" w14:textId="77777777" w:rsidTr="00476D9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B8EFE5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7C00BD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1F6B404" w14:textId="77777777" w:rsidTr="00476D9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9B6DE9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55AB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5ACB" w:rsidRPr="00963A46" w14:paraId="4ACFC18D" w14:textId="77777777" w:rsidTr="00476D92">
        <w:trPr>
          <w:cantSplit/>
        </w:trPr>
        <w:tc>
          <w:tcPr>
            <w:tcW w:w="1396" w:type="pct"/>
            <w:shd w:val="clear" w:color="auto" w:fill="auto"/>
          </w:tcPr>
          <w:p w14:paraId="6064CF7F" w14:textId="5E77FD0A" w:rsidR="00B85ACB" w:rsidRPr="00B85ACB" w:rsidRDefault="00B85ACB" w:rsidP="00B85ACB">
            <w:pPr>
              <w:pStyle w:val="SIText"/>
            </w:pPr>
            <w:r w:rsidRPr="00B85ACB">
              <w:t>1. Provide information to the work group</w:t>
            </w:r>
          </w:p>
        </w:tc>
        <w:tc>
          <w:tcPr>
            <w:tcW w:w="3604" w:type="pct"/>
            <w:shd w:val="clear" w:color="auto" w:fill="auto"/>
          </w:tcPr>
          <w:p w14:paraId="3C335D5F" w14:textId="322C5F23" w:rsidR="00B85ACB" w:rsidRPr="00B85ACB" w:rsidRDefault="00B85ACB" w:rsidP="00B85ACB">
            <w:pPr>
              <w:pStyle w:val="SIText"/>
            </w:pPr>
            <w:r w:rsidRPr="00B85ACB">
              <w:t xml:space="preserve">1.1 Explain relevant requirements of </w:t>
            </w:r>
            <w:del w:id="3" w:author="Andrea Hayman" w:date="2018-03-27T15:05:00Z">
              <w:r w:rsidRPr="00B85ACB" w:rsidDel="007E5263">
                <w:delText xml:space="preserve">WHS </w:delText>
              </w:r>
            </w:del>
            <w:ins w:id="4" w:author="Andrea Hayman" w:date="2018-03-27T15:05:00Z">
              <w:r w:rsidR="007E5263" w:rsidRPr="007E5263">
                <w:t xml:space="preserve">workplace health and safety </w:t>
              </w:r>
            </w:ins>
            <w:r w:rsidRPr="00B85ACB">
              <w:t>legislation, standards, codes of practice/compliance codes, guidance materials and safe working procedures to the work group clearly and accurately</w:t>
            </w:r>
          </w:p>
          <w:p w14:paraId="1991DF34" w14:textId="77777777" w:rsidR="00B85ACB" w:rsidRPr="00B85ACB" w:rsidRDefault="00B85ACB" w:rsidP="00B85ACB">
            <w:pPr>
              <w:pStyle w:val="SIText"/>
            </w:pPr>
            <w:r w:rsidRPr="00B85ACB">
              <w:t>1.2 Provide clear information on organisation policies and procedures to the work group in a readily accessible and understandable format</w:t>
            </w:r>
          </w:p>
          <w:p w14:paraId="0C2C91A1" w14:textId="1E9E4091" w:rsidR="00B85ACB" w:rsidRPr="00B85ACB" w:rsidRDefault="00B85ACB" w:rsidP="00B85ACB">
            <w:pPr>
              <w:pStyle w:val="SIText"/>
            </w:pPr>
            <w:r w:rsidRPr="00B85ACB">
              <w:t xml:space="preserve">1.3 Explain the roles and responsibilities of health and safety representatives and </w:t>
            </w:r>
            <w:del w:id="5" w:author="Andrea Hayman" w:date="2018-03-27T15:05:00Z">
              <w:r w:rsidRPr="00B85ACB" w:rsidDel="007E5263">
                <w:delText xml:space="preserve">WHS </w:delText>
              </w:r>
            </w:del>
            <w:ins w:id="6" w:author="Andrea Hayman" w:date="2018-03-27T15:05:00Z">
              <w:r w:rsidR="007E5263" w:rsidRPr="007E5263">
                <w:t xml:space="preserve">workplace health and safety </w:t>
              </w:r>
            </w:ins>
            <w:r w:rsidRPr="00B85ACB">
              <w:t xml:space="preserve">committees, supervisors and managers </w:t>
            </w:r>
          </w:p>
          <w:p w14:paraId="202872FB" w14:textId="145FD938" w:rsidR="00B85ACB" w:rsidRPr="00B85ACB" w:rsidRDefault="00B85ACB" w:rsidP="00B85ACB">
            <w:pPr>
              <w:pStyle w:val="SIText"/>
            </w:pPr>
            <w:r w:rsidRPr="00B85ACB">
              <w:t xml:space="preserve">1.4 Provide information on hazards, including signs of common animal </w:t>
            </w:r>
            <w:r w:rsidR="00476D92">
              <w:t xml:space="preserve">and zoonotic </w:t>
            </w:r>
            <w:r w:rsidRPr="00B85ACB">
              <w:t>diseases, the outcomes of risk assessments and required risk controls to the work group in an accessible and understandable format</w:t>
            </w:r>
          </w:p>
        </w:tc>
      </w:tr>
      <w:tr w:rsidR="00B85ACB" w:rsidRPr="00963A46" w14:paraId="795DEADA" w14:textId="77777777" w:rsidTr="00476D92">
        <w:trPr>
          <w:cantSplit/>
        </w:trPr>
        <w:tc>
          <w:tcPr>
            <w:tcW w:w="1396" w:type="pct"/>
            <w:shd w:val="clear" w:color="auto" w:fill="auto"/>
          </w:tcPr>
          <w:p w14:paraId="1F412B2C" w14:textId="151A47F5" w:rsidR="00B85ACB" w:rsidRPr="00B85ACB" w:rsidRDefault="00B85ACB" w:rsidP="00B85ACB">
            <w:pPr>
              <w:pStyle w:val="SIText"/>
            </w:pPr>
            <w:r w:rsidRPr="00B85ACB">
              <w:t>2. Ensure others are able to implement safe work practices</w:t>
            </w:r>
          </w:p>
        </w:tc>
        <w:tc>
          <w:tcPr>
            <w:tcW w:w="3604" w:type="pct"/>
            <w:shd w:val="clear" w:color="auto" w:fill="auto"/>
          </w:tcPr>
          <w:p w14:paraId="2C472E70" w14:textId="77777777" w:rsidR="00B85ACB" w:rsidRPr="00B85ACB" w:rsidRDefault="00B85ACB" w:rsidP="00B85ACB">
            <w:pPr>
              <w:pStyle w:val="SIText"/>
            </w:pPr>
            <w:r w:rsidRPr="00B85ACB">
              <w:t xml:space="preserve">2.1 Ensure the availability and functionality of appropriate personal protective equipment  </w:t>
            </w:r>
          </w:p>
          <w:p w14:paraId="41CD4D83" w14:textId="77777777" w:rsidR="00B85ACB" w:rsidRPr="00B85ACB" w:rsidRDefault="00B85ACB" w:rsidP="00B85ACB">
            <w:pPr>
              <w:pStyle w:val="SIText"/>
            </w:pPr>
            <w:r w:rsidRPr="00B85ACB">
              <w:t>2.2 Implement processes to confirm that others in the work group can identify hazards, assess risks, assess required risk controls, follow safe work practices and observe organisation policies and procedures</w:t>
            </w:r>
          </w:p>
          <w:p w14:paraId="2B73179F" w14:textId="687A5CE4" w:rsidR="00B85ACB" w:rsidRPr="00B85ACB" w:rsidRDefault="00B85ACB" w:rsidP="007E5263">
            <w:pPr>
              <w:pStyle w:val="SIText"/>
            </w:pPr>
            <w:r w:rsidRPr="00B85ACB">
              <w:t xml:space="preserve">2.3 Identify </w:t>
            </w:r>
            <w:del w:id="7" w:author="Andrea Hayman" w:date="2018-03-27T15:06:00Z">
              <w:r w:rsidRPr="00B85ACB" w:rsidDel="007E5263">
                <w:delText xml:space="preserve">WHS </w:delText>
              </w:r>
            </w:del>
            <w:ins w:id="8" w:author="Andrea Hayman" w:date="2018-03-27T15:06:00Z">
              <w:r w:rsidR="007E5263" w:rsidRPr="007E5263">
                <w:t xml:space="preserve">workplace health and safety </w:t>
              </w:r>
            </w:ins>
            <w:r w:rsidRPr="00B85ACB">
              <w:t>training needs and either address them or report them to relevant personnel</w:t>
            </w:r>
          </w:p>
        </w:tc>
      </w:tr>
      <w:tr w:rsidR="00B85ACB" w:rsidRPr="00963A46" w14:paraId="05950D67" w14:textId="77777777" w:rsidTr="00476D92">
        <w:trPr>
          <w:cantSplit/>
        </w:trPr>
        <w:tc>
          <w:tcPr>
            <w:tcW w:w="1396" w:type="pct"/>
            <w:shd w:val="clear" w:color="auto" w:fill="auto"/>
          </w:tcPr>
          <w:p w14:paraId="6A77F02B" w14:textId="0DFCD003" w:rsidR="00B85ACB" w:rsidRPr="00B85ACB" w:rsidRDefault="00B85ACB" w:rsidP="00B85ACB">
            <w:pPr>
              <w:pStyle w:val="SIText"/>
            </w:pPr>
            <w:r w:rsidRPr="00B85ACB">
              <w:t>3. Implement work health and safety participative processes</w:t>
            </w:r>
          </w:p>
        </w:tc>
        <w:tc>
          <w:tcPr>
            <w:tcW w:w="3604" w:type="pct"/>
            <w:shd w:val="clear" w:color="auto" w:fill="auto"/>
          </w:tcPr>
          <w:p w14:paraId="52135677" w14:textId="1664CED6" w:rsidR="00B85ACB" w:rsidRPr="00B85ACB" w:rsidRDefault="00B85ACB" w:rsidP="00B85ACB">
            <w:pPr>
              <w:pStyle w:val="SIText"/>
            </w:pPr>
            <w:r w:rsidRPr="00B85ACB">
              <w:t xml:space="preserve">3.1 Consult with and provide advice to the work group in relation to </w:t>
            </w:r>
            <w:del w:id="9" w:author="Andrea Hayman" w:date="2018-03-27T15:06:00Z">
              <w:r w:rsidRPr="00B85ACB" w:rsidDel="007E5263">
                <w:delText xml:space="preserve">WHS </w:delText>
              </w:r>
            </w:del>
            <w:ins w:id="10" w:author="Andrea Hayman" w:date="2018-03-27T15:06:00Z">
              <w:r w:rsidR="007E5263" w:rsidRPr="007E5263">
                <w:t xml:space="preserve">workplace health and safety </w:t>
              </w:r>
            </w:ins>
            <w:r w:rsidRPr="00B85ACB">
              <w:t>matters relevant to their work</w:t>
            </w:r>
          </w:p>
          <w:p w14:paraId="4AE8F0E4" w14:textId="552D608B" w:rsidR="00B85ACB" w:rsidRPr="00B85ACB" w:rsidRDefault="00B85ACB" w:rsidP="00B85ACB">
            <w:pPr>
              <w:pStyle w:val="SIText"/>
            </w:pPr>
            <w:r w:rsidRPr="00B85ACB">
              <w:t xml:space="preserve">3.2 Deal with </w:t>
            </w:r>
            <w:del w:id="11" w:author="Andrea Hayman" w:date="2018-03-27T15:06:00Z">
              <w:r w:rsidRPr="00B85ACB" w:rsidDel="007E5263">
                <w:delText xml:space="preserve">WHS </w:delText>
              </w:r>
            </w:del>
            <w:ins w:id="12" w:author="Andrea Hayman" w:date="2018-03-27T15:06:00Z">
              <w:r w:rsidR="007E5263" w:rsidRPr="007E5263">
                <w:t xml:space="preserve">workplace health and safety </w:t>
              </w:r>
            </w:ins>
            <w:r w:rsidRPr="00B85ACB">
              <w:t>issues promptly or refer to appropriate personnel</w:t>
            </w:r>
          </w:p>
          <w:p w14:paraId="16458F3E" w14:textId="2BE3ED7F" w:rsidR="00B85ACB" w:rsidRPr="00B85ACB" w:rsidRDefault="00B85ACB" w:rsidP="007E5263">
            <w:pPr>
              <w:pStyle w:val="SIText"/>
            </w:pPr>
            <w:r w:rsidRPr="00B85ACB">
              <w:t xml:space="preserve">3.3 Record and communicate the outcomes of consultation regarding </w:t>
            </w:r>
            <w:del w:id="13" w:author="Andrea Hayman" w:date="2018-03-27T15:06:00Z">
              <w:r w:rsidRPr="00B85ACB" w:rsidDel="007E5263">
                <w:delText xml:space="preserve">WHS </w:delText>
              </w:r>
            </w:del>
            <w:ins w:id="14" w:author="Andrea Hayman" w:date="2018-03-27T15:06:00Z">
              <w:r w:rsidR="007E5263" w:rsidRPr="007E5263">
                <w:t xml:space="preserve">workplace health and safety </w:t>
              </w:r>
            </w:ins>
            <w:r w:rsidRPr="00B85ACB">
              <w:t>to the work group</w:t>
            </w:r>
          </w:p>
        </w:tc>
      </w:tr>
      <w:tr w:rsidR="00B85ACB" w:rsidRPr="00963A46" w14:paraId="36117EB2" w14:textId="77777777" w:rsidTr="00476D92">
        <w:trPr>
          <w:cantSplit/>
        </w:trPr>
        <w:tc>
          <w:tcPr>
            <w:tcW w:w="1396" w:type="pct"/>
            <w:shd w:val="clear" w:color="auto" w:fill="auto"/>
          </w:tcPr>
          <w:p w14:paraId="78E689DF" w14:textId="3FA5753A" w:rsidR="00B85ACB" w:rsidRPr="00B85ACB" w:rsidRDefault="00B85ACB" w:rsidP="00B85ACB">
            <w:pPr>
              <w:pStyle w:val="SIText"/>
            </w:pPr>
            <w:r w:rsidRPr="00B85ACB">
              <w:lastRenderedPageBreak/>
              <w:t>4. Monitor compliance with work procedures</w:t>
            </w:r>
          </w:p>
        </w:tc>
        <w:tc>
          <w:tcPr>
            <w:tcW w:w="3604" w:type="pct"/>
            <w:shd w:val="clear" w:color="auto" w:fill="auto"/>
          </w:tcPr>
          <w:p w14:paraId="65B3FAE5" w14:textId="77777777" w:rsidR="00B85ACB" w:rsidRPr="00B85ACB" w:rsidRDefault="00B85ACB" w:rsidP="00B85ACB">
            <w:pPr>
              <w:pStyle w:val="SIText"/>
            </w:pPr>
            <w:r w:rsidRPr="00B85ACB">
              <w:t>4.1 Check work procedures for availability, clarity and completeness, addressing any deficiencies or reporting them to appropriate personnel</w:t>
            </w:r>
          </w:p>
          <w:p w14:paraId="44AD16E1" w14:textId="77777777" w:rsidR="00B85ACB" w:rsidRPr="00B85ACB" w:rsidRDefault="00B85ACB" w:rsidP="00B85ACB">
            <w:pPr>
              <w:pStyle w:val="SIText"/>
            </w:pPr>
            <w:r w:rsidRPr="00B85ACB">
              <w:t>4.2 Identify and address any deviations from procedures or report them to appropriate personnel</w:t>
            </w:r>
          </w:p>
          <w:p w14:paraId="3F53A0F6" w14:textId="77777777" w:rsidR="00B85ACB" w:rsidRPr="00B85ACB" w:rsidRDefault="00B85ACB" w:rsidP="00B85ACB">
            <w:pPr>
              <w:pStyle w:val="SIText"/>
            </w:pPr>
            <w:r w:rsidRPr="00B85ACB">
              <w:t>4.3 Evaluate hazard identification and reporting processes for effectiveness, and address any deficiencies or report them to appropriate personnel</w:t>
            </w:r>
          </w:p>
          <w:p w14:paraId="0652D470" w14:textId="020763CF" w:rsidR="00B85ACB" w:rsidRPr="00B85ACB" w:rsidRDefault="00B85ACB" w:rsidP="00B85ACB">
            <w:pPr>
              <w:pStyle w:val="SIText"/>
            </w:pPr>
            <w:r w:rsidRPr="00B85ACB">
              <w:t xml:space="preserve">4.4 Monitor </w:t>
            </w:r>
            <w:del w:id="15" w:author="Andrea Hayman" w:date="2018-03-27T15:06:00Z">
              <w:r w:rsidRPr="00B85ACB" w:rsidDel="007E5263">
                <w:delText xml:space="preserve">WHS </w:delText>
              </w:r>
            </w:del>
            <w:ins w:id="16" w:author="Andrea Hayman" w:date="2018-03-27T15:06:00Z">
              <w:r w:rsidR="007E5263" w:rsidRPr="007E5263">
                <w:t xml:space="preserve">workplace health and safety </w:t>
              </w:r>
            </w:ins>
            <w:r w:rsidRPr="00B85ACB">
              <w:t>housekeeping and hygiene practices to ensure the maintenance of workplace standards, and take action to address any deficiencies</w:t>
            </w:r>
          </w:p>
          <w:p w14:paraId="3F4430D0" w14:textId="6DD92D22" w:rsidR="00B85ACB" w:rsidRPr="00B85ACB" w:rsidRDefault="00B85ACB" w:rsidP="00B85ACB">
            <w:pPr>
              <w:pStyle w:val="SIText"/>
            </w:pPr>
            <w:r w:rsidRPr="00B85ACB">
              <w:t>4.5 Ensure own behaviour is consistent with organisation safe working procedures and practices</w:t>
            </w:r>
          </w:p>
        </w:tc>
      </w:tr>
      <w:tr w:rsidR="00B85ACB" w:rsidRPr="00963A46" w14:paraId="68202047" w14:textId="77777777" w:rsidTr="00476D92">
        <w:trPr>
          <w:cantSplit/>
        </w:trPr>
        <w:tc>
          <w:tcPr>
            <w:tcW w:w="1396" w:type="pct"/>
            <w:shd w:val="clear" w:color="auto" w:fill="auto"/>
          </w:tcPr>
          <w:p w14:paraId="09492E9A" w14:textId="2F23073B" w:rsidR="00B85ACB" w:rsidRPr="00B85ACB" w:rsidRDefault="00B85ACB" w:rsidP="00B85ACB">
            <w:pPr>
              <w:pStyle w:val="SIText"/>
            </w:pPr>
            <w:r w:rsidRPr="00B85ACB">
              <w:t>5. Implement hazard identification, risk assessment and risk control procedures</w:t>
            </w:r>
          </w:p>
        </w:tc>
        <w:tc>
          <w:tcPr>
            <w:tcW w:w="3604" w:type="pct"/>
            <w:shd w:val="clear" w:color="auto" w:fill="auto"/>
          </w:tcPr>
          <w:p w14:paraId="52567188" w14:textId="77777777" w:rsidR="00B85ACB" w:rsidRPr="00B85ACB" w:rsidRDefault="00B85ACB" w:rsidP="00B85ACB">
            <w:pPr>
              <w:pStyle w:val="SIText"/>
            </w:pPr>
            <w:r w:rsidRPr="00B85ACB">
              <w:t>5.1 Identify, assess, eliminate and report hazards with residual risk</w:t>
            </w:r>
          </w:p>
          <w:p w14:paraId="594E56B5" w14:textId="77777777" w:rsidR="00B85ACB" w:rsidRPr="00B85ACB" w:rsidRDefault="00B85ACB" w:rsidP="00B85ACB">
            <w:pPr>
              <w:pStyle w:val="SIText"/>
            </w:pPr>
            <w:r w:rsidRPr="00B85ACB">
              <w:t xml:space="preserve">5.2 Conduct risk assessments </w:t>
            </w:r>
          </w:p>
          <w:p w14:paraId="2D61319A" w14:textId="77777777" w:rsidR="00B85ACB" w:rsidRPr="00B85ACB" w:rsidRDefault="00B85ACB" w:rsidP="00B85ACB">
            <w:pPr>
              <w:pStyle w:val="SIText"/>
            </w:pPr>
            <w:r w:rsidRPr="00B85ACB">
              <w:t>5.3 Develop control measures, taking account of the hierarchy of risk control</w:t>
            </w:r>
          </w:p>
          <w:p w14:paraId="04B89E3E" w14:textId="77777777" w:rsidR="00B85ACB" w:rsidRPr="00B85ACB" w:rsidRDefault="00B85ACB" w:rsidP="00B85ACB">
            <w:pPr>
              <w:pStyle w:val="SIText"/>
            </w:pPr>
            <w:r w:rsidRPr="00B85ACB">
              <w:t>5.4 Implement outcomes of risk assessments and support identified risk controls</w:t>
            </w:r>
          </w:p>
          <w:p w14:paraId="399B53F7" w14:textId="02ABACD5" w:rsidR="00B85ACB" w:rsidRPr="00B85ACB" w:rsidRDefault="00B85ACB" w:rsidP="00B85ACB">
            <w:pPr>
              <w:pStyle w:val="SIText"/>
            </w:pPr>
            <w:r w:rsidRPr="00B85ACB">
              <w:t xml:space="preserve">5.5 Identify deficiencies </w:t>
            </w:r>
            <w:proofErr w:type="spellStart"/>
            <w:r w:rsidRPr="00B85ACB">
              <w:t>in</w:t>
            </w:r>
            <w:del w:id="17" w:author="Andrea Hayman" w:date="2018-03-27T15:06:00Z">
              <w:r w:rsidRPr="00B85ACB" w:rsidDel="007E5263">
                <w:delText xml:space="preserve"> WHS</w:delText>
              </w:r>
            </w:del>
            <w:ins w:id="18" w:author="Andrea Hayman" w:date="2018-03-27T15:06:00Z">
              <w:r w:rsidR="007E5263" w:rsidRPr="007E5263">
                <w:t>workplace</w:t>
              </w:r>
              <w:proofErr w:type="spellEnd"/>
              <w:r w:rsidR="007E5263" w:rsidRPr="007E5263">
                <w:t xml:space="preserve"> health and safety </w:t>
              </w:r>
            </w:ins>
            <w:r w:rsidRPr="00B85ACB">
              <w:t xml:space="preserve"> risk controls and address them or report them </w:t>
            </w:r>
          </w:p>
          <w:p w14:paraId="578D7075" w14:textId="69103DE2" w:rsidR="00B85ACB" w:rsidRPr="00B85ACB" w:rsidRDefault="00B85ACB" w:rsidP="00B85ACB">
            <w:pPr>
              <w:pStyle w:val="SIText"/>
            </w:pPr>
            <w:r w:rsidRPr="00B85ACB">
              <w:t>5.6 Identify personal professional limitations and seek expert advice as required</w:t>
            </w:r>
          </w:p>
        </w:tc>
      </w:tr>
      <w:tr w:rsidR="00B85ACB" w:rsidRPr="00963A46" w14:paraId="710DE887" w14:textId="77777777" w:rsidTr="00476D92">
        <w:trPr>
          <w:cantSplit/>
        </w:trPr>
        <w:tc>
          <w:tcPr>
            <w:tcW w:w="1396" w:type="pct"/>
            <w:shd w:val="clear" w:color="auto" w:fill="auto"/>
          </w:tcPr>
          <w:p w14:paraId="2B399F00" w14:textId="3EDAC04E" w:rsidR="00B85ACB" w:rsidRPr="00B85ACB" w:rsidRDefault="00B85ACB" w:rsidP="00B85ACB">
            <w:pPr>
              <w:pStyle w:val="SIText"/>
            </w:pPr>
            <w:r w:rsidRPr="00B85ACB">
              <w:t>6. Implement organisation procedures for maintaining work health and safety records</w:t>
            </w:r>
          </w:p>
        </w:tc>
        <w:tc>
          <w:tcPr>
            <w:tcW w:w="3604" w:type="pct"/>
            <w:shd w:val="clear" w:color="auto" w:fill="auto"/>
          </w:tcPr>
          <w:p w14:paraId="422B9B07" w14:textId="77777777" w:rsidR="00B85ACB" w:rsidRPr="00B85ACB" w:rsidRDefault="00B85ACB" w:rsidP="00B85ACB">
            <w:pPr>
              <w:pStyle w:val="SIText"/>
            </w:pPr>
            <w:r w:rsidRPr="00B85ACB">
              <w:t>6.1 Obtain feedback to ensure that the work group is aware of organisation reporting requirements</w:t>
            </w:r>
          </w:p>
          <w:p w14:paraId="1DE72B32" w14:textId="626490D0" w:rsidR="00B85ACB" w:rsidRPr="00B85ACB" w:rsidRDefault="00B85ACB" w:rsidP="00B85ACB">
            <w:pPr>
              <w:pStyle w:val="SIText"/>
            </w:pPr>
            <w:r w:rsidRPr="00B85ACB">
              <w:t xml:space="preserve">6.2 Review </w:t>
            </w:r>
            <w:del w:id="19" w:author="Andrea Hayman" w:date="2018-03-27T15:06:00Z">
              <w:r w:rsidRPr="00B85ACB" w:rsidDel="007E5263">
                <w:delText xml:space="preserve">WHS </w:delText>
              </w:r>
            </w:del>
            <w:ins w:id="20" w:author="Andrea Hayman" w:date="2018-03-27T15:06:00Z">
              <w:r w:rsidR="007E5263" w:rsidRPr="007E5263">
                <w:t xml:space="preserve">workplace health and safety </w:t>
              </w:r>
            </w:ins>
            <w:r w:rsidRPr="00B85ACB">
              <w:t xml:space="preserve">records to confirm their accurate, thorough and timely completion </w:t>
            </w:r>
          </w:p>
          <w:p w14:paraId="5C9591F9" w14:textId="1996878C" w:rsidR="00B85ACB" w:rsidRPr="00B85ACB" w:rsidRDefault="00B85ACB" w:rsidP="00B85ACB">
            <w:pPr>
              <w:pStyle w:val="SIText"/>
            </w:pPr>
            <w:r w:rsidRPr="00B85ACB">
              <w:t>6.3 Use aggregate information and data from records to identify hazards and monitor risk controls</w:t>
            </w:r>
          </w:p>
        </w:tc>
      </w:tr>
      <w:tr w:rsidR="00B85ACB" w:rsidRPr="00963A46" w14:paraId="771D91EB" w14:textId="77777777" w:rsidTr="00476D92">
        <w:trPr>
          <w:cantSplit/>
        </w:trPr>
        <w:tc>
          <w:tcPr>
            <w:tcW w:w="1396" w:type="pct"/>
            <w:shd w:val="clear" w:color="auto" w:fill="auto"/>
          </w:tcPr>
          <w:p w14:paraId="2307A0F6" w14:textId="2B7C8FB1" w:rsidR="00B85ACB" w:rsidRPr="00B85ACB" w:rsidRDefault="00B85ACB" w:rsidP="00B85ACB">
            <w:pPr>
              <w:pStyle w:val="SIText"/>
            </w:pPr>
            <w:r w:rsidRPr="00B85ACB">
              <w:t>7. Implement emergency procedures</w:t>
            </w:r>
          </w:p>
        </w:tc>
        <w:tc>
          <w:tcPr>
            <w:tcW w:w="3604" w:type="pct"/>
            <w:shd w:val="clear" w:color="auto" w:fill="auto"/>
          </w:tcPr>
          <w:p w14:paraId="64A13AF0" w14:textId="77777777" w:rsidR="00B85ACB" w:rsidRPr="00B85ACB" w:rsidRDefault="00B85ACB" w:rsidP="00B85ACB">
            <w:pPr>
              <w:pStyle w:val="SIText"/>
            </w:pPr>
            <w:r w:rsidRPr="00B85ACB">
              <w:t>7.1 Obtain feedback to ensure that emergency procedures are available and known by the work group</w:t>
            </w:r>
          </w:p>
          <w:p w14:paraId="185EE786" w14:textId="77777777" w:rsidR="00B85ACB" w:rsidRPr="00B85ACB" w:rsidRDefault="00B85ACB" w:rsidP="00B85ACB">
            <w:pPr>
              <w:pStyle w:val="SIText"/>
            </w:pPr>
            <w:r w:rsidRPr="00B85ACB">
              <w:t>7.2 Implement processes to ensure availability of emergency equipment and to ensure routine checking of equipment for functionality</w:t>
            </w:r>
          </w:p>
          <w:p w14:paraId="0BE4CD75" w14:textId="77777777" w:rsidR="00B85ACB" w:rsidRPr="00B85ACB" w:rsidRDefault="00B85ACB" w:rsidP="00B85ACB">
            <w:pPr>
              <w:pStyle w:val="SIText"/>
            </w:pPr>
            <w:r w:rsidRPr="00B85ACB">
              <w:t>7.3 Implement processes to ensure the ability of others in the work group to respond appropriately to emergencies</w:t>
            </w:r>
          </w:p>
          <w:p w14:paraId="63AAC9CF" w14:textId="77777777" w:rsidR="00B85ACB" w:rsidRPr="00B85ACB" w:rsidRDefault="00B85ACB" w:rsidP="00B85ACB">
            <w:pPr>
              <w:pStyle w:val="SIText"/>
            </w:pPr>
            <w:r w:rsidRPr="00B85ACB">
              <w:t>7.4 Conduct or contribute to investigations, to identify cause of emergencies</w:t>
            </w:r>
          </w:p>
          <w:p w14:paraId="02A7B6D4" w14:textId="2A0CEEE8" w:rsidR="00B85ACB" w:rsidRPr="00B85ACB" w:rsidRDefault="00B85ACB" w:rsidP="00B85ACB">
            <w:pPr>
              <w:pStyle w:val="SIText"/>
            </w:pPr>
            <w:r w:rsidRPr="00B85ACB">
              <w:t>7.5 Identify, and implement or support, control measures to prevent recurrence and minimise risk of emergencies</w:t>
            </w:r>
          </w:p>
        </w:tc>
      </w:tr>
    </w:tbl>
    <w:p w14:paraId="4473D956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667749" w14:textId="77777777" w:rsidTr="00476D92">
        <w:trPr>
          <w:tblHeader/>
        </w:trPr>
        <w:tc>
          <w:tcPr>
            <w:tcW w:w="5000" w:type="pct"/>
            <w:gridSpan w:val="2"/>
          </w:tcPr>
          <w:p w14:paraId="4FE6887D" w14:textId="49597DB4" w:rsidR="00F1480E" w:rsidRPr="000754EC" w:rsidRDefault="005F771F" w:rsidP="000754EC">
            <w:pPr>
              <w:pStyle w:val="SIHeading2"/>
            </w:pPr>
            <w:r>
              <w:br w:type="page"/>
            </w:r>
            <w:r w:rsidR="00FD557D" w:rsidRPr="00041E59">
              <w:t>F</w:t>
            </w:r>
            <w:r w:rsidR="00FD557D" w:rsidRPr="00B85ACB">
              <w:t>oun</w:t>
            </w:r>
            <w:r w:rsidR="00FD557D" w:rsidRPr="000754EC">
              <w:t>dation Skills</w:t>
            </w:r>
          </w:p>
          <w:p w14:paraId="5A0F0CA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E31DF6" w14:textId="77777777" w:rsidTr="00476D92">
        <w:trPr>
          <w:tblHeader/>
        </w:trPr>
        <w:tc>
          <w:tcPr>
            <w:tcW w:w="1396" w:type="pct"/>
          </w:tcPr>
          <w:p w14:paraId="0BFAD99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17AB79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85ACB" w:rsidRPr="00336FCA" w:rsidDel="00423CB2" w14:paraId="7A6C86DB" w14:textId="77777777" w:rsidTr="00476D92">
        <w:tc>
          <w:tcPr>
            <w:tcW w:w="1396" w:type="pct"/>
          </w:tcPr>
          <w:p w14:paraId="63013FFB" w14:textId="307E6731" w:rsidR="00B85ACB" w:rsidRPr="00B85ACB" w:rsidRDefault="00B85ACB" w:rsidP="00B85ACB">
            <w:pPr>
              <w:pStyle w:val="SIText"/>
            </w:pPr>
            <w:r w:rsidRPr="00B85ACB">
              <w:t>Reading</w:t>
            </w:r>
          </w:p>
        </w:tc>
        <w:tc>
          <w:tcPr>
            <w:tcW w:w="3604" w:type="pct"/>
          </w:tcPr>
          <w:p w14:paraId="1D26F408" w14:textId="1AED03ED" w:rsidR="00B85ACB" w:rsidRPr="00B85ACB" w:rsidRDefault="00B85ACB" w:rsidP="007E5263">
            <w:pPr>
              <w:pStyle w:val="SIBulletList1"/>
            </w:pPr>
            <w:r w:rsidRPr="00B85ACB">
              <w:rPr>
                <w:rFonts w:eastAsia="Calibri"/>
              </w:rPr>
              <w:t xml:space="preserve">Interpret </w:t>
            </w:r>
            <w:del w:id="21" w:author="Andrea Hayman" w:date="2018-03-27T15:07:00Z">
              <w:r w:rsidRPr="00B85ACB" w:rsidDel="007E5263">
                <w:rPr>
                  <w:rFonts w:eastAsia="Calibri"/>
                </w:rPr>
                <w:delText xml:space="preserve">WHS </w:delText>
              </w:r>
            </w:del>
            <w:ins w:id="22" w:author="Andrea Hayman" w:date="2018-03-27T15:07:00Z">
              <w:r w:rsidR="007E5263" w:rsidRPr="007E5263">
                <w:t xml:space="preserve">workplace health and safety </w:t>
              </w:r>
            </w:ins>
            <w:r w:rsidRPr="00B85ACB">
              <w:rPr>
                <w:rFonts w:eastAsia="Calibri"/>
              </w:rPr>
              <w:t>legislation and organisational documents</w:t>
            </w:r>
          </w:p>
        </w:tc>
      </w:tr>
      <w:tr w:rsidR="00B85ACB" w:rsidRPr="00336FCA" w:rsidDel="00423CB2" w14:paraId="229D9642" w14:textId="77777777" w:rsidTr="00476D92">
        <w:tc>
          <w:tcPr>
            <w:tcW w:w="1396" w:type="pct"/>
          </w:tcPr>
          <w:p w14:paraId="307E895A" w14:textId="2FFC8663" w:rsidR="00B85ACB" w:rsidRPr="00B85ACB" w:rsidRDefault="00B85ACB" w:rsidP="00B85ACB">
            <w:pPr>
              <w:pStyle w:val="SIText"/>
            </w:pPr>
            <w:r w:rsidRPr="00B85ACB">
              <w:t>Writing</w:t>
            </w:r>
          </w:p>
        </w:tc>
        <w:tc>
          <w:tcPr>
            <w:tcW w:w="3604" w:type="pct"/>
          </w:tcPr>
          <w:p w14:paraId="05BC5C9C" w14:textId="149C786C" w:rsidR="00B85ACB" w:rsidRPr="00B85ACB" w:rsidRDefault="00B85ACB" w:rsidP="00B85ACB">
            <w:pPr>
              <w:pStyle w:val="SIBulletList1"/>
            </w:pPr>
            <w:r w:rsidRPr="00B85ACB">
              <w:rPr>
                <w:rFonts w:eastAsia="Calibri"/>
              </w:rPr>
              <w:t>Prepare and maintains records using appropriate structure and vocabulary</w:t>
            </w:r>
          </w:p>
          <w:p w14:paraId="122EA5DC" w14:textId="1D77B083" w:rsidR="00B85ACB" w:rsidRPr="00B85ACB" w:rsidRDefault="00B85ACB" w:rsidP="007E5263">
            <w:pPr>
              <w:pStyle w:val="SIBulletList1"/>
              <w:rPr>
                <w:rFonts w:eastAsia="Calibri"/>
              </w:rPr>
            </w:pPr>
            <w:r w:rsidRPr="00B85ACB">
              <w:rPr>
                <w:rFonts w:eastAsia="Calibri"/>
              </w:rPr>
              <w:t xml:space="preserve">Record </w:t>
            </w:r>
            <w:del w:id="23" w:author="Andrea Hayman" w:date="2018-03-27T15:07:00Z">
              <w:r w:rsidRPr="00B85ACB" w:rsidDel="007E5263">
                <w:rPr>
                  <w:rFonts w:eastAsia="Calibri"/>
                </w:rPr>
                <w:delText xml:space="preserve">WHS </w:delText>
              </w:r>
            </w:del>
            <w:ins w:id="24" w:author="Andrea Hayman" w:date="2018-03-27T15:07:00Z">
              <w:r w:rsidR="007E5263" w:rsidRPr="007E5263">
                <w:t xml:space="preserve">workplace health and safety </w:t>
              </w:r>
            </w:ins>
            <w:r w:rsidRPr="00B85ACB">
              <w:rPr>
                <w:rFonts w:eastAsia="Calibri"/>
              </w:rPr>
              <w:t>issues and actions taken, according to reporting requirements</w:t>
            </w:r>
          </w:p>
        </w:tc>
      </w:tr>
      <w:tr w:rsidR="00B85ACB" w:rsidRPr="00336FCA" w:rsidDel="00423CB2" w14:paraId="429DA7DA" w14:textId="77777777" w:rsidTr="00476D92">
        <w:tc>
          <w:tcPr>
            <w:tcW w:w="1396" w:type="pct"/>
          </w:tcPr>
          <w:p w14:paraId="139782FE" w14:textId="603748AA" w:rsidR="00B85ACB" w:rsidRPr="00B85ACB" w:rsidRDefault="00B85ACB" w:rsidP="00B85ACB">
            <w:pPr>
              <w:pStyle w:val="SIText"/>
            </w:pPr>
            <w:r w:rsidRPr="00B85ACB">
              <w:t>Oral communication</w:t>
            </w:r>
          </w:p>
        </w:tc>
        <w:tc>
          <w:tcPr>
            <w:tcW w:w="3604" w:type="pct"/>
          </w:tcPr>
          <w:p w14:paraId="36890BFD" w14:textId="7C9B47A5" w:rsidR="00B85ACB" w:rsidRPr="00B85ACB" w:rsidRDefault="00EC0DE4" w:rsidP="00B85ACB">
            <w:pPr>
              <w:pStyle w:val="SIBulletList1"/>
              <w:rPr>
                <w:rFonts w:eastAsia="Calibri"/>
              </w:rPr>
            </w:pPr>
            <w:r>
              <w:t>Use open questions and active listening techniques when seeking feedback from others</w:t>
            </w:r>
          </w:p>
        </w:tc>
      </w:tr>
      <w:tr w:rsidR="00B85ACB" w:rsidRPr="00336FCA" w:rsidDel="00423CB2" w14:paraId="376B22CD" w14:textId="77777777" w:rsidTr="00476D92">
        <w:tc>
          <w:tcPr>
            <w:tcW w:w="1396" w:type="pct"/>
          </w:tcPr>
          <w:p w14:paraId="129A1CD6" w14:textId="7A298EE3" w:rsidR="00B85ACB" w:rsidRPr="00B85ACB" w:rsidRDefault="00B85ACB" w:rsidP="00B85ACB">
            <w:pPr>
              <w:pStyle w:val="SIText"/>
            </w:pPr>
            <w:r w:rsidRPr="00B85ACB">
              <w:t>Navigate the world of work</w:t>
            </w:r>
          </w:p>
        </w:tc>
        <w:tc>
          <w:tcPr>
            <w:tcW w:w="3604" w:type="pct"/>
          </w:tcPr>
          <w:p w14:paraId="6649C72E" w14:textId="01C4DF72" w:rsidR="00B85ACB" w:rsidRPr="00B85ACB" w:rsidRDefault="00B85ACB" w:rsidP="007E5263">
            <w:pPr>
              <w:pStyle w:val="SIBulletList1"/>
              <w:rPr>
                <w:rFonts w:eastAsia="Calibri"/>
              </w:rPr>
            </w:pPr>
            <w:r w:rsidRPr="00B85ACB">
              <w:rPr>
                <w:rFonts w:eastAsia="Calibri"/>
              </w:rPr>
              <w:t xml:space="preserve">Take responsibility for following explicit and implicit </w:t>
            </w:r>
            <w:del w:id="25" w:author="Andrea Hayman" w:date="2018-03-27T15:07:00Z">
              <w:r w:rsidRPr="00B85ACB" w:rsidDel="007E5263">
                <w:rPr>
                  <w:rFonts w:eastAsia="Calibri"/>
                </w:rPr>
                <w:delText xml:space="preserve">WHS </w:delText>
              </w:r>
            </w:del>
            <w:ins w:id="26" w:author="Andrea Hayman" w:date="2018-03-27T15:07:00Z">
              <w:r w:rsidR="007E5263" w:rsidRPr="007E5263">
                <w:t xml:space="preserve">workplace health and safety </w:t>
              </w:r>
            </w:ins>
            <w:r w:rsidRPr="00B85ACB">
              <w:rPr>
                <w:rFonts w:eastAsia="Calibri"/>
              </w:rPr>
              <w:t>policies, procedures and legislative requirements relevant to role</w:t>
            </w:r>
          </w:p>
        </w:tc>
      </w:tr>
    </w:tbl>
    <w:p w14:paraId="2422EC50" w14:textId="77777777" w:rsidR="00916CD7" w:rsidRDefault="00916CD7" w:rsidP="005F771F">
      <w:pPr>
        <w:pStyle w:val="SIText"/>
      </w:pPr>
    </w:p>
    <w:p w14:paraId="5D6727AF" w14:textId="77777777" w:rsidR="00916CD7" w:rsidRDefault="00916CD7" w:rsidP="00DD0726">
      <w:pPr>
        <w:pStyle w:val="SIText"/>
      </w:pPr>
    </w:p>
    <w:p w14:paraId="2890A1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A966DE4" w14:textId="77777777" w:rsidTr="00F33FF2">
        <w:tc>
          <w:tcPr>
            <w:tcW w:w="5000" w:type="pct"/>
            <w:gridSpan w:val="4"/>
          </w:tcPr>
          <w:p w14:paraId="4F974DF4" w14:textId="77777777" w:rsidR="00F1480E" w:rsidRPr="000754EC" w:rsidRDefault="00FD557D" w:rsidP="000754EC">
            <w:pPr>
              <w:pStyle w:val="SIHeading2"/>
            </w:pPr>
            <w:r w:rsidRPr="00923720">
              <w:lastRenderedPageBreak/>
              <w:t>U</w:t>
            </w:r>
            <w:r w:rsidRPr="000754EC">
              <w:t>nit Mapping Information</w:t>
            </w:r>
          </w:p>
        </w:tc>
      </w:tr>
      <w:tr w:rsidR="00F1480E" w14:paraId="65576FF6" w14:textId="77777777" w:rsidTr="00F33FF2">
        <w:tc>
          <w:tcPr>
            <w:tcW w:w="1028" w:type="pct"/>
          </w:tcPr>
          <w:p w14:paraId="7802C56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D5AF6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5A8B12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3A03D2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B85ACB" w14:paraId="67633B90" w14:textId="77777777" w:rsidTr="00F33FF2">
        <w:tc>
          <w:tcPr>
            <w:tcW w:w="1028" w:type="pct"/>
          </w:tcPr>
          <w:p w14:paraId="666F2C5F" w14:textId="00C7AC3B" w:rsidR="00B85ACB" w:rsidRPr="00B85ACB" w:rsidRDefault="00B85ACB" w:rsidP="00B85ACB">
            <w:pPr>
              <w:pStyle w:val="SIText"/>
            </w:pPr>
            <w:r w:rsidRPr="00B85ACB">
              <w:t>ACMWHS401 Maintain workplace health and safety processes (Release 2)</w:t>
            </w:r>
          </w:p>
        </w:tc>
        <w:tc>
          <w:tcPr>
            <w:tcW w:w="1105" w:type="pct"/>
          </w:tcPr>
          <w:p w14:paraId="520629F4" w14:textId="70F49CE8" w:rsidR="00B85ACB" w:rsidRPr="00B85ACB" w:rsidRDefault="00B85ACB" w:rsidP="00B85ACB">
            <w:pPr>
              <w:pStyle w:val="SIText"/>
            </w:pPr>
            <w:r w:rsidRPr="00B85ACB">
              <w:t>ACMWHS401 Maintain workplace health and safety processes (Release 1)</w:t>
            </w:r>
          </w:p>
        </w:tc>
        <w:tc>
          <w:tcPr>
            <w:tcW w:w="1251" w:type="pct"/>
          </w:tcPr>
          <w:p w14:paraId="51844FA1" w14:textId="28CC3C16" w:rsidR="00B85ACB" w:rsidRPr="00B85ACB" w:rsidRDefault="00B85ACB" w:rsidP="007E5263">
            <w:pPr>
              <w:pStyle w:val="SIText"/>
            </w:pPr>
            <w:r w:rsidRPr="00B85ACB">
              <w:t xml:space="preserve">Minor changes to make infection control more explicit as a </w:t>
            </w:r>
            <w:del w:id="27" w:author="Andrea Hayman" w:date="2018-03-27T15:07:00Z">
              <w:r w:rsidRPr="00B85ACB" w:rsidDel="007E5263">
                <w:delText xml:space="preserve">WHS </w:delText>
              </w:r>
            </w:del>
            <w:ins w:id="28" w:author="Andrea Hayman" w:date="2018-03-27T15:07:00Z">
              <w:r w:rsidR="007E5263" w:rsidRPr="007E5263">
                <w:t xml:space="preserve">workplace health and safety </w:t>
              </w:r>
            </w:ins>
            <w:r w:rsidRPr="00B85ACB">
              <w:t>issue</w:t>
            </w:r>
          </w:p>
        </w:tc>
        <w:tc>
          <w:tcPr>
            <w:tcW w:w="1616" w:type="pct"/>
          </w:tcPr>
          <w:p w14:paraId="509E63B0" w14:textId="142AFE13" w:rsidR="00B85ACB" w:rsidRPr="00B85ACB" w:rsidRDefault="00B85ACB" w:rsidP="00B85ACB">
            <w:pPr>
              <w:pStyle w:val="SIText"/>
            </w:pPr>
            <w:r w:rsidRPr="00B85ACB">
              <w:t>Equivalent unit</w:t>
            </w:r>
          </w:p>
        </w:tc>
      </w:tr>
    </w:tbl>
    <w:p w14:paraId="64F101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3C9E3C3" w14:textId="77777777" w:rsidTr="00476D92">
        <w:tc>
          <w:tcPr>
            <w:tcW w:w="1396" w:type="pct"/>
            <w:shd w:val="clear" w:color="auto" w:fill="auto"/>
          </w:tcPr>
          <w:p w14:paraId="0CCD546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C2AC4B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FC8574C" w14:textId="00EF1B63" w:rsidR="00F1480E" w:rsidRPr="000754EC" w:rsidRDefault="00094D39" w:rsidP="00E40225">
            <w:pPr>
              <w:pStyle w:val="SIText"/>
            </w:pPr>
            <w:r w:rsidRPr="00094D39">
              <w:t>https://vetnet.education.gov.au/Pages/TrainingDocs.aspx?q=b75f4b23-54c9-4cc9-a5db-d3502d154103</w:t>
            </w:r>
          </w:p>
        </w:tc>
      </w:tr>
    </w:tbl>
    <w:p w14:paraId="033391ED" w14:textId="77777777" w:rsidR="00F1480E" w:rsidRDefault="00F1480E" w:rsidP="005F771F">
      <w:pPr>
        <w:pStyle w:val="SIText"/>
      </w:pPr>
    </w:p>
    <w:p w14:paraId="6C71DBA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31BBAA4" w14:textId="77777777" w:rsidTr="00476D92">
        <w:trPr>
          <w:tblHeader/>
        </w:trPr>
        <w:tc>
          <w:tcPr>
            <w:tcW w:w="1478" w:type="pct"/>
            <w:shd w:val="clear" w:color="auto" w:fill="auto"/>
          </w:tcPr>
          <w:p w14:paraId="67049C7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6F3694F" w14:textId="2358813D" w:rsidR="00556C4C" w:rsidRPr="000754EC" w:rsidRDefault="00556C4C" w:rsidP="008F0FC5">
            <w:pPr>
              <w:pStyle w:val="SIUnittitle"/>
            </w:pPr>
            <w:r w:rsidRPr="00F56827">
              <w:t xml:space="preserve">Assessment requirements for </w:t>
            </w:r>
            <w:r w:rsidR="00B85ACB" w:rsidRPr="00B85ACB">
              <w:t>ACMWHS401 Maintain workplace health and safety processes</w:t>
            </w:r>
          </w:p>
        </w:tc>
      </w:tr>
      <w:tr w:rsidR="00556C4C" w:rsidRPr="00A55106" w14:paraId="628D997A" w14:textId="77777777" w:rsidTr="00476D9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9D3EF3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A5C884" w14:textId="77777777" w:rsidTr="00476D92">
        <w:tc>
          <w:tcPr>
            <w:tcW w:w="5000" w:type="pct"/>
            <w:gridSpan w:val="2"/>
            <w:shd w:val="clear" w:color="auto" w:fill="auto"/>
          </w:tcPr>
          <w:p w14:paraId="76F52CA3" w14:textId="77777777" w:rsidR="00B85ACB" w:rsidRPr="00B85ACB" w:rsidRDefault="00B85ACB" w:rsidP="00B85ACB">
            <w:pPr>
              <w:pStyle w:val="SIText"/>
            </w:pPr>
            <w:r w:rsidRPr="00B85ACB">
              <w:t xml:space="preserve">An individual demonstrating competency in this unit must satisfy all of the elements and performance criteria of this unit. </w:t>
            </w:r>
          </w:p>
          <w:p w14:paraId="36BE6034" w14:textId="77777777" w:rsidR="00B85ACB" w:rsidRPr="00B85ACB" w:rsidRDefault="00B85ACB" w:rsidP="00B85ACB">
            <w:pPr>
              <w:pStyle w:val="SIText"/>
            </w:pPr>
          </w:p>
          <w:p w14:paraId="407D6F73" w14:textId="77777777" w:rsidR="00B85ACB" w:rsidRPr="00B85ACB" w:rsidRDefault="00B85ACB" w:rsidP="00B85ACB">
            <w:pPr>
              <w:pStyle w:val="SIText"/>
            </w:pPr>
            <w:r w:rsidRPr="00B85ACB">
              <w:t xml:space="preserve">There must be evidence that the individual has: </w:t>
            </w:r>
          </w:p>
          <w:p w14:paraId="27297056" w14:textId="3103F3B1" w:rsidR="00B85ACB" w:rsidRPr="00B85ACB" w:rsidRDefault="00B85ACB" w:rsidP="00B85ACB">
            <w:pPr>
              <w:pStyle w:val="SIBulletList1"/>
            </w:pPr>
            <w:r w:rsidRPr="00B85ACB">
              <w:rPr>
                <w:rFonts w:eastAsia="Calibri"/>
              </w:rPr>
              <w:t xml:space="preserve">made at least two different presentations to a group on </w:t>
            </w:r>
            <w:del w:id="29" w:author="Andrea Hayman" w:date="2018-03-27T15:07:00Z">
              <w:r w:rsidRPr="00B85ACB" w:rsidDel="007E5263">
                <w:rPr>
                  <w:rFonts w:eastAsia="Calibri"/>
                </w:rPr>
                <w:delText>WHS</w:delText>
              </w:r>
            </w:del>
            <w:ins w:id="30" w:author="Andrea Hayman" w:date="2018-03-27T15:07:00Z">
              <w:r w:rsidR="007E5263" w:rsidRPr="007E5263">
                <w:t xml:space="preserve">workplace health and safety </w:t>
              </w:r>
            </w:ins>
            <w:r w:rsidRPr="00B85ACB">
              <w:rPr>
                <w:rFonts w:eastAsia="Calibri"/>
              </w:rPr>
              <w:t>-related processes</w:t>
            </w:r>
          </w:p>
          <w:p w14:paraId="7BC759BF" w14:textId="77777777" w:rsidR="00B85ACB" w:rsidRPr="00B85ACB" w:rsidRDefault="00B85ACB" w:rsidP="00B85ACB">
            <w:pPr>
              <w:pStyle w:val="SIBulletList1"/>
              <w:rPr>
                <w:rFonts w:eastAsia="Calibri"/>
              </w:rPr>
            </w:pPr>
            <w:r w:rsidRPr="00B85ACB">
              <w:rPr>
                <w:rFonts w:eastAsia="Calibri"/>
              </w:rPr>
              <w:t>ensured at least two personnel are able to implement safe work practices</w:t>
            </w:r>
          </w:p>
          <w:p w14:paraId="29CAF1AB" w14:textId="39AEBEF5" w:rsidR="00B85ACB" w:rsidRPr="00B85ACB" w:rsidRDefault="00B85ACB" w:rsidP="00B85ACB">
            <w:pPr>
              <w:pStyle w:val="SIBulletList1"/>
              <w:rPr>
                <w:rFonts w:eastAsia="Calibri"/>
              </w:rPr>
            </w:pPr>
            <w:r w:rsidRPr="00B85ACB">
              <w:rPr>
                <w:rFonts w:eastAsia="Calibri"/>
              </w:rPr>
              <w:t xml:space="preserve">consulted a work group about a </w:t>
            </w:r>
            <w:del w:id="31" w:author="Andrea Hayman" w:date="2018-03-27T15:07:00Z">
              <w:r w:rsidRPr="00B85ACB" w:rsidDel="007E5263">
                <w:rPr>
                  <w:rFonts w:eastAsia="Calibri"/>
                </w:rPr>
                <w:delText xml:space="preserve">WHS </w:delText>
              </w:r>
            </w:del>
            <w:ins w:id="32" w:author="Andrea Hayman" w:date="2018-03-27T15:07:00Z">
              <w:r w:rsidR="007E5263" w:rsidRPr="007E5263">
                <w:t xml:space="preserve">workplace health and safety </w:t>
              </w:r>
            </w:ins>
            <w:r w:rsidRPr="00B85ACB">
              <w:rPr>
                <w:rFonts w:eastAsia="Calibri"/>
              </w:rPr>
              <w:t>issue and communicated the outcomes of the consultation to the group</w:t>
            </w:r>
          </w:p>
          <w:p w14:paraId="69A5FB92" w14:textId="77777777" w:rsidR="00B85ACB" w:rsidRPr="00B85ACB" w:rsidRDefault="00B85ACB" w:rsidP="00B85ACB">
            <w:pPr>
              <w:pStyle w:val="SIBulletList1"/>
              <w:rPr>
                <w:rFonts w:eastAsia="Calibri"/>
              </w:rPr>
            </w:pPr>
            <w:r w:rsidRPr="00B85ACB">
              <w:rPr>
                <w:rFonts w:eastAsia="Calibri"/>
              </w:rPr>
              <w:t>reviewed at least two work procedures for clarity, accuracy and availability to work group, and reported any deficiencies to appropriate personnel</w:t>
            </w:r>
          </w:p>
          <w:p w14:paraId="1FB0F0B3" w14:textId="77777777" w:rsidR="00B85ACB" w:rsidRPr="00B85ACB" w:rsidRDefault="00B85ACB" w:rsidP="00B85ACB">
            <w:pPr>
              <w:pStyle w:val="SIBulletList1"/>
              <w:rPr>
                <w:rFonts w:eastAsia="Calibri"/>
              </w:rPr>
            </w:pPr>
            <w:r w:rsidRPr="00B85ACB">
              <w:rPr>
                <w:rFonts w:eastAsia="Calibri"/>
              </w:rPr>
              <w:t xml:space="preserve">carried out at least three hazard/risk assessments, including at least one that </w:t>
            </w:r>
            <w:r w:rsidRPr="00B85ACB">
              <w:t>deals with infection control from animals to humans,</w:t>
            </w:r>
            <w:r w:rsidRPr="00B85ACB">
              <w:rPr>
                <w:rFonts w:eastAsia="Calibri"/>
              </w:rPr>
              <w:t xml:space="preserve"> and identified appropriate risk controls</w:t>
            </w:r>
          </w:p>
          <w:p w14:paraId="620EC2A4" w14:textId="5555DAD4" w:rsidR="00B85ACB" w:rsidRPr="00B85ACB" w:rsidRDefault="00B85ACB" w:rsidP="00B85ACB">
            <w:pPr>
              <w:pStyle w:val="SIBulletList1"/>
              <w:rPr>
                <w:rFonts w:eastAsia="Calibri"/>
              </w:rPr>
            </w:pPr>
            <w:r w:rsidRPr="00B85ACB">
              <w:rPr>
                <w:rFonts w:eastAsia="Calibri"/>
              </w:rPr>
              <w:t xml:space="preserve">reviewed organisation’s </w:t>
            </w:r>
            <w:del w:id="33" w:author="Andrea Hayman" w:date="2018-03-27T15:07:00Z">
              <w:r w:rsidRPr="00B85ACB" w:rsidDel="007E5263">
                <w:rPr>
                  <w:rFonts w:eastAsia="Calibri"/>
                </w:rPr>
                <w:delText xml:space="preserve">WHS </w:delText>
              </w:r>
            </w:del>
            <w:ins w:id="34" w:author="Andrea Hayman" w:date="2018-03-27T15:07:00Z">
              <w:r w:rsidR="007E5263" w:rsidRPr="007E5263">
                <w:t xml:space="preserve">workplace health and safety </w:t>
              </w:r>
            </w:ins>
            <w:proofErr w:type="spellStart"/>
            <w:r w:rsidRPr="00B85ACB">
              <w:rPr>
                <w:rFonts w:eastAsia="Calibri"/>
              </w:rPr>
              <w:t>safety</w:t>
            </w:r>
            <w:proofErr w:type="spellEnd"/>
            <w:r w:rsidRPr="00B85ACB">
              <w:rPr>
                <w:rFonts w:eastAsia="Calibri"/>
              </w:rPr>
              <w:t xml:space="preserve"> records and identified any hazards and risks</w:t>
            </w:r>
          </w:p>
          <w:p w14:paraId="6B4DEF95" w14:textId="77777777" w:rsidR="00B85ACB" w:rsidRPr="00B85ACB" w:rsidRDefault="00B85ACB" w:rsidP="00B85ACB">
            <w:pPr>
              <w:pStyle w:val="SIBulletList1"/>
              <w:rPr>
                <w:rFonts w:eastAsia="Calibri"/>
              </w:rPr>
            </w:pPr>
            <w:r w:rsidRPr="00B85ACB">
              <w:rPr>
                <w:rFonts w:eastAsia="Calibri"/>
              </w:rPr>
              <w:t xml:space="preserve">reviewed at least two emergency procedures and obtained feedback from work group about their accessibility and usability </w:t>
            </w:r>
          </w:p>
          <w:p w14:paraId="48A43C30" w14:textId="7EAC6729" w:rsidR="00556C4C" w:rsidRPr="000754EC" w:rsidRDefault="00B85ACB" w:rsidP="00B85ACB">
            <w:pPr>
              <w:pStyle w:val="SIBulletList1"/>
            </w:pPr>
            <w:proofErr w:type="gramStart"/>
            <w:r w:rsidRPr="00B85ACB">
              <w:rPr>
                <w:rFonts w:eastAsia="Calibri"/>
              </w:rPr>
              <w:t>investigated</w:t>
            </w:r>
            <w:proofErr w:type="gramEnd"/>
            <w:r w:rsidRPr="00B85ACB">
              <w:rPr>
                <w:rFonts w:eastAsia="Calibri"/>
              </w:rPr>
              <w:t xml:space="preserve"> at least one emergency to determine cause, and identified and implemented or supported control measures to prevent recurrence and minimise risk</w:t>
            </w:r>
            <w:r w:rsidRPr="00B85ACB">
              <w:t>.</w:t>
            </w:r>
          </w:p>
        </w:tc>
      </w:tr>
    </w:tbl>
    <w:p w14:paraId="760A49F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E65300A" w14:textId="77777777" w:rsidTr="00476D92">
        <w:trPr>
          <w:tblHeader/>
        </w:trPr>
        <w:tc>
          <w:tcPr>
            <w:tcW w:w="5000" w:type="pct"/>
            <w:shd w:val="clear" w:color="auto" w:fill="auto"/>
          </w:tcPr>
          <w:p w14:paraId="03C3822A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K</w:t>
            </w:r>
            <w:r w:rsidRPr="000754EC">
              <w:t>nowledge Evidence</w:t>
            </w:r>
          </w:p>
        </w:tc>
      </w:tr>
      <w:tr w:rsidR="008F0FC5" w:rsidRPr="00A55106" w14:paraId="39B0B235" w14:textId="77777777" w:rsidTr="00476D92">
        <w:trPr>
          <w:tblHeader/>
        </w:trPr>
        <w:tc>
          <w:tcPr>
            <w:tcW w:w="5000" w:type="pct"/>
            <w:shd w:val="clear" w:color="auto" w:fill="auto"/>
          </w:tcPr>
          <w:p w14:paraId="5C2EA0FC" w14:textId="77777777" w:rsidR="00B85ACB" w:rsidRPr="00B85ACB" w:rsidRDefault="00B85ACB" w:rsidP="00B85ACB">
            <w:pPr>
              <w:pStyle w:val="SIText"/>
            </w:pPr>
            <w:r w:rsidRPr="00B85ACB">
              <w:t>An individual must be able to demonstrate the knowledge required to perform the tasks outlined in the elements and performance criteria of this unit. This includes knowledge of:</w:t>
            </w:r>
          </w:p>
          <w:p w14:paraId="03E2BEAA" w14:textId="20AB9CD5" w:rsidR="00B85ACB" w:rsidRPr="00B85ACB" w:rsidRDefault="00B85ACB" w:rsidP="00B85ACB">
            <w:pPr>
              <w:pStyle w:val="SIBulletList1"/>
            </w:pPr>
            <w:r w:rsidRPr="00B85ACB">
              <w:rPr>
                <w:rFonts w:eastAsia="Calibri"/>
              </w:rPr>
              <w:t xml:space="preserve">current </w:t>
            </w:r>
            <w:del w:id="35" w:author="Andrea Hayman" w:date="2018-03-27T15:07:00Z">
              <w:r w:rsidRPr="00B85ACB" w:rsidDel="007E5263">
                <w:rPr>
                  <w:rFonts w:eastAsia="Calibri"/>
                </w:rPr>
                <w:delText xml:space="preserve">WHS </w:delText>
              </w:r>
            </w:del>
            <w:ins w:id="36" w:author="Andrea Hayman" w:date="2018-03-27T15:07:00Z">
              <w:r w:rsidR="007E5263" w:rsidRPr="007E5263">
                <w:t xml:space="preserve">workplace health and safety </w:t>
              </w:r>
            </w:ins>
            <w:r w:rsidRPr="00B85ACB">
              <w:rPr>
                <w:rFonts w:eastAsia="Calibri"/>
              </w:rPr>
              <w:t>legislation, standards, compliance codes and guidance material relevant to work area</w:t>
            </w:r>
          </w:p>
          <w:p w14:paraId="2CB92E71" w14:textId="3F510E2D" w:rsidR="00B85ACB" w:rsidRPr="00B85ACB" w:rsidRDefault="00B85ACB" w:rsidP="00B85ACB">
            <w:pPr>
              <w:pStyle w:val="SIBulletList1"/>
              <w:rPr>
                <w:rFonts w:eastAsia="Calibri"/>
              </w:rPr>
            </w:pPr>
            <w:r w:rsidRPr="00B85ACB">
              <w:rPr>
                <w:rFonts w:eastAsia="Calibri"/>
              </w:rPr>
              <w:t xml:space="preserve">organisation’s </w:t>
            </w:r>
            <w:del w:id="37" w:author="Andrea Hayman" w:date="2018-03-27T15:07:00Z">
              <w:r w:rsidRPr="00B85ACB" w:rsidDel="007E5263">
                <w:rPr>
                  <w:rFonts w:eastAsia="Calibri"/>
                </w:rPr>
                <w:delText xml:space="preserve">WHS </w:delText>
              </w:r>
            </w:del>
            <w:ins w:id="38" w:author="Andrea Hayman" w:date="2018-03-27T15:07:00Z">
              <w:r w:rsidR="007E5263" w:rsidRPr="007E5263">
                <w:t xml:space="preserve">workplace health and safety </w:t>
              </w:r>
            </w:ins>
            <w:r w:rsidRPr="00B85ACB">
              <w:rPr>
                <w:rFonts w:eastAsia="Calibri"/>
              </w:rPr>
              <w:t>policies and procedures</w:t>
            </w:r>
          </w:p>
          <w:p w14:paraId="57375EBF" w14:textId="4B9027D8" w:rsidR="00B85ACB" w:rsidRPr="00B85ACB" w:rsidRDefault="00B85ACB" w:rsidP="00B85ACB">
            <w:pPr>
              <w:pStyle w:val="SIBulletList1"/>
              <w:rPr>
                <w:rFonts w:eastAsia="Calibri"/>
              </w:rPr>
            </w:pPr>
            <w:r w:rsidRPr="00B85ACB">
              <w:rPr>
                <w:rFonts w:eastAsia="Calibri"/>
              </w:rPr>
              <w:t xml:space="preserve">the roles and responsibilities of designated personnel, health and safety representatives, </w:t>
            </w:r>
            <w:del w:id="39" w:author="Andrea Hayman" w:date="2018-03-27T15:08:00Z">
              <w:r w:rsidRPr="00B85ACB" w:rsidDel="007E5263">
                <w:rPr>
                  <w:rFonts w:eastAsia="Calibri"/>
                </w:rPr>
                <w:delText xml:space="preserve">WHS </w:delText>
              </w:r>
            </w:del>
            <w:ins w:id="40" w:author="Andrea Hayman" w:date="2018-03-27T15:08:00Z">
              <w:r w:rsidR="007E5263" w:rsidRPr="007E5263">
                <w:t xml:space="preserve">workplace health and safety </w:t>
              </w:r>
            </w:ins>
            <w:r w:rsidRPr="00B85ACB">
              <w:rPr>
                <w:rFonts w:eastAsia="Calibri"/>
              </w:rPr>
              <w:t xml:space="preserve">committees under </w:t>
            </w:r>
            <w:del w:id="41" w:author="Andrea Hayman" w:date="2018-03-27T15:08:00Z">
              <w:r w:rsidRPr="00B85ACB" w:rsidDel="007E5263">
                <w:rPr>
                  <w:rFonts w:eastAsia="Calibri"/>
                </w:rPr>
                <w:delText xml:space="preserve">WHS </w:delText>
              </w:r>
            </w:del>
            <w:ins w:id="42" w:author="Andrea Hayman" w:date="2018-03-27T15:08:00Z">
              <w:r w:rsidR="007E5263" w:rsidRPr="007E5263">
                <w:t xml:space="preserve">workplace health and safety </w:t>
              </w:r>
            </w:ins>
            <w:r w:rsidRPr="00B85ACB">
              <w:rPr>
                <w:rFonts w:eastAsia="Calibri"/>
              </w:rPr>
              <w:t xml:space="preserve">legislation and within the organisation’s </w:t>
            </w:r>
            <w:del w:id="43" w:author="Andrea Hayman" w:date="2018-03-27T15:08:00Z">
              <w:r w:rsidRPr="00B85ACB" w:rsidDel="007E5263">
                <w:rPr>
                  <w:rFonts w:eastAsia="Calibri"/>
                </w:rPr>
                <w:delText xml:space="preserve">WHS </w:delText>
              </w:r>
            </w:del>
            <w:ins w:id="44" w:author="Andrea Hayman" w:date="2018-03-27T15:08:00Z">
              <w:r w:rsidR="007E5263" w:rsidRPr="007E5263">
                <w:t xml:space="preserve">workplace health and safety </w:t>
              </w:r>
            </w:ins>
            <w:r w:rsidRPr="00B85ACB">
              <w:rPr>
                <w:rFonts w:eastAsia="Calibri"/>
              </w:rPr>
              <w:t>system</w:t>
            </w:r>
          </w:p>
          <w:p w14:paraId="023A99FC" w14:textId="77777777" w:rsidR="00B85ACB" w:rsidRPr="00B85ACB" w:rsidRDefault="00B85ACB" w:rsidP="00B85ACB">
            <w:pPr>
              <w:pStyle w:val="SIBulletList1"/>
              <w:rPr>
                <w:rFonts w:eastAsia="Calibri"/>
              </w:rPr>
            </w:pPr>
            <w:r w:rsidRPr="00B85ACB">
              <w:rPr>
                <w:rFonts w:eastAsia="Calibri"/>
              </w:rPr>
              <w:t>common workplace hazards (from Safe Work Australia's Work Health and Safety Risks – Code of Practice) including:</w:t>
            </w:r>
          </w:p>
          <w:p w14:paraId="1D320ECC" w14:textId="7777777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>manual tasks – overexertion or repetitive movement can cause muscular strain</w:t>
            </w:r>
          </w:p>
          <w:p w14:paraId="246E6F12" w14:textId="7777777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>gravity – falling objects, falls, slips and trips of people can cause fractures, bruises, lacerations, dislocations, concussion, permanent injuries or death</w:t>
            </w:r>
          </w:p>
          <w:p w14:paraId="3BA7D08B" w14:textId="7777777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>electricity – potential ignition source and knowledge that exposure to live electrical wires can cause shock, burns or death from electrocution</w:t>
            </w:r>
          </w:p>
          <w:p w14:paraId="2FF83785" w14:textId="7777777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>machinery and equipment – being hit by moving vehicles, or being caught by moving parts of machinery can cause fractures, bruises, lacerations, dislocations, permanent injuries or death</w:t>
            </w:r>
          </w:p>
          <w:p w14:paraId="6076A6AE" w14:textId="7777777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>hazardous chemicals – chemicals (such as acids, hydrocarbons and heavy metals) and dusts (such as asbestos and silica) can cause respiratory illnesses, cancers or dermatitis</w:t>
            </w:r>
          </w:p>
          <w:p w14:paraId="42E55859" w14:textId="7777777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proofErr w:type="gramStart"/>
            <w:r w:rsidRPr="00B85ACB">
              <w:rPr>
                <w:rFonts w:eastAsia="Calibri"/>
              </w:rPr>
              <w:t>extreme</w:t>
            </w:r>
            <w:proofErr w:type="gramEnd"/>
            <w:r w:rsidRPr="00B85ACB">
              <w:rPr>
                <w:rFonts w:eastAsia="Calibri"/>
              </w:rPr>
              <w:t xml:space="preserve"> temperatures – heat can cause burns, heat stroke or fatigue. Cold can cause hypothermia or frostbite</w:t>
            </w:r>
          </w:p>
          <w:p w14:paraId="737B20D3" w14:textId="7777777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>noise – exposure to loud noise can cause permanent hearing damage</w:t>
            </w:r>
          </w:p>
          <w:p w14:paraId="55A73E54" w14:textId="7777777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>radiation – ultraviolet, welding arc flashes, microwaves and lasers can cause burns, cancer or blindness</w:t>
            </w:r>
          </w:p>
          <w:p w14:paraId="0C0F0A24" w14:textId="7777777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>biological – micro-organisms can cause hepatitis, Legionnaires’ disease, Q fever, HIV/AIDS or allergies</w:t>
            </w:r>
          </w:p>
          <w:p w14:paraId="3804B097" w14:textId="7777777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>psychosocial hazards – effects of work-related stress, bullying, violence and work-related fatigue</w:t>
            </w:r>
          </w:p>
          <w:p w14:paraId="26F75C76" w14:textId="77777777" w:rsidR="00B85ACB" w:rsidRPr="00B85ACB" w:rsidRDefault="00B85ACB" w:rsidP="00B85ACB">
            <w:pPr>
              <w:pStyle w:val="SIBulletList1"/>
              <w:rPr>
                <w:rFonts w:eastAsia="Calibri"/>
              </w:rPr>
            </w:pPr>
            <w:r w:rsidRPr="00B85ACB">
              <w:rPr>
                <w:rFonts w:eastAsia="Calibri"/>
              </w:rPr>
              <w:t>hazards relating to common zoonotic diseases and workplace procedures for infection prevention and control</w:t>
            </w:r>
          </w:p>
          <w:p w14:paraId="7AA2D8E8" w14:textId="77777777" w:rsidR="00B85ACB" w:rsidRPr="00B85ACB" w:rsidRDefault="00B85ACB" w:rsidP="00B85ACB">
            <w:pPr>
              <w:pStyle w:val="SIBulletList1"/>
              <w:rPr>
                <w:rFonts w:eastAsia="Calibri"/>
              </w:rPr>
            </w:pPr>
            <w:r w:rsidRPr="00B85ACB">
              <w:rPr>
                <w:rFonts w:eastAsia="Calibri"/>
              </w:rPr>
              <w:t>organisation’s processes for:</w:t>
            </w:r>
          </w:p>
          <w:p w14:paraId="54682568" w14:textId="7777777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>ensuring personal protective equipment and emergency equipment is available and functional</w:t>
            </w:r>
          </w:p>
          <w:p w14:paraId="3A6FDAA0" w14:textId="0DFAB65D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 xml:space="preserve">checking that work group members have knowledge and skills to comply with organisation’s </w:t>
            </w:r>
            <w:del w:id="45" w:author="Andrea Hayman" w:date="2018-03-27T15:08:00Z">
              <w:r w:rsidRPr="00B85ACB" w:rsidDel="007E5263">
                <w:rPr>
                  <w:rFonts w:eastAsia="Calibri"/>
                </w:rPr>
                <w:delText xml:space="preserve">WHS </w:delText>
              </w:r>
            </w:del>
            <w:ins w:id="46" w:author="Andrea Hayman" w:date="2018-03-27T15:08:00Z">
              <w:r w:rsidR="007E5263" w:rsidRPr="007E5263">
                <w:t xml:space="preserve">workplace health and safety </w:t>
              </w:r>
            </w:ins>
            <w:r w:rsidRPr="00B85ACB">
              <w:rPr>
                <w:rFonts w:eastAsia="Calibri"/>
              </w:rPr>
              <w:t xml:space="preserve">policies and procedures </w:t>
            </w:r>
          </w:p>
          <w:p w14:paraId="70230FC7" w14:textId="272E7B48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 xml:space="preserve">identifying </w:t>
            </w:r>
            <w:del w:id="47" w:author="Andrea Hayman" w:date="2018-03-27T15:08:00Z">
              <w:r w:rsidRPr="00B85ACB" w:rsidDel="007E5263">
                <w:rPr>
                  <w:rFonts w:eastAsia="Calibri"/>
                </w:rPr>
                <w:delText xml:space="preserve">WHS </w:delText>
              </w:r>
            </w:del>
            <w:ins w:id="48" w:author="Andrea Hayman" w:date="2018-03-27T15:08:00Z">
              <w:r w:rsidR="007E5263" w:rsidRPr="007E5263">
                <w:t xml:space="preserve">workplace health and safety </w:t>
              </w:r>
            </w:ins>
            <w:r w:rsidRPr="00B85ACB">
              <w:rPr>
                <w:rFonts w:eastAsia="Calibri"/>
              </w:rPr>
              <w:t xml:space="preserve">training needs </w:t>
            </w:r>
          </w:p>
          <w:p w14:paraId="0C213577" w14:textId="7777777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>addressing training needs</w:t>
            </w:r>
          </w:p>
          <w:p w14:paraId="710CC68E" w14:textId="764050D4" w:rsid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 xml:space="preserve">reporting </w:t>
            </w:r>
            <w:del w:id="49" w:author="Andrea Hayman" w:date="2018-03-27T15:08:00Z">
              <w:r w:rsidRPr="00B85ACB" w:rsidDel="007E5263">
                <w:rPr>
                  <w:rFonts w:eastAsia="Calibri"/>
                </w:rPr>
                <w:delText xml:space="preserve">WHS </w:delText>
              </w:r>
            </w:del>
            <w:ins w:id="50" w:author="Andrea Hayman" w:date="2018-03-27T15:08:00Z">
              <w:r w:rsidR="007E5263" w:rsidRPr="007E5263">
                <w:t xml:space="preserve">workplace health and safety </w:t>
              </w:r>
            </w:ins>
            <w:r w:rsidRPr="00B85ACB">
              <w:rPr>
                <w:rFonts w:eastAsia="Calibri"/>
              </w:rPr>
              <w:t>related matters to relevant personnel</w:t>
            </w:r>
          </w:p>
          <w:p w14:paraId="49980235" w14:textId="67998AA3" w:rsidR="001C3E22" w:rsidRPr="00B85ACB" w:rsidRDefault="001C3E22" w:rsidP="00B85ACB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emergency situations</w:t>
            </w:r>
          </w:p>
          <w:p w14:paraId="122A3BDC" w14:textId="77777777" w:rsidR="00B85ACB" w:rsidRPr="00B85ACB" w:rsidRDefault="00B85ACB" w:rsidP="00B85ACB">
            <w:pPr>
              <w:pStyle w:val="SIBulletList1"/>
              <w:rPr>
                <w:rFonts w:eastAsia="Calibri"/>
              </w:rPr>
            </w:pPr>
            <w:r w:rsidRPr="00B85ACB">
              <w:rPr>
                <w:rFonts w:eastAsia="Calibri"/>
              </w:rPr>
              <w:t>techniques for:</w:t>
            </w:r>
          </w:p>
          <w:p w14:paraId="79472D93" w14:textId="1422890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 xml:space="preserve">consulting, providing advice and communicating with work group members on </w:t>
            </w:r>
            <w:del w:id="51" w:author="Andrea Hayman" w:date="2018-03-27T15:08:00Z">
              <w:r w:rsidRPr="00B85ACB" w:rsidDel="007E5263">
                <w:rPr>
                  <w:rFonts w:eastAsia="Calibri"/>
                </w:rPr>
                <w:delText xml:space="preserve">WHS </w:delText>
              </w:r>
            </w:del>
            <w:ins w:id="52" w:author="Andrea Hayman" w:date="2018-03-27T15:08:00Z">
              <w:r w:rsidR="007E5263" w:rsidRPr="007E5263">
                <w:t xml:space="preserve">workplace health and safety </w:t>
              </w:r>
            </w:ins>
            <w:r w:rsidRPr="00B85ACB">
              <w:rPr>
                <w:rFonts w:eastAsia="Calibri"/>
              </w:rPr>
              <w:t>matters</w:t>
            </w:r>
          </w:p>
          <w:p w14:paraId="3AAC6B9F" w14:textId="7777777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>recording and reporting outcomes</w:t>
            </w:r>
          </w:p>
          <w:p w14:paraId="7D18C0FD" w14:textId="1FC1D5E4" w:rsidR="008F0FC5" w:rsidRPr="002C55E9" w:rsidRDefault="00B85ACB" w:rsidP="00B85ACB">
            <w:pPr>
              <w:pStyle w:val="SIBulletList2"/>
            </w:pPr>
            <w:proofErr w:type="gramStart"/>
            <w:r w:rsidRPr="00B85ACB">
              <w:rPr>
                <w:rFonts w:eastAsia="Calibri"/>
              </w:rPr>
              <w:t>monitoring</w:t>
            </w:r>
            <w:proofErr w:type="gramEnd"/>
            <w:r w:rsidRPr="00B85ACB">
              <w:rPr>
                <w:rFonts w:eastAsia="Calibri"/>
              </w:rPr>
              <w:t xml:space="preserve"> own performance, and recognising own professional limitations</w:t>
            </w:r>
            <w:r w:rsidRPr="00B85ACB">
              <w:t>.</w:t>
            </w:r>
          </w:p>
        </w:tc>
      </w:tr>
    </w:tbl>
    <w:p w14:paraId="6ABB4D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8C282BE" w14:textId="77777777" w:rsidTr="00476D92">
        <w:trPr>
          <w:tblHeader/>
        </w:trPr>
        <w:tc>
          <w:tcPr>
            <w:tcW w:w="5000" w:type="pct"/>
            <w:shd w:val="clear" w:color="auto" w:fill="auto"/>
          </w:tcPr>
          <w:p w14:paraId="2E922C84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8F0FC5" w:rsidRPr="00A55106" w14:paraId="7B4962B9" w14:textId="77777777" w:rsidTr="00476D92">
        <w:trPr>
          <w:tblHeader/>
        </w:trPr>
        <w:tc>
          <w:tcPr>
            <w:tcW w:w="5000" w:type="pct"/>
            <w:shd w:val="clear" w:color="auto" w:fill="auto"/>
          </w:tcPr>
          <w:p w14:paraId="1220BD4E" w14:textId="77777777" w:rsidR="00B85ACB" w:rsidRPr="00B85ACB" w:rsidRDefault="00B85ACB" w:rsidP="00B85ACB">
            <w:pPr>
              <w:pStyle w:val="SIText"/>
            </w:pPr>
            <w:r w:rsidRPr="00B85ACB">
              <w:t xml:space="preserve">Assessment of skills must take place under the following conditions: </w:t>
            </w:r>
          </w:p>
          <w:p w14:paraId="0D0B16B5" w14:textId="77777777" w:rsidR="00B85ACB" w:rsidRPr="00B85ACB" w:rsidRDefault="00B85ACB" w:rsidP="00B85ACB">
            <w:pPr>
              <w:pStyle w:val="SIBulletList1"/>
            </w:pPr>
            <w:r w:rsidRPr="00B85ACB">
              <w:t>physical conditions:</w:t>
            </w:r>
          </w:p>
          <w:p w14:paraId="7D72C829" w14:textId="77777777" w:rsidR="00B85ACB" w:rsidRPr="00B85ACB" w:rsidRDefault="00B85ACB" w:rsidP="00B85ACB">
            <w:pPr>
              <w:pStyle w:val="SIBulletList2"/>
            </w:pPr>
            <w:r w:rsidRPr="00B85ACB">
              <w:t>a workplace or simulated environment that accurately reflects work undertaken in a real workplace setting</w:t>
            </w:r>
          </w:p>
          <w:p w14:paraId="3775C5C1" w14:textId="77777777" w:rsidR="00B85ACB" w:rsidRPr="00B85ACB" w:rsidRDefault="00B85ACB" w:rsidP="00B85ACB">
            <w:pPr>
              <w:pStyle w:val="SIBulletList1"/>
            </w:pPr>
            <w:r w:rsidRPr="00B85ACB">
              <w:t>resources, equipment and materials:</w:t>
            </w:r>
          </w:p>
          <w:p w14:paraId="3C305681" w14:textId="77777777" w:rsidR="00B85ACB" w:rsidRPr="00B85ACB" w:rsidRDefault="00B85ACB" w:rsidP="00B85ACB">
            <w:pPr>
              <w:pStyle w:val="SIBulletList2"/>
            </w:pPr>
            <w:r w:rsidRPr="00B85ACB">
              <w:rPr>
                <w:rFonts w:eastAsia="Calibri"/>
              </w:rPr>
              <w:t>equipment and resources appropriate to work being undertaken</w:t>
            </w:r>
          </w:p>
          <w:p w14:paraId="25736117" w14:textId="77777777" w:rsidR="00B85ACB" w:rsidRPr="00B85ACB" w:rsidRDefault="00B85ACB" w:rsidP="00B85ACB">
            <w:pPr>
              <w:pStyle w:val="SIBulletList1"/>
              <w:rPr>
                <w:rFonts w:eastAsia="Calibri"/>
              </w:rPr>
            </w:pPr>
            <w:r w:rsidRPr="00B85ACB">
              <w:rPr>
                <w:rFonts w:eastAsia="Calibri"/>
              </w:rPr>
              <w:t>specifications:</w:t>
            </w:r>
          </w:p>
          <w:p w14:paraId="56607B1B" w14:textId="18E72F9A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 xml:space="preserve">relevant and current </w:t>
            </w:r>
            <w:del w:id="53" w:author="Andrea Hayman" w:date="2018-03-27T15:08:00Z">
              <w:r w:rsidRPr="00B85ACB" w:rsidDel="007E5263">
                <w:rPr>
                  <w:rFonts w:eastAsia="Calibri"/>
                </w:rPr>
                <w:delText xml:space="preserve">WHS </w:delText>
              </w:r>
            </w:del>
            <w:ins w:id="54" w:author="Andrea Hayman" w:date="2018-03-27T15:08:00Z">
              <w:r w:rsidR="007E5263" w:rsidRPr="007E5263">
                <w:t xml:space="preserve">workplace health and safety </w:t>
              </w:r>
            </w:ins>
            <w:r w:rsidRPr="00B85ACB">
              <w:rPr>
                <w:rFonts w:eastAsia="Calibri"/>
              </w:rPr>
              <w:t xml:space="preserve">organisational policies and procedures, legislation, and regulations </w:t>
            </w:r>
          </w:p>
          <w:p w14:paraId="4E5FAD26" w14:textId="77777777" w:rsidR="00B85ACB" w:rsidRPr="00B85ACB" w:rsidRDefault="00B85ACB" w:rsidP="00B85ACB">
            <w:pPr>
              <w:pStyle w:val="SIBulletList2"/>
              <w:rPr>
                <w:rFonts w:eastAsia="Calibri"/>
              </w:rPr>
            </w:pPr>
            <w:r w:rsidRPr="00B85ACB">
              <w:rPr>
                <w:rFonts w:eastAsia="Calibri"/>
              </w:rPr>
              <w:t>documents relating to workplace safety, hazard identification and risk assessment</w:t>
            </w:r>
          </w:p>
          <w:p w14:paraId="47826BB0" w14:textId="6C1876E8" w:rsidR="00B85ACB" w:rsidRPr="00B85ACB" w:rsidRDefault="00B85ACB" w:rsidP="00B85ACB">
            <w:pPr>
              <w:pStyle w:val="SIBulletList1"/>
              <w:rPr>
                <w:rFonts w:eastAsia="Calibri"/>
              </w:rPr>
            </w:pPr>
            <w:r w:rsidRPr="00B85ACB">
              <w:t>relationships:</w:t>
            </w:r>
          </w:p>
          <w:p w14:paraId="716A1374" w14:textId="019686C4" w:rsidR="00B85ACB" w:rsidRPr="00B85ACB" w:rsidRDefault="008F78A7" w:rsidP="00B85ACB">
            <w:pPr>
              <w:pStyle w:val="SIBulletList2"/>
            </w:pPr>
            <w:proofErr w:type="gramStart"/>
            <w:r>
              <w:t>team</w:t>
            </w:r>
            <w:proofErr w:type="gramEnd"/>
            <w:r>
              <w:t xml:space="preserve"> members</w:t>
            </w:r>
            <w:r w:rsidR="00B85ACB" w:rsidRPr="00B85ACB">
              <w:t>.</w:t>
            </w:r>
          </w:p>
          <w:p w14:paraId="0D794526" w14:textId="77777777" w:rsidR="00B85ACB" w:rsidRPr="00B85ACB" w:rsidRDefault="00B85ACB" w:rsidP="00B85ACB">
            <w:pPr>
              <w:pStyle w:val="SIText"/>
            </w:pPr>
          </w:p>
          <w:p w14:paraId="71739C8B" w14:textId="13F8D978" w:rsidR="008F0FC5" w:rsidRPr="002C55E9" w:rsidRDefault="00B85ACB" w:rsidP="00B85ACB">
            <w:pPr>
              <w:pStyle w:val="SIText"/>
            </w:pPr>
            <w:r w:rsidRPr="00B85AC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EBB5AE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88B668" w14:textId="77777777" w:rsidTr="004679E3">
        <w:tc>
          <w:tcPr>
            <w:tcW w:w="990" w:type="pct"/>
            <w:shd w:val="clear" w:color="auto" w:fill="auto"/>
          </w:tcPr>
          <w:p w14:paraId="249C494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AB338E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89BAEAB" w14:textId="3755FF77" w:rsidR="00F1480E" w:rsidRPr="000754EC" w:rsidRDefault="00094D39" w:rsidP="000754EC">
            <w:pPr>
              <w:pStyle w:val="SIText"/>
            </w:pPr>
            <w:r w:rsidRPr="00094D39">
              <w:t>https://vetnet.education.gov.au/Pages/TrainingDocs.aspx?q=b75f4b23-54c9-4cc9-a5db-d3502d154103</w:t>
            </w:r>
          </w:p>
        </w:tc>
      </w:tr>
    </w:tbl>
    <w:p w14:paraId="12CA76E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B867D" w14:textId="77777777" w:rsidR="00476D92" w:rsidRDefault="00476D92" w:rsidP="00BF3F0A">
      <w:r>
        <w:separator/>
      </w:r>
    </w:p>
    <w:p w14:paraId="58335F92" w14:textId="77777777" w:rsidR="00476D92" w:rsidRDefault="00476D92"/>
  </w:endnote>
  <w:endnote w:type="continuationSeparator" w:id="0">
    <w:p w14:paraId="2F72F4CC" w14:textId="77777777" w:rsidR="00476D92" w:rsidRDefault="00476D92" w:rsidP="00BF3F0A">
      <w:r>
        <w:continuationSeparator/>
      </w:r>
    </w:p>
    <w:p w14:paraId="6825F87E" w14:textId="77777777" w:rsidR="00476D92" w:rsidRDefault="00476D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D0AC697" w14:textId="4BA0A1B1" w:rsidR="00476D92" w:rsidRPr="000754EC" w:rsidRDefault="00476D92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7E5263">
          <w:rPr>
            <w:noProof/>
          </w:rPr>
          <w:t>6</w:t>
        </w:r>
        <w:r w:rsidRPr="000754EC">
          <w:fldChar w:fldCharType="end"/>
        </w:r>
      </w:p>
      <w:p w14:paraId="41715F41" w14:textId="77777777" w:rsidR="00476D92" w:rsidRDefault="00476D92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356016A2" w14:textId="77777777" w:rsidR="00476D92" w:rsidRDefault="00476D9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5CCD7" w14:textId="77777777" w:rsidR="00476D92" w:rsidRDefault="00476D92" w:rsidP="00BF3F0A">
      <w:r>
        <w:separator/>
      </w:r>
    </w:p>
    <w:p w14:paraId="39804A6B" w14:textId="77777777" w:rsidR="00476D92" w:rsidRDefault="00476D92"/>
  </w:footnote>
  <w:footnote w:type="continuationSeparator" w:id="0">
    <w:p w14:paraId="4F777855" w14:textId="77777777" w:rsidR="00476D92" w:rsidRDefault="00476D92" w:rsidP="00BF3F0A">
      <w:r>
        <w:continuationSeparator/>
      </w:r>
    </w:p>
    <w:p w14:paraId="35503E61" w14:textId="77777777" w:rsidR="00476D92" w:rsidRDefault="00476D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0EEFB4" w14:textId="77777777" w:rsidR="00476D92" w:rsidRPr="00B85ACB" w:rsidRDefault="007E5263" w:rsidP="00B85ACB">
    <w:sdt>
      <w:sdtPr>
        <w:id w:val="268209278"/>
        <w:docPartObj>
          <w:docPartGallery w:val="Watermarks"/>
          <w:docPartUnique/>
        </w:docPartObj>
      </w:sdtPr>
      <w:sdtEndPr/>
      <w:sdtContent>
        <w:r>
          <w:pict w14:anchorId="266E8C7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76D92" w:rsidRPr="00B85ACB">
      <w:t>ACMWHS401 Maintain workplace health and safety processes</w:t>
    </w:r>
  </w:p>
  <w:p w14:paraId="06B301E5" w14:textId="2D54B9F4" w:rsidR="00476D92" w:rsidRPr="00B85ACB" w:rsidRDefault="00476D92" w:rsidP="00B85AC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1"/>
  </w:num>
  <w:num w:numId="18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drea Hayman">
    <w15:presenceInfo w15:providerId="AD" w15:userId="S-1-5-21-1144197097-1077214497-1142788899-31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E2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803"/>
    <w:rsid w:val="0009093B"/>
    <w:rsid w:val="00094D39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3E22"/>
    <w:rsid w:val="001D30EB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6D92"/>
    <w:rsid w:val="004832D2"/>
    <w:rsid w:val="00485559"/>
    <w:rsid w:val="004A142B"/>
    <w:rsid w:val="004A3860"/>
    <w:rsid w:val="004A44E8"/>
    <w:rsid w:val="004A581D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70B0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5263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651CD"/>
    <w:rsid w:val="00886790"/>
    <w:rsid w:val="008908DE"/>
    <w:rsid w:val="008A12ED"/>
    <w:rsid w:val="008A39D3"/>
    <w:rsid w:val="008B2C77"/>
    <w:rsid w:val="008B4AD2"/>
    <w:rsid w:val="008B7138"/>
    <w:rsid w:val="008C6F9A"/>
    <w:rsid w:val="008E260C"/>
    <w:rsid w:val="008E39B1"/>
    <w:rsid w:val="008E39BE"/>
    <w:rsid w:val="008E62EC"/>
    <w:rsid w:val="008F0FC5"/>
    <w:rsid w:val="008F32F6"/>
    <w:rsid w:val="008F78A7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ACB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26D35"/>
    <w:rsid w:val="00E35064"/>
    <w:rsid w:val="00E3681D"/>
    <w:rsid w:val="00E40225"/>
    <w:rsid w:val="00E501F0"/>
    <w:rsid w:val="00E6166D"/>
    <w:rsid w:val="00E71E2E"/>
    <w:rsid w:val="00E91BFF"/>
    <w:rsid w:val="00E92933"/>
    <w:rsid w:val="00E94FAD"/>
    <w:rsid w:val="00EB0AA4"/>
    <w:rsid w:val="00EB5C88"/>
    <w:rsid w:val="00EC0469"/>
    <w:rsid w:val="00EC0DE4"/>
    <w:rsid w:val="00EF01F8"/>
    <w:rsid w:val="00EF40EF"/>
    <w:rsid w:val="00EF47FE"/>
    <w:rsid w:val="00F069BD"/>
    <w:rsid w:val="00F1480E"/>
    <w:rsid w:val="00F1497D"/>
    <w:rsid w:val="00F149AB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4E3AB94"/>
  <w15:docId w15:val="{F658FBB4-A0C9-4986-8E04-1328BB7B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061A5483445249A7712B16C59CEE8A" ma:contentTypeVersion="" ma:contentTypeDescription="Create a new document." ma:contentTypeScope="" ma:versionID="c0dd874674e7fea9d65bf91adfe58722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92da39e0f64819a5605960838c2f0df9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964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41BD6C-D718-4F7F-B912-489AE6E629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E053293-B7F1-46FC-9B6B-92D447F0B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112</TotalTime>
  <Pages>6</Pages>
  <Words>1692</Words>
  <Characters>9648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Andrea Hayman</cp:lastModifiedBy>
  <cp:revision>9</cp:revision>
  <cp:lastPrinted>2018-03-27T00:03:00Z</cp:lastPrinted>
  <dcterms:created xsi:type="dcterms:W3CDTF">2018-03-01T05:00:00Z</dcterms:created>
  <dcterms:modified xsi:type="dcterms:W3CDTF">2018-03-27T04:09:00Z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0x01010063061A5483445249A7712B16C59CEE8A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