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C57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C6781C" w14:textId="77777777" w:rsidTr="00146EEC">
        <w:tc>
          <w:tcPr>
            <w:tcW w:w="2689" w:type="dxa"/>
          </w:tcPr>
          <w:p w14:paraId="67E6B71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0B6FA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A270C" w14:paraId="0524C7BD" w14:textId="77777777" w:rsidTr="00146EEC">
        <w:tc>
          <w:tcPr>
            <w:tcW w:w="2689" w:type="dxa"/>
          </w:tcPr>
          <w:p w14:paraId="645BC2DA" w14:textId="2775C444" w:rsidR="00EA270C" w:rsidRPr="00AB5133" w:rsidRDefault="00EA270C" w:rsidP="00EA270C">
            <w:r w:rsidRPr="00AB5133">
              <w:t xml:space="preserve">Release </w:t>
            </w:r>
            <w:proofErr w:type="gramStart"/>
            <w:r w:rsidR="003C2F51">
              <w:t>1</w:t>
            </w:r>
            <w:proofErr w:type="gramEnd"/>
          </w:p>
        </w:tc>
        <w:tc>
          <w:tcPr>
            <w:tcW w:w="6939" w:type="dxa"/>
          </w:tcPr>
          <w:p w14:paraId="2F4F02A2" w14:textId="30C3A793" w:rsidR="00EA270C" w:rsidRPr="00CC451E" w:rsidRDefault="00EA270C" w:rsidP="00EA270C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ins w:id="0" w:author="Georgiana Daian" w:date="2022-03-24T10:44:00Z">
              <w:r w:rsidR="00C5660D">
                <w:t>8</w:t>
              </w:r>
            </w:ins>
            <w:del w:id="1" w:author="Georgiana Daian" w:date="2022-03-24T10:44:00Z">
              <w:r w:rsidR="00591D19" w:rsidDel="00C5660D">
                <w:delText>6</w:delText>
              </w:r>
            </w:del>
            <w:r w:rsidRPr="000754EC">
              <w:t>.</w:t>
            </w:r>
            <w:r w:rsidR="00657FE6">
              <w:t>0.</w:t>
            </w:r>
          </w:p>
        </w:tc>
      </w:tr>
    </w:tbl>
    <w:p w14:paraId="4E969B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082465" w14:textId="77777777" w:rsidTr="00287DC8">
        <w:trPr>
          <w:tblHeader/>
        </w:trPr>
        <w:tc>
          <w:tcPr>
            <w:tcW w:w="1396" w:type="pct"/>
            <w:shd w:val="clear" w:color="auto" w:fill="auto"/>
          </w:tcPr>
          <w:p w14:paraId="02EA775A" w14:textId="49B5EE9E" w:rsidR="00F1480E" w:rsidRPr="000754EC" w:rsidRDefault="008547E9" w:rsidP="000754EC">
            <w:pPr>
              <w:pStyle w:val="SIUNITCODE"/>
            </w:pPr>
            <w:r w:rsidRPr="008547E9">
              <w:t>FWP</w:t>
            </w:r>
            <w:r w:rsidR="00E01D4D">
              <w:t>COT</w:t>
            </w:r>
            <w:r w:rsidR="007D15ED">
              <w:t>2</w:t>
            </w:r>
            <w:r w:rsidR="003D2BD3">
              <w:t>253</w:t>
            </w:r>
          </w:p>
        </w:tc>
        <w:tc>
          <w:tcPr>
            <w:tcW w:w="3604" w:type="pct"/>
            <w:shd w:val="clear" w:color="auto" w:fill="auto"/>
          </w:tcPr>
          <w:p w14:paraId="77F16DA4" w14:textId="2DBA28C9" w:rsidR="00F1480E" w:rsidRPr="000754EC" w:rsidRDefault="00395DE7" w:rsidP="000754EC">
            <w:pPr>
              <w:pStyle w:val="SIUnittitle"/>
            </w:pPr>
            <w:r w:rsidRPr="007D15ED">
              <w:t>F</w:t>
            </w:r>
            <w:r>
              <w:t>e</w:t>
            </w:r>
            <w:r w:rsidRPr="007D15ED">
              <w:t xml:space="preserve">ll </w:t>
            </w:r>
            <w:r w:rsidR="007D15ED" w:rsidRPr="007D15ED">
              <w:t>trees manually (basic)</w:t>
            </w:r>
          </w:p>
        </w:tc>
      </w:tr>
      <w:tr w:rsidR="00F1480E" w:rsidRPr="00963A46" w14:paraId="77BA7527" w14:textId="77777777" w:rsidTr="00287DC8">
        <w:tc>
          <w:tcPr>
            <w:tcW w:w="1396" w:type="pct"/>
            <w:shd w:val="clear" w:color="auto" w:fill="auto"/>
          </w:tcPr>
          <w:p w14:paraId="4768EBD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2B827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38413A" w14:textId="5F85E91B" w:rsidR="007D15ED" w:rsidRDefault="007D15ED" w:rsidP="007D15ED">
            <w:pPr>
              <w:pStyle w:val="SIText"/>
            </w:pPr>
            <w:r w:rsidRPr="007D15ED">
              <w:t xml:space="preserve">This unit of competency describes the </w:t>
            </w:r>
            <w:r w:rsidR="00C5653E">
              <w:t>skills and knowledge</w:t>
            </w:r>
            <w:r w:rsidR="00C5653E" w:rsidRPr="007D15ED">
              <w:t xml:space="preserve"> </w:t>
            </w:r>
            <w:r w:rsidRPr="007D15ED">
              <w:t xml:space="preserve">required to assess and </w:t>
            </w:r>
            <w:proofErr w:type="gramStart"/>
            <w:r w:rsidRPr="007D15ED">
              <w:t>f</w:t>
            </w:r>
            <w:r w:rsidR="00005E77">
              <w:t>e</w:t>
            </w:r>
            <w:r w:rsidRPr="007D15ED">
              <w:t>ll</w:t>
            </w:r>
            <w:proofErr w:type="gramEnd"/>
            <w:r w:rsidRPr="007D15ED">
              <w:t xml:space="preserve"> </w:t>
            </w:r>
            <w:r w:rsidR="00C5653E">
              <w:t xml:space="preserve">basic </w:t>
            </w:r>
            <w:r w:rsidRPr="007D15ED">
              <w:t xml:space="preserve">trees </w:t>
            </w:r>
            <w:r w:rsidR="00EC3AD2" w:rsidRPr="007D15ED">
              <w:t xml:space="preserve">manually </w:t>
            </w:r>
            <w:r w:rsidR="00126609">
              <w:t>using a chainsaw</w:t>
            </w:r>
            <w:r w:rsidR="00146E6B">
              <w:t>,</w:t>
            </w:r>
            <w:r w:rsidR="00126609">
              <w:t xml:space="preserve"> </w:t>
            </w:r>
            <w:r w:rsidRPr="007D15ED">
              <w:t xml:space="preserve">and to complete </w:t>
            </w:r>
            <w:r w:rsidR="00C61C0A">
              <w:t xml:space="preserve">routine operator </w:t>
            </w:r>
            <w:r w:rsidR="00C5653E">
              <w:t xml:space="preserve">chainsaw </w:t>
            </w:r>
            <w:r w:rsidRPr="007D15ED">
              <w:t>maintenan</w:t>
            </w:r>
            <w:r w:rsidR="00EE6691">
              <w:t>ce.</w:t>
            </w:r>
          </w:p>
          <w:p w14:paraId="079A61E1" w14:textId="77777777" w:rsidR="00591D19" w:rsidRPr="007D15ED" w:rsidRDefault="00591D19" w:rsidP="007D15ED">
            <w:pPr>
              <w:pStyle w:val="SIText"/>
            </w:pPr>
          </w:p>
          <w:p w14:paraId="002B4AE8" w14:textId="6DA18720" w:rsidR="007D15ED" w:rsidRPr="007D15ED" w:rsidRDefault="0029031D" w:rsidP="007D15ED">
            <w:pPr>
              <w:pStyle w:val="SIText"/>
            </w:pPr>
            <w:r>
              <w:t>T</w:t>
            </w:r>
            <w:r w:rsidR="007D15ED" w:rsidRPr="007D15ED">
              <w:t xml:space="preserve">rees typical to the scope of this unit </w:t>
            </w:r>
            <w:r>
              <w:t xml:space="preserve">may </w:t>
            </w:r>
            <w:r w:rsidR="00C5653E">
              <w:t xml:space="preserve">have </w:t>
            </w:r>
            <w:proofErr w:type="gramStart"/>
            <w:r w:rsidR="00C5653E">
              <w:t>some of</w:t>
            </w:r>
            <w:proofErr w:type="gramEnd"/>
            <w:r w:rsidR="007D15ED" w:rsidRPr="007D15ED">
              <w:t xml:space="preserve"> the following characteristics:</w:t>
            </w:r>
          </w:p>
          <w:p w14:paraId="17E54AED" w14:textId="282ADB29" w:rsidR="007D15ED" w:rsidRPr="007D15ED" w:rsidRDefault="007D15ED" w:rsidP="007D15ED">
            <w:pPr>
              <w:pStyle w:val="SIBulletList1"/>
            </w:pPr>
            <w:r w:rsidRPr="007D15ED">
              <w:t>lean and distribution of the crown weight does not create a complex situation to assess</w:t>
            </w:r>
            <w:r w:rsidR="00737786">
              <w:t>, place the cut</w:t>
            </w:r>
            <w:r w:rsidRPr="007D15ED">
              <w:t xml:space="preserve"> or </w:t>
            </w:r>
            <w:r w:rsidR="00737786" w:rsidRPr="007D15ED">
              <w:t>f</w:t>
            </w:r>
            <w:r w:rsidR="00737786">
              <w:t>a</w:t>
            </w:r>
            <w:r w:rsidR="00737786" w:rsidRPr="007D15ED">
              <w:t>ll</w:t>
            </w:r>
          </w:p>
          <w:p w14:paraId="05E32866" w14:textId="77777777" w:rsidR="003175CC" w:rsidRDefault="007D15ED" w:rsidP="007D15ED">
            <w:pPr>
              <w:pStyle w:val="SIBulletList1"/>
            </w:pPr>
            <w:r w:rsidRPr="007D15ED">
              <w:t>no excessive lean</w:t>
            </w:r>
          </w:p>
          <w:p w14:paraId="03CEB377" w14:textId="7DCE85D3" w:rsidR="007D15ED" w:rsidRDefault="007D15ED" w:rsidP="007D15ED">
            <w:pPr>
              <w:pStyle w:val="SIBulletList1"/>
            </w:pPr>
            <w:r w:rsidRPr="007D15ED">
              <w:t>no visible damage or defect</w:t>
            </w:r>
          </w:p>
          <w:p w14:paraId="76F0EC8E" w14:textId="6E60E054" w:rsidR="0029031D" w:rsidRPr="007D15ED" w:rsidRDefault="0029031D" w:rsidP="007D15ED">
            <w:pPr>
              <w:pStyle w:val="SIBulletList1"/>
            </w:pPr>
            <w:r>
              <w:t>uniform in structure</w:t>
            </w:r>
          </w:p>
          <w:p w14:paraId="2BC79986" w14:textId="77777777" w:rsidR="007D15ED" w:rsidRPr="007D15ED" w:rsidRDefault="007D15ED" w:rsidP="007D15ED">
            <w:pPr>
              <w:pStyle w:val="SIBulletList1"/>
            </w:pPr>
            <w:r w:rsidRPr="007D15ED">
              <w:t>species that are not prone to free splitting and adverse reactions during felling</w:t>
            </w:r>
          </w:p>
          <w:p w14:paraId="2359737C" w14:textId="77777777" w:rsidR="007D15ED" w:rsidRPr="007D15ED" w:rsidRDefault="007D15ED" w:rsidP="007D15ED">
            <w:pPr>
              <w:pStyle w:val="SIBulletList1"/>
            </w:pPr>
            <w:r w:rsidRPr="007D15ED">
              <w:t>single stem or non-complex multi-stems</w:t>
            </w:r>
          </w:p>
          <w:p w14:paraId="5ECEA671" w14:textId="0BD3918D" w:rsidR="0029031D" w:rsidRDefault="0029031D" w:rsidP="004F278B">
            <w:pPr>
              <w:pStyle w:val="SIBulletList1"/>
            </w:pPr>
            <w:r w:rsidRPr="0029031D">
              <w:t>small or medium diameter that can be safely felled</w:t>
            </w:r>
            <w:r>
              <w:t xml:space="preserve"> using standard and basic felling techniques</w:t>
            </w:r>
          </w:p>
          <w:p w14:paraId="37947CB3" w14:textId="4385B74F" w:rsidR="007D15ED" w:rsidRDefault="00C5653E" w:rsidP="007D15ED">
            <w:pPr>
              <w:pStyle w:val="SIBulletList1"/>
            </w:pPr>
            <w:r>
              <w:t xml:space="preserve">site characteristics </w:t>
            </w:r>
            <w:r w:rsidR="0012124F">
              <w:t xml:space="preserve">that </w:t>
            </w:r>
            <w:r>
              <w:t>do</w:t>
            </w:r>
            <w:r w:rsidR="007D15ED" w:rsidRPr="007D15ED">
              <w:t xml:space="preserve"> not add significant complexity to the operation</w:t>
            </w:r>
            <w:r w:rsidR="00146E6B">
              <w:t>.</w:t>
            </w:r>
          </w:p>
          <w:p w14:paraId="300BB321" w14:textId="77777777" w:rsidR="00591D19" w:rsidRPr="007D15ED" w:rsidRDefault="00591D19" w:rsidP="00591D1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680A9CE" w14:textId="27788089" w:rsidR="007D15ED" w:rsidRDefault="007D15ED" w:rsidP="007D15ED">
            <w:pPr>
              <w:pStyle w:val="SIText"/>
            </w:pPr>
            <w:r w:rsidRPr="007D15ED">
              <w:t xml:space="preserve">The unit applies to </w:t>
            </w:r>
            <w:r w:rsidR="00C5653E">
              <w:t xml:space="preserve">individuals who </w:t>
            </w:r>
            <w:proofErr w:type="gramStart"/>
            <w:r w:rsidR="00C5653E">
              <w:t>fell</w:t>
            </w:r>
            <w:proofErr w:type="gramEnd"/>
            <w:r w:rsidR="00C5653E">
              <w:t xml:space="preserve"> basic trees as part of</w:t>
            </w:r>
            <w:r w:rsidRPr="007D15ED">
              <w:t xml:space="preserve"> </w:t>
            </w:r>
            <w:r w:rsidR="00EA270C">
              <w:t>arboriculture</w:t>
            </w:r>
            <w:r w:rsidR="00C5653E">
              <w:t>,</w:t>
            </w:r>
            <w:r w:rsidR="005D0D27">
              <w:t xml:space="preserve"> </w:t>
            </w:r>
            <w:r w:rsidRPr="007D15ED">
              <w:t>forest</w:t>
            </w:r>
            <w:r w:rsidR="00C5653E">
              <w:t>ry</w:t>
            </w:r>
            <w:r w:rsidRPr="007D15ED">
              <w:t>, agricultu</w:t>
            </w:r>
            <w:r w:rsidR="00C5653E">
              <w:t>re</w:t>
            </w:r>
            <w:r w:rsidRPr="007D15ED">
              <w:t xml:space="preserve">, </w:t>
            </w:r>
            <w:r w:rsidR="00C5653E">
              <w:t>conservation and land management, local government</w:t>
            </w:r>
            <w:r w:rsidRPr="007D15ED">
              <w:t>, emergenc</w:t>
            </w:r>
            <w:r w:rsidR="00C5653E">
              <w:t>y</w:t>
            </w:r>
            <w:r w:rsidRPr="007D15ED">
              <w:t xml:space="preserve"> services and other government agency </w:t>
            </w:r>
            <w:r w:rsidR="00C5653E">
              <w:t>operations</w:t>
            </w:r>
            <w:r w:rsidRPr="007D15ED">
              <w:t xml:space="preserve">. </w:t>
            </w:r>
            <w:proofErr w:type="gramStart"/>
            <w:r w:rsidRPr="007D15ED">
              <w:t>With the exception of</w:t>
            </w:r>
            <w:proofErr w:type="gramEnd"/>
            <w:r w:rsidRPr="007D15ED">
              <w:t xml:space="preserve"> minor forest produce, </w:t>
            </w:r>
            <w:r w:rsidR="00C5653E">
              <w:t xml:space="preserve">this unit does not apply </w:t>
            </w:r>
            <w:r w:rsidRPr="007D15ED">
              <w:t>to commercial harvesting operations.</w:t>
            </w:r>
          </w:p>
          <w:p w14:paraId="79AC73C5" w14:textId="77777777" w:rsidR="00591D19" w:rsidRPr="007D15ED" w:rsidRDefault="00591D19" w:rsidP="007D15ED">
            <w:pPr>
              <w:pStyle w:val="SIText"/>
            </w:pPr>
          </w:p>
          <w:p w14:paraId="031A099D" w14:textId="67E23683" w:rsidR="00C5653E" w:rsidRDefault="00C5653E" w:rsidP="00C5653E">
            <w:pPr>
              <w:pStyle w:val="SIText"/>
            </w:pPr>
            <w:r w:rsidRPr="004264AC">
              <w:t xml:space="preserve">All work must be </w:t>
            </w:r>
            <w:proofErr w:type="gramStart"/>
            <w:r w:rsidRPr="004264AC">
              <w:t>carried out</w:t>
            </w:r>
            <w:proofErr w:type="gramEnd"/>
            <w:r w:rsidRPr="004264AC">
              <w:t xml:space="preserve"> to comply with workplace procedures, according to state/territory health and safety regulations, legislation and standards that apply to the workplace.</w:t>
            </w:r>
          </w:p>
          <w:p w14:paraId="6C5239CC" w14:textId="77777777" w:rsidR="00591D19" w:rsidRPr="00C5653E" w:rsidRDefault="00591D19" w:rsidP="00C5653E">
            <w:pPr>
              <w:pStyle w:val="SIText"/>
            </w:pPr>
          </w:p>
          <w:p w14:paraId="20FF2851" w14:textId="44DB886B" w:rsidR="00373436" w:rsidRPr="000754EC" w:rsidRDefault="00C5653E" w:rsidP="00C5653E">
            <w:r w:rsidRPr="006F05A5">
              <w:t xml:space="preserve">No </w:t>
            </w:r>
            <w:r w:rsidRPr="00C5653E">
              <w:t>licensing, legislative or certification requirements apply to this unit at the time of publication.</w:t>
            </w:r>
          </w:p>
        </w:tc>
      </w:tr>
      <w:tr w:rsidR="00F1480E" w:rsidRPr="00963A46" w14:paraId="26E67A35" w14:textId="77777777" w:rsidTr="00287DC8">
        <w:tc>
          <w:tcPr>
            <w:tcW w:w="1396" w:type="pct"/>
            <w:shd w:val="clear" w:color="auto" w:fill="auto"/>
          </w:tcPr>
          <w:p w14:paraId="472D4F2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4374D9" w14:textId="2F4C9969" w:rsidR="00F1480E" w:rsidRPr="000754EC" w:rsidRDefault="004478C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D8C20B" w14:textId="77777777" w:rsidTr="00287DC8">
        <w:tc>
          <w:tcPr>
            <w:tcW w:w="1396" w:type="pct"/>
            <w:shd w:val="clear" w:color="auto" w:fill="auto"/>
          </w:tcPr>
          <w:p w14:paraId="72EB00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896447" w14:textId="1CA809A1" w:rsidR="008547E9" w:rsidRPr="000754EC" w:rsidRDefault="007D15ED" w:rsidP="00AB5133">
            <w:pPr>
              <w:pStyle w:val="SIText"/>
            </w:pPr>
            <w:r w:rsidRPr="007D15ED">
              <w:t>Common Technical</w:t>
            </w:r>
            <w:r w:rsidR="002225D5">
              <w:t xml:space="preserve"> (COT)</w:t>
            </w:r>
          </w:p>
        </w:tc>
      </w:tr>
    </w:tbl>
    <w:p w14:paraId="7F9920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D058DB" w14:textId="77777777" w:rsidTr="00287D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7DB5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BA7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731B3ADE" w14:textId="77777777" w:rsidTr="00287D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EDADBD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2EFFE1" w14:textId="72B670E1" w:rsidR="00E01D4D" w:rsidRPr="00E01D4D" w:rsidRDefault="003C2F51" w:rsidP="003C2F51">
            <w:pPr>
              <w:pStyle w:val="SIText"/>
              <w:rPr>
                <w:rStyle w:val="SIText-Italic"/>
              </w:rPr>
            </w:pPr>
            <w:r w:rsidRPr="003C2F51">
              <w:rPr>
                <w:rStyle w:val="SIText-Italic"/>
                <w:rFonts w:eastAsiaTheme="majorEastAsia"/>
              </w:rPr>
              <w:t xml:space="preserve">Performance criteria describe the performance needed to </w:t>
            </w:r>
            <w:proofErr w:type="gramStart"/>
            <w:r w:rsidRPr="003C2F51">
              <w:rPr>
                <w:rStyle w:val="SIText-Italic"/>
                <w:rFonts w:eastAsiaTheme="majorEastAsia"/>
              </w:rPr>
              <w:t>demonstrate</w:t>
            </w:r>
            <w:proofErr w:type="gramEnd"/>
            <w:r w:rsidRPr="003C2F51">
              <w:rPr>
                <w:rStyle w:val="SIText-Italic"/>
                <w:rFonts w:eastAsiaTheme="majorEastAsia"/>
              </w:rPr>
              <w:t xml:space="preserve"> achievement of the element.</w:t>
            </w:r>
          </w:p>
        </w:tc>
      </w:tr>
      <w:tr w:rsidR="007D15ED" w:rsidRPr="00963A46" w14:paraId="66F74444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76AE5892" w14:textId="77777777" w:rsidR="007D15ED" w:rsidRPr="007D15ED" w:rsidRDefault="007D15ED" w:rsidP="007D15ED">
            <w:r w:rsidRPr="007D15ED">
              <w:t>1. Prepare for felling</w:t>
            </w:r>
          </w:p>
        </w:tc>
        <w:tc>
          <w:tcPr>
            <w:tcW w:w="3604" w:type="pct"/>
            <w:shd w:val="clear" w:color="auto" w:fill="auto"/>
          </w:tcPr>
          <w:p w14:paraId="3301BE15" w14:textId="2A8E1342" w:rsidR="002225D5" w:rsidRPr="002225D5" w:rsidRDefault="002225D5" w:rsidP="002225D5">
            <w:pPr>
              <w:pStyle w:val="SIText"/>
            </w:pPr>
            <w:r>
              <w:t xml:space="preserve">1.1 </w:t>
            </w:r>
            <w:r w:rsidR="00416BDA">
              <w:t>D</w:t>
            </w:r>
            <w:r w:rsidR="00416BDA" w:rsidRPr="001F604F">
              <w:t>etermine job requirements</w:t>
            </w:r>
            <w:r w:rsidR="00416BDA">
              <w:t xml:space="preserve"> from</w:t>
            </w:r>
            <w:r w:rsidR="00416BDA" w:rsidRPr="001F604F">
              <w:t xml:space="preserve"> </w:t>
            </w:r>
            <w:r>
              <w:t xml:space="preserve">work </w:t>
            </w:r>
            <w:r w:rsidRPr="001F604F">
              <w:t>order</w:t>
            </w:r>
            <w:r w:rsidR="00CF3025">
              <w:t xml:space="preserve"> or instruction</w:t>
            </w:r>
            <w:r w:rsidRPr="001F604F">
              <w:t xml:space="preserve"> and</w:t>
            </w:r>
            <w:r w:rsidRPr="002225D5">
              <w:t xml:space="preserve">, where </w:t>
            </w:r>
            <w:proofErr w:type="gramStart"/>
            <w:r w:rsidRPr="002225D5">
              <w:t>required</w:t>
            </w:r>
            <w:proofErr w:type="gramEnd"/>
            <w:r w:rsidRPr="002225D5">
              <w:t>, seek clarification from appropriate personnel</w:t>
            </w:r>
          </w:p>
          <w:p w14:paraId="64E602D8" w14:textId="06A85E05" w:rsidR="002225D5" w:rsidRPr="002225D5" w:rsidRDefault="002225D5" w:rsidP="002225D5">
            <w:pPr>
              <w:pStyle w:val="SIText"/>
            </w:pPr>
            <w:r>
              <w:t xml:space="preserve">1.2 </w:t>
            </w:r>
            <w:r w:rsidR="00416BDA">
              <w:t xml:space="preserve">Confirm safety </w:t>
            </w:r>
            <w:r w:rsidR="009F2360">
              <w:t xml:space="preserve">and environmental </w:t>
            </w:r>
            <w:r w:rsidR="00FF2AA8">
              <w:t xml:space="preserve">protection </w:t>
            </w:r>
            <w:r w:rsidR="00416BDA">
              <w:t xml:space="preserve">requirements for the task according to </w:t>
            </w:r>
            <w:r w:rsidRPr="002225D5">
              <w:t>workplace procedures</w:t>
            </w:r>
          </w:p>
          <w:p w14:paraId="670802CA" w14:textId="29802AC4" w:rsidR="002225D5" w:rsidRPr="002225D5" w:rsidRDefault="002225D5" w:rsidP="002225D5">
            <w:pPr>
              <w:pStyle w:val="SIText"/>
            </w:pPr>
            <w:r w:rsidRPr="00B2235C">
              <w:t>1.</w:t>
            </w:r>
            <w:r w:rsidRPr="002225D5">
              <w:t xml:space="preserve">3 Identify, </w:t>
            </w:r>
            <w:proofErr w:type="gramStart"/>
            <w:r w:rsidRPr="002225D5">
              <w:t>assess</w:t>
            </w:r>
            <w:proofErr w:type="gramEnd"/>
            <w:r w:rsidRPr="002225D5">
              <w:t xml:space="preserve"> and take actions to mitigate risks and hazards associated with </w:t>
            </w:r>
            <w:r w:rsidR="007F37F5">
              <w:t>operation of</w:t>
            </w:r>
            <w:r w:rsidRPr="002225D5">
              <w:t xml:space="preserve"> </w:t>
            </w:r>
            <w:r>
              <w:t>chainsaws</w:t>
            </w:r>
          </w:p>
          <w:p w14:paraId="405D64F5" w14:textId="77777777" w:rsidR="00986CFE" w:rsidRDefault="00986CFE" w:rsidP="002225D5">
            <w:pPr>
              <w:pStyle w:val="SIText"/>
            </w:pPr>
            <w:r>
              <w:t>1.4</w:t>
            </w:r>
            <w:r w:rsidRPr="00986CFE">
              <w:t xml:space="preserve"> Identify, </w:t>
            </w:r>
            <w:proofErr w:type="gramStart"/>
            <w:r w:rsidRPr="00986CFE">
              <w:t>assess</w:t>
            </w:r>
            <w:proofErr w:type="gramEnd"/>
            <w:r w:rsidRPr="00986CFE">
              <w:t xml:space="preserve"> and determine felling requirements of trees to be felled according to work order or instruction </w:t>
            </w:r>
          </w:p>
          <w:p w14:paraId="316A1FD9" w14:textId="6DEA18D5" w:rsidR="002225D5" w:rsidRPr="002225D5" w:rsidRDefault="002225D5" w:rsidP="002225D5">
            <w:pPr>
              <w:pStyle w:val="SIText"/>
            </w:pPr>
            <w:r w:rsidRPr="001F604F">
              <w:t>1.5 Consult</w:t>
            </w:r>
            <w:r w:rsidR="00320CF5">
              <w:t xml:space="preserve"> and </w:t>
            </w:r>
            <w:proofErr w:type="gramStart"/>
            <w:r w:rsidR="00320CF5">
              <w:t>maintain</w:t>
            </w:r>
            <w:proofErr w:type="gramEnd"/>
            <w:r w:rsidR="00320CF5">
              <w:t xml:space="preserve"> communication</w:t>
            </w:r>
            <w:r w:rsidRPr="001F604F">
              <w:t xml:space="preserve"> with</w:t>
            </w:r>
            <w:r w:rsidR="00320CF5">
              <w:t xml:space="preserve"> team members and other</w:t>
            </w:r>
            <w:r w:rsidRPr="001F604F">
              <w:t xml:space="preserve"> appropriate personnel to ensure that work is coordinated effe</w:t>
            </w:r>
            <w:r w:rsidRPr="002225D5">
              <w:t>ctively with others in the workplace</w:t>
            </w:r>
          </w:p>
          <w:p w14:paraId="11B3EC90" w14:textId="5D6125C7" w:rsidR="00FF2AA8" w:rsidRPr="00FF2AA8" w:rsidRDefault="00FF2AA8" w:rsidP="00FF2AA8">
            <w:r>
              <w:t>1.6</w:t>
            </w:r>
            <w:r w:rsidRPr="00FF2AA8">
              <w:t xml:space="preserve"> Select, </w:t>
            </w:r>
            <w:proofErr w:type="gramStart"/>
            <w:r w:rsidRPr="00FF2AA8">
              <w:t>fit</w:t>
            </w:r>
            <w:proofErr w:type="gramEnd"/>
            <w:r w:rsidRPr="00FF2AA8">
              <w:t xml:space="preserve"> and use personal protective equipment</w:t>
            </w:r>
          </w:p>
          <w:p w14:paraId="3874769D" w14:textId="63911705" w:rsidR="002225D5" w:rsidRPr="007D15ED" w:rsidRDefault="002225D5" w:rsidP="002225D5">
            <w:r w:rsidRPr="001F604F">
              <w:t>1.</w:t>
            </w:r>
            <w:r w:rsidR="00FF2AA8">
              <w:t>7</w:t>
            </w:r>
            <w:r w:rsidR="00FF2AA8" w:rsidRPr="001F604F">
              <w:t xml:space="preserve"> </w:t>
            </w:r>
            <w:r w:rsidRPr="001F604F">
              <w:t>Obtain tools</w:t>
            </w:r>
            <w:r>
              <w:t xml:space="preserve"> and</w:t>
            </w:r>
            <w:r w:rsidRPr="001F604F">
              <w:t xml:space="preserve"> equipment needed for the work</w:t>
            </w:r>
            <w:r w:rsidR="00FB7FA9">
              <w:t>,</w:t>
            </w:r>
            <w:r w:rsidRPr="001F604F">
              <w:t xml:space="preserve"> and check for correct operation and safety</w:t>
            </w:r>
          </w:p>
        </w:tc>
      </w:tr>
      <w:tr w:rsidR="007D15ED" w:rsidRPr="00963A46" w14:paraId="6544373D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3702DFBC" w14:textId="0A48C61A" w:rsidR="007D15ED" w:rsidRPr="007D15ED" w:rsidRDefault="007D15ED" w:rsidP="007D15ED">
            <w:r w:rsidRPr="007D15ED">
              <w:lastRenderedPageBreak/>
              <w:t xml:space="preserve">2. </w:t>
            </w:r>
            <w:r w:rsidR="006A2CFD">
              <w:t>A</w:t>
            </w:r>
            <w:r w:rsidR="00AF5FC8" w:rsidRPr="00F45A3F">
              <w:t>ssess site conditions and surroundings</w:t>
            </w:r>
          </w:p>
        </w:tc>
        <w:tc>
          <w:tcPr>
            <w:tcW w:w="3604" w:type="pct"/>
            <w:shd w:val="clear" w:color="auto" w:fill="auto"/>
          </w:tcPr>
          <w:p w14:paraId="044E12E1" w14:textId="4075F4DE" w:rsidR="007D15ED" w:rsidRPr="007D15ED" w:rsidRDefault="007D15ED" w:rsidP="007D15ED">
            <w:r w:rsidRPr="007D15ED">
              <w:t xml:space="preserve">2.1 </w:t>
            </w:r>
            <w:r w:rsidR="00D411B6">
              <w:t>Inspect</w:t>
            </w:r>
            <w:r w:rsidRPr="007D15ED">
              <w:t xml:space="preserve"> </w:t>
            </w:r>
            <w:r w:rsidR="00AF5FC8">
              <w:t>site</w:t>
            </w:r>
            <w:r w:rsidRPr="007D15ED">
              <w:t xml:space="preserve"> for conditions likely to affect </w:t>
            </w:r>
            <w:r w:rsidR="00DC7C18">
              <w:t>safe</w:t>
            </w:r>
            <w:r w:rsidR="00D411B6">
              <w:t xml:space="preserve"> implementation of</w:t>
            </w:r>
            <w:r w:rsidR="00DC7C18">
              <w:t xml:space="preserve"> </w:t>
            </w:r>
            <w:r w:rsidRPr="007D15ED">
              <w:t>felling activities</w:t>
            </w:r>
          </w:p>
          <w:p w14:paraId="42370493" w14:textId="0CCAA32E" w:rsidR="007D15ED" w:rsidRDefault="007D15ED" w:rsidP="007D15ED">
            <w:r w:rsidRPr="007D15ED">
              <w:t xml:space="preserve">2.2 Identify and report site environmental conditions to </w:t>
            </w:r>
            <w:proofErr w:type="gramStart"/>
            <w:r w:rsidRPr="007D15ED">
              <w:t>appropriate personnel</w:t>
            </w:r>
            <w:proofErr w:type="gramEnd"/>
          </w:p>
          <w:p w14:paraId="53B75624" w14:textId="11208691" w:rsidR="007D15ED" w:rsidRPr="007D15ED" w:rsidRDefault="00DC7C18" w:rsidP="007D15ED">
            <w:r>
              <w:t>2.3 Determine fall zone and</w:t>
            </w:r>
            <w:r w:rsidRPr="009037DA">
              <w:t xml:space="preserve"> </w:t>
            </w:r>
            <w:r>
              <w:t xml:space="preserve">implement </w:t>
            </w:r>
            <w:r w:rsidRPr="009037DA">
              <w:t>control</w:t>
            </w:r>
            <w:r>
              <w:t xml:space="preserve"> measures to minimise </w:t>
            </w:r>
            <w:r w:rsidRPr="009037DA">
              <w:t>risks and hazards</w:t>
            </w:r>
            <w:r>
              <w:t xml:space="preserve"> in the zone according to safe work procedures</w:t>
            </w:r>
          </w:p>
          <w:p w14:paraId="3B707BA5" w14:textId="57777FD9" w:rsidR="007D15ED" w:rsidRPr="007D15ED" w:rsidRDefault="007D15ED" w:rsidP="007D15ED">
            <w:r w:rsidRPr="007D15ED">
              <w:t>2.4 Monitor</w:t>
            </w:r>
            <w:r w:rsidR="00DC7C18">
              <w:t xml:space="preserve"> </w:t>
            </w:r>
            <w:r w:rsidRPr="007D15ED">
              <w:t>location and activity of other personnel on the worksite</w:t>
            </w:r>
            <w:r w:rsidR="00DC7C18">
              <w:t xml:space="preserve"> and implem</w:t>
            </w:r>
            <w:r w:rsidR="00DC7C18" w:rsidRPr="00DC7C18">
              <w:t>ent control measures according to work</w:t>
            </w:r>
            <w:r w:rsidR="00DC7C18">
              <w:t>place safety</w:t>
            </w:r>
            <w:r w:rsidR="00DC7C18" w:rsidRPr="00DC7C18">
              <w:t xml:space="preserve"> procedures</w:t>
            </w:r>
          </w:p>
        </w:tc>
      </w:tr>
      <w:tr w:rsidR="007D15ED" w:rsidRPr="00963A46" w14:paraId="7DF74756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05081840" w14:textId="77777777" w:rsidR="007D15ED" w:rsidRPr="007D15ED" w:rsidRDefault="007D15ED" w:rsidP="007D15ED">
            <w:r w:rsidRPr="007D15ED">
              <w:t>3. Assess tree and plan felling</w:t>
            </w:r>
          </w:p>
        </w:tc>
        <w:tc>
          <w:tcPr>
            <w:tcW w:w="3604" w:type="pct"/>
            <w:shd w:val="clear" w:color="auto" w:fill="auto"/>
          </w:tcPr>
          <w:p w14:paraId="2296F0BF" w14:textId="3189589B" w:rsidR="007D15ED" w:rsidRPr="007D15ED" w:rsidRDefault="007D15ED" w:rsidP="007D15ED">
            <w:r w:rsidRPr="007D15ED">
              <w:t xml:space="preserve">3.1 </w:t>
            </w:r>
            <w:r w:rsidR="00D018AA">
              <w:t>I</w:t>
            </w:r>
            <w:r w:rsidRPr="007D15ED">
              <w:t>dentify trees considered outside own skill level</w:t>
            </w:r>
            <w:r w:rsidR="00FB7FA9">
              <w:t>,</w:t>
            </w:r>
            <w:r w:rsidRPr="007D15ED">
              <w:t xml:space="preserve"> and seek </w:t>
            </w:r>
            <w:proofErr w:type="gramStart"/>
            <w:r w:rsidRPr="007D15ED">
              <w:t>assistance</w:t>
            </w:r>
            <w:proofErr w:type="gramEnd"/>
            <w:r w:rsidRPr="007D15ED">
              <w:t xml:space="preserve"> from appropriate personnel where required</w:t>
            </w:r>
          </w:p>
          <w:p w14:paraId="442BBD27" w14:textId="601A1A01" w:rsidR="007D15ED" w:rsidRDefault="007D15ED" w:rsidP="007D15ED">
            <w:r w:rsidRPr="007D15ED">
              <w:t>3.</w:t>
            </w:r>
            <w:r w:rsidR="00650158">
              <w:t>2</w:t>
            </w:r>
            <w:r w:rsidR="00650158" w:rsidRPr="007D15ED">
              <w:t xml:space="preserve"> </w:t>
            </w:r>
            <w:r w:rsidR="00416BDA">
              <w:t>A</w:t>
            </w:r>
            <w:r w:rsidR="00416BDA" w:rsidRPr="007D15ED">
              <w:t xml:space="preserve">ssess </w:t>
            </w:r>
            <w:r w:rsidRPr="007D15ED">
              <w:t>tree</w:t>
            </w:r>
            <w:r w:rsidR="001F3AD9">
              <w:t xml:space="preserve"> </w:t>
            </w:r>
            <w:r w:rsidR="00416BDA">
              <w:t>v</w:t>
            </w:r>
            <w:r w:rsidR="00416BDA" w:rsidRPr="007D15ED">
              <w:t>isually</w:t>
            </w:r>
            <w:r w:rsidR="00416BDA" w:rsidRPr="00416BDA">
              <w:t xml:space="preserve"> </w:t>
            </w:r>
            <w:r w:rsidR="00416BDA">
              <w:t xml:space="preserve">to </w:t>
            </w:r>
            <w:proofErr w:type="gramStart"/>
            <w:r w:rsidR="00416BDA">
              <w:t>identify</w:t>
            </w:r>
            <w:proofErr w:type="gramEnd"/>
            <w:r w:rsidR="00416BDA">
              <w:t xml:space="preserve"> </w:t>
            </w:r>
            <w:r w:rsidRPr="007D15ED">
              <w:t>felling characteristics, defects and stresses</w:t>
            </w:r>
            <w:r w:rsidR="00D0723C">
              <w:t xml:space="preserve"> within tree</w:t>
            </w:r>
          </w:p>
          <w:p w14:paraId="2D21C794" w14:textId="17FEB97C" w:rsidR="00650158" w:rsidRPr="007D15ED" w:rsidRDefault="00650158" w:rsidP="007D15ED">
            <w:r w:rsidRPr="007D15ED">
              <w:t>3.</w:t>
            </w:r>
            <w:r>
              <w:t>3</w:t>
            </w:r>
            <w:r w:rsidRPr="007D15ED">
              <w:t xml:space="preserve"> Confirm that tree is safe to fell</w:t>
            </w:r>
          </w:p>
          <w:p w14:paraId="5D046891" w14:textId="28A61A80" w:rsidR="007D15ED" w:rsidRPr="007D15ED" w:rsidRDefault="007D15ED" w:rsidP="007D15ED">
            <w:r w:rsidRPr="007D15ED">
              <w:t>3.4 Assess and check required f</w:t>
            </w:r>
            <w:r w:rsidR="00EE6691">
              <w:t>el</w:t>
            </w:r>
            <w:r w:rsidRPr="007D15ED">
              <w:t xml:space="preserve">ling direction and </w:t>
            </w:r>
            <w:proofErr w:type="gramStart"/>
            <w:r w:rsidRPr="007D15ED">
              <w:t>possible deviation</w:t>
            </w:r>
            <w:proofErr w:type="gramEnd"/>
          </w:p>
          <w:p w14:paraId="0D2C75FE" w14:textId="6445BF39" w:rsidR="007D15ED" w:rsidRPr="007D15ED" w:rsidRDefault="007D15ED" w:rsidP="007D15ED">
            <w:r w:rsidRPr="007D15ED">
              <w:t>3.5 Plan sequence of cuts to fell tree according to</w:t>
            </w:r>
            <w:r w:rsidR="001F3AD9">
              <w:t xml:space="preserve"> workplace</w:t>
            </w:r>
            <w:r w:rsidRPr="007D15ED">
              <w:t xml:space="preserve"> felling procedures</w:t>
            </w:r>
          </w:p>
          <w:p w14:paraId="7DB759A7" w14:textId="38A62058" w:rsidR="007D15ED" w:rsidRPr="007D15ED" w:rsidRDefault="007D15ED" w:rsidP="007D15ED">
            <w:r w:rsidRPr="007D15ED">
              <w:t xml:space="preserve">3.6 </w:t>
            </w:r>
            <w:r w:rsidR="00501FAB">
              <w:t>Identify</w:t>
            </w:r>
            <w:r w:rsidR="00501FAB" w:rsidRPr="007D15ED">
              <w:t xml:space="preserve"> </w:t>
            </w:r>
            <w:r w:rsidRPr="007D15ED">
              <w:t>suitable escape route</w:t>
            </w:r>
            <w:r w:rsidR="00A7594A">
              <w:t>s</w:t>
            </w:r>
            <w:r w:rsidR="00FB7FA9">
              <w:t>,</w:t>
            </w:r>
            <w:r w:rsidRPr="007D15ED">
              <w:t xml:space="preserve"> and clear </w:t>
            </w:r>
            <w:r w:rsidR="001F3AD9">
              <w:t>route</w:t>
            </w:r>
            <w:r w:rsidR="00A7594A">
              <w:t>s</w:t>
            </w:r>
            <w:r w:rsidR="001F3AD9">
              <w:t xml:space="preserve"> </w:t>
            </w:r>
            <w:r w:rsidRPr="007D15ED">
              <w:t>of growth and other obstacles according to environmental care</w:t>
            </w:r>
            <w:r w:rsidR="001F3AD9">
              <w:t xml:space="preserve">, </w:t>
            </w:r>
            <w:proofErr w:type="gramStart"/>
            <w:r w:rsidR="001F3AD9">
              <w:t>workplace</w:t>
            </w:r>
            <w:proofErr w:type="gramEnd"/>
            <w:r w:rsidR="001F3AD9">
              <w:t xml:space="preserve"> and regulatory </w:t>
            </w:r>
            <w:r w:rsidRPr="007D15ED">
              <w:t>requirements</w:t>
            </w:r>
          </w:p>
        </w:tc>
      </w:tr>
      <w:tr w:rsidR="007D15ED" w:rsidRPr="00963A46" w14:paraId="005D2C26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1278AF32" w14:textId="77777777" w:rsidR="007D15ED" w:rsidRPr="007D15ED" w:rsidRDefault="007D15ED" w:rsidP="007D15ED">
            <w:r w:rsidRPr="007D15ED">
              <w:t>4. Apply tree felling techniques</w:t>
            </w:r>
          </w:p>
        </w:tc>
        <w:tc>
          <w:tcPr>
            <w:tcW w:w="3604" w:type="pct"/>
            <w:shd w:val="clear" w:color="auto" w:fill="auto"/>
          </w:tcPr>
          <w:p w14:paraId="3AE5DBDE" w14:textId="399FD907" w:rsidR="007D15ED" w:rsidRPr="007D15ED" w:rsidRDefault="007D15ED" w:rsidP="007D15ED">
            <w:r w:rsidRPr="007D15ED">
              <w:t xml:space="preserve">4.1 </w:t>
            </w:r>
            <w:proofErr w:type="gramStart"/>
            <w:r w:rsidRPr="007D15ED">
              <w:t>Fell</w:t>
            </w:r>
            <w:proofErr w:type="gramEnd"/>
            <w:r w:rsidRPr="007D15ED">
              <w:t xml:space="preserve"> individual trees using selected cutting techniques according to </w:t>
            </w:r>
            <w:r w:rsidR="00737786" w:rsidRPr="00737786">
              <w:t xml:space="preserve">current Australian Standards and industry codes of practice </w:t>
            </w:r>
          </w:p>
          <w:p w14:paraId="1F30B129" w14:textId="2846C176" w:rsidR="007D15ED" w:rsidRPr="007D15ED" w:rsidRDefault="007D15ED" w:rsidP="007D15ED">
            <w:r w:rsidRPr="007D15ED">
              <w:t>4.2 Adjust cutting technique in response to movement and condition of tree</w:t>
            </w:r>
          </w:p>
          <w:p w14:paraId="2A093FBF" w14:textId="6240EB26" w:rsidR="007D15ED" w:rsidRPr="007D15ED" w:rsidRDefault="007D15ED" w:rsidP="007D15ED">
            <w:r w:rsidRPr="007D15ED">
              <w:t>4.3 Use planned escape route when tree starts to fall</w:t>
            </w:r>
            <w:r w:rsidR="00FB7FA9">
              <w:t>,</w:t>
            </w:r>
            <w:r w:rsidRPr="007D15ED">
              <w:t xml:space="preserve"> and </w:t>
            </w:r>
            <w:proofErr w:type="gramStart"/>
            <w:r w:rsidRPr="007D15ED">
              <w:t>monitor</w:t>
            </w:r>
            <w:proofErr w:type="gramEnd"/>
            <w:r w:rsidRPr="007D15ED">
              <w:t xml:space="preserve"> the fall</w:t>
            </w:r>
            <w:r w:rsidR="001F3AD9">
              <w:t xml:space="preserve"> of the tree</w:t>
            </w:r>
            <w:r w:rsidRPr="007D15ED">
              <w:t xml:space="preserve"> </w:t>
            </w:r>
            <w:r w:rsidR="001F3AD9">
              <w:t>until all movement has stopped</w:t>
            </w:r>
          </w:p>
          <w:p w14:paraId="3FDF51A9" w14:textId="7F3C67FB" w:rsidR="007D15ED" w:rsidRPr="007D15ED" w:rsidRDefault="007D15ED" w:rsidP="007D15ED">
            <w:r w:rsidRPr="007D15ED">
              <w:t>4.4 Delay movement back into the felling area until all tree material, including</w:t>
            </w:r>
            <w:r w:rsidR="001F3AD9">
              <w:t xml:space="preserve"> material</w:t>
            </w:r>
            <w:r w:rsidRPr="007D15ED">
              <w:t xml:space="preserve"> from adjacent tree crowns, has fallen</w:t>
            </w:r>
            <w:r w:rsidR="00A7594A">
              <w:t xml:space="preserve"> or is stable enough to allow safe access back into the felling area</w:t>
            </w:r>
          </w:p>
          <w:p w14:paraId="754CA0F9" w14:textId="6635203C" w:rsidR="007D15ED" w:rsidRPr="007D15ED" w:rsidRDefault="007D15ED" w:rsidP="007D15ED">
            <w:r w:rsidRPr="007D15ED">
              <w:t xml:space="preserve">4.5 </w:t>
            </w:r>
            <w:r w:rsidR="008C7DCD">
              <w:t>Report</w:t>
            </w:r>
            <w:r w:rsidRPr="007D15ED">
              <w:t xml:space="preserve"> trees that are hung-up</w:t>
            </w:r>
            <w:r w:rsidR="00A7594A">
              <w:t xml:space="preserve"> </w:t>
            </w:r>
            <w:r w:rsidR="008C7DCD">
              <w:t xml:space="preserve">to </w:t>
            </w:r>
            <w:proofErr w:type="gramStart"/>
            <w:r w:rsidR="008C7DCD">
              <w:t>appropriate personnel</w:t>
            </w:r>
            <w:proofErr w:type="gramEnd"/>
            <w:r w:rsidR="008C7DCD">
              <w:t xml:space="preserve"> according to workplace procedures</w:t>
            </w:r>
          </w:p>
          <w:p w14:paraId="17C875D5" w14:textId="6C59ABAF" w:rsidR="007D15ED" w:rsidRPr="007D15ED" w:rsidRDefault="007D15ED" w:rsidP="007D15ED">
            <w:r w:rsidRPr="007D15ED">
              <w:t xml:space="preserve">4.6 Dispose of waste materials </w:t>
            </w:r>
            <w:r w:rsidR="001F3AD9">
              <w:t xml:space="preserve">according to </w:t>
            </w:r>
            <w:r w:rsidRPr="007D15ED">
              <w:t xml:space="preserve">environmental and </w:t>
            </w:r>
            <w:r w:rsidR="001F3AD9">
              <w:t>workplace</w:t>
            </w:r>
            <w:r w:rsidR="001F3AD9" w:rsidRPr="007D15ED">
              <w:t xml:space="preserve"> </w:t>
            </w:r>
            <w:r w:rsidRPr="007D15ED">
              <w:t>requirements</w:t>
            </w:r>
          </w:p>
        </w:tc>
      </w:tr>
      <w:tr w:rsidR="007D15ED" w:rsidRPr="00963A46" w14:paraId="2148F8D0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11735106" w14:textId="471C4B97" w:rsidR="007D15ED" w:rsidRPr="007D15ED" w:rsidRDefault="007D15ED" w:rsidP="007D15ED">
            <w:r w:rsidRPr="007D15ED">
              <w:t xml:space="preserve">5. </w:t>
            </w:r>
            <w:proofErr w:type="gramStart"/>
            <w:r w:rsidRPr="007D15ED">
              <w:t>Maintain</w:t>
            </w:r>
            <w:proofErr w:type="gramEnd"/>
            <w:r w:rsidRPr="007D15ED">
              <w:t xml:space="preserve"> </w:t>
            </w:r>
            <w:r w:rsidR="00D411B6">
              <w:t>chainsaw and cutting attachments</w:t>
            </w:r>
          </w:p>
        </w:tc>
        <w:tc>
          <w:tcPr>
            <w:tcW w:w="3604" w:type="pct"/>
            <w:shd w:val="clear" w:color="auto" w:fill="auto"/>
          </w:tcPr>
          <w:p w14:paraId="18E6E501" w14:textId="491C9B4E" w:rsidR="00D95A43" w:rsidRDefault="00D95A43" w:rsidP="007D15ED">
            <w:r>
              <w:t>5.</w:t>
            </w:r>
            <w:r w:rsidRPr="004955F6">
              <w:t xml:space="preserve">1 Follow </w:t>
            </w:r>
            <w:r w:rsidRPr="00D95A43">
              <w:t xml:space="preserve">workplace </w:t>
            </w:r>
            <w:r w:rsidR="005B5B58">
              <w:t xml:space="preserve">health and </w:t>
            </w:r>
            <w:r w:rsidRPr="00D95A43">
              <w:t xml:space="preserve">safety procedures and manufacturer instructions to lock out equipment </w:t>
            </w:r>
          </w:p>
          <w:p w14:paraId="0FF814E6" w14:textId="0CEEEEB8" w:rsidR="007D15ED" w:rsidRPr="007D15ED" w:rsidRDefault="007D15ED" w:rsidP="007D15ED">
            <w:r w:rsidRPr="007D15ED">
              <w:t>5.</w:t>
            </w:r>
            <w:r w:rsidR="00D95A43">
              <w:t>2</w:t>
            </w:r>
            <w:r w:rsidRPr="007D15ED">
              <w:t xml:space="preserve"> Inspect </w:t>
            </w:r>
            <w:r w:rsidR="00D411B6">
              <w:t>chainsaw</w:t>
            </w:r>
            <w:r w:rsidR="00D411B6" w:rsidRPr="007D15ED">
              <w:t xml:space="preserve"> </w:t>
            </w:r>
            <w:r w:rsidRPr="007D15ED">
              <w:t>on completion of activities</w:t>
            </w:r>
          </w:p>
          <w:p w14:paraId="3B466280" w14:textId="3FB9243A" w:rsidR="007D15ED" w:rsidRPr="007D15ED" w:rsidRDefault="007D15ED" w:rsidP="007D15ED">
            <w:r w:rsidRPr="007D15ED">
              <w:t>5.</w:t>
            </w:r>
            <w:r w:rsidR="00D95A43">
              <w:t>3</w:t>
            </w:r>
            <w:r w:rsidRPr="007D15ED">
              <w:t xml:space="preserve"> </w:t>
            </w:r>
            <w:r w:rsidR="002A2B52">
              <w:t xml:space="preserve">Inspect for </w:t>
            </w:r>
            <w:r w:rsidR="00ED003E">
              <w:t>damage to</w:t>
            </w:r>
            <w:r w:rsidRPr="007D15ED">
              <w:t xml:space="preserve"> </w:t>
            </w:r>
            <w:r w:rsidR="00D411B6">
              <w:t>chainsaw</w:t>
            </w:r>
            <w:r w:rsidR="00D411B6" w:rsidRPr="007D15ED">
              <w:t xml:space="preserve"> </w:t>
            </w:r>
            <w:r w:rsidRPr="007D15ED">
              <w:t>and cutting attachments</w:t>
            </w:r>
            <w:r w:rsidR="00FB7FA9">
              <w:t>,</w:t>
            </w:r>
            <w:r w:rsidR="00ED003E">
              <w:t xml:space="preserve"> and tag</w:t>
            </w:r>
            <w:r w:rsidRPr="007D15ED">
              <w:t xml:space="preserve"> for repair</w:t>
            </w:r>
            <w:r w:rsidR="00D411B6">
              <w:t xml:space="preserve">, </w:t>
            </w:r>
            <w:proofErr w:type="gramStart"/>
            <w:r w:rsidR="00D411B6">
              <w:t>service</w:t>
            </w:r>
            <w:proofErr w:type="gramEnd"/>
            <w:r w:rsidRPr="007D15ED">
              <w:t xml:space="preserve"> or replacement according to </w:t>
            </w:r>
            <w:r w:rsidR="00ED003E">
              <w:t>workplace</w:t>
            </w:r>
            <w:r w:rsidR="00ED003E" w:rsidRPr="007D15ED">
              <w:t xml:space="preserve"> </w:t>
            </w:r>
            <w:r w:rsidRPr="007D15ED">
              <w:t>requirements and manufacturer recommendations</w:t>
            </w:r>
          </w:p>
          <w:p w14:paraId="5391F3F6" w14:textId="2ECCF661" w:rsidR="007D15ED" w:rsidRPr="007D15ED" w:rsidRDefault="007D15ED" w:rsidP="009706BB">
            <w:r w:rsidRPr="007D15ED">
              <w:t>5.</w:t>
            </w:r>
            <w:r w:rsidR="00D95A43">
              <w:t>4</w:t>
            </w:r>
            <w:r w:rsidRPr="007D15ED">
              <w:t xml:space="preserve"> Remove, clean, adjust</w:t>
            </w:r>
            <w:r w:rsidR="002A2B52">
              <w:t xml:space="preserve">, </w:t>
            </w:r>
            <w:proofErr w:type="gramStart"/>
            <w:r w:rsidR="002A2B52">
              <w:t>sharpen</w:t>
            </w:r>
            <w:proofErr w:type="gramEnd"/>
            <w:r w:rsidRPr="007D15ED">
              <w:t xml:space="preserve"> or replace chain and other components according </w:t>
            </w:r>
            <w:r w:rsidR="00D411B6" w:rsidRPr="007D15ED">
              <w:t xml:space="preserve">to </w:t>
            </w:r>
            <w:r w:rsidR="00D411B6" w:rsidRPr="00D411B6">
              <w:t>workplace requirements and manufacturer recommendations</w:t>
            </w:r>
          </w:p>
        </w:tc>
      </w:tr>
    </w:tbl>
    <w:p w14:paraId="176C0C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31E04C" w14:textId="77777777" w:rsidTr="00287DC8">
        <w:trPr>
          <w:tblHeader/>
        </w:trPr>
        <w:tc>
          <w:tcPr>
            <w:tcW w:w="5000" w:type="pct"/>
            <w:gridSpan w:val="2"/>
          </w:tcPr>
          <w:p w14:paraId="271698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E166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E76A54" w14:textId="77777777" w:rsidTr="00287DC8">
        <w:trPr>
          <w:tblHeader/>
        </w:trPr>
        <w:tc>
          <w:tcPr>
            <w:tcW w:w="1396" w:type="pct"/>
          </w:tcPr>
          <w:p w14:paraId="1676C0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BBBA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A19AC" w:rsidRPr="00336FCA" w:rsidDel="00423CB2" w14:paraId="4F5189C5" w14:textId="77777777" w:rsidTr="00287DC8">
        <w:tc>
          <w:tcPr>
            <w:tcW w:w="1396" w:type="pct"/>
          </w:tcPr>
          <w:p w14:paraId="6105919B" w14:textId="0EE0A000" w:rsidR="001A19AC" w:rsidRDefault="001A19AC" w:rsidP="001A19AC">
            <w:r w:rsidRPr="00E01D4D">
              <w:t xml:space="preserve">Reading </w:t>
            </w:r>
          </w:p>
        </w:tc>
        <w:tc>
          <w:tcPr>
            <w:tcW w:w="3604" w:type="pct"/>
          </w:tcPr>
          <w:p w14:paraId="2DAFE0D8" w14:textId="32F6741D" w:rsidR="001A19AC" w:rsidRPr="007D15ED" w:rsidRDefault="00F5056C" w:rsidP="00F34130">
            <w:pPr>
              <w:pStyle w:val="SIBulletList1"/>
            </w:pPr>
            <w:r>
              <w:t xml:space="preserve">Interpret </w:t>
            </w:r>
            <w:r w:rsidR="001A19AC" w:rsidRPr="007D15ED">
              <w:t xml:space="preserve">workplace </w:t>
            </w:r>
            <w:r w:rsidR="00F34130">
              <w:t xml:space="preserve">documentation </w:t>
            </w:r>
            <w:r>
              <w:t xml:space="preserve">to </w:t>
            </w:r>
            <w:proofErr w:type="gramStart"/>
            <w:r>
              <w:t>determine</w:t>
            </w:r>
            <w:proofErr w:type="gramEnd"/>
            <w:r w:rsidR="00F34130">
              <w:t xml:space="preserve"> requirements</w:t>
            </w:r>
          </w:p>
        </w:tc>
      </w:tr>
      <w:tr w:rsidR="001A19AC" w:rsidRPr="00336FCA" w:rsidDel="00423CB2" w14:paraId="0477BF89" w14:textId="77777777" w:rsidTr="00287DC8">
        <w:tc>
          <w:tcPr>
            <w:tcW w:w="1396" w:type="pct"/>
          </w:tcPr>
          <w:p w14:paraId="7A759187" w14:textId="59607EF3" w:rsidR="001A19AC" w:rsidRPr="00E01D4D" w:rsidRDefault="001A19AC" w:rsidP="001A19AC">
            <w:r>
              <w:t>Writing</w:t>
            </w:r>
          </w:p>
        </w:tc>
        <w:tc>
          <w:tcPr>
            <w:tcW w:w="3604" w:type="pct"/>
          </w:tcPr>
          <w:p w14:paraId="0B5CDC2F" w14:textId="2D1D9CD8" w:rsidR="001A19AC" w:rsidRPr="007D15ED" w:rsidRDefault="00F5056C" w:rsidP="001A19AC">
            <w:pPr>
              <w:pStyle w:val="SIBulletList1"/>
            </w:pPr>
            <w:r w:rsidRPr="00F5056C">
              <w:rPr>
                <w:rFonts w:eastAsiaTheme="minorHAnsi"/>
              </w:rPr>
              <w:t xml:space="preserve">Use technical and </w:t>
            </w:r>
            <w:r w:rsidR="008D33B4">
              <w:rPr>
                <w:rFonts w:eastAsiaTheme="minorHAnsi"/>
              </w:rPr>
              <w:t>workplace</w:t>
            </w:r>
            <w:r w:rsidR="008D33B4" w:rsidRPr="00F5056C">
              <w:rPr>
                <w:rFonts w:eastAsiaTheme="minorHAnsi"/>
              </w:rPr>
              <w:t xml:space="preserve"> </w:t>
            </w:r>
            <w:r w:rsidRPr="00F5056C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1A19AC" w:rsidRPr="00336FCA" w:rsidDel="00423CB2" w14:paraId="41F28EFA" w14:textId="77777777" w:rsidTr="00287DC8">
        <w:tc>
          <w:tcPr>
            <w:tcW w:w="1396" w:type="pct"/>
          </w:tcPr>
          <w:p w14:paraId="3F094AC2" w14:textId="417B85D7" w:rsidR="001A19AC" w:rsidRDefault="001A19AC" w:rsidP="001A19AC">
            <w:r>
              <w:t>Oral communication</w:t>
            </w:r>
          </w:p>
        </w:tc>
        <w:tc>
          <w:tcPr>
            <w:tcW w:w="3604" w:type="pct"/>
          </w:tcPr>
          <w:p w14:paraId="3ACA6352" w14:textId="102099E3" w:rsidR="001A19AC" w:rsidRPr="001A19AC" w:rsidRDefault="00F34130" w:rsidP="001A19AC">
            <w:pPr>
              <w:pStyle w:val="SIBulletList1"/>
            </w:pPr>
            <w:r>
              <w:t>S</w:t>
            </w:r>
            <w:r w:rsidR="001A19AC" w:rsidRPr="007D15ED">
              <w:t xml:space="preserve">elect and use </w:t>
            </w:r>
            <w:proofErr w:type="gramStart"/>
            <w:r w:rsidR="001A19AC" w:rsidRPr="007D15ED">
              <w:t>appropriate spoken</w:t>
            </w:r>
            <w:proofErr w:type="gramEnd"/>
            <w:r w:rsidR="001A19AC" w:rsidRPr="007D15ED">
              <w:t xml:space="preserve"> </w:t>
            </w:r>
            <w:r w:rsidR="001A19AC" w:rsidRPr="001A19AC">
              <w:t>communication strategies with work colleagues and other personnel on site when felling trees</w:t>
            </w:r>
          </w:p>
          <w:p w14:paraId="6285CC11" w14:textId="4B289380" w:rsidR="001A19AC" w:rsidRDefault="00F34130" w:rsidP="001A19AC">
            <w:pPr>
              <w:pStyle w:val="SIBulletList1"/>
            </w:pPr>
            <w:r>
              <w:t>I</w:t>
            </w:r>
            <w:r w:rsidR="001A19AC" w:rsidRPr="007D15ED">
              <w:t>nterpret hand signals with other operators to ensure safe tree felling</w:t>
            </w:r>
          </w:p>
        </w:tc>
      </w:tr>
      <w:tr w:rsidR="001A19AC" w:rsidRPr="00336FCA" w:rsidDel="00423CB2" w14:paraId="3EC5E04D" w14:textId="77777777" w:rsidTr="00287DC8">
        <w:tc>
          <w:tcPr>
            <w:tcW w:w="1396" w:type="pct"/>
          </w:tcPr>
          <w:p w14:paraId="18E6D523" w14:textId="67636704" w:rsidR="001A19AC" w:rsidRPr="001A19AC" w:rsidRDefault="001A19AC" w:rsidP="001A19AC">
            <w:r>
              <w:t>N</w:t>
            </w:r>
            <w:r w:rsidRPr="001A19AC">
              <w:t>umeracy</w:t>
            </w:r>
          </w:p>
        </w:tc>
        <w:tc>
          <w:tcPr>
            <w:tcW w:w="3604" w:type="pct"/>
          </w:tcPr>
          <w:p w14:paraId="7DB5B3F6" w14:textId="075373AD" w:rsidR="001A19AC" w:rsidRPr="001A19AC" w:rsidRDefault="00F34130" w:rsidP="001A19AC">
            <w:pPr>
              <w:pStyle w:val="SIBulletList1"/>
            </w:pPr>
            <w:r>
              <w:t>C</w:t>
            </w:r>
            <w:r w:rsidR="001A19AC" w:rsidRPr="007D15ED">
              <w:t xml:space="preserve">omplete routine calculations and report on size, </w:t>
            </w:r>
            <w:proofErr w:type="gramStart"/>
            <w:r w:rsidR="001A19AC" w:rsidRPr="007D15ED">
              <w:t>length</w:t>
            </w:r>
            <w:proofErr w:type="gramEnd"/>
            <w:r w:rsidR="00FB7FA9">
              <w:t xml:space="preserve"> and </w:t>
            </w:r>
            <w:r w:rsidR="001A19AC" w:rsidRPr="007D15ED">
              <w:t>diameter of felled trees</w:t>
            </w:r>
          </w:p>
        </w:tc>
      </w:tr>
    </w:tbl>
    <w:p w14:paraId="34CD56D0" w14:textId="77777777" w:rsidR="00916CD7" w:rsidRDefault="00916CD7" w:rsidP="005F771F">
      <w:pPr>
        <w:pStyle w:val="SIText"/>
      </w:pPr>
    </w:p>
    <w:p w14:paraId="44882E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569797" w14:textId="77777777" w:rsidTr="00F33FF2">
        <w:tc>
          <w:tcPr>
            <w:tcW w:w="5000" w:type="pct"/>
            <w:gridSpan w:val="4"/>
          </w:tcPr>
          <w:p w14:paraId="377DDB6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45CFF2" w14:textId="77777777" w:rsidTr="00F33FF2">
        <w:tc>
          <w:tcPr>
            <w:tcW w:w="1028" w:type="pct"/>
          </w:tcPr>
          <w:p w14:paraId="7F027D41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1D8C1B21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2F985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990ACE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2557429" w14:textId="77777777" w:rsidTr="00F33FF2">
        <w:tc>
          <w:tcPr>
            <w:tcW w:w="1028" w:type="pct"/>
          </w:tcPr>
          <w:p w14:paraId="5649642E" w14:textId="3C274C39" w:rsidR="003621BD" w:rsidRDefault="00223BF8" w:rsidP="001A5A7C">
            <w:pPr>
              <w:pStyle w:val="SIText"/>
            </w:pPr>
            <w:del w:id="2" w:author="Georgiana Daian" w:date="2022-03-24T10:44:00Z">
              <w:r w:rsidRPr="007D15ED" w:rsidDel="00C5660D">
                <w:delText>FWPCOT</w:delText>
              </w:r>
              <w:r w:rsidR="00C53DF6" w:rsidDel="00C5660D">
                <w:delText>2</w:delText>
              </w:r>
              <w:r w:rsidR="003D2BD3" w:rsidDel="00C5660D">
                <w:delText>253</w:delText>
              </w:r>
              <w:r w:rsidDel="00C5660D">
                <w:delText xml:space="preserve"> </w:delText>
              </w:r>
            </w:del>
            <w:ins w:id="3" w:author="Georgiana Daian" w:date="2022-03-24T10:44:00Z">
              <w:r w:rsidR="00C5660D" w:rsidRPr="007D15ED">
                <w:t>FWPCOT</w:t>
              </w:r>
              <w:r w:rsidR="00C5660D">
                <w:t xml:space="preserve">2XXX </w:t>
              </w:r>
            </w:ins>
          </w:p>
          <w:p w14:paraId="774728F7" w14:textId="5B2005E9" w:rsidR="00041E59" w:rsidRPr="000754EC" w:rsidRDefault="00395DE7" w:rsidP="001A5A7C">
            <w:pPr>
              <w:pStyle w:val="SIText"/>
            </w:pPr>
            <w:r>
              <w:t>Fe</w:t>
            </w:r>
            <w:r w:rsidRPr="00223BF8">
              <w:t xml:space="preserve">ll </w:t>
            </w:r>
            <w:r w:rsidR="00223BF8" w:rsidRPr="00223BF8">
              <w:t>trees manually (basic)</w:t>
            </w:r>
          </w:p>
        </w:tc>
        <w:tc>
          <w:tcPr>
            <w:tcW w:w="1105" w:type="pct"/>
          </w:tcPr>
          <w:p w14:paraId="47206EAB" w14:textId="15DDA1FC" w:rsidR="00041E59" w:rsidRDefault="007D15ED" w:rsidP="000754EC">
            <w:pPr>
              <w:pStyle w:val="SIText"/>
            </w:pPr>
            <w:del w:id="4" w:author="Georgiana Daian" w:date="2022-03-24T10:44:00Z">
              <w:r w:rsidRPr="007D15ED" w:rsidDel="00C5660D">
                <w:delText xml:space="preserve">FWPCOT2236 </w:delText>
              </w:r>
            </w:del>
            <w:ins w:id="5" w:author="Georgiana Daian" w:date="2022-03-24T10:44:00Z">
              <w:r w:rsidR="00C5660D" w:rsidRPr="007D15ED">
                <w:t>FWPCOT22</w:t>
              </w:r>
              <w:r w:rsidR="00C5660D">
                <w:t>53</w:t>
              </w:r>
              <w:r w:rsidR="00C5660D" w:rsidRPr="007D15ED">
                <w:t xml:space="preserve"> </w:t>
              </w:r>
            </w:ins>
            <w:r w:rsidRPr="007D15ED">
              <w:t>F</w:t>
            </w:r>
            <w:ins w:id="6" w:author="Georgiana Daian [2]" w:date="2022-03-24T10:51:00Z">
              <w:r w:rsidR="004E1B8B">
                <w:t>e</w:t>
              </w:r>
            </w:ins>
            <w:del w:id="7" w:author="Georgiana Daian [2]" w:date="2022-03-24T10:51:00Z">
              <w:r w:rsidRPr="007D15ED" w:rsidDel="004E1B8B">
                <w:delText>a</w:delText>
              </w:r>
            </w:del>
            <w:r w:rsidRPr="007D15ED">
              <w:t>ll trees manually (basic)</w:t>
            </w:r>
          </w:p>
          <w:p w14:paraId="7FFB7274" w14:textId="3B7DE318" w:rsidR="001A5A7C" w:rsidRPr="000754EC" w:rsidRDefault="001A5A7C" w:rsidP="000754EC">
            <w:pPr>
              <w:pStyle w:val="SIText"/>
            </w:pPr>
          </w:p>
        </w:tc>
        <w:tc>
          <w:tcPr>
            <w:tcW w:w="1251" w:type="pct"/>
          </w:tcPr>
          <w:p w14:paraId="5EB6289F" w14:textId="62372ADA" w:rsidR="00AD4355" w:rsidDel="00C5660D" w:rsidRDefault="009E0F93" w:rsidP="00AD4355">
            <w:pPr>
              <w:pStyle w:val="SIText"/>
              <w:rPr>
                <w:del w:id="8" w:author="Georgiana Daian" w:date="2022-03-24T10:44:00Z"/>
              </w:rPr>
            </w:pPr>
            <w:ins w:id="9" w:author="Georgiana Daian [2]" w:date="2022-03-24T10:45:00Z">
              <w:r w:rsidRPr="009E0F93">
                <w:t xml:space="preserve">Changes to the volume/frequency of evidence to address industry needs </w:t>
              </w:r>
            </w:ins>
            <w:del w:id="10" w:author="Georgiana Daian" w:date="2022-03-24T10:44:00Z">
              <w:r w:rsidR="00AD4355" w:rsidRPr="00CD1B65" w:rsidDel="00C5660D">
                <w:delText>Changes to Application</w:delText>
              </w:r>
            </w:del>
          </w:p>
          <w:p w14:paraId="0D4135AE" w14:textId="42664D17" w:rsidR="00AD4355" w:rsidDel="00C5660D" w:rsidRDefault="00AD4355" w:rsidP="00AD4355">
            <w:pPr>
              <w:pStyle w:val="SIText"/>
              <w:rPr>
                <w:del w:id="11" w:author="Georgiana Daian" w:date="2022-03-24T10:44:00Z"/>
              </w:rPr>
            </w:pPr>
            <w:del w:id="12" w:author="Georgiana Daian" w:date="2022-03-24T10:44:00Z">
              <w:r w:rsidDel="00C5660D">
                <w:delText>Updated and a</w:delText>
              </w:r>
              <w:r w:rsidRPr="00CD1B65" w:rsidDel="00C5660D">
                <w:delText xml:space="preserve">dded new Performance Criteria </w:delText>
              </w:r>
            </w:del>
          </w:p>
          <w:p w14:paraId="19B5067E" w14:textId="2C417466" w:rsidR="00AD4355" w:rsidDel="00C5660D" w:rsidRDefault="00AD4355" w:rsidP="00AD4355">
            <w:pPr>
              <w:pStyle w:val="SIText"/>
              <w:rPr>
                <w:del w:id="13" w:author="Georgiana Daian" w:date="2022-03-24T10:44:00Z"/>
              </w:rPr>
            </w:pPr>
            <w:del w:id="14" w:author="Georgiana Daian" w:date="2022-03-24T10:44:00Z">
              <w:r w:rsidDel="00C5660D">
                <w:delText xml:space="preserve">Reworded </w:delText>
              </w:r>
              <w:r w:rsidRPr="00CD1B65" w:rsidDel="00C5660D">
                <w:delText>Element</w:delText>
              </w:r>
              <w:r w:rsidDel="00C5660D">
                <w:delText>s</w:delText>
              </w:r>
              <w:r w:rsidRPr="00CD1B65" w:rsidDel="00C5660D">
                <w:delText xml:space="preserve"> </w:delText>
              </w:r>
            </w:del>
          </w:p>
          <w:p w14:paraId="6C62CD8A" w14:textId="516FA4CB" w:rsidR="00041E59" w:rsidRPr="000754EC" w:rsidRDefault="00AD4355" w:rsidP="00AD4355">
            <w:pPr>
              <w:pStyle w:val="SIText"/>
            </w:pPr>
            <w:del w:id="15" w:author="Georgiana Daian" w:date="2022-03-24T10:44:00Z">
              <w:r w:rsidDel="00C5660D">
                <w:delText xml:space="preserve">Updated </w:delText>
              </w:r>
              <w:r w:rsidRPr="00AD4355" w:rsidDel="00C5660D">
                <w:delText>Foundation Skills, Performance Evidence Knowledge Evidence and Assessment Conditions</w:delText>
              </w:r>
            </w:del>
          </w:p>
        </w:tc>
        <w:tc>
          <w:tcPr>
            <w:tcW w:w="1616" w:type="pct"/>
          </w:tcPr>
          <w:p w14:paraId="25741BA6" w14:textId="7EB2B08B" w:rsidR="00916CD7" w:rsidRPr="000754EC" w:rsidRDefault="00BA1A18" w:rsidP="000754EC">
            <w:pPr>
              <w:pStyle w:val="SIText"/>
            </w:pPr>
            <w:r>
              <w:t>Equivalent</w:t>
            </w:r>
          </w:p>
        </w:tc>
      </w:tr>
    </w:tbl>
    <w:p w14:paraId="535646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A288ADC" w14:textId="77777777" w:rsidTr="003C2F51">
        <w:tc>
          <w:tcPr>
            <w:tcW w:w="1028" w:type="pct"/>
            <w:shd w:val="clear" w:color="auto" w:fill="auto"/>
          </w:tcPr>
          <w:p w14:paraId="2FD4BAB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E186D5E" w14:textId="7995F8A9" w:rsidR="00F1480E" w:rsidRPr="000754EC" w:rsidRDefault="004539F8" w:rsidP="007D2E32">
            <w:pPr>
              <w:pStyle w:val="SIText"/>
            </w:pPr>
            <w:r w:rsidRPr="004539F8">
              <w:t xml:space="preserve">Companion Volumes, including Implementation Guides, are available at </w:t>
            </w:r>
            <w:proofErr w:type="spellStart"/>
            <w:r w:rsidRPr="004539F8">
              <w:t>VETNet</w:t>
            </w:r>
            <w:proofErr w:type="spellEnd"/>
            <w:r w:rsidRPr="004539F8">
              <w:t xml:space="preserve">: </w:t>
            </w:r>
            <w:hyperlink r:id="rId11" w:history="1">
              <w:r w:rsidRPr="004539F8">
                <w:t>https://vetnet.gov.au/Pages/TrainingDocs.aspx?q=0d96fe23-5747-4c01-9d6f-3509ff8d3d47</w:t>
              </w:r>
            </w:hyperlink>
          </w:p>
        </w:tc>
      </w:tr>
    </w:tbl>
    <w:p w14:paraId="0064005A" w14:textId="77777777" w:rsidR="00F1480E" w:rsidRDefault="00F1480E" w:rsidP="005F771F">
      <w:pPr>
        <w:pStyle w:val="SIText"/>
      </w:pPr>
    </w:p>
    <w:p w14:paraId="176E3BD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E29B50" w14:textId="77777777" w:rsidTr="00287DC8">
        <w:trPr>
          <w:tblHeader/>
        </w:trPr>
        <w:tc>
          <w:tcPr>
            <w:tcW w:w="1478" w:type="pct"/>
            <w:shd w:val="clear" w:color="auto" w:fill="auto"/>
          </w:tcPr>
          <w:p w14:paraId="7AFB45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A570BC" w14:textId="5D39F96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bookmarkStart w:id="16" w:name="_Hlk26268777"/>
            <w:del w:id="17" w:author="Georgiana Daian [2]" w:date="2022-03-24T10:45:00Z">
              <w:r w:rsidR="007D15ED" w:rsidRPr="007D15ED" w:rsidDel="00F2082B">
                <w:delText>FWPCOT2</w:delText>
              </w:r>
              <w:r w:rsidR="003D2BD3" w:rsidDel="00F2082B">
                <w:delText>253</w:delText>
              </w:r>
              <w:r w:rsidR="007D15ED" w:rsidRPr="007D15ED" w:rsidDel="00F2082B">
                <w:delText xml:space="preserve"> </w:delText>
              </w:r>
            </w:del>
            <w:ins w:id="18" w:author="Georgiana Daian [2]" w:date="2022-03-24T10:45:00Z">
              <w:r w:rsidR="00F2082B" w:rsidRPr="007D15ED">
                <w:t>FWPCOT2</w:t>
              </w:r>
              <w:r w:rsidR="00F2082B">
                <w:t>XXX</w:t>
              </w:r>
              <w:r w:rsidR="00F2082B" w:rsidRPr="007D15ED">
                <w:t xml:space="preserve"> </w:t>
              </w:r>
            </w:ins>
            <w:r w:rsidR="00395DE7" w:rsidRPr="007D15ED">
              <w:t>F</w:t>
            </w:r>
            <w:r w:rsidR="00395DE7">
              <w:t>e</w:t>
            </w:r>
            <w:r w:rsidR="00395DE7" w:rsidRPr="007D15ED">
              <w:t xml:space="preserve">ll </w:t>
            </w:r>
            <w:r w:rsidR="007D15ED" w:rsidRPr="007D15ED">
              <w:t>trees manually (basic)</w:t>
            </w:r>
            <w:bookmarkEnd w:id="16"/>
          </w:p>
        </w:tc>
      </w:tr>
      <w:tr w:rsidR="00556C4C" w:rsidRPr="00A55106" w14:paraId="75F2507E" w14:textId="77777777" w:rsidTr="00287DC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6D1C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227FB69" w14:textId="77777777" w:rsidTr="00287DC8">
        <w:tc>
          <w:tcPr>
            <w:tcW w:w="5000" w:type="pct"/>
            <w:gridSpan w:val="2"/>
            <w:shd w:val="clear" w:color="auto" w:fill="auto"/>
          </w:tcPr>
          <w:p w14:paraId="37057CF1" w14:textId="037A2563" w:rsidR="00D411B6" w:rsidRDefault="00D411B6" w:rsidP="00D411B6">
            <w:pPr>
              <w:pStyle w:val="SIText"/>
            </w:pPr>
            <w:r w:rsidRPr="00F15B01">
              <w:t xml:space="preserve">An individual demonstrating competency must satisfy </w:t>
            </w:r>
            <w:proofErr w:type="gramStart"/>
            <w:r w:rsidRPr="00F15B01">
              <w:t>all</w:t>
            </w:r>
            <w:r w:rsidRPr="00D411B6">
              <w:t xml:space="preserve"> of</w:t>
            </w:r>
            <w:proofErr w:type="gramEnd"/>
            <w:r w:rsidRPr="00D411B6">
              <w:t xml:space="preserve"> the elements and performance criteria in this unit.</w:t>
            </w:r>
          </w:p>
          <w:p w14:paraId="7FF8F112" w14:textId="77777777" w:rsidR="00964B8F" w:rsidRDefault="00964B8F" w:rsidP="00D411B6">
            <w:pPr>
              <w:pStyle w:val="SIText"/>
            </w:pPr>
          </w:p>
          <w:p w14:paraId="75E3F62A" w14:textId="77777777" w:rsidR="00F13F49" w:rsidRDefault="00F80CB7" w:rsidP="00594DF0">
            <w:pPr>
              <w:pStyle w:val="SIText"/>
              <w:rPr>
                <w:ins w:id="19" w:author="Rob Stowell" w:date="2022-03-19T00:18:00Z"/>
              </w:rPr>
            </w:pPr>
            <w:bookmarkStart w:id="20" w:name="_Hlk26268762"/>
            <w:ins w:id="21" w:author="Rob Stowell" w:date="2022-03-17T16:17:00Z">
              <w:r w:rsidRPr="00F80CB7">
                <w:t>There must be evidence that the individual has</w:t>
              </w:r>
            </w:ins>
            <w:ins w:id="22" w:author="Rob Stowell" w:date="2022-03-19T00:18:00Z">
              <w:r w:rsidR="00F13F49">
                <w:t>:</w:t>
              </w:r>
            </w:ins>
          </w:p>
          <w:p w14:paraId="234BB196" w14:textId="5AB3E846" w:rsidR="00635695" w:rsidDel="00591352" w:rsidRDefault="00635695" w:rsidP="00594DF0">
            <w:pPr>
              <w:pStyle w:val="SIText"/>
              <w:rPr>
                <w:ins w:id="23" w:author="Rob Stowell" w:date="2022-03-19T00:18:00Z"/>
                <w:del w:id="24" w:author="Georgiana Daian [2]" w:date="2022-03-21T08:58:00Z"/>
              </w:rPr>
            </w:pPr>
          </w:p>
          <w:p w14:paraId="3055F0AE" w14:textId="1D4A5222" w:rsidR="00635695" w:rsidRDefault="00802D2D" w:rsidP="00635695">
            <w:pPr>
              <w:pStyle w:val="SIBulletList1"/>
              <w:rPr>
                <w:ins w:id="25" w:author="Rob Stowell" w:date="2022-03-19T00:23:00Z"/>
              </w:rPr>
            </w:pPr>
            <w:ins w:id="26" w:author="Rob Stowell" w:date="2022-03-25T12:11:00Z">
              <w:r>
                <w:t>demonstrated</w:t>
              </w:r>
            </w:ins>
            <w:ins w:id="27" w:author="Georgiana Daian [2]" w:date="2022-03-23T12:54:00Z">
              <w:del w:id="28" w:author="Rob Stowell" w:date="2022-03-25T12:10:00Z">
                <w:r w:rsidR="00C47CC3" w:rsidDel="006F2890">
                  <w:delText xml:space="preserve"> </w:delText>
                </w:r>
              </w:del>
            </w:ins>
            <w:ins w:id="29" w:author="Rob Stowell" w:date="2022-03-25T12:07:00Z">
              <w:r w:rsidR="000507E5">
                <w:t xml:space="preserve"> a</w:t>
              </w:r>
            </w:ins>
            <w:ins w:id="30" w:author="Rob Stowell" w:date="2022-03-25T12:05:00Z">
              <w:r w:rsidR="00A42E03">
                <w:t xml:space="preserve"> </w:t>
              </w:r>
            </w:ins>
            <w:ins w:id="31" w:author="Rob Stowell" w:date="2022-03-19T00:18:00Z">
              <w:del w:id="32" w:author="Georgiana Daian [2]" w:date="2022-03-23T12:33:00Z">
                <w:r w:rsidR="00635695" w:rsidDel="00684650">
                  <w:delText xml:space="preserve"> </w:delText>
                </w:r>
              </w:del>
            </w:ins>
            <w:ins w:id="33" w:author="Rob Stowell" w:date="2022-03-19T00:41:00Z">
              <w:del w:id="34" w:author="Georgiana Daian [2]" w:date="2022-03-23T12:31:00Z">
                <w:r w:rsidR="00EC4CCF" w:rsidDel="006D56B7">
                  <w:delText>four different combination</w:delText>
                </w:r>
              </w:del>
            </w:ins>
            <w:ins w:id="35" w:author="Rob Stowell" w:date="2022-03-19T00:42:00Z">
              <w:del w:id="36" w:author="Georgiana Daian [2]" w:date="2022-03-23T12:31:00Z">
                <w:r w:rsidR="000F7B4C" w:rsidDel="006D56B7">
                  <w:delText>s</w:delText>
                </w:r>
              </w:del>
            </w:ins>
            <w:ins w:id="37" w:author="Rob Stowell" w:date="2022-03-19T00:41:00Z">
              <w:del w:id="38" w:author="Georgiana Daian [2]" w:date="2022-03-23T12:31:00Z">
                <w:r w:rsidR="00EC4CCF" w:rsidDel="006D56B7">
                  <w:delText xml:space="preserve"> of</w:delText>
                </w:r>
              </w:del>
            </w:ins>
            <w:ins w:id="39" w:author="Georgiana Daian [2]" w:date="2022-03-23T12:31:00Z">
              <w:r w:rsidR="006D56B7">
                <w:t xml:space="preserve">standard </w:t>
              </w:r>
            </w:ins>
            <w:ins w:id="40" w:author="Rob Stowell" w:date="2022-03-19T00:41:00Z">
              <w:del w:id="41" w:author="Georgiana Daian [2]" w:date="2022-03-23T12:31:00Z">
                <w:r w:rsidR="00EC4CCF" w:rsidDel="006D56B7">
                  <w:delText xml:space="preserve"> </w:delText>
                </w:r>
              </w:del>
              <w:r w:rsidR="00EC4CCF">
                <w:t xml:space="preserve">scarf and </w:t>
              </w:r>
            </w:ins>
            <w:ins w:id="42" w:author="Rob Stowell" w:date="2022-03-25T12:05:00Z">
              <w:r w:rsidR="00A42E03">
                <w:t xml:space="preserve">a standard </w:t>
              </w:r>
            </w:ins>
            <w:ins w:id="43" w:author="Rob Stowell" w:date="2022-03-19T00:41:00Z">
              <w:r w:rsidR="000F7B4C">
                <w:t>back cu</w:t>
              </w:r>
            </w:ins>
            <w:ins w:id="44" w:author="Rob Stowell" w:date="2022-03-25T12:05:00Z">
              <w:r w:rsidR="00A42E03">
                <w:t>t</w:t>
              </w:r>
            </w:ins>
            <w:ins w:id="45" w:author="Rob Stowell" w:date="2022-03-19T00:42:00Z">
              <w:r w:rsidR="000F7B4C">
                <w:t xml:space="preserve"> </w:t>
              </w:r>
            </w:ins>
            <w:ins w:id="46" w:author="Rob Stowell" w:date="2022-03-25T12:07:00Z">
              <w:r w:rsidR="000507E5">
                <w:t xml:space="preserve">appropriate for felling a tree with basic characteristics </w:t>
              </w:r>
            </w:ins>
            <w:ins w:id="47" w:author="Georgiana Daian [2]" w:date="2022-03-23T12:55:00Z">
              <w:del w:id="48" w:author="Rob Stowell" w:date="2022-03-25T12:05:00Z">
                <w:r w:rsidR="00675DC8" w:rsidDel="00A42E03">
                  <w:delText>for</w:delText>
                </w:r>
              </w:del>
              <w:del w:id="49" w:author="Rob Stowell" w:date="2022-03-25T12:06:00Z">
                <w:r w:rsidR="00675DC8" w:rsidDel="00C54FF3">
                  <w:delText xml:space="preserve"> </w:delText>
                </w:r>
              </w:del>
            </w:ins>
            <w:ins w:id="50" w:author="Georgiana Daian [2]" w:date="2022-03-23T12:35:00Z">
              <w:del w:id="51" w:author="Rob Stowell" w:date="2022-03-25T12:05:00Z">
                <w:r w:rsidR="002F7BC6" w:rsidDel="00476526">
                  <w:delText>fell</w:delText>
                </w:r>
              </w:del>
            </w:ins>
            <w:ins w:id="52" w:author="Georgiana Daian [2]" w:date="2022-03-23T12:55:00Z">
              <w:del w:id="53" w:author="Rob Stowell" w:date="2022-03-25T12:05:00Z">
                <w:r w:rsidR="00675DC8" w:rsidDel="00476526">
                  <w:delText>ing</w:delText>
                </w:r>
              </w:del>
            </w:ins>
            <w:ins w:id="54" w:author="Georgiana Daian [2]" w:date="2022-03-23T12:35:00Z">
              <w:del w:id="55" w:author="Rob Stowell" w:date="2022-03-25T12:05:00Z">
                <w:r w:rsidR="002F7BC6" w:rsidDel="00476526">
                  <w:delText xml:space="preserve"> </w:delText>
                </w:r>
              </w:del>
              <w:del w:id="56" w:author="Rob Stowell" w:date="2022-03-25T12:06:00Z">
                <w:r w:rsidR="002F7BC6" w:rsidDel="00C54FF3">
                  <w:delText>tree</w:delText>
                </w:r>
                <w:r w:rsidR="002F7BC6" w:rsidDel="00476526">
                  <w:delText>s</w:delText>
                </w:r>
                <w:r w:rsidR="002F7BC6" w:rsidDel="00C54FF3">
                  <w:delText xml:space="preserve"> with basic characteristics</w:delText>
                </w:r>
              </w:del>
            </w:ins>
            <w:ins w:id="57" w:author="Georgiana Daian [2]" w:date="2022-03-23T12:54:00Z">
              <w:del w:id="58" w:author="Rob Stowell" w:date="2022-03-25T12:06:00Z">
                <w:r w:rsidR="00C47CC3" w:rsidRPr="00C47CC3" w:rsidDel="00C54FF3">
                  <w:delText xml:space="preserve"> </w:delText>
                </w:r>
              </w:del>
              <w:r w:rsidR="00C47CC3" w:rsidRPr="00C47CC3">
                <w:t>on four occasions</w:t>
              </w:r>
              <w:del w:id="59" w:author="Rob Stowell" w:date="2022-03-25T12:04:00Z">
                <w:r w:rsidR="00C47CC3" w:rsidRPr="00C47CC3" w:rsidDel="002D6E06">
                  <w:delText xml:space="preserve"> </w:delText>
                </w:r>
              </w:del>
            </w:ins>
            <w:ins w:id="60" w:author="Rob Stowell" w:date="2022-03-19T00:42:00Z">
              <w:del w:id="61" w:author="Georgiana Daian [2]" w:date="2022-03-23T12:35:00Z">
                <w:r w:rsidR="00462DED" w:rsidDel="000F5C15">
                  <w:delText>selected from</w:delText>
                </w:r>
              </w:del>
            </w:ins>
            <w:ins w:id="62" w:author="Rob Stowell" w:date="2022-03-19T00:43:00Z">
              <w:del w:id="63" w:author="Georgiana Daian [2]" w:date="2022-03-23T12:35:00Z">
                <w:r w:rsidR="00462DED" w:rsidDel="000F5C15">
                  <w:delText xml:space="preserve"> the following</w:delText>
                </w:r>
              </w:del>
            </w:ins>
            <w:ins w:id="64" w:author="Rob Stowell" w:date="2022-03-19T00:18:00Z">
              <w:del w:id="65" w:author="Georgiana Daian [2]" w:date="2022-03-23T12:37:00Z">
                <w:r w:rsidR="00635695" w:rsidDel="00E1036A">
                  <w:delText>:</w:delText>
                </w:r>
              </w:del>
            </w:ins>
          </w:p>
          <w:p w14:paraId="7989BF4E" w14:textId="35A45995" w:rsidR="009E6593" w:rsidDel="000F5C15" w:rsidRDefault="005A50E7" w:rsidP="00C12939">
            <w:pPr>
              <w:pStyle w:val="SIBulletList2"/>
              <w:rPr>
                <w:ins w:id="66" w:author="Rob Stowell" w:date="2022-03-19T00:43:00Z"/>
                <w:del w:id="67" w:author="Georgiana Daian [2]" w:date="2022-03-23T12:35:00Z"/>
              </w:rPr>
            </w:pPr>
            <w:ins w:id="68" w:author="Rob Stowell" w:date="2022-03-19T00:23:00Z">
              <w:del w:id="69" w:author="Georgiana Daian [2]" w:date="2022-03-23T12:35:00Z">
                <w:r w:rsidDel="000F5C15">
                  <w:delText xml:space="preserve">standard </w:delText>
                </w:r>
                <w:r w:rsidR="00C12939" w:rsidDel="000F5C15">
                  <w:delText xml:space="preserve">scarf cut </w:delText>
                </w:r>
              </w:del>
            </w:ins>
          </w:p>
          <w:p w14:paraId="4795AFE2" w14:textId="51612715" w:rsidR="009E6593" w:rsidDel="000F5C15" w:rsidRDefault="009E6593" w:rsidP="00C12939">
            <w:pPr>
              <w:pStyle w:val="SIBulletList2"/>
              <w:rPr>
                <w:ins w:id="70" w:author="Rob Stowell" w:date="2022-03-19T00:43:00Z"/>
                <w:del w:id="71" w:author="Georgiana Daian [2]" w:date="2022-03-23T12:35:00Z"/>
              </w:rPr>
            </w:pPr>
            <w:ins w:id="72" w:author="Rob Stowell" w:date="2022-03-19T00:43:00Z">
              <w:del w:id="73" w:author="Georgiana Daian [2]" w:date="2022-03-23T12:35:00Z">
                <w:r w:rsidDel="000F5C15">
                  <w:delText>vee scarf</w:delText>
                </w:r>
              </w:del>
            </w:ins>
          </w:p>
          <w:p w14:paraId="07AA9FC8" w14:textId="0ABDCE08" w:rsidR="009E6593" w:rsidDel="000F5C15" w:rsidRDefault="009E6593" w:rsidP="00C12939">
            <w:pPr>
              <w:pStyle w:val="SIBulletList2"/>
              <w:rPr>
                <w:ins w:id="74" w:author="Rob Stowell" w:date="2022-03-19T00:43:00Z"/>
                <w:del w:id="75" w:author="Georgiana Daian [2]" w:date="2022-03-23T12:35:00Z"/>
              </w:rPr>
            </w:pPr>
            <w:ins w:id="76" w:author="Rob Stowell" w:date="2022-03-19T00:43:00Z">
              <w:del w:id="77" w:author="Georgiana Daian [2]" w:date="2022-03-23T12:35:00Z">
                <w:r w:rsidDel="000F5C15">
                  <w:delText>swedor scarf</w:delText>
                </w:r>
              </w:del>
            </w:ins>
          </w:p>
          <w:p w14:paraId="199F45E2" w14:textId="4399540E" w:rsidR="009E6593" w:rsidDel="000F5C15" w:rsidRDefault="009E6593" w:rsidP="00C12939">
            <w:pPr>
              <w:pStyle w:val="SIBulletList2"/>
              <w:rPr>
                <w:ins w:id="78" w:author="Rob Stowell" w:date="2022-03-19T00:43:00Z"/>
                <w:del w:id="79" w:author="Georgiana Daian [2]" w:date="2022-03-23T12:35:00Z"/>
              </w:rPr>
            </w:pPr>
            <w:ins w:id="80" w:author="Rob Stowell" w:date="2022-03-19T00:43:00Z">
              <w:del w:id="81" w:author="Georgiana Daian [2]" w:date="2022-03-23T12:35:00Z">
                <w:r w:rsidDel="000F5C15">
                  <w:delText>humboldt scarf</w:delText>
                </w:r>
              </w:del>
            </w:ins>
          </w:p>
          <w:p w14:paraId="0CB176B9" w14:textId="1A2D910E" w:rsidR="005A50E7" w:rsidDel="000F5C15" w:rsidRDefault="00583FCA">
            <w:pPr>
              <w:pStyle w:val="SIBulletList2"/>
              <w:rPr>
                <w:ins w:id="82" w:author="Rob Stowell" w:date="2022-03-19T00:23:00Z"/>
                <w:del w:id="83" w:author="Georgiana Daian [2]" w:date="2022-03-23T12:35:00Z"/>
              </w:rPr>
              <w:pPrChange w:id="84" w:author="Rob Stowell" w:date="2022-03-19T00:23:00Z">
                <w:pPr>
                  <w:pStyle w:val="SIBulletList1"/>
                </w:pPr>
              </w:pPrChange>
            </w:pPr>
            <w:ins w:id="85" w:author="Rob Stowell" w:date="2022-03-19T00:28:00Z">
              <w:del w:id="86" w:author="Georgiana Daian [2]" w:date="2022-03-23T12:35:00Z">
                <w:r w:rsidDel="000F5C15">
                  <w:delText>conventional backcut</w:delText>
                </w:r>
              </w:del>
            </w:ins>
          </w:p>
          <w:p w14:paraId="7822AA51" w14:textId="06D72A5D" w:rsidR="00C12939" w:rsidDel="000F5C15" w:rsidRDefault="009E6593" w:rsidP="00C12939">
            <w:pPr>
              <w:pStyle w:val="SIBulletList2"/>
              <w:rPr>
                <w:ins w:id="87" w:author="Rob Stowell" w:date="2022-03-19T00:44:00Z"/>
                <w:del w:id="88" w:author="Georgiana Daian [2]" w:date="2022-03-23T12:35:00Z"/>
              </w:rPr>
            </w:pPr>
            <w:ins w:id="89" w:author="Rob Stowell" w:date="2022-03-19T00:44:00Z">
              <w:del w:id="90" w:author="Georgiana Daian [2]" w:date="2022-03-23T12:35:00Z">
                <w:r w:rsidDel="000F5C15">
                  <w:delText>quatercut back cut</w:delText>
                </w:r>
              </w:del>
            </w:ins>
          </w:p>
          <w:p w14:paraId="1F0607C1" w14:textId="7497E7A6" w:rsidR="009E6593" w:rsidDel="000F5C15" w:rsidRDefault="00B5396F" w:rsidP="00C12939">
            <w:pPr>
              <w:pStyle w:val="SIBulletList2"/>
              <w:rPr>
                <w:ins w:id="91" w:author="Rob Stowell" w:date="2022-03-19T00:44:00Z"/>
                <w:del w:id="92" w:author="Georgiana Daian [2]" w:date="2022-03-23T12:35:00Z"/>
              </w:rPr>
            </w:pPr>
            <w:ins w:id="93" w:author="Rob Stowell" w:date="2022-03-19T00:44:00Z">
              <w:del w:id="94" w:author="Georgiana Daian [2]" w:date="2022-03-23T12:35:00Z">
                <w:r w:rsidDel="000F5C15">
                  <w:delText>split level backcut</w:delText>
                </w:r>
              </w:del>
            </w:ins>
          </w:p>
          <w:p w14:paraId="3FF7FEAA" w14:textId="7937569E" w:rsidR="00B5396F" w:rsidDel="000F5C15" w:rsidRDefault="00B5396F" w:rsidP="00C12939">
            <w:pPr>
              <w:pStyle w:val="SIBulletList2"/>
              <w:rPr>
                <w:ins w:id="95" w:author="Rob Stowell" w:date="2022-03-19T00:45:00Z"/>
                <w:del w:id="96" w:author="Georgiana Daian [2]" w:date="2022-03-23T12:35:00Z"/>
              </w:rPr>
            </w:pPr>
            <w:ins w:id="97" w:author="Rob Stowell" w:date="2022-03-19T00:44:00Z">
              <w:del w:id="98" w:author="Georgiana Daian [2]" w:date="2022-03-23T12:35:00Z">
                <w:r w:rsidDel="000F5C15">
                  <w:delText xml:space="preserve">bore </w:delText>
                </w:r>
              </w:del>
            </w:ins>
            <w:ins w:id="99" w:author="Rob Stowell" w:date="2022-03-19T00:45:00Z">
              <w:del w:id="100" w:author="Georgiana Daian [2]" w:date="2022-03-23T12:35:00Z">
                <w:r w:rsidR="00D958C2" w:rsidDel="000F5C15">
                  <w:delText>a</w:delText>
                </w:r>
              </w:del>
            </w:ins>
            <w:ins w:id="101" w:author="Rob Stowell" w:date="2022-03-19T00:44:00Z">
              <w:del w:id="102" w:author="Georgiana Daian [2]" w:date="2022-03-23T12:35:00Z">
                <w:r w:rsidDel="000F5C15">
                  <w:delText xml:space="preserve">nd </w:delText>
                </w:r>
              </w:del>
            </w:ins>
            <w:ins w:id="103" w:author="Rob Stowell" w:date="2022-03-19T00:45:00Z">
              <w:del w:id="104" w:author="Georgiana Daian [2]" w:date="2022-03-23T12:35:00Z">
                <w:r w:rsidR="00D958C2" w:rsidDel="000F5C15">
                  <w:delText>release</w:delText>
                </w:r>
              </w:del>
            </w:ins>
            <w:ins w:id="105" w:author="Rob Stowell" w:date="2022-03-19T00:44:00Z">
              <w:del w:id="106" w:author="Georgiana Daian [2]" w:date="2022-03-23T12:35:00Z">
                <w:r w:rsidDel="000F5C15">
                  <w:delText xml:space="preserve"> cut</w:delText>
                </w:r>
              </w:del>
            </w:ins>
          </w:p>
          <w:p w14:paraId="69877EEC" w14:textId="18ADF4EF" w:rsidR="00D958C2" w:rsidDel="000F5C15" w:rsidRDefault="00D958C2">
            <w:pPr>
              <w:pStyle w:val="SIBulletList2"/>
              <w:rPr>
                <w:ins w:id="107" w:author="Rob Stowell" w:date="2022-03-19T00:18:00Z"/>
                <w:del w:id="108" w:author="Georgiana Daian [2]" w:date="2022-03-23T12:35:00Z"/>
              </w:rPr>
              <w:pPrChange w:id="109" w:author="Rob Stowell" w:date="2022-03-19T00:23:00Z">
                <w:pPr>
                  <w:pStyle w:val="SIText"/>
                </w:pPr>
              </w:pPrChange>
            </w:pPr>
            <w:ins w:id="110" w:author="Rob Stowell" w:date="2022-03-19T00:45:00Z">
              <w:del w:id="111" w:author="Georgiana Daian [2]" w:date="2022-03-23T12:35:00Z">
                <w:r w:rsidDel="000F5C15">
                  <w:delText>box cut</w:delText>
                </w:r>
              </w:del>
            </w:ins>
          </w:p>
          <w:p w14:paraId="4D170710" w14:textId="582B621F" w:rsidR="00A53F42" w:rsidDel="00916962" w:rsidRDefault="00A53F42" w:rsidP="00594DF0">
            <w:pPr>
              <w:pStyle w:val="SIText"/>
              <w:rPr>
                <w:ins w:id="112" w:author="Rob Stowell" w:date="2022-03-19T00:19:00Z"/>
                <w:del w:id="113" w:author="Georgiana Daian [2]" w:date="2022-03-21T08:57:00Z"/>
              </w:rPr>
            </w:pPr>
          </w:p>
          <w:p w14:paraId="5F8497BA" w14:textId="2A47A598" w:rsidR="00055CC1" w:rsidDel="00AD56A0" w:rsidRDefault="00BB4958">
            <w:pPr>
              <w:pStyle w:val="SIBulletList1"/>
              <w:rPr>
                <w:del w:id="114" w:author="Georgiana Daian [2]" w:date="2022-03-23T12:39:00Z"/>
              </w:rPr>
              <w:pPrChange w:id="115" w:author="Georgiana Daian [2]" w:date="2022-03-23T12:39:00Z">
                <w:pPr>
                  <w:pStyle w:val="SIText"/>
                </w:pPr>
              </w:pPrChange>
            </w:pPr>
            <w:ins w:id="116" w:author="Rob Stowell" w:date="2022-03-19T00:34:00Z">
              <w:del w:id="117" w:author="Georgiana Daian [2]" w:date="2022-03-21T08:57:00Z">
                <w:r w:rsidDel="00916962">
                  <w:delText xml:space="preserve">in </w:delText>
                </w:r>
              </w:del>
            </w:ins>
            <w:ins w:id="118" w:author="Rob Stowell" w:date="2022-03-19T00:35:00Z">
              <w:del w:id="119" w:author="Georgiana Daian [2]" w:date="2022-03-21T08:57:00Z">
                <w:r w:rsidDel="00916962">
                  <w:delText>addition</w:delText>
                </w:r>
              </w:del>
            </w:ins>
            <w:ins w:id="120" w:author="Rob Stowell" w:date="2022-03-19T00:34:00Z">
              <w:del w:id="121" w:author="Georgiana Daian [2]" w:date="2022-03-21T08:57:00Z">
                <w:r w:rsidDel="00916962">
                  <w:delText>,</w:delText>
                </w:r>
              </w:del>
            </w:ins>
            <w:ins w:id="122" w:author="Rob Stowell" w:date="2022-03-19T00:35:00Z">
              <w:del w:id="123" w:author="Georgiana Daian [2]" w:date="2022-03-21T08:57:00Z">
                <w:r w:rsidDel="00916962">
                  <w:delText xml:space="preserve"> </w:delText>
                </w:r>
              </w:del>
            </w:ins>
            <w:ins w:id="124" w:author="Rob Stowell" w:date="2022-03-17T16:23:00Z">
              <w:r w:rsidR="0014530A">
                <w:t>p</w:t>
              </w:r>
            </w:ins>
            <w:ins w:id="125" w:author="Rob Stowell" w:date="2022-03-17T16:24:00Z">
              <w:r w:rsidR="0014530A">
                <w:t>la</w:t>
              </w:r>
            </w:ins>
            <w:ins w:id="126" w:author="Rob Stowell" w:date="2022-03-17T16:23:00Z">
              <w:r w:rsidR="0014530A">
                <w:t>nned and</w:t>
              </w:r>
            </w:ins>
            <w:ins w:id="127" w:author="Rob Stowell" w:date="2022-03-17T16:24:00Z">
              <w:r w:rsidR="0014530A">
                <w:t xml:space="preserve"> </w:t>
              </w:r>
            </w:ins>
            <w:ins w:id="128" w:author="Rob Stowell" w:date="2022-03-19T00:19:00Z">
              <w:del w:id="129" w:author="Georgiana Daian [2]" w:date="2022-03-23T12:39:00Z">
                <w:r w:rsidR="0074286B" w:rsidDel="00924AC1">
                  <w:delText>appl</w:delText>
                </w:r>
              </w:del>
            </w:ins>
            <w:ins w:id="130" w:author="Rob Stowell" w:date="2022-03-19T00:20:00Z">
              <w:del w:id="131" w:author="Georgiana Daian [2]" w:date="2022-03-23T12:39:00Z">
                <w:r w:rsidR="0074286B" w:rsidDel="00924AC1">
                  <w:delText>ied tree fe</w:delText>
                </w:r>
              </w:del>
            </w:ins>
            <w:ins w:id="132" w:author="Rob Stowell" w:date="2022-03-19T00:54:00Z">
              <w:del w:id="133" w:author="Georgiana Daian [2]" w:date="2022-03-23T12:39:00Z">
                <w:r w:rsidR="00E73C53" w:rsidDel="00924AC1">
                  <w:delText>l</w:delText>
                </w:r>
              </w:del>
            </w:ins>
            <w:ins w:id="134" w:author="Rob Stowell" w:date="2022-03-19T00:20:00Z">
              <w:del w:id="135" w:author="Georgiana Daian [2]" w:date="2022-03-23T12:39:00Z">
                <w:r w:rsidR="0074286B" w:rsidDel="00924AC1">
                  <w:delText>ling techniques to</w:delText>
                </w:r>
                <w:r w:rsidR="00107EF8" w:rsidDel="00924AC1">
                  <w:delText xml:space="preserve"> </w:delText>
                </w:r>
              </w:del>
              <w:r w:rsidR="00107EF8">
                <w:t>fell</w:t>
              </w:r>
            </w:ins>
            <w:ins w:id="136" w:author="Rob Stowell" w:date="2022-03-25T12:07:00Z">
              <w:r w:rsidR="000507E5">
                <w:t>ed</w:t>
              </w:r>
            </w:ins>
            <w:ins w:id="137" w:author="Rob Stowell" w:date="2022-03-19T00:20:00Z">
              <w:r w:rsidR="00107EF8">
                <w:t xml:space="preserve"> two </w:t>
              </w:r>
              <w:del w:id="138" w:author="Georgiana Daian [2]" w:date="2022-03-23T12:36:00Z">
                <w:r w:rsidR="00107EF8" w:rsidDel="000F5C15">
                  <w:delText xml:space="preserve">basic </w:delText>
                </w:r>
              </w:del>
              <w:r w:rsidR="00107EF8">
                <w:t xml:space="preserve">trees </w:t>
              </w:r>
            </w:ins>
            <w:ins w:id="139" w:author="Georgiana Daian [2]" w:date="2022-03-23T12:36:00Z">
              <w:r w:rsidR="000F5C15">
                <w:t xml:space="preserve">with </w:t>
              </w:r>
              <w:r w:rsidR="000F5C15" w:rsidRPr="000F5C15">
                <w:t>basic</w:t>
              </w:r>
              <w:r w:rsidR="000F5C15" w:rsidRPr="000F5C15" w:rsidDel="00594DF0">
                <w:t xml:space="preserve"> </w:t>
              </w:r>
              <w:r w:rsidR="0022505B">
                <w:t xml:space="preserve">characteristics </w:t>
              </w:r>
            </w:ins>
            <w:ins w:id="140" w:author="Georgiana Daian [2]" w:date="2022-03-23T13:23:00Z">
              <w:r w:rsidR="00E13060" w:rsidRPr="00E13060">
                <w:t xml:space="preserve">and, in performing this </w:t>
              </w:r>
              <w:r w:rsidR="00E13060">
                <w:t>task</w:t>
              </w:r>
              <w:r w:rsidR="00E13060" w:rsidRPr="00E13060">
                <w:t xml:space="preserve">, </w:t>
              </w:r>
              <w:r w:rsidR="00E13060">
                <w:t xml:space="preserve">has </w:t>
              </w:r>
            </w:ins>
            <w:del w:id="141" w:author="Rob Stowell" w:date="2022-03-17T16:26:00Z">
              <w:r w:rsidR="00D411B6" w:rsidRPr="00F15B01" w:rsidDel="00594DF0">
                <w:delText xml:space="preserve">There must be </w:delText>
              </w:r>
              <w:r w:rsidR="00D411B6" w:rsidRPr="00D411B6" w:rsidDel="00594DF0">
                <w:delText>evidence that</w:delText>
              </w:r>
              <w:r w:rsidR="00D411B6" w:rsidDel="00594DF0">
                <w:delText xml:space="preserve"> </w:delText>
              </w:r>
              <w:r w:rsidR="00D411B6" w:rsidRPr="00D411B6" w:rsidDel="00594DF0">
                <w:delText>the individual has</w:delText>
              </w:r>
              <w:r w:rsidR="008C3CAA" w:rsidDel="00594DF0">
                <w:delText xml:space="preserve"> </w:delText>
              </w:r>
              <w:r w:rsidR="008F76D2" w:rsidDel="00594DF0">
                <w:delText xml:space="preserve">assessed, </w:delText>
              </w:r>
              <w:r w:rsidR="008F76D2" w:rsidRPr="008F76D2" w:rsidDel="00594DF0">
                <w:delText xml:space="preserve">planned and conducted the felling of </w:delText>
              </w:r>
            </w:del>
            <w:del w:id="142" w:author="Rob Stowell" w:date="2022-03-17T15:35:00Z">
              <w:r w:rsidR="008C3CAA" w:rsidDel="003321CD">
                <w:delText>four</w:delText>
              </w:r>
            </w:del>
            <w:del w:id="143" w:author="Rob Stowell" w:date="2022-03-17T16:26:00Z">
              <w:r w:rsidR="008C3CAA" w:rsidRPr="008F76D2" w:rsidDel="00594DF0">
                <w:delText xml:space="preserve"> </w:delText>
              </w:r>
              <w:r w:rsidR="008F76D2" w:rsidRPr="008F76D2" w:rsidDel="00594DF0">
                <w:delText xml:space="preserve">basic trees </w:delText>
              </w:r>
            </w:del>
            <w:del w:id="144" w:author="Georgiana Daian [2]" w:date="2022-03-23T12:39:00Z">
              <w:r w:rsidR="008F76D2" w:rsidRPr="008F76D2" w:rsidDel="00AD56A0">
                <w:delText>following workplace policy and procedures and current workplace health and safety legislation and regulations.</w:delText>
              </w:r>
            </w:del>
            <w:ins w:id="145" w:author="Rob Stowell" w:date="2022-03-19T00:21:00Z">
              <w:del w:id="146" w:author="Georgiana Daian [2]" w:date="2022-03-23T12:39:00Z">
                <w:r w:rsidR="00C124B7" w:rsidDel="00AD56A0">
                  <w:delText xml:space="preserve"> </w:delText>
                </w:r>
              </w:del>
            </w:ins>
          </w:p>
          <w:p w14:paraId="00A9B329" w14:textId="023872A0" w:rsidR="00055CC1" w:rsidDel="00AD56A0" w:rsidRDefault="00055CC1">
            <w:pPr>
              <w:pStyle w:val="SIBulletList1"/>
              <w:rPr>
                <w:del w:id="147" w:author="Georgiana Daian [2]" w:date="2022-03-23T12:39:00Z"/>
              </w:rPr>
              <w:pPrChange w:id="148" w:author="Georgiana Daian [2]" w:date="2022-03-23T12:39:00Z">
                <w:pPr>
                  <w:pStyle w:val="SIBulletList1"/>
                  <w:numPr>
                    <w:numId w:val="0"/>
                  </w:numPr>
                  <w:tabs>
                    <w:tab w:val="clear" w:pos="360"/>
                  </w:tabs>
                  <w:ind w:left="0" w:firstLine="0"/>
                </w:pPr>
              </w:pPrChange>
            </w:pPr>
          </w:p>
          <w:p w14:paraId="17513DBB" w14:textId="62FAEF49" w:rsidR="00055CC1" w:rsidDel="00C124B7" w:rsidRDefault="008F76D2">
            <w:pPr>
              <w:pStyle w:val="SIBulletList1"/>
              <w:rPr>
                <w:del w:id="149" w:author="Rob Stowell" w:date="2022-03-19T00:22:00Z"/>
              </w:rPr>
              <w:pPrChange w:id="150" w:author="Georgiana Daian [2]" w:date="2022-03-23T12:39:00Z">
                <w:pPr>
                  <w:pStyle w:val="SIText"/>
                </w:pPr>
              </w:pPrChange>
            </w:pPr>
            <w:del w:id="151" w:author="Georgiana Daian [2]" w:date="2022-03-23T12:39:00Z">
              <w:r w:rsidRPr="008F76D2" w:rsidDel="00AD56A0">
                <w:delText>In completing this work, the individual must demonstrate that, for each tree, the f</w:delText>
              </w:r>
              <w:r w:rsidR="00005E77" w:rsidDel="00AD56A0">
                <w:delText>e</w:delText>
              </w:r>
              <w:r w:rsidRPr="008F76D2" w:rsidDel="00AD56A0">
                <w:delText>lling technique was consistent with</w:delText>
              </w:r>
            </w:del>
            <w:ins w:id="152" w:author="Rob Stowell" w:date="2022-03-17T16:28:00Z">
              <w:del w:id="153" w:author="Georgiana Daian [2]" w:date="2022-03-23T12:39:00Z">
                <w:r w:rsidR="00920A98" w:rsidDel="00AD56A0">
                  <w:delText>compliance with</w:delText>
                </w:r>
              </w:del>
            </w:ins>
            <w:del w:id="154" w:author="Georgiana Daian [2]" w:date="2022-03-23T12:39:00Z">
              <w:r w:rsidRPr="008F76D2" w:rsidDel="00AD56A0">
                <w:delText xml:space="preserve"> current Australian Standards and industry codes of practice applicable to</w:delText>
              </w:r>
            </w:del>
            <w:ins w:id="155" w:author="Rob Stowell" w:date="2022-03-17T16:29:00Z">
              <w:del w:id="156" w:author="Georgiana Daian [2]" w:date="2022-03-23T12:39:00Z">
                <w:r w:rsidR="005D6C7A" w:rsidDel="00AD56A0">
                  <w:delText xml:space="preserve"> </w:delText>
                </w:r>
              </w:del>
            </w:ins>
            <w:del w:id="157" w:author="Georgiana Daian [2]" w:date="2022-03-23T12:39:00Z">
              <w:r w:rsidRPr="008F76D2" w:rsidDel="00AD56A0">
                <w:delText xml:space="preserve"> tree felling </w:delText>
              </w:r>
            </w:del>
            <w:ins w:id="158" w:author="Rob Stowell" w:date="2022-03-17T16:29:00Z">
              <w:del w:id="159" w:author="Georgiana Daian [2]" w:date="2022-03-23T12:39:00Z">
                <w:r w:rsidR="005D6C7A" w:rsidDel="00AD56A0">
                  <w:delText>basic tree</w:delText>
                </w:r>
              </w:del>
            </w:ins>
            <w:del w:id="160" w:author="Georgiana Daian [2]" w:date="2022-03-23T12:39:00Z">
              <w:r w:rsidRPr="008F76D2" w:rsidDel="00AD56A0">
                <w:delText>operations.</w:delText>
              </w:r>
            </w:del>
            <w:ins w:id="161" w:author="Rob Stowell" w:date="2022-03-19T00:22:00Z">
              <w:del w:id="162" w:author="Georgiana Daian [2]" w:date="2022-03-23T12:39:00Z">
                <w:r w:rsidR="00C124B7" w:rsidDel="00AD56A0">
                  <w:delText xml:space="preserve"> </w:delText>
                </w:r>
              </w:del>
            </w:ins>
          </w:p>
          <w:p w14:paraId="28732E29" w14:textId="094AD81B" w:rsidR="00055CC1" w:rsidDel="00C124B7" w:rsidRDefault="008F76D2">
            <w:pPr>
              <w:pStyle w:val="SIBulletList1"/>
              <w:rPr>
                <w:del w:id="163" w:author="Rob Stowell" w:date="2022-03-19T00:22:00Z"/>
              </w:rPr>
              <w:pPrChange w:id="164" w:author="Georgiana Daian [2]" w:date="2022-03-23T12:39:00Z">
                <w:pPr>
                  <w:pStyle w:val="SIText"/>
                </w:pPr>
              </w:pPrChange>
            </w:pPr>
            <w:del w:id="165" w:author="Rob Stowell" w:date="2022-03-19T00:22:00Z">
              <w:r w:rsidRPr="008F76D2" w:rsidDel="00C124B7">
                <w:delText xml:space="preserve"> </w:delText>
              </w:r>
            </w:del>
          </w:p>
          <w:p w14:paraId="362F7064" w14:textId="1F97B685" w:rsidR="008F76D2" w:rsidRPr="008F76D2" w:rsidRDefault="008C3CAA">
            <w:pPr>
              <w:pStyle w:val="SIBulletList1"/>
              <w:pPrChange w:id="166" w:author="Georgiana Daian [2]" w:date="2022-03-23T12:39:00Z">
                <w:pPr>
                  <w:pStyle w:val="SIText"/>
                </w:pPr>
              </w:pPrChange>
            </w:pPr>
            <w:del w:id="167" w:author="Georgiana Daian [2]" w:date="2022-03-23T12:39:00Z">
              <w:r w:rsidDel="00924AC1">
                <w:delText>There must also be evidence that i</w:delText>
              </w:r>
              <w:r w:rsidR="008F76D2" w:rsidRPr="008F76D2" w:rsidDel="00924AC1">
                <w:delText>n f</w:delText>
              </w:r>
              <w:r w:rsidR="00005E77" w:rsidDel="00924AC1">
                <w:delText>e</w:delText>
              </w:r>
              <w:r w:rsidR="008F76D2" w:rsidRPr="008F76D2" w:rsidDel="00924AC1">
                <w:delText xml:space="preserve">lling </w:delText>
              </w:r>
              <w:r w:rsidDel="00924AC1">
                <w:delText xml:space="preserve">each </w:delText>
              </w:r>
              <w:r w:rsidR="008F76D2" w:rsidRPr="008F76D2" w:rsidDel="00924AC1">
                <w:delText xml:space="preserve">tree, the individual </w:delText>
              </w:r>
              <w:r w:rsidDel="00924AC1">
                <w:delText>has</w:delText>
              </w:r>
            </w:del>
            <w:ins w:id="168" w:author="Rob Stowell" w:date="2022-03-17T16:30:00Z">
              <w:del w:id="169" w:author="Georgiana Daian [2]" w:date="2022-03-23T12:39:00Z">
                <w:r w:rsidR="00FA2F2A" w:rsidDel="00924AC1">
                  <w:delText xml:space="preserve"> </w:delText>
                </w:r>
              </w:del>
            </w:ins>
            <w:ins w:id="170" w:author="Rob Stowell" w:date="2022-03-19T00:22:00Z">
              <w:del w:id="171" w:author="Georgiana Daian [2]" w:date="2022-03-23T12:39:00Z">
                <w:r w:rsidR="00C124B7" w:rsidDel="00924AC1">
                  <w:delText xml:space="preserve">felled each tree </w:delText>
                </w:r>
              </w:del>
              <w:r w:rsidR="00C124B7">
                <w:t>us</w:t>
              </w:r>
              <w:del w:id="172" w:author="Georgiana Daian [2]" w:date="2022-03-23T13:23:00Z">
                <w:r w:rsidR="00C124B7" w:rsidDel="00E13060">
                  <w:delText>i</w:delText>
                </w:r>
              </w:del>
              <w:del w:id="173" w:author="Georgiana Daian [2]" w:date="2022-03-23T13:24:00Z">
                <w:r w:rsidR="00C124B7" w:rsidDel="00E13060">
                  <w:delText>ng</w:delText>
                </w:r>
              </w:del>
            </w:ins>
            <w:ins w:id="174" w:author="Georgiana Daian [2]" w:date="2022-03-23T13:24:00Z">
              <w:r w:rsidR="00E13060">
                <w:t>ed</w:t>
              </w:r>
            </w:ins>
            <w:ins w:id="175" w:author="Rob Stowell" w:date="2022-03-17T16:30:00Z">
              <w:r w:rsidR="00FA2F2A">
                <w:t xml:space="preserve"> </w:t>
              </w:r>
            </w:ins>
            <w:del w:id="176" w:author="Rob Stowell" w:date="2022-03-17T16:30:00Z">
              <w:r w:rsidDel="00FA2F2A">
                <w:delText xml:space="preserve"> made </w:delText>
              </w:r>
            </w:del>
            <w:r>
              <w:t>a standard scarf cut facing the direction of intended fall</w:t>
            </w:r>
            <w:ins w:id="177" w:author="Georgiana Daian [2]" w:date="2022-03-23T12:40:00Z">
              <w:r w:rsidR="00816DBF">
                <w:t xml:space="preserve"> </w:t>
              </w:r>
            </w:ins>
            <w:ins w:id="178" w:author="Georgiana Daian [2]" w:date="2022-03-23T13:24:00Z">
              <w:r w:rsidR="00E13060">
                <w:t xml:space="preserve">and </w:t>
              </w:r>
            </w:ins>
            <w:del w:id="179" w:author="Georgiana Daian [2]" w:date="2022-03-23T12:40:00Z">
              <w:r w:rsidDel="00816DBF">
                <w:delText>.</w:delText>
              </w:r>
            </w:del>
            <w:del w:id="180" w:author="Georgiana Daian [2]" w:date="2022-03-23T12:41:00Z">
              <w:r w:rsidDel="00686B5E">
                <w:delText xml:space="preserve"> I</w:delText>
              </w:r>
            </w:del>
            <w:del w:id="181" w:author="Georgiana Daian [2]" w:date="2022-03-23T13:23:00Z">
              <w:r w:rsidDel="00E13060">
                <w:delText xml:space="preserve">n performing this cut, </w:delText>
              </w:r>
            </w:del>
            <w:del w:id="182" w:author="Georgiana Daian [2]" w:date="2022-03-23T12:43:00Z">
              <w:r w:rsidDel="003D6609">
                <w:delText xml:space="preserve">the individual </w:delText>
              </w:r>
            </w:del>
            <w:del w:id="183" w:author="Georgiana Daian [2]" w:date="2022-03-23T12:41:00Z">
              <w:r w:rsidDel="00686B5E">
                <w:delText>must h</w:delText>
              </w:r>
            </w:del>
            <w:del w:id="184" w:author="Georgiana Daian [2]" w:date="2022-03-23T13:24:00Z">
              <w:r w:rsidDel="00E13060">
                <w:delText>a</w:delText>
              </w:r>
            </w:del>
            <w:del w:id="185" w:author="Georgiana Daian [2]" w:date="2022-03-23T13:17:00Z">
              <w:r w:rsidDel="00D5506E">
                <w:delText>ve</w:delText>
              </w:r>
            </w:del>
            <w:del w:id="186" w:author="Georgiana Daian [2]" w:date="2022-03-23T13:24:00Z">
              <w:r w:rsidDel="00E13060">
                <w:delText xml:space="preserve"> </w:delText>
              </w:r>
            </w:del>
            <w:r>
              <w:t>ensured that</w:t>
            </w:r>
            <w:r w:rsidR="008F76D2" w:rsidRPr="008F76D2">
              <w:t xml:space="preserve">: </w:t>
            </w:r>
          </w:p>
          <w:p w14:paraId="23CE72E1" w14:textId="7522B6EE" w:rsidR="008C3CAA" w:rsidRPr="008C3CAA" w:rsidRDefault="008C3CAA">
            <w:pPr>
              <w:pStyle w:val="SIBulletList2"/>
              <w:pPrChange w:id="187" w:author="Rob Stowell" w:date="2022-03-19T00:22:00Z">
                <w:pPr>
                  <w:pStyle w:val="SIBulletList1"/>
                </w:pPr>
              </w:pPrChange>
            </w:pPr>
            <w:r>
              <w:t xml:space="preserve">the </w:t>
            </w:r>
            <w:r w:rsidRPr="008C3CAA">
              <w:t>scarf cut include</w:t>
            </w:r>
            <w:r w:rsidR="004539F8">
              <w:t>s</w:t>
            </w:r>
            <w:r w:rsidRPr="008C3CAA">
              <w:t xml:space="preserve"> a top cut angled at 45° and a depth of 1/4 of the tree diameter and a horizontal flat bottom cut that meets precisely with the lowest part of the top cut</w:t>
            </w:r>
          </w:p>
          <w:p w14:paraId="4219DEA8" w14:textId="45C6A202" w:rsidR="008C3CAA" w:rsidRPr="008C3CAA" w:rsidRDefault="008C3CAA">
            <w:pPr>
              <w:pStyle w:val="SIBulletList2"/>
              <w:pPrChange w:id="188" w:author="Rob Stowell" w:date="2022-03-19T00:22:00Z">
                <w:pPr>
                  <w:pStyle w:val="SIBulletList1"/>
                </w:pPr>
              </w:pPrChange>
            </w:pPr>
            <w:r>
              <w:t xml:space="preserve">the </w:t>
            </w:r>
            <w:r w:rsidRPr="008C3CAA">
              <w:t xml:space="preserve">back cut is parallel to and above the </w:t>
            </w:r>
            <w:r w:rsidR="00202561">
              <w:t>scarf line</w:t>
            </w:r>
            <w:r w:rsidRPr="008C3CAA">
              <w:t xml:space="preserve"> by </w:t>
            </w:r>
            <w:r w:rsidR="00EC21F7">
              <w:t>1/10</w:t>
            </w:r>
            <w:r w:rsidRPr="008C3CAA">
              <w:t xml:space="preserve"> of the tree diameter</w:t>
            </w:r>
          </w:p>
          <w:p w14:paraId="757FA05B" w14:textId="77F1837B" w:rsidR="008C3CAA" w:rsidRPr="008C3CAA" w:rsidRDefault="008C3CAA">
            <w:pPr>
              <w:pStyle w:val="SIBulletList2"/>
              <w:pPrChange w:id="189" w:author="Rob Stowell" w:date="2022-03-19T00:22:00Z">
                <w:pPr>
                  <w:pStyle w:val="SIBulletList1"/>
                </w:pPr>
              </w:pPrChange>
            </w:pPr>
            <w:r w:rsidRPr="008C3CAA">
              <w:t xml:space="preserve">a minimum 10% of the tree diameter </w:t>
            </w:r>
            <w:proofErr w:type="gramStart"/>
            <w:r w:rsidRPr="008C3CAA">
              <w:t>remains</w:t>
            </w:r>
            <w:proofErr w:type="gramEnd"/>
            <w:r w:rsidRPr="008C3CAA">
              <w:t xml:space="preserve"> uncut</w:t>
            </w:r>
            <w:r w:rsidR="00EF34C8">
              <w:t>,</w:t>
            </w:r>
            <w:r w:rsidRPr="008C3CAA">
              <w:t xml:space="preserve"> leaving hinge wood</w:t>
            </w:r>
            <w:del w:id="190" w:author="Georgiana Daian [2]" w:date="2022-03-25T11:42:00Z">
              <w:r w:rsidR="007A6884" w:rsidDel="0098430C">
                <w:delText>.</w:delText>
              </w:r>
            </w:del>
          </w:p>
          <w:p w14:paraId="176440F0" w14:textId="001C1B5C" w:rsidR="00110627" w:rsidDel="00F851E6" w:rsidRDefault="00372539" w:rsidP="00372539">
            <w:pPr>
              <w:pStyle w:val="SIBulletList1"/>
              <w:numPr>
                <w:ilvl w:val="0"/>
                <w:numId w:val="0"/>
              </w:numPr>
              <w:ind w:left="357"/>
              <w:rPr>
                <w:ins w:id="191" w:author="Georgiana Daian [2]" w:date="2022-03-23T12:43:00Z"/>
                <w:del w:id="192" w:author="Rob Stowell" w:date="2022-03-25T12:08:00Z"/>
              </w:rPr>
              <w:pPrChange w:id="193" w:author="Georgiana Daian [2]" w:date="2022-03-25T11:42:00Z">
                <w:pPr>
                  <w:pStyle w:val="SIBulletList1"/>
                </w:pPr>
              </w:pPrChange>
            </w:pPr>
            <w:ins w:id="194" w:author="Georgiana Daian [2]" w:date="2022-03-25T11:42:00Z">
              <w:r>
                <w:t xml:space="preserve">In felling these two trees, the individual has </w:t>
              </w:r>
            </w:ins>
            <w:ins w:id="195" w:author="Rob Stowell" w:date="2022-03-25T12:09:00Z">
              <w:del w:id="196" w:author="Georgiana Daian [2]" w:date="2022-03-25T11:30:00Z">
                <w:r w:rsidR="00DF50FD" w:rsidDel="006D0BE1">
                  <w:delText xml:space="preserve">In </w:delText>
                </w:r>
              </w:del>
            </w:ins>
            <w:ins w:id="197" w:author="Rob Stowell" w:date="2022-03-25T12:11:00Z">
              <w:del w:id="198" w:author="Georgiana Daian [2]" w:date="2022-03-25T11:30:00Z">
                <w:r w:rsidR="00802D2D" w:rsidDel="006D0BE1">
                  <w:delText>felling these two trees</w:delText>
                </w:r>
              </w:del>
            </w:ins>
            <w:ins w:id="199" w:author="Rob Stowell" w:date="2022-03-25T12:09:00Z">
              <w:del w:id="200" w:author="Georgiana Daian [2]" w:date="2022-03-25T11:30:00Z">
                <w:r w:rsidR="00DF50FD" w:rsidDel="006D0BE1">
                  <w:delText xml:space="preserve">, </w:delText>
                </w:r>
              </w:del>
            </w:ins>
            <w:ins w:id="201" w:author="Georgiana Daian [2]" w:date="2022-03-23T12:39:00Z">
              <w:r w:rsidR="00AD56A0" w:rsidRPr="00AD56A0">
                <w:t>follow</w:t>
              </w:r>
            </w:ins>
            <w:ins w:id="202" w:author="Georgiana Daian [2]" w:date="2022-03-23T12:43:00Z">
              <w:r w:rsidR="00110627">
                <w:t>ed</w:t>
              </w:r>
            </w:ins>
            <w:ins w:id="203" w:author="Georgiana Daian [2]" w:date="2022-03-23T12:39:00Z">
              <w:r w:rsidR="00AD56A0" w:rsidRPr="00AD56A0">
                <w:t xml:space="preserve"> workplace policy and procedures and current workplace health and safety legislation and regulations </w:t>
              </w:r>
            </w:ins>
            <w:ins w:id="204" w:author="Rob Stowell" w:date="2022-03-25T12:08:00Z">
              <w:del w:id="205" w:author="Georgiana Daian [2]" w:date="2022-03-25T11:30:00Z">
                <w:r w:rsidR="003B7637" w:rsidDel="006D0BE1">
                  <w:delText>e</w:delText>
                </w:r>
              </w:del>
              <w:del w:id="206" w:author="Georgiana Daian [2]" w:date="2022-03-25T11:31:00Z">
                <w:r w:rsidR="003B7637" w:rsidDel="00FB1F8F">
                  <w:delText xml:space="preserve"> </w:delText>
                </w:r>
              </w:del>
              <w:r w:rsidR="003B7637">
                <w:t>and ensured</w:t>
              </w:r>
            </w:ins>
            <w:ins w:id="207" w:author="Georgiana Daian [2]" w:date="2022-03-23T13:06:00Z">
              <w:del w:id="208" w:author="Rob Stowell" w:date="2022-03-25T12:08:00Z">
                <w:r w:rsidR="00CE3CDB" w:rsidDel="00F851E6">
                  <w:delText>e</w:delText>
                </w:r>
              </w:del>
            </w:ins>
          </w:p>
          <w:p w14:paraId="2AA47554" w14:textId="51524142" w:rsidR="00055CC1" w:rsidDel="00AD56A0" w:rsidRDefault="00C771BC" w:rsidP="00372539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209" w:author="Georgiana Daian [2]" w:date="2022-03-21T08:58:00Z"/>
              </w:rPr>
              <w:pPrChange w:id="210" w:author="Georgiana Daian [2]" w:date="2022-03-25T11:42:00Z">
                <w:pPr>
                  <w:pStyle w:val="SIBulletList1"/>
                </w:pPr>
              </w:pPrChange>
            </w:pPr>
            <w:ins w:id="211" w:author="Georgiana Daian [2]" w:date="2022-03-23T13:28:00Z">
              <w:del w:id="212" w:author="Rob Stowell" w:date="2022-03-25T12:08:00Z">
                <w:r w:rsidDel="00F851E6">
                  <w:delText>demonstrated</w:delText>
                </w:r>
              </w:del>
              <w:r>
                <w:t xml:space="preserve"> that the felling techniques </w:t>
              </w:r>
              <w:r w:rsidR="001C10B1">
                <w:t xml:space="preserve">used for each tree were consistent </w:t>
              </w:r>
            </w:ins>
            <w:ins w:id="213" w:author="Georgiana Daian [2]" w:date="2022-03-23T12:39:00Z">
              <w:r w:rsidR="00AD56A0" w:rsidRPr="00AD56A0">
                <w:t>with current Australian Standards and industry codes of practice applicable to felling basic trees</w:t>
              </w:r>
            </w:ins>
            <w:ins w:id="214" w:author="Georgiana Daian [2]" w:date="2022-03-25T11:42:00Z">
              <w:r w:rsidR="00372539">
                <w:t>.</w:t>
              </w:r>
            </w:ins>
            <w:ins w:id="215" w:author="Georgiana Daian [2]" w:date="2022-03-23T13:06:00Z">
              <w:r w:rsidR="00CE3CDB">
                <w:t xml:space="preserve"> </w:t>
              </w:r>
            </w:ins>
          </w:p>
          <w:p w14:paraId="3A1EB2E0" w14:textId="77777777" w:rsidR="00AD56A0" w:rsidRDefault="00AD56A0" w:rsidP="00372539">
            <w:pPr>
              <w:pStyle w:val="SIBulletList1"/>
              <w:numPr>
                <w:ilvl w:val="0"/>
                <w:numId w:val="0"/>
              </w:numPr>
              <w:ind w:left="357"/>
              <w:rPr>
                <w:ins w:id="216" w:author="Georgiana Daian [2]" w:date="2022-03-23T12:39:00Z"/>
              </w:rPr>
              <w:pPrChange w:id="217" w:author="Georgiana Daian [2]" w:date="2022-03-25T11:42:00Z">
                <w:pPr>
                  <w:pStyle w:val="SIText"/>
                </w:pPr>
              </w:pPrChange>
            </w:pPr>
          </w:p>
          <w:p w14:paraId="59C127FD" w14:textId="35119839" w:rsidR="00556C4C" w:rsidRPr="000754EC" w:rsidRDefault="00055CC1">
            <w:pPr>
              <w:pStyle w:val="SIBulletList1"/>
              <w:pPrChange w:id="218" w:author="Rob Stowell" w:date="2022-03-19T00:23:00Z">
                <w:pPr>
                  <w:pStyle w:val="SIText"/>
                </w:pPr>
              </w:pPrChange>
            </w:pPr>
            <w:del w:id="219" w:author="Rob Stowell" w:date="2022-03-19T00:23:00Z">
              <w:r w:rsidRPr="00055CC1" w:rsidDel="005A50E7">
                <w:delText>There must also be evidence that, on at least</w:delText>
              </w:r>
            </w:del>
            <w:ins w:id="220" w:author="Rob Stowell" w:date="2022-03-19T00:23:00Z">
              <w:del w:id="221" w:author="Georgiana Daian [2]" w:date="2022-03-21T08:58:00Z">
                <w:r w:rsidR="005A50E7" w:rsidDel="00443861">
                  <w:delText>on</w:delText>
                </w:r>
              </w:del>
            </w:ins>
            <w:del w:id="222" w:author="Georgiana Daian [2]" w:date="2022-03-21T08:58:00Z">
              <w:r w:rsidRPr="00055CC1" w:rsidDel="00443861">
                <w:delText xml:space="preserve"> one occasion, the individual has</w:delText>
              </w:r>
              <w:r w:rsidR="008C3CAA" w:rsidDel="00443861">
                <w:delText xml:space="preserve"> </w:delText>
              </w:r>
            </w:del>
            <w:r w:rsidR="008F76D2" w:rsidRPr="008F76D2">
              <w:t xml:space="preserve">inspected and </w:t>
            </w:r>
            <w:proofErr w:type="gramStart"/>
            <w:r w:rsidR="008F76D2" w:rsidRPr="008F76D2">
              <w:t>carried out</w:t>
            </w:r>
            <w:proofErr w:type="gramEnd"/>
            <w:r w:rsidR="008F76D2" w:rsidRPr="008F76D2">
              <w:t xml:space="preserve"> routine maintenance on one chainsaw and its cutting attachments</w:t>
            </w:r>
            <w:ins w:id="223" w:author="Georgiana Daian [2]" w:date="2022-03-21T08:58:00Z">
              <w:r w:rsidR="00443861">
                <w:t>,</w:t>
              </w:r>
            </w:ins>
            <w:r w:rsidR="008F76D2" w:rsidRPr="008F76D2">
              <w:t xml:space="preserve"> </w:t>
            </w:r>
            <w:ins w:id="224" w:author="Georgiana Daian [2]" w:date="2022-03-21T08:58:00Z">
              <w:r w:rsidR="00443861" w:rsidRPr="00443861">
                <w:t xml:space="preserve">on one occasion, </w:t>
              </w:r>
            </w:ins>
            <w:r w:rsidR="008F76D2" w:rsidRPr="008F76D2">
              <w:t>according to manufacturer requirements.</w:t>
            </w:r>
            <w:bookmarkEnd w:id="20"/>
          </w:p>
        </w:tc>
      </w:tr>
    </w:tbl>
    <w:p w14:paraId="32E4D79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1BD79E" w14:textId="77777777" w:rsidTr="00287DC8">
        <w:trPr>
          <w:tblHeader/>
        </w:trPr>
        <w:tc>
          <w:tcPr>
            <w:tcW w:w="5000" w:type="pct"/>
            <w:shd w:val="clear" w:color="auto" w:fill="auto"/>
          </w:tcPr>
          <w:p w14:paraId="102EA92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68E6BD" w14:textId="77777777" w:rsidTr="00287DC8">
        <w:tc>
          <w:tcPr>
            <w:tcW w:w="5000" w:type="pct"/>
            <w:shd w:val="clear" w:color="auto" w:fill="auto"/>
          </w:tcPr>
          <w:p w14:paraId="26AEFBD5" w14:textId="77777777" w:rsidR="00293BF6" w:rsidRDefault="00293BF6" w:rsidP="00293BF6">
            <w:pPr>
              <w:pStyle w:val="SIText"/>
            </w:pPr>
            <w:r w:rsidRPr="00293BF6">
              <w:t xml:space="preserve">An individual must be able to </w:t>
            </w:r>
            <w:proofErr w:type="gramStart"/>
            <w:r w:rsidRPr="00293BF6">
              <w:t>demonstrate</w:t>
            </w:r>
            <w:proofErr w:type="gramEnd"/>
            <w:r w:rsidRPr="00293BF6">
              <w:t xml:space="preserve"> the knowledge required to perform the tasks outlined in the elements and performance criteria of this unit. This includes knowledge of:</w:t>
            </w:r>
          </w:p>
          <w:p w14:paraId="30523E92" w14:textId="7D2D2391" w:rsidR="007967F6" w:rsidRPr="007967F6" w:rsidRDefault="007967F6" w:rsidP="007967F6">
            <w:pPr>
              <w:pStyle w:val="SIBulletList1"/>
            </w:pPr>
            <w:r w:rsidRPr="007967F6">
              <w:t>Australian Standards and codes of practice applicable to tree f</w:t>
            </w:r>
            <w:r w:rsidR="00005E77">
              <w:t>e</w:t>
            </w:r>
            <w:r w:rsidRPr="007967F6">
              <w:t xml:space="preserve">lling operations </w:t>
            </w:r>
          </w:p>
          <w:p w14:paraId="084F6B2F" w14:textId="47BA6FC8" w:rsidR="008C3CAA" w:rsidRPr="008C3CAA" w:rsidRDefault="008C3CAA" w:rsidP="008C3CAA">
            <w:pPr>
              <w:pStyle w:val="SIBulletList1"/>
            </w:pPr>
            <w:r w:rsidRPr="008C3CAA">
              <w:t>hazards and risks related to f</w:t>
            </w:r>
            <w:r w:rsidR="00005E77">
              <w:t>e</w:t>
            </w:r>
            <w:r w:rsidRPr="008C3CAA">
              <w:t>lling trees with chainsaws</w:t>
            </w:r>
            <w:r w:rsidR="00EF34C8">
              <w:t>,</w:t>
            </w:r>
            <w:r w:rsidRPr="008C3CAA">
              <w:t xml:space="preserve"> and methods to minimise associated risks:</w:t>
            </w:r>
          </w:p>
          <w:p w14:paraId="69CF8FD6" w14:textId="77777777" w:rsidR="008C3CAA" w:rsidRPr="008C3CAA" w:rsidRDefault="008C3CAA" w:rsidP="008C3CAA">
            <w:pPr>
              <w:pStyle w:val="SIBulletList2"/>
            </w:pPr>
            <w:r w:rsidRPr="008C3CAA">
              <w:t xml:space="preserve">physical conditions of the site </w:t>
            </w:r>
          </w:p>
          <w:p w14:paraId="5ACDF38F" w14:textId="77777777" w:rsidR="008C3CAA" w:rsidRPr="008C3CAA" w:rsidRDefault="008C3CAA" w:rsidP="008C3CAA">
            <w:pPr>
              <w:pStyle w:val="SIBulletList2"/>
            </w:pPr>
            <w:r w:rsidRPr="008C3CAA">
              <w:t>unsafe/hazardous trees</w:t>
            </w:r>
          </w:p>
          <w:p w14:paraId="2A05A797" w14:textId="77777777" w:rsidR="008C3CAA" w:rsidRPr="008C3CAA" w:rsidRDefault="008C3CAA" w:rsidP="008C3CAA">
            <w:pPr>
              <w:pStyle w:val="SIBulletList2"/>
            </w:pPr>
            <w:r w:rsidRPr="008C3CAA">
              <w:t>fire and other emergency situations</w:t>
            </w:r>
          </w:p>
          <w:p w14:paraId="35FB2240" w14:textId="77777777" w:rsidR="008C3CAA" w:rsidRPr="008C3CAA" w:rsidRDefault="008C3CAA" w:rsidP="008C3CAA">
            <w:pPr>
              <w:pStyle w:val="SIBulletList2"/>
            </w:pPr>
            <w:r w:rsidRPr="008C3CAA">
              <w:t>overhead and underground services</w:t>
            </w:r>
          </w:p>
          <w:p w14:paraId="7E5DB548" w14:textId="77777777" w:rsidR="008C3CAA" w:rsidRPr="008C3CAA" w:rsidRDefault="008C3CAA" w:rsidP="008C3CAA">
            <w:pPr>
              <w:pStyle w:val="SIBulletList2"/>
            </w:pPr>
            <w:r w:rsidRPr="008C3CAA">
              <w:t>nearby structures</w:t>
            </w:r>
          </w:p>
          <w:p w14:paraId="6C0088A9" w14:textId="77777777" w:rsidR="008C3CAA" w:rsidRPr="008C3CAA" w:rsidRDefault="008C3CAA" w:rsidP="008C3CAA">
            <w:pPr>
              <w:pStyle w:val="SIBulletList2"/>
            </w:pPr>
            <w:r w:rsidRPr="008C3CAA">
              <w:t>standing vegetation in the intended direction of fall</w:t>
            </w:r>
          </w:p>
          <w:p w14:paraId="6B879ED2" w14:textId="77777777" w:rsidR="008C3CAA" w:rsidRPr="008C3CAA" w:rsidRDefault="008C3CAA" w:rsidP="008C3CAA">
            <w:pPr>
              <w:pStyle w:val="SIBulletList2"/>
            </w:pPr>
            <w:r w:rsidRPr="008C3CAA">
              <w:t xml:space="preserve">falling branches </w:t>
            </w:r>
          </w:p>
          <w:p w14:paraId="4CE4DFFD" w14:textId="77777777" w:rsidR="008C3CAA" w:rsidRPr="008C3CAA" w:rsidRDefault="008C3CAA" w:rsidP="008C3CAA">
            <w:pPr>
              <w:pStyle w:val="SIBulletList2"/>
            </w:pPr>
            <w:r w:rsidRPr="008C3CAA">
              <w:t>weather conditions</w:t>
            </w:r>
          </w:p>
          <w:p w14:paraId="0371D6F0" w14:textId="565F1A1B" w:rsidR="008C3CAA" w:rsidRPr="008C3CAA" w:rsidRDefault="008C3CAA" w:rsidP="008C3CAA">
            <w:pPr>
              <w:pStyle w:val="SIBulletList2"/>
            </w:pPr>
            <w:r w:rsidRPr="008C3CAA">
              <w:t>impediments of escape routes</w:t>
            </w:r>
          </w:p>
          <w:p w14:paraId="414F697D" w14:textId="77777777" w:rsidR="008C3CAA" w:rsidRPr="008C3CAA" w:rsidRDefault="008C3CAA" w:rsidP="008C3CAA">
            <w:pPr>
              <w:pStyle w:val="SIBulletList2"/>
            </w:pPr>
            <w:r w:rsidRPr="008C3CAA">
              <w:t>vehicle and traffic access</w:t>
            </w:r>
          </w:p>
          <w:p w14:paraId="1E8EB202" w14:textId="77777777" w:rsidR="008C3CAA" w:rsidRPr="008C3CAA" w:rsidRDefault="008C3CAA" w:rsidP="008C3CAA">
            <w:pPr>
              <w:pStyle w:val="SIBulletList2"/>
            </w:pPr>
            <w:r w:rsidRPr="008C3CAA">
              <w:t>people on or near worksite</w:t>
            </w:r>
          </w:p>
          <w:p w14:paraId="634FC925" w14:textId="77777777" w:rsidR="008C3CAA" w:rsidRPr="008C3CAA" w:rsidRDefault="008C3CAA" w:rsidP="008C3CAA">
            <w:pPr>
              <w:pStyle w:val="SIBulletList2"/>
            </w:pPr>
            <w:r w:rsidRPr="008C3CAA">
              <w:t>machinery on or near worksite</w:t>
            </w:r>
          </w:p>
          <w:p w14:paraId="06E48928" w14:textId="77777777" w:rsidR="008C3CAA" w:rsidRPr="008C3CAA" w:rsidRDefault="008C3CAA" w:rsidP="008C3CAA">
            <w:pPr>
              <w:pStyle w:val="SIBulletList2"/>
            </w:pPr>
            <w:r w:rsidRPr="008C3CAA">
              <w:t>carrying and transporting a chainsaw</w:t>
            </w:r>
          </w:p>
          <w:p w14:paraId="50848E2E" w14:textId="472F6C49" w:rsidR="008C3CAA" w:rsidRDefault="008C3CAA" w:rsidP="009706BB">
            <w:pPr>
              <w:pStyle w:val="SIBulletList2"/>
            </w:pPr>
            <w:r w:rsidRPr="008C3CAA">
              <w:t>user fatigue</w:t>
            </w:r>
          </w:p>
          <w:p w14:paraId="6A4D5F1B" w14:textId="3B4B2A14" w:rsidR="008C3CAA" w:rsidRPr="008C3CAA" w:rsidRDefault="008C3CAA" w:rsidP="008C3CAA">
            <w:pPr>
              <w:pStyle w:val="SIBulletList1"/>
            </w:pPr>
            <w:r w:rsidRPr="008C3CAA">
              <w:t xml:space="preserve">hazards related to </w:t>
            </w:r>
            <w:proofErr w:type="gramStart"/>
            <w:r w:rsidRPr="008C3CAA">
              <w:t>maintaining</w:t>
            </w:r>
            <w:proofErr w:type="gramEnd"/>
            <w:r w:rsidRPr="008C3CAA">
              <w:t xml:space="preserve"> chainsaws</w:t>
            </w:r>
            <w:r w:rsidR="00EF34C8">
              <w:t>,</w:t>
            </w:r>
            <w:r w:rsidRPr="008C3CAA">
              <w:t xml:space="preserve"> and methods to minimise associated risks</w:t>
            </w:r>
          </w:p>
          <w:p w14:paraId="35466D5E" w14:textId="19795E78" w:rsidR="008C3CAA" w:rsidRPr="008C3CAA" w:rsidRDefault="008C3CAA" w:rsidP="008C3CAA">
            <w:pPr>
              <w:pStyle w:val="SIBulletList1"/>
            </w:pPr>
            <w:r w:rsidRPr="008C3CAA">
              <w:t xml:space="preserve">features of unsafe/hazardous </w:t>
            </w:r>
            <w:r w:rsidR="00034418">
              <w:t xml:space="preserve">basic </w:t>
            </w:r>
            <w:r w:rsidRPr="008C3CAA">
              <w:t xml:space="preserve">trees </w:t>
            </w:r>
            <w:r>
              <w:t xml:space="preserve">and defects of </w:t>
            </w:r>
            <w:r w:rsidRPr="008C3CAA">
              <w:t>tree</w:t>
            </w:r>
            <w:r>
              <w:t>s</w:t>
            </w:r>
            <w:r w:rsidRPr="008C3CAA">
              <w:t xml:space="preserve"> and how they affect tree f</w:t>
            </w:r>
            <w:r w:rsidR="00005E77">
              <w:t>e</w:t>
            </w:r>
            <w:r w:rsidRPr="008C3CAA">
              <w:t>lling activities</w:t>
            </w:r>
          </w:p>
          <w:p w14:paraId="5077847C" w14:textId="47D4A855" w:rsidR="00BD5DB7" w:rsidRDefault="00BD5DB7" w:rsidP="007D15ED">
            <w:pPr>
              <w:pStyle w:val="SIBulletList1"/>
            </w:pPr>
            <w:r>
              <w:t>characteristics of basic trees</w:t>
            </w:r>
          </w:p>
          <w:p w14:paraId="7BE05FB9" w14:textId="07D6B808" w:rsidR="008C3CAA" w:rsidRPr="008C3CAA" w:rsidRDefault="008C3CAA" w:rsidP="008C3CAA">
            <w:pPr>
              <w:pStyle w:val="SIBulletList1"/>
            </w:pPr>
            <w:r w:rsidRPr="008C3CAA">
              <w:t xml:space="preserve">methods used to </w:t>
            </w:r>
            <w:proofErr w:type="gramStart"/>
            <w:r w:rsidRPr="008C3CAA">
              <w:t>identify</w:t>
            </w:r>
            <w:proofErr w:type="gramEnd"/>
            <w:r w:rsidRPr="008C3CAA">
              <w:t xml:space="preserve"> </w:t>
            </w:r>
            <w:r>
              <w:t>basic</w:t>
            </w:r>
            <w:r w:rsidRPr="008C3CAA">
              <w:t xml:space="preserve"> trees:</w:t>
            </w:r>
          </w:p>
          <w:p w14:paraId="69C52D46" w14:textId="77777777" w:rsidR="008C3CAA" w:rsidRPr="008C3CAA" w:rsidRDefault="008C3CAA" w:rsidP="008C3CAA">
            <w:pPr>
              <w:pStyle w:val="SIBulletList2"/>
            </w:pPr>
            <w:r w:rsidRPr="008C3CAA">
              <w:t xml:space="preserve">that </w:t>
            </w:r>
            <w:proofErr w:type="gramStart"/>
            <w:r w:rsidRPr="008C3CAA">
              <w:t>contain</w:t>
            </w:r>
            <w:proofErr w:type="gramEnd"/>
            <w:r w:rsidRPr="008C3CAA">
              <w:t xml:space="preserve"> hazards and are deemed unsafe to fell</w:t>
            </w:r>
          </w:p>
          <w:p w14:paraId="4C66B404" w14:textId="75D8B02B" w:rsidR="008C3CAA" w:rsidRPr="008C3CAA" w:rsidRDefault="008C3CAA" w:rsidP="008C3CAA">
            <w:pPr>
              <w:pStyle w:val="SIBulletList2"/>
            </w:pPr>
            <w:r>
              <w:t xml:space="preserve">that are </w:t>
            </w:r>
            <w:r w:rsidRPr="008C3CAA">
              <w:t>considered outside own skill level</w:t>
            </w:r>
          </w:p>
          <w:p w14:paraId="1B14D246" w14:textId="77777777" w:rsidR="008C3CAA" w:rsidRPr="008C3CAA" w:rsidRDefault="008C3CAA" w:rsidP="008C3CAA">
            <w:pPr>
              <w:pStyle w:val="SIBulletList2"/>
            </w:pPr>
            <w:r w:rsidRPr="008C3CAA">
              <w:t>where cuts made may lead to loss of control of tree in felling</w:t>
            </w:r>
          </w:p>
          <w:p w14:paraId="18C5FED4" w14:textId="6029E135" w:rsidR="007D15ED" w:rsidRPr="007D15ED" w:rsidRDefault="007D15ED">
            <w:pPr>
              <w:pStyle w:val="SIBulletList1"/>
            </w:pPr>
            <w:r w:rsidRPr="007D15ED">
              <w:t xml:space="preserve">types and purposes of cuts to </w:t>
            </w:r>
            <w:proofErr w:type="gramStart"/>
            <w:r w:rsidR="00034418" w:rsidRPr="007D15ED">
              <w:t>f</w:t>
            </w:r>
            <w:r w:rsidR="00EE6691">
              <w:t>e</w:t>
            </w:r>
            <w:r w:rsidR="00034418" w:rsidRPr="007D15ED">
              <w:t>ll</w:t>
            </w:r>
            <w:proofErr w:type="gramEnd"/>
            <w:r w:rsidR="00034418" w:rsidRPr="007D15ED">
              <w:t xml:space="preserve"> </w:t>
            </w:r>
            <w:r w:rsidR="00034418">
              <w:t xml:space="preserve">basic </w:t>
            </w:r>
            <w:r w:rsidRPr="007D15ED">
              <w:t>trees</w:t>
            </w:r>
            <w:r w:rsidR="00EF34C8">
              <w:t>,</w:t>
            </w:r>
            <w:r w:rsidR="00BB5003">
              <w:t xml:space="preserve"> including </w:t>
            </w:r>
            <w:r w:rsidRPr="007D15ED">
              <w:t>scarf cutting</w:t>
            </w:r>
            <w:r w:rsidR="00BB5003">
              <w:t xml:space="preserve"> and </w:t>
            </w:r>
            <w:r w:rsidRPr="007D15ED">
              <w:t xml:space="preserve">back cutting </w:t>
            </w:r>
            <w:r w:rsidR="007967F6">
              <w:t xml:space="preserve">using different methods </w:t>
            </w:r>
            <w:r w:rsidRPr="007D15ED">
              <w:t>to provide hinge</w:t>
            </w:r>
            <w:r w:rsidR="00034418">
              <w:t xml:space="preserve"> </w:t>
            </w:r>
            <w:r w:rsidRPr="007D15ED">
              <w:t xml:space="preserve">wood and </w:t>
            </w:r>
            <w:r w:rsidR="007967F6" w:rsidRPr="007967F6">
              <w:t>wedges</w:t>
            </w:r>
            <w:r w:rsidR="007967F6">
              <w:t xml:space="preserve"> to</w:t>
            </w:r>
            <w:r w:rsidR="007967F6" w:rsidRPr="007967F6">
              <w:t xml:space="preserve"> </w:t>
            </w:r>
            <w:r w:rsidRPr="007D15ED">
              <w:t>maintain control of tree</w:t>
            </w:r>
          </w:p>
          <w:p w14:paraId="7FAAC2CB" w14:textId="2BD9D285" w:rsidR="007D15ED" w:rsidRDefault="007D15ED" w:rsidP="007D15ED">
            <w:pPr>
              <w:pStyle w:val="SIBulletList1"/>
            </w:pPr>
            <w:r w:rsidRPr="007D15ED">
              <w:t>methods for assessing chain condition</w:t>
            </w:r>
          </w:p>
          <w:p w14:paraId="5E6E130E" w14:textId="3FDDD8A7" w:rsidR="008C3CAA" w:rsidRPr="007D15ED" w:rsidRDefault="008C3CAA" w:rsidP="007D15ED">
            <w:pPr>
              <w:pStyle w:val="SIBulletList1"/>
            </w:pPr>
            <w:r w:rsidRPr="008C3CAA">
              <w:t>types, safe use, operation and maintenance of chainsaws, support tools and attachments</w:t>
            </w:r>
          </w:p>
          <w:p w14:paraId="58119C75" w14:textId="41B19043" w:rsidR="007D51A5" w:rsidRPr="007D51A5" w:rsidRDefault="007D51A5" w:rsidP="007D51A5">
            <w:pPr>
              <w:pStyle w:val="SIBulletList1"/>
            </w:pPr>
            <w:r w:rsidRPr="007D51A5">
              <w:t>workplace procedures specific to f</w:t>
            </w:r>
            <w:r w:rsidR="00005E77">
              <w:t>e</w:t>
            </w:r>
            <w:r w:rsidRPr="007D51A5">
              <w:t>lling trees with chainsaws:</w:t>
            </w:r>
          </w:p>
          <w:p w14:paraId="36AC2353" w14:textId="3346BDF5" w:rsidR="007D51A5" w:rsidRPr="007D51A5" w:rsidRDefault="007D51A5" w:rsidP="007D51A5">
            <w:pPr>
              <w:pStyle w:val="SIBulletList2"/>
            </w:pPr>
            <w:r w:rsidRPr="007D51A5">
              <w:t>workplace health and safety</w:t>
            </w:r>
            <w:r w:rsidR="00EF34C8">
              <w:t>,</w:t>
            </w:r>
            <w:r w:rsidRPr="007D51A5">
              <w:t xml:space="preserve"> with particular emphasis on equipment lock</w:t>
            </w:r>
            <w:r w:rsidR="00EF34C8">
              <w:t>-</w:t>
            </w:r>
            <w:r w:rsidRPr="007D51A5">
              <w:t xml:space="preserve">out, use of </w:t>
            </w:r>
            <w:r w:rsidR="00416BDA" w:rsidRPr="00416BDA">
              <w:t xml:space="preserve">personal protective equipment </w:t>
            </w:r>
            <w:r w:rsidR="00416BDA">
              <w:t>(</w:t>
            </w:r>
            <w:r w:rsidRPr="007D51A5">
              <w:t>PPE</w:t>
            </w:r>
            <w:r w:rsidR="00416BDA">
              <w:t>)</w:t>
            </w:r>
            <w:r w:rsidR="00940F9A">
              <w:t>, safe manual handling</w:t>
            </w:r>
            <w:r w:rsidRPr="007D51A5">
              <w:t xml:space="preserve"> and fire prevention measures </w:t>
            </w:r>
          </w:p>
          <w:p w14:paraId="04D3F36F" w14:textId="77777777" w:rsidR="007D51A5" w:rsidRPr="007D51A5" w:rsidRDefault="007D51A5" w:rsidP="007D51A5">
            <w:pPr>
              <w:pStyle w:val="SIBulletList2"/>
            </w:pPr>
            <w:r w:rsidRPr="007D51A5">
              <w:t>communication reporting lines</w:t>
            </w:r>
          </w:p>
          <w:p w14:paraId="522E995A" w14:textId="77777777" w:rsidR="007D51A5" w:rsidRPr="007D51A5" w:rsidRDefault="007D51A5" w:rsidP="007D51A5">
            <w:pPr>
              <w:pStyle w:val="SIBulletList2"/>
            </w:pPr>
            <w:r w:rsidRPr="007D51A5">
              <w:t>recording and reporting repairs, maintenance activities and equipment faults</w:t>
            </w:r>
          </w:p>
          <w:p w14:paraId="60BDFC18" w14:textId="53F8244B" w:rsidR="007D51A5" w:rsidRPr="007D51A5" w:rsidRDefault="007D51A5" w:rsidP="007D51A5">
            <w:pPr>
              <w:pStyle w:val="SIBulletList1"/>
            </w:pPr>
            <w:r w:rsidRPr="007D51A5">
              <w:lastRenderedPageBreak/>
              <w:t xml:space="preserve">environmental protection measures that meet legal obligations and requirements of the industry, </w:t>
            </w:r>
            <w:proofErr w:type="gramStart"/>
            <w:r w:rsidRPr="007D51A5">
              <w:t>state</w:t>
            </w:r>
            <w:proofErr w:type="gramEnd"/>
            <w:r w:rsidRPr="007D51A5">
              <w:t xml:space="preserve"> and local standards and/or codes of practice for f</w:t>
            </w:r>
            <w:r w:rsidR="00005E77">
              <w:t>e</w:t>
            </w:r>
            <w:r w:rsidRPr="007D51A5">
              <w:t>lling trees with chainsaws:</w:t>
            </w:r>
          </w:p>
          <w:p w14:paraId="737CFBDC" w14:textId="77777777" w:rsidR="007D51A5" w:rsidRPr="007D51A5" w:rsidRDefault="007D51A5" w:rsidP="007D51A5">
            <w:pPr>
              <w:pStyle w:val="SIBulletList2"/>
            </w:pPr>
            <w:r w:rsidRPr="007D51A5">
              <w:t xml:space="preserve">protection of natural and cultural assets </w:t>
            </w:r>
          </w:p>
          <w:p w14:paraId="1CD70A47" w14:textId="77777777" w:rsidR="007D51A5" w:rsidRPr="007D51A5" w:rsidRDefault="007D51A5" w:rsidP="007D51A5">
            <w:pPr>
              <w:pStyle w:val="SIBulletList2"/>
            </w:pPr>
            <w:r w:rsidRPr="007D51A5">
              <w:t xml:space="preserve">cleaning plant, </w:t>
            </w:r>
            <w:proofErr w:type="gramStart"/>
            <w:r w:rsidRPr="007D51A5">
              <w:t>tools</w:t>
            </w:r>
            <w:proofErr w:type="gramEnd"/>
            <w:r w:rsidRPr="007D51A5">
              <w:t xml:space="preserve"> and equipment</w:t>
            </w:r>
          </w:p>
          <w:p w14:paraId="00B21A3E" w14:textId="77777777" w:rsidR="007D51A5" w:rsidRPr="007D51A5" w:rsidRDefault="007D51A5" w:rsidP="007D51A5">
            <w:pPr>
              <w:pStyle w:val="SIBulletList2"/>
            </w:pPr>
            <w:r w:rsidRPr="007D51A5">
              <w:t xml:space="preserve">disposing of, </w:t>
            </w:r>
            <w:proofErr w:type="gramStart"/>
            <w:r w:rsidRPr="007D51A5">
              <w:t>recycling</w:t>
            </w:r>
            <w:proofErr w:type="gramEnd"/>
            <w:r w:rsidRPr="007D51A5">
              <w:t xml:space="preserve"> and reusing materials</w:t>
            </w:r>
          </w:p>
          <w:p w14:paraId="5C214535" w14:textId="70153DE2" w:rsidR="00F1480E" w:rsidRPr="000754EC" w:rsidRDefault="007D51A5" w:rsidP="007D15ED">
            <w:pPr>
              <w:pStyle w:val="SIBulletList2"/>
            </w:pPr>
            <w:r w:rsidRPr="007D51A5">
              <w:t>disposing of hazardous substances</w:t>
            </w:r>
            <w:r>
              <w:t>.</w:t>
            </w:r>
          </w:p>
        </w:tc>
      </w:tr>
    </w:tbl>
    <w:p w14:paraId="6A6884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48C4DD" w14:textId="77777777" w:rsidTr="00287DC8">
        <w:trPr>
          <w:tblHeader/>
        </w:trPr>
        <w:tc>
          <w:tcPr>
            <w:tcW w:w="5000" w:type="pct"/>
            <w:shd w:val="clear" w:color="auto" w:fill="auto"/>
          </w:tcPr>
          <w:p w14:paraId="469DD03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348007" w14:textId="77777777" w:rsidTr="00287DC8">
        <w:tc>
          <w:tcPr>
            <w:tcW w:w="5000" w:type="pct"/>
            <w:shd w:val="clear" w:color="auto" w:fill="auto"/>
          </w:tcPr>
          <w:p w14:paraId="2BAF0496" w14:textId="0616FE4B" w:rsidR="00117AD2" w:rsidRPr="00117AD2" w:rsidRDefault="00117AD2" w:rsidP="00117AD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B34DEAF" w14:textId="447D0CC9" w:rsidR="00F86F07" w:rsidRDefault="001570FC" w:rsidP="00F86F07">
            <w:pPr>
              <w:pStyle w:val="SIBulletList1"/>
            </w:pPr>
            <w:r w:rsidRPr="00772464">
              <w:t>physical conditions</w:t>
            </w:r>
            <w:r w:rsidR="00EF34C8">
              <w:t>:</w:t>
            </w:r>
          </w:p>
          <w:p w14:paraId="601A73F0" w14:textId="5198B2D1" w:rsidR="007D15ED" w:rsidRDefault="001570FC" w:rsidP="00117AD2">
            <w:pPr>
              <w:pStyle w:val="SIBulletList2"/>
            </w:pPr>
            <w:r w:rsidRPr="001570FC">
              <w:t xml:space="preserve">skills must be </w:t>
            </w:r>
            <w:proofErr w:type="gramStart"/>
            <w:r w:rsidRPr="001570FC">
              <w:t>demonstrated</w:t>
            </w:r>
            <w:proofErr w:type="gramEnd"/>
            <w:r w:rsidRPr="001570FC">
              <w:t xml:space="preserve"> in </w:t>
            </w:r>
            <w:r w:rsidR="00D0723C">
              <w:t>the</w:t>
            </w:r>
            <w:r w:rsidR="00D0723C" w:rsidRPr="001570FC">
              <w:t xml:space="preserve"> </w:t>
            </w:r>
            <w:r>
              <w:t xml:space="preserve">workplace </w:t>
            </w:r>
            <w:r w:rsidRPr="001570FC">
              <w:t>or an environment that accurately represents workplace conditions</w:t>
            </w:r>
            <w:r w:rsidR="007D15ED" w:rsidRPr="007D15ED">
              <w:t xml:space="preserve"> </w:t>
            </w:r>
          </w:p>
          <w:p w14:paraId="654568DC" w14:textId="77777777" w:rsidR="001570FC" w:rsidRPr="001570FC" w:rsidRDefault="001570FC" w:rsidP="00DF5D3F">
            <w:pPr>
              <w:pStyle w:val="SIBulletList1"/>
            </w:pPr>
            <w:r w:rsidRPr="00772464">
              <w:t xml:space="preserve">resources, </w:t>
            </w:r>
            <w:proofErr w:type="gramStart"/>
            <w:r w:rsidRPr="00772464">
              <w:t>equipment</w:t>
            </w:r>
            <w:proofErr w:type="gramEnd"/>
            <w:r w:rsidRPr="00772464">
              <w:t xml:space="preserve"> and materials:</w:t>
            </w:r>
          </w:p>
          <w:p w14:paraId="67DF9B79" w14:textId="5625136C" w:rsidR="00CF3025" w:rsidRPr="00EF4407" w:rsidRDefault="00CF3025" w:rsidP="00117AD2">
            <w:pPr>
              <w:pStyle w:val="SIBulletList2"/>
            </w:pPr>
            <w:r>
              <w:t>chainsaw and accessories</w:t>
            </w:r>
          </w:p>
          <w:p w14:paraId="085C57B0" w14:textId="560DF177" w:rsidR="00CF3025" w:rsidRPr="00EF4407" w:rsidRDefault="00CF3025" w:rsidP="00117AD2">
            <w:pPr>
              <w:pStyle w:val="SIBulletList2"/>
            </w:pPr>
            <w:r w:rsidRPr="00EF4407">
              <w:t>suitable trees to fell</w:t>
            </w:r>
          </w:p>
          <w:p w14:paraId="599CAF89" w14:textId="0178A0BE" w:rsidR="00CF3025" w:rsidRPr="00EF4407" w:rsidRDefault="00117AD2" w:rsidP="00117AD2">
            <w:pPr>
              <w:pStyle w:val="SIBulletList2"/>
            </w:pPr>
            <w:r>
              <w:t>PPE</w:t>
            </w:r>
            <w:r w:rsidR="00CF3025" w:rsidRPr="00EF4407">
              <w:t xml:space="preserve"> required in </w:t>
            </w:r>
            <w:r w:rsidR="00CF3025">
              <w:t>tree felling</w:t>
            </w:r>
            <w:r w:rsidR="00CF3025" w:rsidRPr="00EF4407">
              <w:t xml:space="preserve"> operations</w:t>
            </w:r>
          </w:p>
          <w:p w14:paraId="6B07083D" w14:textId="0D42AABC" w:rsidR="00CF3025" w:rsidRPr="00EF4407" w:rsidRDefault="00CF3025" w:rsidP="00117AD2">
            <w:pPr>
              <w:pStyle w:val="SIBulletList2"/>
            </w:pPr>
            <w:r w:rsidRPr="00EF4407">
              <w:t>communication system</w:t>
            </w:r>
          </w:p>
          <w:p w14:paraId="1EDEA650" w14:textId="573A738E" w:rsidR="007D15ED" w:rsidRPr="007D15ED" w:rsidRDefault="007D15ED" w:rsidP="00DF5D3F">
            <w:pPr>
              <w:pStyle w:val="SIBulletList1"/>
            </w:pPr>
            <w:r w:rsidRPr="007D15ED">
              <w:t>specifications</w:t>
            </w:r>
            <w:r w:rsidR="00EF34C8">
              <w:t>:</w:t>
            </w:r>
          </w:p>
          <w:p w14:paraId="22CD0102" w14:textId="11ECB787" w:rsidR="00DF5D3F" w:rsidRPr="00DF5D3F" w:rsidRDefault="00DF5D3F" w:rsidP="00117AD2">
            <w:pPr>
              <w:pStyle w:val="SIBulletList2"/>
            </w:pPr>
            <w:r w:rsidRPr="00DF5D3F">
              <w:t xml:space="preserve">access to workplace </w:t>
            </w:r>
            <w:r w:rsidR="00940F9A">
              <w:t xml:space="preserve">safety and environmental </w:t>
            </w:r>
            <w:r w:rsidR="00D0723C" w:rsidRPr="00DF5D3F">
              <w:t>policies</w:t>
            </w:r>
            <w:r w:rsidR="008000FA">
              <w:t xml:space="preserve"> and</w:t>
            </w:r>
            <w:r w:rsidR="00D0723C" w:rsidRPr="00DF5D3F">
              <w:t xml:space="preserve"> procedures</w:t>
            </w:r>
            <w:r w:rsidR="00D0723C">
              <w:t xml:space="preserve"> </w:t>
            </w:r>
            <w:r w:rsidRPr="00DF5D3F">
              <w:t xml:space="preserve">applicable to </w:t>
            </w:r>
            <w:r>
              <w:t>tree felling</w:t>
            </w:r>
            <w:r w:rsidRPr="00DF5D3F">
              <w:t xml:space="preserve"> </w:t>
            </w:r>
            <w:r w:rsidR="001A5A7C">
              <w:t xml:space="preserve">and chainsaw </w:t>
            </w:r>
            <w:r w:rsidRPr="00DF5D3F">
              <w:t>operations</w:t>
            </w:r>
          </w:p>
          <w:p w14:paraId="78AD1A04" w14:textId="77777777" w:rsidR="00DF5D3F" w:rsidRPr="00DF5D3F" w:rsidRDefault="00DF5D3F" w:rsidP="00117AD2">
            <w:pPr>
              <w:pStyle w:val="SIBulletList2"/>
            </w:pPr>
            <w:r w:rsidRPr="00DF5D3F">
              <w:t>access to site emergency procedure</w:t>
            </w:r>
          </w:p>
          <w:p w14:paraId="23CC0524" w14:textId="7F510D50" w:rsidR="00DF5D3F" w:rsidRPr="00DF5D3F" w:rsidRDefault="00DF5D3F" w:rsidP="00117AD2">
            <w:pPr>
              <w:pStyle w:val="SIBulletList2"/>
            </w:pPr>
            <w:r w:rsidRPr="00DF5D3F">
              <w:t xml:space="preserve">access to workplace standard operating procedures </w:t>
            </w:r>
            <w:r w:rsidR="0097771D">
              <w:t xml:space="preserve">or </w:t>
            </w:r>
            <w:r w:rsidR="0097771D" w:rsidRPr="00DF5D3F">
              <w:t>operator manual</w:t>
            </w:r>
            <w:r w:rsidR="0097771D" w:rsidRPr="0097771D">
              <w:t xml:space="preserve"> </w:t>
            </w:r>
            <w:r w:rsidRPr="00DF5D3F">
              <w:t xml:space="preserve">for </w:t>
            </w:r>
            <w:r>
              <w:t>chainsaws</w:t>
            </w:r>
            <w:r w:rsidR="0097771D">
              <w:t>.</w:t>
            </w:r>
          </w:p>
          <w:p w14:paraId="0E81C35F" w14:textId="77777777" w:rsidR="003C2F51" w:rsidRDefault="003C2F51" w:rsidP="00117AD2"/>
          <w:p w14:paraId="343876DB" w14:textId="5098BC6F" w:rsidR="00F1480E" w:rsidRPr="000754EC" w:rsidRDefault="00287DC8" w:rsidP="00117AD2">
            <w:pPr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A208F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DE1F39" w14:textId="77777777" w:rsidTr="004679E3">
        <w:tc>
          <w:tcPr>
            <w:tcW w:w="990" w:type="pct"/>
            <w:shd w:val="clear" w:color="auto" w:fill="auto"/>
          </w:tcPr>
          <w:p w14:paraId="4E3D07B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00A59C" w14:textId="68E9A4E1" w:rsidR="00F1480E" w:rsidRPr="000754EC" w:rsidRDefault="00EF34C8" w:rsidP="009E16EB">
            <w:r w:rsidRPr="00EF34C8">
              <w:t xml:space="preserve">Companion Volumes, including Implementation Guides, are available at </w:t>
            </w:r>
            <w:proofErr w:type="spellStart"/>
            <w:r w:rsidRPr="00EF34C8">
              <w:t>VETNet</w:t>
            </w:r>
            <w:proofErr w:type="spellEnd"/>
            <w:r w:rsidRPr="00EF34C8">
              <w:t xml:space="preserve">: </w:t>
            </w:r>
            <w:hyperlink r:id="rId12" w:history="1">
              <w:r w:rsidRPr="00EF34C8">
                <w:t>https://vetnet.gov.au/Pages/TrainingDocs.aspx?q=0d96fe23-5747-4c01-9d6f-3509ff8d3d47</w:t>
              </w:r>
            </w:hyperlink>
          </w:p>
        </w:tc>
      </w:tr>
    </w:tbl>
    <w:p w14:paraId="5F0597A9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C295" w14:textId="77777777" w:rsidR="00F82D24" w:rsidRDefault="00F82D24" w:rsidP="00BF3F0A">
      <w:r>
        <w:separator/>
      </w:r>
    </w:p>
    <w:p w14:paraId="3FF7B275" w14:textId="77777777" w:rsidR="00F82D24" w:rsidRDefault="00F82D24"/>
  </w:endnote>
  <w:endnote w:type="continuationSeparator" w:id="0">
    <w:p w14:paraId="5ED36F49" w14:textId="77777777" w:rsidR="00F82D24" w:rsidRDefault="00F82D24" w:rsidP="00BF3F0A">
      <w:r>
        <w:continuationSeparator/>
      </w:r>
    </w:p>
    <w:p w14:paraId="70611FD4" w14:textId="77777777" w:rsidR="00F82D24" w:rsidRDefault="00F82D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31825B1" w14:textId="77777777" w:rsidR="00287DC8" w:rsidRPr="000754EC" w:rsidRDefault="00287DC8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406AB438" w14:textId="77777777" w:rsidR="00287DC8" w:rsidRDefault="00287DC8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>
          <w:t xml:space="preserve">1 November </w:t>
        </w:r>
        <w:r w:rsidRPr="000754EC">
          <w:t>2017</w:t>
        </w:r>
      </w:p>
    </w:sdtContent>
  </w:sdt>
  <w:p w14:paraId="589095AB" w14:textId="77777777" w:rsidR="00287DC8" w:rsidRDefault="00287D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B4DDF" w14:textId="77777777" w:rsidR="00F82D24" w:rsidRDefault="00F82D24" w:rsidP="00BF3F0A">
      <w:r>
        <w:separator/>
      </w:r>
    </w:p>
    <w:p w14:paraId="10876797" w14:textId="77777777" w:rsidR="00F82D24" w:rsidRDefault="00F82D24"/>
  </w:footnote>
  <w:footnote w:type="continuationSeparator" w:id="0">
    <w:p w14:paraId="7F887422" w14:textId="77777777" w:rsidR="00F82D24" w:rsidRDefault="00F82D24" w:rsidP="00BF3F0A">
      <w:r>
        <w:continuationSeparator/>
      </w:r>
    </w:p>
    <w:p w14:paraId="30DC41CD" w14:textId="77777777" w:rsidR="00F82D24" w:rsidRDefault="00F82D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0A150" w14:textId="598A7BFE" w:rsidR="00287DC8" w:rsidRPr="007D15ED" w:rsidRDefault="00287DC8" w:rsidP="007D15ED">
    <w:del w:id="225" w:author="Georgiana Daian" w:date="2022-03-24T10:44:00Z">
      <w:r w:rsidRPr="007D15ED" w:rsidDel="00C5660D">
        <w:delText>FWPCOT2</w:delText>
      </w:r>
      <w:r w:rsidR="003D2BD3" w:rsidDel="00C5660D">
        <w:delText>253</w:delText>
      </w:r>
      <w:r w:rsidRPr="007D15ED" w:rsidDel="00C5660D">
        <w:delText xml:space="preserve"> </w:delText>
      </w:r>
    </w:del>
    <w:ins w:id="226" w:author="Georgiana Daian" w:date="2022-03-24T10:44:00Z">
      <w:r w:rsidR="00C5660D" w:rsidRPr="007D15ED">
        <w:t>FWPCOT2</w:t>
      </w:r>
      <w:r w:rsidR="00C5660D">
        <w:t>XXX</w:t>
      </w:r>
      <w:r w:rsidR="00C5660D" w:rsidRPr="007D15ED">
        <w:t xml:space="preserve"> </w:t>
      </w:r>
    </w:ins>
    <w:r w:rsidR="00395DE7" w:rsidRPr="007D15ED">
      <w:t>F</w:t>
    </w:r>
    <w:r w:rsidR="00395DE7">
      <w:t>e</w:t>
    </w:r>
    <w:r w:rsidR="00395DE7" w:rsidRPr="007D15ED">
      <w:t xml:space="preserve">ll </w:t>
    </w:r>
    <w:r w:rsidRPr="007D15ED">
      <w:t>trees manually (basic)</w:t>
    </w:r>
  </w:p>
  <w:p w14:paraId="60394118" w14:textId="77777777" w:rsidR="00287DC8" w:rsidRPr="007D15ED" w:rsidRDefault="00287DC8" w:rsidP="007D15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AC34152"/>
    <w:multiLevelType w:val="multilevel"/>
    <w:tmpl w:val="3AEAB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06664C"/>
    <w:multiLevelType w:val="hybridMultilevel"/>
    <w:tmpl w:val="87C04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1"/>
  </w:num>
  <w:num w:numId="19">
    <w:abstractNumId w:val="10"/>
  </w:num>
  <w:num w:numId="20">
    <w:abstractNumId w:val="8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orgiana Daian">
    <w15:presenceInfo w15:providerId="None" w15:userId="Georgiana Daian"/>
  </w15:person>
  <w15:person w15:author="Georgiana Daian [2]">
    <w15:presenceInfo w15:providerId="AD" w15:userId="S::gdaian@forestworks.com.au::e9b231ce-b71b-4c43-92d0-9cd0c7441de7"/>
  </w15:person>
  <w15:person w15:author="Rob Stowell">
    <w15:presenceInfo w15:providerId="AD" w15:userId="S::rob.stowell@forestworks.com.au::537ee794-60ee-47ac-8a20-2e7ead0c27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xsDCyMLQ0MTO2MDdT0lEKTi0uzszPAykwNa8FAGngOfYtAAAA"/>
  </w:docVars>
  <w:rsids>
    <w:rsidRoot w:val="00AB5133"/>
    <w:rsid w:val="000014B9"/>
    <w:rsid w:val="00005A15"/>
    <w:rsid w:val="00005E77"/>
    <w:rsid w:val="0001108F"/>
    <w:rsid w:val="000115E2"/>
    <w:rsid w:val="000126D0"/>
    <w:rsid w:val="0001296A"/>
    <w:rsid w:val="00013CB9"/>
    <w:rsid w:val="00016803"/>
    <w:rsid w:val="00022EA5"/>
    <w:rsid w:val="00023992"/>
    <w:rsid w:val="000275AE"/>
    <w:rsid w:val="00030277"/>
    <w:rsid w:val="00034418"/>
    <w:rsid w:val="00041E59"/>
    <w:rsid w:val="000439CC"/>
    <w:rsid w:val="0004790F"/>
    <w:rsid w:val="000507E5"/>
    <w:rsid w:val="00052E28"/>
    <w:rsid w:val="00055CC1"/>
    <w:rsid w:val="00064BFE"/>
    <w:rsid w:val="00070B3E"/>
    <w:rsid w:val="00071F95"/>
    <w:rsid w:val="000737BB"/>
    <w:rsid w:val="00074E47"/>
    <w:rsid w:val="000754EC"/>
    <w:rsid w:val="00077BA6"/>
    <w:rsid w:val="000845B8"/>
    <w:rsid w:val="0009003E"/>
    <w:rsid w:val="0009093B"/>
    <w:rsid w:val="000A5441"/>
    <w:rsid w:val="000B3698"/>
    <w:rsid w:val="000C149A"/>
    <w:rsid w:val="000C224E"/>
    <w:rsid w:val="000D047D"/>
    <w:rsid w:val="000D2376"/>
    <w:rsid w:val="000E25E6"/>
    <w:rsid w:val="000E2C86"/>
    <w:rsid w:val="000E4B9A"/>
    <w:rsid w:val="000F29F2"/>
    <w:rsid w:val="000F5C15"/>
    <w:rsid w:val="000F7B4C"/>
    <w:rsid w:val="00101659"/>
    <w:rsid w:val="00104AE9"/>
    <w:rsid w:val="00105AEA"/>
    <w:rsid w:val="001078BF"/>
    <w:rsid w:val="00107EF8"/>
    <w:rsid w:val="0011003A"/>
    <w:rsid w:val="00110627"/>
    <w:rsid w:val="00113667"/>
    <w:rsid w:val="00113811"/>
    <w:rsid w:val="00117AD2"/>
    <w:rsid w:val="001205CB"/>
    <w:rsid w:val="0012124F"/>
    <w:rsid w:val="00126609"/>
    <w:rsid w:val="00126B1F"/>
    <w:rsid w:val="00133957"/>
    <w:rsid w:val="001372F6"/>
    <w:rsid w:val="001400D5"/>
    <w:rsid w:val="00140BF4"/>
    <w:rsid w:val="00144385"/>
    <w:rsid w:val="0014530A"/>
    <w:rsid w:val="00146E6B"/>
    <w:rsid w:val="00146EEC"/>
    <w:rsid w:val="00151765"/>
    <w:rsid w:val="00151D55"/>
    <w:rsid w:val="00151D93"/>
    <w:rsid w:val="001539E5"/>
    <w:rsid w:val="00156EF3"/>
    <w:rsid w:val="001570FC"/>
    <w:rsid w:val="00176E4F"/>
    <w:rsid w:val="001823E7"/>
    <w:rsid w:val="0018441E"/>
    <w:rsid w:val="0018546B"/>
    <w:rsid w:val="001856F2"/>
    <w:rsid w:val="00186F5F"/>
    <w:rsid w:val="001A19AC"/>
    <w:rsid w:val="001A5A7C"/>
    <w:rsid w:val="001A6A3E"/>
    <w:rsid w:val="001A7B6D"/>
    <w:rsid w:val="001B34D5"/>
    <w:rsid w:val="001B513A"/>
    <w:rsid w:val="001B5589"/>
    <w:rsid w:val="001B7793"/>
    <w:rsid w:val="001C0544"/>
    <w:rsid w:val="001C0A75"/>
    <w:rsid w:val="001C10B1"/>
    <w:rsid w:val="001C1306"/>
    <w:rsid w:val="001C488D"/>
    <w:rsid w:val="001D30EB"/>
    <w:rsid w:val="001D5C1B"/>
    <w:rsid w:val="001D61B4"/>
    <w:rsid w:val="001D78E2"/>
    <w:rsid w:val="001D7F5B"/>
    <w:rsid w:val="001E0849"/>
    <w:rsid w:val="001E16BC"/>
    <w:rsid w:val="001E16DF"/>
    <w:rsid w:val="001F2BA5"/>
    <w:rsid w:val="001F308D"/>
    <w:rsid w:val="001F3AD9"/>
    <w:rsid w:val="00201A7C"/>
    <w:rsid w:val="00202561"/>
    <w:rsid w:val="00205F42"/>
    <w:rsid w:val="0021210E"/>
    <w:rsid w:val="0021414D"/>
    <w:rsid w:val="002225D5"/>
    <w:rsid w:val="00223124"/>
    <w:rsid w:val="00223BF8"/>
    <w:rsid w:val="0022505B"/>
    <w:rsid w:val="00233143"/>
    <w:rsid w:val="00234444"/>
    <w:rsid w:val="00242293"/>
    <w:rsid w:val="00244EA7"/>
    <w:rsid w:val="00262FC3"/>
    <w:rsid w:val="0026394F"/>
    <w:rsid w:val="00267AF6"/>
    <w:rsid w:val="00275D51"/>
    <w:rsid w:val="00276DB8"/>
    <w:rsid w:val="00282664"/>
    <w:rsid w:val="00285BCB"/>
    <w:rsid w:val="00285FB8"/>
    <w:rsid w:val="00286D8D"/>
    <w:rsid w:val="00287B11"/>
    <w:rsid w:val="00287DC8"/>
    <w:rsid w:val="0029031D"/>
    <w:rsid w:val="00293BF6"/>
    <w:rsid w:val="00296E4D"/>
    <w:rsid w:val="002970C3"/>
    <w:rsid w:val="002A2B52"/>
    <w:rsid w:val="002A4CD3"/>
    <w:rsid w:val="002A6CC4"/>
    <w:rsid w:val="002A7EB7"/>
    <w:rsid w:val="002C44DB"/>
    <w:rsid w:val="002C55E9"/>
    <w:rsid w:val="002D0C8B"/>
    <w:rsid w:val="002D330A"/>
    <w:rsid w:val="002D6E06"/>
    <w:rsid w:val="002E170C"/>
    <w:rsid w:val="002E193E"/>
    <w:rsid w:val="002F565A"/>
    <w:rsid w:val="002F7BC6"/>
    <w:rsid w:val="003038BC"/>
    <w:rsid w:val="00305EFF"/>
    <w:rsid w:val="00310A6A"/>
    <w:rsid w:val="003144E6"/>
    <w:rsid w:val="0031681F"/>
    <w:rsid w:val="003175CC"/>
    <w:rsid w:val="00320CF5"/>
    <w:rsid w:val="00321753"/>
    <w:rsid w:val="00324A72"/>
    <w:rsid w:val="00327FA1"/>
    <w:rsid w:val="00331345"/>
    <w:rsid w:val="003321CD"/>
    <w:rsid w:val="00333E80"/>
    <w:rsid w:val="00334B68"/>
    <w:rsid w:val="00335648"/>
    <w:rsid w:val="00337D52"/>
    <w:rsid w:val="00337E82"/>
    <w:rsid w:val="00346FDC"/>
    <w:rsid w:val="00350BB1"/>
    <w:rsid w:val="00352C83"/>
    <w:rsid w:val="0036209A"/>
    <w:rsid w:val="00362184"/>
    <w:rsid w:val="003621BD"/>
    <w:rsid w:val="003626C7"/>
    <w:rsid w:val="00366805"/>
    <w:rsid w:val="0037067D"/>
    <w:rsid w:val="00372539"/>
    <w:rsid w:val="00373436"/>
    <w:rsid w:val="0038735B"/>
    <w:rsid w:val="003916D1"/>
    <w:rsid w:val="00395DE7"/>
    <w:rsid w:val="003A21F0"/>
    <w:rsid w:val="003A277F"/>
    <w:rsid w:val="003A58BA"/>
    <w:rsid w:val="003A5AE7"/>
    <w:rsid w:val="003A5B52"/>
    <w:rsid w:val="003A7221"/>
    <w:rsid w:val="003B3493"/>
    <w:rsid w:val="003B7637"/>
    <w:rsid w:val="003C13AE"/>
    <w:rsid w:val="003C2F51"/>
    <w:rsid w:val="003D2BD3"/>
    <w:rsid w:val="003D2E73"/>
    <w:rsid w:val="003D6609"/>
    <w:rsid w:val="003E72B6"/>
    <w:rsid w:val="003E7A4D"/>
    <w:rsid w:val="003E7BBE"/>
    <w:rsid w:val="00410710"/>
    <w:rsid w:val="004127E3"/>
    <w:rsid w:val="0041503B"/>
    <w:rsid w:val="00416A2E"/>
    <w:rsid w:val="00416BDA"/>
    <w:rsid w:val="0043212E"/>
    <w:rsid w:val="00434366"/>
    <w:rsid w:val="00434ECE"/>
    <w:rsid w:val="00443861"/>
    <w:rsid w:val="00444423"/>
    <w:rsid w:val="004478C8"/>
    <w:rsid w:val="004518F1"/>
    <w:rsid w:val="00452F3E"/>
    <w:rsid w:val="004539F8"/>
    <w:rsid w:val="00460857"/>
    <w:rsid w:val="00462395"/>
    <w:rsid w:val="00462DED"/>
    <w:rsid w:val="004640AE"/>
    <w:rsid w:val="004679E3"/>
    <w:rsid w:val="00471851"/>
    <w:rsid w:val="00474E87"/>
    <w:rsid w:val="00475172"/>
    <w:rsid w:val="004758B0"/>
    <w:rsid w:val="00476526"/>
    <w:rsid w:val="004832D2"/>
    <w:rsid w:val="004841E0"/>
    <w:rsid w:val="00485559"/>
    <w:rsid w:val="004949DC"/>
    <w:rsid w:val="0049787B"/>
    <w:rsid w:val="004A142B"/>
    <w:rsid w:val="004A3860"/>
    <w:rsid w:val="004A44E8"/>
    <w:rsid w:val="004A581D"/>
    <w:rsid w:val="004A7706"/>
    <w:rsid w:val="004A77E3"/>
    <w:rsid w:val="004A7E32"/>
    <w:rsid w:val="004B29B7"/>
    <w:rsid w:val="004B39DE"/>
    <w:rsid w:val="004B7A28"/>
    <w:rsid w:val="004C2244"/>
    <w:rsid w:val="004C594E"/>
    <w:rsid w:val="004C79A1"/>
    <w:rsid w:val="004D0D5F"/>
    <w:rsid w:val="004D1569"/>
    <w:rsid w:val="004D44B1"/>
    <w:rsid w:val="004D4AD8"/>
    <w:rsid w:val="004E0460"/>
    <w:rsid w:val="004E1579"/>
    <w:rsid w:val="004E1B8B"/>
    <w:rsid w:val="004E5FAE"/>
    <w:rsid w:val="004E622E"/>
    <w:rsid w:val="004E6245"/>
    <w:rsid w:val="004E6741"/>
    <w:rsid w:val="004E7094"/>
    <w:rsid w:val="004F516D"/>
    <w:rsid w:val="004F5DC7"/>
    <w:rsid w:val="004F78DA"/>
    <w:rsid w:val="004F7FB2"/>
    <w:rsid w:val="00501FAB"/>
    <w:rsid w:val="00502F9B"/>
    <w:rsid w:val="005145AB"/>
    <w:rsid w:val="00520E9A"/>
    <w:rsid w:val="00522F4B"/>
    <w:rsid w:val="005248C1"/>
    <w:rsid w:val="00526134"/>
    <w:rsid w:val="005332A2"/>
    <w:rsid w:val="005405B2"/>
    <w:rsid w:val="005427C8"/>
    <w:rsid w:val="005446D1"/>
    <w:rsid w:val="00556C4C"/>
    <w:rsid w:val="00557369"/>
    <w:rsid w:val="00564ADD"/>
    <w:rsid w:val="005708EB"/>
    <w:rsid w:val="00575BC6"/>
    <w:rsid w:val="005821DF"/>
    <w:rsid w:val="00583902"/>
    <w:rsid w:val="00583FCA"/>
    <w:rsid w:val="00591274"/>
    <w:rsid w:val="00591352"/>
    <w:rsid w:val="00591D19"/>
    <w:rsid w:val="00594DF0"/>
    <w:rsid w:val="005A1D70"/>
    <w:rsid w:val="005A3AA5"/>
    <w:rsid w:val="005A4C3E"/>
    <w:rsid w:val="005A50E7"/>
    <w:rsid w:val="005A6C9C"/>
    <w:rsid w:val="005A74DC"/>
    <w:rsid w:val="005B5146"/>
    <w:rsid w:val="005B5785"/>
    <w:rsid w:val="005B5B58"/>
    <w:rsid w:val="005B70AA"/>
    <w:rsid w:val="005C1E47"/>
    <w:rsid w:val="005D0D27"/>
    <w:rsid w:val="005D1AFD"/>
    <w:rsid w:val="005D22A7"/>
    <w:rsid w:val="005D3BD6"/>
    <w:rsid w:val="005D4A3F"/>
    <w:rsid w:val="005D6C7A"/>
    <w:rsid w:val="005E51E6"/>
    <w:rsid w:val="005E6F49"/>
    <w:rsid w:val="005E7D8F"/>
    <w:rsid w:val="005F027A"/>
    <w:rsid w:val="005F27DC"/>
    <w:rsid w:val="005F33CC"/>
    <w:rsid w:val="005F771F"/>
    <w:rsid w:val="00604A4B"/>
    <w:rsid w:val="006068EB"/>
    <w:rsid w:val="006121D4"/>
    <w:rsid w:val="006122A8"/>
    <w:rsid w:val="00613B49"/>
    <w:rsid w:val="00615A44"/>
    <w:rsid w:val="00616845"/>
    <w:rsid w:val="00620E8E"/>
    <w:rsid w:val="00620F50"/>
    <w:rsid w:val="0062343E"/>
    <w:rsid w:val="00624165"/>
    <w:rsid w:val="00626131"/>
    <w:rsid w:val="00633CFE"/>
    <w:rsid w:val="00634FCA"/>
    <w:rsid w:val="00635695"/>
    <w:rsid w:val="006429BF"/>
    <w:rsid w:val="00643D1B"/>
    <w:rsid w:val="006452B8"/>
    <w:rsid w:val="00650158"/>
    <w:rsid w:val="00652E62"/>
    <w:rsid w:val="0065476E"/>
    <w:rsid w:val="00657BD7"/>
    <w:rsid w:val="00657FE6"/>
    <w:rsid w:val="00660C4C"/>
    <w:rsid w:val="00670FF6"/>
    <w:rsid w:val="00675DC8"/>
    <w:rsid w:val="006843A0"/>
    <w:rsid w:val="00684650"/>
    <w:rsid w:val="00686A49"/>
    <w:rsid w:val="00686B5E"/>
    <w:rsid w:val="00687B62"/>
    <w:rsid w:val="00690C44"/>
    <w:rsid w:val="006917EF"/>
    <w:rsid w:val="006957C6"/>
    <w:rsid w:val="006969D9"/>
    <w:rsid w:val="006A26E1"/>
    <w:rsid w:val="006A2B68"/>
    <w:rsid w:val="006A2CFD"/>
    <w:rsid w:val="006A67B5"/>
    <w:rsid w:val="006A6FDA"/>
    <w:rsid w:val="006B2216"/>
    <w:rsid w:val="006B5CF5"/>
    <w:rsid w:val="006C0EBA"/>
    <w:rsid w:val="006C2F32"/>
    <w:rsid w:val="006D0BE1"/>
    <w:rsid w:val="006D38C3"/>
    <w:rsid w:val="006D4448"/>
    <w:rsid w:val="006D56B7"/>
    <w:rsid w:val="006D6DFD"/>
    <w:rsid w:val="006D7BB1"/>
    <w:rsid w:val="006E2C4D"/>
    <w:rsid w:val="006E42FE"/>
    <w:rsid w:val="006E669D"/>
    <w:rsid w:val="006E76C8"/>
    <w:rsid w:val="006F0D02"/>
    <w:rsid w:val="006F10FE"/>
    <w:rsid w:val="006F2890"/>
    <w:rsid w:val="006F3622"/>
    <w:rsid w:val="00704A00"/>
    <w:rsid w:val="00705EEC"/>
    <w:rsid w:val="00707741"/>
    <w:rsid w:val="00710099"/>
    <w:rsid w:val="00710811"/>
    <w:rsid w:val="0071257B"/>
    <w:rsid w:val="007134FE"/>
    <w:rsid w:val="00715794"/>
    <w:rsid w:val="00717385"/>
    <w:rsid w:val="007212F5"/>
    <w:rsid w:val="00722769"/>
    <w:rsid w:val="00727901"/>
    <w:rsid w:val="0073075B"/>
    <w:rsid w:val="0073404B"/>
    <w:rsid w:val="007341FF"/>
    <w:rsid w:val="00735A8B"/>
    <w:rsid w:val="00737786"/>
    <w:rsid w:val="007404E9"/>
    <w:rsid w:val="0074286B"/>
    <w:rsid w:val="00743F51"/>
    <w:rsid w:val="007444CF"/>
    <w:rsid w:val="007474E7"/>
    <w:rsid w:val="00752C75"/>
    <w:rsid w:val="007556A7"/>
    <w:rsid w:val="00757005"/>
    <w:rsid w:val="00761DBE"/>
    <w:rsid w:val="0076523B"/>
    <w:rsid w:val="00765DB8"/>
    <w:rsid w:val="00771B60"/>
    <w:rsid w:val="00781D77"/>
    <w:rsid w:val="00783549"/>
    <w:rsid w:val="00783D6C"/>
    <w:rsid w:val="00783E0F"/>
    <w:rsid w:val="007860B7"/>
    <w:rsid w:val="00786DC8"/>
    <w:rsid w:val="007967F6"/>
    <w:rsid w:val="007A300D"/>
    <w:rsid w:val="007A6884"/>
    <w:rsid w:val="007A77B9"/>
    <w:rsid w:val="007C2B22"/>
    <w:rsid w:val="007D15ED"/>
    <w:rsid w:val="007D2E32"/>
    <w:rsid w:val="007D51A5"/>
    <w:rsid w:val="007D5A78"/>
    <w:rsid w:val="007E33DE"/>
    <w:rsid w:val="007E3708"/>
    <w:rsid w:val="007E3BD1"/>
    <w:rsid w:val="007E4B89"/>
    <w:rsid w:val="007F1563"/>
    <w:rsid w:val="007F1EB2"/>
    <w:rsid w:val="007F37F5"/>
    <w:rsid w:val="007F44DB"/>
    <w:rsid w:val="007F5A8B"/>
    <w:rsid w:val="008000FA"/>
    <w:rsid w:val="00802D2D"/>
    <w:rsid w:val="00805EA7"/>
    <w:rsid w:val="008072D6"/>
    <w:rsid w:val="00816DBF"/>
    <w:rsid w:val="00817D51"/>
    <w:rsid w:val="00823530"/>
    <w:rsid w:val="00823FF4"/>
    <w:rsid w:val="00830267"/>
    <w:rsid w:val="008306E7"/>
    <w:rsid w:val="008322BE"/>
    <w:rsid w:val="00834BC8"/>
    <w:rsid w:val="008368A8"/>
    <w:rsid w:val="00837E80"/>
    <w:rsid w:val="00837FD6"/>
    <w:rsid w:val="00847B60"/>
    <w:rsid w:val="00850243"/>
    <w:rsid w:val="008504FE"/>
    <w:rsid w:val="00851BE5"/>
    <w:rsid w:val="008545EB"/>
    <w:rsid w:val="008547E9"/>
    <w:rsid w:val="00854927"/>
    <w:rsid w:val="00855E6A"/>
    <w:rsid w:val="00865011"/>
    <w:rsid w:val="00883103"/>
    <w:rsid w:val="00886790"/>
    <w:rsid w:val="00886F0F"/>
    <w:rsid w:val="008908DE"/>
    <w:rsid w:val="008A104E"/>
    <w:rsid w:val="008A12ED"/>
    <w:rsid w:val="008A1FE5"/>
    <w:rsid w:val="008A39D3"/>
    <w:rsid w:val="008B2C77"/>
    <w:rsid w:val="008B4AD2"/>
    <w:rsid w:val="008B7138"/>
    <w:rsid w:val="008C3CAA"/>
    <w:rsid w:val="008C7DCD"/>
    <w:rsid w:val="008D33B4"/>
    <w:rsid w:val="008D6714"/>
    <w:rsid w:val="008E260C"/>
    <w:rsid w:val="008E39BE"/>
    <w:rsid w:val="008E3D72"/>
    <w:rsid w:val="008E62EC"/>
    <w:rsid w:val="008F32F6"/>
    <w:rsid w:val="008F39B9"/>
    <w:rsid w:val="008F4DF8"/>
    <w:rsid w:val="008F76D2"/>
    <w:rsid w:val="00904470"/>
    <w:rsid w:val="00914956"/>
    <w:rsid w:val="00916962"/>
    <w:rsid w:val="00916CD7"/>
    <w:rsid w:val="00920927"/>
    <w:rsid w:val="00920A98"/>
    <w:rsid w:val="00921B38"/>
    <w:rsid w:val="00923720"/>
    <w:rsid w:val="00924AC1"/>
    <w:rsid w:val="009278C9"/>
    <w:rsid w:val="00932CD7"/>
    <w:rsid w:val="00934447"/>
    <w:rsid w:val="00937C0C"/>
    <w:rsid w:val="00940F9A"/>
    <w:rsid w:val="00944C09"/>
    <w:rsid w:val="009450B8"/>
    <w:rsid w:val="009451FB"/>
    <w:rsid w:val="009527CB"/>
    <w:rsid w:val="00953835"/>
    <w:rsid w:val="00960F6C"/>
    <w:rsid w:val="00964B8F"/>
    <w:rsid w:val="00966A29"/>
    <w:rsid w:val="00967164"/>
    <w:rsid w:val="009706BB"/>
    <w:rsid w:val="00970747"/>
    <w:rsid w:val="0097771D"/>
    <w:rsid w:val="00981E3B"/>
    <w:rsid w:val="0098430C"/>
    <w:rsid w:val="00986CFE"/>
    <w:rsid w:val="00993F1A"/>
    <w:rsid w:val="00997BFC"/>
    <w:rsid w:val="009A5900"/>
    <w:rsid w:val="009A6E6C"/>
    <w:rsid w:val="009A6F3F"/>
    <w:rsid w:val="009A7F14"/>
    <w:rsid w:val="009B331A"/>
    <w:rsid w:val="009C2650"/>
    <w:rsid w:val="009C4AAA"/>
    <w:rsid w:val="009D15E2"/>
    <w:rsid w:val="009D15FE"/>
    <w:rsid w:val="009D5D2C"/>
    <w:rsid w:val="009E0F93"/>
    <w:rsid w:val="009E16EB"/>
    <w:rsid w:val="009E6593"/>
    <w:rsid w:val="009E7DAB"/>
    <w:rsid w:val="009F0DCC"/>
    <w:rsid w:val="009F11CA"/>
    <w:rsid w:val="009F2189"/>
    <w:rsid w:val="009F2360"/>
    <w:rsid w:val="009F44A7"/>
    <w:rsid w:val="009F56DE"/>
    <w:rsid w:val="00A0695B"/>
    <w:rsid w:val="00A12316"/>
    <w:rsid w:val="00A13052"/>
    <w:rsid w:val="00A13FAC"/>
    <w:rsid w:val="00A14D58"/>
    <w:rsid w:val="00A1713D"/>
    <w:rsid w:val="00A216A8"/>
    <w:rsid w:val="00A21727"/>
    <w:rsid w:val="00A223A6"/>
    <w:rsid w:val="00A3523F"/>
    <w:rsid w:val="00A3639E"/>
    <w:rsid w:val="00A41512"/>
    <w:rsid w:val="00A4217C"/>
    <w:rsid w:val="00A42E03"/>
    <w:rsid w:val="00A5092E"/>
    <w:rsid w:val="00A53F42"/>
    <w:rsid w:val="00A554D6"/>
    <w:rsid w:val="00A56E14"/>
    <w:rsid w:val="00A6476B"/>
    <w:rsid w:val="00A65989"/>
    <w:rsid w:val="00A70F92"/>
    <w:rsid w:val="00A75420"/>
    <w:rsid w:val="00A7594A"/>
    <w:rsid w:val="00A76C6C"/>
    <w:rsid w:val="00A87356"/>
    <w:rsid w:val="00A92DD1"/>
    <w:rsid w:val="00A962F7"/>
    <w:rsid w:val="00A965FE"/>
    <w:rsid w:val="00AA26FE"/>
    <w:rsid w:val="00AA3D0B"/>
    <w:rsid w:val="00AA5338"/>
    <w:rsid w:val="00AB0367"/>
    <w:rsid w:val="00AB1B8E"/>
    <w:rsid w:val="00AB5133"/>
    <w:rsid w:val="00AB685F"/>
    <w:rsid w:val="00AB687E"/>
    <w:rsid w:val="00AC0696"/>
    <w:rsid w:val="00AC1A57"/>
    <w:rsid w:val="00AC4C98"/>
    <w:rsid w:val="00AC5F6B"/>
    <w:rsid w:val="00AD3896"/>
    <w:rsid w:val="00AD4355"/>
    <w:rsid w:val="00AD56A0"/>
    <w:rsid w:val="00AD5B47"/>
    <w:rsid w:val="00AD684E"/>
    <w:rsid w:val="00AE1ED9"/>
    <w:rsid w:val="00AE32CB"/>
    <w:rsid w:val="00AE6B4D"/>
    <w:rsid w:val="00AF0805"/>
    <w:rsid w:val="00AF3957"/>
    <w:rsid w:val="00AF5FC8"/>
    <w:rsid w:val="00AF76D5"/>
    <w:rsid w:val="00B058D7"/>
    <w:rsid w:val="00B0712C"/>
    <w:rsid w:val="00B12013"/>
    <w:rsid w:val="00B1357A"/>
    <w:rsid w:val="00B22383"/>
    <w:rsid w:val="00B22C67"/>
    <w:rsid w:val="00B32A84"/>
    <w:rsid w:val="00B341B7"/>
    <w:rsid w:val="00B3508F"/>
    <w:rsid w:val="00B415B7"/>
    <w:rsid w:val="00B42C7D"/>
    <w:rsid w:val="00B43980"/>
    <w:rsid w:val="00B443EE"/>
    <w:rsid w:val="00B45931"/>
    <w:rsid w:val="00B519AE"/>
    <w:rsid w:val="00B5396F"/>
    <w:rsid w:val="00B560C8"/>
    <w:rsid w:val="00B61150"/>
    <w:rsid w:val="00B65BC7"/>
    <w:rsid w:val="00B72DD1"/>
    <w:rsid w:val="00B74483"/>
    <w:rsid w:val="00B746B9"/>
    <w:rsid w:val="00B848D4"/>
    <w:rsid w:val="00B852F0"/>
    <w:rsid w:val="00B865B7"/>
    <w:rsid w:val="00B91054"/>
    <w:rsid w:val="00B91212"/>
    <w:rsid w:val="00B91CB0"/>
    <w:rsid w:val="00BA1A18"/>
    <w:rsid w:val="00BA1CB1"/>
    <w:rsid w:val="00BA4178"/>
    <w:rsid w:val="00BA482D"/>
    <w:rsid w:val="00BA63B6"/>
    <w:rsid w:val="00BA6CF0"/>
    <w:rsid w:val="00BB0C4A"/>
    <w:rsid w:val="00BB1755"/>
    <w:rsid w:val="00BB1860"/>
    <w:rsid w:val="00BB23F4"/>
    <w:rsid w:val="00BB4958"/>
    <w:rsid w:val="00BB5003"/>
    <w:rsid w:val="00BC5075"/>
    <w:rsid w:val="00BC5419"/>
    <w:rsid w:val="00BD3B0F"/>
    <w:rsid w:val="00BD3D35"/>
    <w:rsid w:val="00BD4515"/>
    <w:rsid w:val="00BD5DB7"/>
    <w:rsid w:val="00BF1D4C"/>
    <w:rsid w:val="00BF3F0A"/>
    <w:rsid w:val="00C02B8D"/>
    <w:rsid w:val="00C0334A"/>
    <w:rsid w:val="00C03D8A"/>
    <w:rsid w:val="00C124B7"/>
    <w:rsid w:val="00C12939"/>
    <w:rsid w:val="00C143C3"/>
    <w:rsid w:val="00C15412"/>
    <w:rsid w:val="00C1739B"/>
    <w:rsid w:val="00C17541"/>
    <w:rsid w:val="00C21ADE"/>
    <w:rsid w:val="00C26067"/>
    <w:rsid w:val="00C30A29"/>
    <w:rsid w:val="00C317DC"/>
    <w:rsid w:val="00C40F08"/>
    <w:rsid w:val="00C47CC3"/>
    <w:rsid w:val="00C53DF6"/>
    <w:rsid w:val="00C540A7"/>
    <w:rsid w:val="00C54FF3"/>
    <w:rsid w:val="00C5653E"/>
    <w:rsid w:val="00C5660D"/>
    <w:rsid w:val="00C578E9"/>
    <w:rsid w:val="00C61C0A"/>
    <w:rsid w:val="00C70626"/>
    <w:rsid w:val="00C72860"/>
    <w:rsid w:val="00C73582"/>
    <w:rsid w:val="00C73B90"/>
    <w:rsid w:val="00C742EC"/>
    <w:rsid w:val="00C771BC"/>
    <w:rsid w:val="00C96AF3"/>
    <w:rsid w:val="00C97CCC"/>
    <w:rsid w:val="00CA0274"/>
    <w:rsid w:val="00CA0497"/>
    <w:rsid w:val="00CB703B"/>
    <w:rsid w:val="00CB746F"/>
    <w:rsid w:val="00CC04B3"/>
    <w:rsid w:val="00CC451E"/>
    <w:rsid w:val="00CD4E9D"/>
    <w:rsid w:val="00CD4F4D"/>
    <w:rsid w:val="00CE1516"/>
    <w:rsid w:val="00CE3CDB"/>
    <w:rsid w:val="00CE7D19"/>
    <w:rsid w:val="00CF0CF5"/>
    <w:rsid w:val="00CF2B3E"/>
    <w:rsid w:val="00CF3025"/>
    <w:rsid w:val="00CF49C7"/>
    <w:rsid w:val="00CF6002"/>
    <w:rsid w:val="00D018AA"/>
    <w:rsid w:val="00D0201F"/>
    <w:rsid w:val="00D03685"/>
    <w:rsid w:val="00D06AE0"/>
    <w:rsid w:val="00D06D01"/>
    <w:rsid w:val="00D0723C"/>
    <w:rsid w:val="00D07D4E"/>
    <w:rsid w:val="00D110D6"/>
    <w:rsid w:val="00D115AA"/>
    <w:rsid w:val="00D145BE"/>
    <w:rsid w:val="00D2035A"/>
    <w:rsid w:val="00D20C57"/>
    <w:rsid w:val="00D25D16"/>
    <w:rsid w:val="00D30C42"/>
    <w:rsid w:val="00D32124"/>
    <w:rsid w:val="00D411B6"/>
    <w:rsid w:val="00D515BA"/>
    <w:rsid w:val="00D54C76"/>
    <w:rsid w:val="00D5506E"/>
    <w:rsid w:val="00D70B2D"/>
    <w:rsid w:val="00D71E43"/>
    <w:rsid w:val="00D727F3"/>
    <w:rsid w:val="00D73695"/>
    <w:rsid w:val="00D775B8"/>
    <w:rsid w:val="00D810DE"/>
    <w:rsid w:val="00D87D32"/>
    <w:rsid w:val="00D91188"/>
    <w:rsid w:val="00D92C83"/>
    <w:rsid w:val="00D958C2"/>
    <w:rsid w:val="00D95A43"/>
    <w:rsid w:val="00DA0A81"/>
    <w:rsid w:val="00DA3C10"/>
    <w:rsid w:val="00DA53B5"/>
    <w:rsid w:val="00DA662B"/>
    <w:rsid w:val="00DC1D69"/>
    <w:rsid w:val="00DC5A3A"/>
    <w:rsid w:val="00DC7C18"/>
    <w:rsid w:val="00DD0726"/>
    <w:rsid w:val="00DF2198"/>
    <w:rsid w:val="00DF2FF8"/>
    <w:rsid w:val="00DF50FD"/>
    <w:rsid w:val="00DF5D3F"/>
    <w:rsid w:val="00E01D4D"/>
    <w:rsid w:val="00E1036A"/>
    <w:rsid w:val="00E13060"/>
    <w:rsid w:val="00E135FF"/>
    <w:rsid w:val="00E238E6"/>
    <w:rsid w:val="00E24F19"/>
    <w:rsid w:val="00E25E02"/>
    <w:rsid w:val="00E30800"/>
    <w:rsid w:val="00E35064"/>
    <w:rsid w:val="00E3681D"/>
    <w:rsid w:val="00E36DAA"/>
    <w:rsid w:val="00E40225"/>
    <w:rsid w:val="00E43CA3"/>
    <w:rsid w:val="00E446C0"/>
    <w:rsid w:val="00E501F0"/>
    <w:rsid w:val="00E53E14"/>
    <w:rsid w:val="00E6166D"/>
    <w:rsid w:val="00E623A4"/>
    <w:rsid w:val="00E7389D"/>
    <w:rsid w:val="00E73C53"/>
    <w:rsid w:val="00E749C2"/>
    <w:rsid w:val="00E83D7C"/>
    <w:rsid w:val="00E91BFF"/>
    <w:rsid w:val="00E92933"/>
    <w:rsid w:val="00E94FAD"/>
    <w:rsid w:val="00EA208F"/>
    <w:rsid w:val="00EA270C"/>
    <w:rsid w:val="00EA4600"/>
    <w:rsid w:val="00EA67E8"/>
    <w:rsid w:val="00EB0AA4"/>
    <w:rsid w:val="00EB378D"/>
    <w:rsid w:val="00EB5C88"/>
    <w:rsid w:val="00EC0469"/>
    <w:rsid w:val="00EC21F7"/>
    <w:rsid w:val="00EC3AD2"/>
    <w:rsid w:val="00EC4CCF"/>
    <w:rsid w:val="00ED003E"/>
    <w:rsid w:val="00EE6691"/>
    <w:rsid w:val="00EE7123"/>
    <w:rsid w:val="00EF01F8"/>
    <w:rsid w:val="00EF07BA"/>
    <w:rsid w:val="00EF34C8"/>
    <w:rsid w:val="00EF40EF"/>
    <w:rsid w:val="00EF47FE"/>
    <w:rsid w:val="00F01646"/>
    <w:rsid w:val="00F069BD"/>
    <w:rsid w:val="00F11B87"/>
    <w:rsid w:val="00F13F49"/>
    <w:rsid w:val="00F14759"/>
    <w:rsid w:val="00F1480E"/>
    <w:rsid w:val="00F1497D"/>
    <w:rsid w:val="00F14E3C"/>
    <w:rsid w:val="00F16AAC"/>
    <w:rsid w:val="00F2082B"/>
    <w:rsid w:val="00F22EC4"/>
    <w:rsid w:val="00F2709B"/>
    <w:rsid w:val="00F33FF2"/>
    <w:rsid w:val="00F34130"/>
    <w:rsid w:val="00F438FC"/>
    <w:rsid w:val="00F5056C"/>
    <w:rsid w:val="00F5616F"/>
    <w:rsid w:val="00F56451"/>
    <w:rsid w:val="00F56827"/>
    <w:rsid w:val="00F62866"/>
    <w:rsid w:val="00F65EF0"/>
    <w:rsid w:val="00F71651"/>
    <w:rsid w:val="00F76191"/>
    <w:rsid w:val="00F76CC6"/>
    <w:rsid w:val="00F80CB7"/>
    <w:rsid w:val="00F82D24"/>
    <w:rsid w:val="00F83D7C"/>
    <w:rsid w:val="00F851E6"/>
    <w:rsid w:val="00F86F07"/>
    <w:rsid w:val="00F92190"/>
    <w:rsid w:val="00F9485C"/>
    <w:rsid w:val="00FA2F2A"/>
    <w:rsid w:val="00FB1F8F"/>
    <w:rsid w:val="00FB232E"/>
    <w:rsid w:val="00FB3C58"/>
    <w:rsid w:val="00FB7FA9"/>
    <w:rsid w:val="00FC33B3"/>
    <w:rsid w:val="00FC3978"/>
    <w:rsid w:val="00FC79E8"/>
    <w:rsid w:val="00FD557D"/>
    <w:rsid w:val="00FE0282"/>
    <w:rsid w:val="00FE124D"/>
    <w:rsid w:val="00FE792C"/>
    <w:rsid w:val="00FE7C5D"/>
    <w:rsid w:val="00FF2AA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202E1A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7D51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7D51A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7D51A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7D51A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7D51A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856F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50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2">
    <w:name w:val="List Bullet 2"/>
    <w:basedOn w:val="Normal"/>
    <w:uiPriority w:val="99"/>
    <w:semiHidden/>
    <w:unhideWhenUsed/>
    <w:locked/>
    <w:rsid w:val="00DF5D3F"/>
    <w:pPr>
      <w:numPr>
        <w:numId w:val="20"/>
      </w:numPr>
      <w:tabs>
        <w:tab w:val="num" w:pos="643"/>
      </w:tabs>
      <w:ind w:left="64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87D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7DC8"/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2A7EB7"/>
    <w:pPr>
      <w:ind w:left="72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D51A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1A5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51A5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51A5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51A5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0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2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EC0B13D-1658-4878-87D0-80B18A0E168E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14FF76-BD6F-4709-9C00-0ED7F24DC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D1E4B7-255B-4AB1-9090-301B38EF26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4019</TotalTime>
  <Pages>5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12071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Georgiana Daian</cp:lastModifiedBy>
  <cp:revision>346</cp:revision>
  <cp:lastPrinted>2016-05-27T05:21:00Z</cp:lastPrinted>
  <dcterms:created xsi:type="dcterms:W3CDTF">2019-07-21T23:08:00Z</dcterms:created>
  <dcterms:modified xsi:type="dcterms:W3CDTF">2022-03-25T01:43:00Z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