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01B6CF"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769D6D37" w14:textId="77777777" w:rsidTr="00146EEC">
        <w:tc>
          <w:tcPr>
            <w:tcW w:w="2689" w:type="dxa"/>
          </w:tcPr>
          <w:p w14:paraId="35CEF10D" w14:textId="77777777" w:rsidR="00F1480E" w:rsidRPr="005404CB" w:rsidRDefault="00830267" w:rsidP="005404CB">
            <w:pPr>
              <w:pStyle w:val="SIText-Bold"/>
            </w:pPr>
            <w:r w:rsidRPr="00A326C2">
              <w:t>Release</w:t>
            </w:r>
          </w:p>
        </w:tc>
        <w:tc>
          <w:tcPr>
            <w:tcW w:w="6939" w:type="dxa"/>
          </w:tcPr>
          <w:p w14:paraId="5F024EFF" w14:textId="77777777" w:rsidR="00F1480E" w:rsidRPr="005404CB" w:rsidRDefault="00830267" w:rsidP="005404CB">
            <w:pPr>
              <w:pStyle w:val="SIText-Bold"/>
            </w:pPr>
            <w:r w:rsidRPr="00A326C2">
              <w:t>Comments</w:t>
            </w:r>
          </w:p>
        </w:tc>
      </w:tr>
      <w:tr w:rsidR="00F1480E" w14:paraId="76B1BE3B" w14:textId="77777777" w:rsidTr="00146EEC">
        <w:tc>
          <w:tcPr>
            <w:tcW w:w="2689" w:type="dxa"/>
          </w:tcPr>
          <w:p w14:paraId="1073DC5B" w14:textId="22DCD8E3" w:rsidR="00F1480E" w:rsidRPr="005404CB" w:rsidRDefault="00F1480E" w:rsidP="005404CB">
            <w:pPr>
              <w:pStyle w:val="SIText"/>
            </w:pPr>
            <w:r w:rsidRPr="00CC451E">
              <w:t>Release</w:t>
            </w:r>
            <w:r w:rsidR="00337E82" w:rsidRPr="005404CB">
              <w:t xml:space="preserve"> </w:t>
            </w:r>
            <w:r w:rsidR="00026936">
              <w:t>3</w:t>
            </w:r>
          </w:p>
        </w:tc>
        <w:tc>
          <w:tcPr>
            <w:tcW w:w="6939" w:type="dxa"/>
          </w:tcPr>
          <w:p w14:paraId="47D94ED3" w14:textId="17BF71AC" w:rsidR="00F1480E" w:rsidRPr="005404CB" w:rsidRDefault="00F1480E" w:rsidP="005404CB">
            <w:pPr>
              <w:pStyle w:val="SIText"/>
            </w:pPr>
            <w:r w:rsidRPr="00CC451E">
              <w:t xml:space="preserve">This version released with </w:t>
            </w:r>
            <w:r w:rsidR="001F54D5" w:rsidRPr="001F54D5">
              <w:t xml:space="preserve">FWP Forest and Wood Products </w:t>
            </w:r>
            <w:r w:rsidR="00337E82" w:rsidRPr="005404CB">
              <w:t>Training</w:t>
            </w:r>
            <w:r w:rsidRPr="005404CB">
              <w:t xml:space="preserve"> Package Version </w:t>
            </w:r>
            <w:r w:rsidR="00240208">
              <w:t>8</w:t>
            </w:r>
            <w:r w:rsidR="00337E82" w:rsidRPr="005404CB">
              <w:t>.0</w:t>
            </w:r>
            <w:r w:rsidRPr="005404CB">
              <w:t>.</w:t>
            </w:r>
          </w:p>
        </w:tc>
      </w:tr>
      <w:tr w:rsidR="001F54D5" w14:paraId="4B148BF4" w14:textId="77777777" w:rsidTr="00146EEC">
        <w:tc>
          <w:tcPr>
            <w:tcW w:w="2689" w:type="dxa"/>
          </w:tcPr>
          <w:p w14:paraId="3FFC364D" w14:textId="5C90E0D8" w:rsidR="001F54D5" w:rsidRPr="001F54D5" w:rsidRDefault="001F54D5" w:rsidP="001F54D5">
            <w:pPr>
              <w:pStyle w:val="SIText"/>
            </w:pPr>
            <w:r w:rsidRPr="001F54D5">
              <w:t>Release 2</w:t>
            </w:r>
          </w:p>
        </w:tc>
        <w:tc>
          <w:tcPr>
            <w:tcW w:w="6939" w:type="dxa"/>
          </w:tcPr>
          <w:p w14:paraId="49BBF78C" w14:textId="3D0EA8F1" w:rsidR="001F54D5" w:rsidRPr="001F54D5" w:rsidRDefault="001F54D5" w:rsidP="001F54D5">
            <w:pPr>
              <w:pStyle w:val="SIText"/>
            </w:pPr>
            <w:r w:rsidRPr="001F54D5">
              <w:t>This version released with FWP Forest and Wood Products Training Package Version 6.3.</w:t>
            </w:r>
          </w:p>
        </w:tc>
      </w:tr>
      <w:tr w:rsidR="001F54D5" w14:paraId="44935A71" w14:textId="77777777" w:rsidTr="00146EEC">
        <w:tc>
          <w:tcPr>
            <w:tcW w:w="2689" w:type="dxa"/>
          </w:tcPr>
          <w:p w14:paraId="32EA0F15" w14:textId="767403A8" w:rsidR="001F54D5" w:rsidRPr="001F54D5" w:rsidRDefault="001F54D5" w:rsidP="001F54D5">
            <w:pPr>
              <w:pStyle w:val="SIText"/>
            </w:pPr>
            <w:r w:rsidRPr="001F54D5">
              <w:t>Release 1</w:t>
            </w:r>
          </w:p>
        </w:tc>
        <w:tc>
          <w:tcPr>
            <w:tcW w:w="6939" w:type="dxa"/>
          </w:tcPr>
          <w:p w14:paraId="58515E16" w14:textId="5BBD49A1" w:rsidR="001F54D5" w:rsidRPr="001F54D5" w:rsidRDefault="001F54D5" w:rsidP="001F54D5">
            <w:pPr>
              <w:pStyle w:val="SIText"/>
            </w:pPr>
            <w:r w:rsidRPr="001F54D5">
              <w:t>This version released with FWP Forest and Wood Products Training Package Version 6.0.</w:t>
            </w:r>
          </w:p>
        </w:tc>
      </w:tr>
    </w:tbl>
    <w:p w14:paraId="1BDBC58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40427062" w14:textId="77777777" w:rsidTr="00CA2922">
        <w:trPr>
          <w:tblHeader/>
        </w:trPr>
        <w:tc>
          <w:tcPr>
            <w:tcW w:w="1396" w:type="pct"/>
            <w:shd w:val="clear" w:color="auto" w:fill="auto"/>
          </w:tcPr>
          <w:p w14:paraId="5934F19A" w14:textId="26CF85E1" w:rsidR="00F1480E" w:rsidRPr="005404CB" w:rsidRDefault="001F54D5" w:rsidP="005404CB">
            <w:pPr>
              <w:pStyle w:val="SIUNITCODE"/>
            </w:pPr>
            <w:r w:rsidRPr="001F54D5">
              <w:t>FWPCOT2256</w:t>
            </w:r>
          </w:p>
        </w:tc>
        <w:tc>
          <w:tcPr>
            <w:tcW w:w="3604" w:type="pct"/>
            <w:shd w:val="clear" w:color="auto" w:fill="auto"/>
          </w:tcPr>
          <w:p w14:paraId="5F2597EE" w14:textId="60BB88A0" w:rsidR="00F1480E" w:rsidRPr="001F54D5" w:rsidRDefault="001F54D5" w:rsidP="001F54D5">
            <w:pPr>
              <w:pStyle w:val="SIUnittitle"/>
            </w:pPr>
            <w:r w:rsidRPr="001F54D5">
              <w:t>Trim and cut felled trees</w:t>
            </w:r>
          </w:p>
        </w:tc>
      </w:tr>
      <w:tr w:rsidR="00F1480E" w:rsidRPr="00963A46" w14:paraId="1AA622AD" w14:textId="77777777" w:rsidTr="00CA2922">
        <w:tc>
          <w:tcPr>
            <w:tcW w:w="1396" w:type="pct"/>
            <w:shd w:val="clear" w:color="auto" w:fill="auto"/>
          </w:tcPr>
          <w:p w14:paraId="4FDE4128" w14:textId="77777777" w:rsidR="00F1480E" w:rsidRPr="005404CB" w:rsidRDefault="00FD557D" w:rsidP="005404CB">
            <w:pPr>
              <w:pStyle w:val="SIHeading2"/>
            </w:pPr>
            <w:r w:rsidRPr="00FD557D">
              <w:t>Application</w:t>
            </w:r>
          </w:p>
          <w:p w14:paraId="1C768868" w14:textId="77777777" w:rsidR="00FD557D" w:rsidRPr="00923720" w:rsidRDefault="00FD557D" w:rsidP="005404CB">
            <w:pPr>
              <w:pStyle w:val="SIHeading2"/>
            </w:pPr>
          </w:p>
        </w:tc>
        <w:tc>
          <w:tcPr>
            <w:tcW w:w="3604" w:type="pct"/>
            <w:shd w:val="clear" w:color="auto" w:fill="auto"/>
          </w:tcPr>
          <w:p w14:paraId="110EEB25" w14:textId="77777777" w:rsidR="000E665A" w:rsidRDefault="000E665A" w:rsidP="000E665A">
            <w:r w:rsidRPr="000E665A">
              <w:t>This unit describes the skills and knowledge required to trim and cut felled trees with a chainsaw and complete operator maintenance.</w:t>
            </w:r>
          </w:p>
          <w:p w14:paraId="73474620" w14:textId="77777777" w:rsidR="000E665A" w:rsidRPr="000E665A" w:rsidRDefault="000E665A" w:rsidP="000E665A"/>
          <w:p w14:paraId="045FB41A" w14:textId="77777777" w:rsidR="000E665A" w:rsidRDefault="000E665A" w:rsidP="000E665A">
            <w:r w:rsidRPr="000E665A">
              <w:t>The unit applies to individuals who trim and cut felled trees as part of arboriculture, forestry, agriculture, conservation and land management, local government, emergency services and other government agency operations. With the exception of minor forest produce, this unit does not apply to commercial harvesting operations.</w:t>
            </w:r>
          </w:p>
          <w:p w14:paraId="7199FE0D" w14:textId="77777777" w:rsidR="000E665A" w:rsidRPr="000E665A" w:rsidRDefault="000E665A" w:rsidP="000E665A"/>
          <w:p w14:paraId="668CEBC3" w14:textId="77777777" w:rsidR="000E665A" w:rsidRDefault="000E665A" w:rsidP="000E665A">
            <w:r w:rsidRPr="000E665A">
              <w:t>All work must be carried out to comply with workplace procedures, according to state/territory health and safety regulations, legislation, standards and industry codes of practice that apply to the workplace.</w:t>
            </w:r>
          </w:p>
          <w:p w14:paraId="0AB99C21" w14:textId="77777777" w:rsidR="000E665A" w:rsidRPr="000E665A" w:rsidRDefault="000E665A" w:rsidP="000E665A"/>
          <w:p w14:paraId="1029476F" w14:textId="6F91D6E4" w:rsidR="00373436" w:rsidRPr="000754EC" w:rsidRDefault="00373436" w:rsidP="000E665A">
            <w:pPr>
              <w:pStyle w:val="SIText"/>
            </w:pPr>
            <w:r w:rsidRPr="005404CB">
              <w:t>No licensing, legislative or certification requirements apply to this u</w:t>
            </w:r>
            <w:r w:rsidR="00105AEA" w:rsidRPr="005404CB">
              <w:t>nit at the time of publication.</w:t>
            </w:r>
            <w:r w:rsidRPr="005404CB">
              <w:t xml:space="preserve"> </w:t>
            </w:r>
          </w:p>
        </w:tc>
      </w:tr>
      <w:tr w:rsidR="00F1480E" w:rsidRPr="00963A46" w14:paraId="1C76DCD3" w14:textId="77777777" w:rsidTr="00CA2922">
        <w:tc>
          <w:tcPr>
            <w:tcW w:w="1396" w:type="pct"/>
            <w:shd w:val="clear" w:color="auto" w:fill="auto"/>
          </w:tcPr>
          <w:p w14:paraId="728D06E9" w14:textId="77777777" w:rsidR="00F1480E" w:rsidRPr="005404CB" w:rsidRDefault="00FD557D" w:rsidP="005404CB">
            <w:pPr>
              <w:pStyle w:val="SIHeading2"/>
            </w:pPr>
            <w:r w:rsidRPr="00923720">
              <w:t>Prerequisite Unit</w:t>
            </w:r>
          </w:p>
        </w:tc>
        <w:tc>
          <w:tcPr>
            <w:tcW w:w="3604" w:type="pct"/>
            <w:shd w:val="clear" w:color="auto" w:fill="auto"/>
          </w:tcPr>
          <w:p w14:paraId="274EFE19" w14:textId="48EDE0F0" w:rsidR="00F1480E" w:rsidRPr="005404CB" w:rsidRDefault="00F1480E" w:rsidP="005404CB">
            <w:pPr>
              <w:pStyle w:val="SIText"/>
            </w:pPr>
            <w:r w:rsidRPr="008908DE">
              <w:t>Ni</w:t>
            </w:r>
            <w:r w:rsidR="007A300D" w:rsidRPr="005404CB">
              <w:t xml:space="preserve">l </w:t>
            </w:r>
          </w:p>
        </w:tc>
      </w:tr>
      <w:tr w:rsidR="00F1480E" w:rsidRPr="00963A46" w14:paraId="32D33088" w14:textId="77777777" w:rsidTr="00CA2922">
        <w:tc>
          <w:tcPr>
            <w:tcW w:w="1396" w:type="pct"/>
            <w:shd w:val="clear" w:color="auto" w:fill="auto"/>
          </w:tcPr>
          <w:p w14:paraId="17025908" w14:textId="77777777" w:rsidR="00F1480E" w:rsidRPr="005404CB" w:rsidRDefault="00FD557D" w:rsidP="005404CB">
            <w:pPr>
              <w:pStyle w:val="SIHeading2"/>
            </w:pPr>
            <w:r w:rsidRPr="00923720">
              <w:t>Unit Sector</w:t>
            </w:r>
          </w:p>
        </w:tc>
        <w:tc>
          <w:tcPr>
            <w:tcW w:w="3604" w:type="pct"/>
            <w:shd w:val="clear" w:color="auto" w:fill="auto"/>
          </w:tcPr>
          <w:p w14:paraId="501E3B3B" w14:textId="3BD40828" w:rsidR="00F1480E" w:rsidRPr="005404CB" w:rsidRDefault="00FE3697" w:rsidP="005404CB">
            <w:pPr>
              <w:pStyle w:val="SIText"/>
            </w:pPr>
            <w:r w:rsidRPr="00FE3697">
              <w:t>Common Technical (COT)</w:t>
            </w:r>
          </w:p>
        </w:tc>
      </w:tr>
    </w:tbl>
    <w:p w14:paraId="6AF9B30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6ACA20A8" w14:textId="77777777" w:rsidTr="00CA2922">
        <w:trPr>
          <w:cantSplit/>
          <w:tblHeader/>
        </w:trPr>
        <w:tc>
          <w:tcPr>
            <w:tcW w:w="1396" w:type="pct"/>
            <w:tcBorders>
              <w:bottom w:val="single" w:sz="4" w:space="0" w:color="C0C0C0"/>
            </w:tcBorders>
            <w:shd w:val="clear" w:color="auto" w:fill="auto"/>
          </w:tcPr>
          <w:p w14:paraId="0856541D" w14:textId="77777777" w:rsidR="00F1480E" w:rsidRPr="005404CB" w:rsidRDefault="00FD557D" w:rsidP="005404CB">
            <w:pPr>
              <w:pStyle w:val="SIHeading2"/>
            </w:pPr>
            <w:r w:rsidRPr="00923720">
              <w:t>E</w:t>
            </w:r>
            <w:r w:rsidRPr="005404CB">
              <w:t>lements</w:t>
            </w:r>
          </w:p>
        </w:tc>
        <w:tc>
          <w:tcPr>
            <w:tcW w:w="3604" w:type="pct"/>
            <w:tcBorders>
              <w:bottom w:val="single" w:sz="4" w:space="0" w:color="C0C0C0"/>
            </w:tcBorders>
            <w:shd w:val="clear" w:color="auto" w:fill="auto"/>
          </w:tcPr>
          <w:p w14:paraId="72E5891D" w14:textId="77777777" w:rsidR="00F1480E" w:rsidRPr="005404CB" w:rsidRDefault="00FD557D" w:rsidP="005404CB">
            <w:pPr>
              <w:pStyle w:val="SIHeading2"/>
            </w:pPr>
            <w:r w:rsidRPr="00923720">
              <w:t>Performance Criteria</w:t>
            </w:r>
          </w:p>
        </w:tc>
      </w:tr>
      <w:tr w:rsidR="00F1480E" w:rsidRPr="00963A46" w14:paraId="0F5263DB" w14:textId="77777777" w:rsidTr="00CA2922">
        <w:trPr>
          <w:cantSplit/>
          <w:tblHeader/>
        </w:trPr>
        <w:tc>
          <w:tcPr>
            <w:tcW w:w="1396" w:type="pct"/>
            <w:tcBorders>
              <w:top w:val="single" w:sz="4" w:space="0" w:color="C0C0C0"/>
            </w:tcBorders>
            <w:shd w:val="clear" w:color="auto" w:fill="auto"/>
          </w:tcPr>
          <w:p w14:paraId="6753C870" w14:textId="77777777" w:rsidR="00F1480E" w:rsidRPr="005404CB" w:rsidRDefault="00F1480E" w:rsidP="005404CB">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143D50D3" w14:textId="77777777" w:rsidR="00F1480E" w:rsidRPr="005404CB" w:rsidRDefault="00F1480E" w:rsidP="005404CB">
            <w:pPr>
              <w:pStyle w:val="SIText"/>
              <w:rPr>
                <w:rStyle w:val="SIText-Italic"/>
              </w:rPr>
            </w:pPr>
            <w:r w:rsidRPr="008908DE">
              <w:rPr>
                <w:rStyle w:val="SIText-Italic"/>
              </w:rPr>
              <w:t xml:space="preserve">Performance criteria describe the performance needed to </w:t>
            </w:r>
            <w:r w:rsidRPr="005404CB">
              <w:rPr>
                <w:rStyle w:val="SIText-Italic"/>
              </w:rPr>
              <w:t>demonstrate achievement of the element.</w:t>
            </w:r>
          </w:p>
        </w:tc>
      </w:tr>
      <w:tr w:rsidR="00F1480E" w:rsidRPr="00963A46" w14:paraId="232F428D" w14:textId="77777777" w:rsidTr="00CA2922">
        <w:trPr>
          <w:cantSplit/>
        </w:trPr>
        <w:tc>
          <w:tcPr>
            <w:tcW w:w="1396" w:type="pct"/>
            <w:shd w:val="clear" w:color="auto" w:fill="auto"/>
          </w:tcPr>
          <w:p w14:paraId="66CD7AAF" w14:textId="6EDF916E" w:rsidR="00F1480E" w:rsidRPr="005404CB" w:rsidRDefault="00FE3697" w:rsidP="005404CB">
            <w:pPr>
              <w:pStyle w:val="SIText"/>
            </w:pPr>
            <w:r w:rsidRPr="00FE3697">
              <w:t xml:space="preserve">1. Prepare for trimming and cutting felled trees </w:t>
            </w:r>
          </w:p>
        </w:tc>
        <w:tc>
          <w:tcPr>
            <w:tcW w:w="3604" w:type="pct"/>
            <w:shd w:val="clear" w:color="auto" w:fill="auto"/>
          </w:tcPr>
          <w:p w14:paraId="66D5E9FF" w14:textId="77777777" w:rsidR="00C234C8" w:rsidRPr="00C234C8" w:rsidRDefault="00C234C8" w:rsidP="00C234C8">
            <w:r w:rsidRPr="00C234C8">
              <w:t>1.1 Determine job requirements from work order or instruction and, where required, seek clarification from appropriate personnel</w:t>
            </w:r>
          </w:p>
          <w:p w14:paraId="377ECE5A" w14:textId="77777777" w:rsidR="00C234C8" w:rsidRPr="00C234C8" w:rsidRDefault="00C234C8" w:rsidP="00C234C8">
            <w:r w:rsidRPr="00C234C8">
              <w:t>1.2 Confirm safety and environmental requirements for the task according to workplace procedures</w:t>
            </w:r>
          </w:p>
          <w:p w14:paraId="16BF300F" w14:textId="77777777" w:rsidR="00C234C8" w:rsidRPr="00C234C8" w:rsidRDefault="00C234C8" w:rsidP="00C234C8">
            <w:r w:rsidRPr="00C234C8">
              <w:t>1.3 Identify, assess and take actions to mitigate risks and hazards associated with trimming and cutting felled trees</w:t>
            </w:r>
          </w:p>
          <w:p w14:paraId="3FA36F5D" w14:textId="77777777" w:rsidR="00C234C8" w:rsidRPr="00C234C8" w:rsidRDefault="00C234C8" w:rsidP="00C234C8">
            <w:r w:rsidRPr="00C234C8">
              <w:t>1.4 Plan trimming and cutting activities according to work order or instruction and environmental conditions</w:t>
            </w:r>
          </w:p>
          <w:p w14:paraId="7BF41A4C" w14:textId="77777777" w:rsidR="00C234C8" w:rsidRPr="00C234C8" w:rsidRDefault="00C234C8" w:rsidP="00C234C8">
            <w:r w:rsidRPr="00C234C8">
              <w:t>1.5 Consult and maintain communication with team members and other appropriate personnel to ensure that work is coordinated effectively with others in the workplace</w:t>
            </w:r>
          </w:p>
          <w:p w14:paraId="5EA1DBCE" w14:textId="77777777" w:rsidR="00C234C8" w:rsidRPr="00C234C8" w:rsidRDefault="00C234C8" w:rsidP="00C234C8">
            <w:r w:rsidRPr="00C234C8">
              <w:t>1.6 Obtain tools and equipment needed for the work, and check for correct operation and safety</w:t>
            </w:r>
          </w:p>
          <w:p w14:paraId="5EE21AE9" w14:textId="12F025CF" w:rsidR="00AB46DE" w:rsidRPr="005404CB" w:rsidRDefault="00C234C8" w:rsidP="00C234C8">
            <w:r w:rsidRPr="00C234C8">
              <w:t>1.7 Select, fit and use personal protective equipment</w:t>
            </w:r>
          </w:p>
        </w:tc>
      </w:tr>
      <w:tr w:rsidR="00F1480E" w:rsidRPr="00963A46" w14:paraId="28AC89BD" w14:textId="77777777" w:rsidTr="00CA2922">
        <w:trPr>
          <w:cantSplit/>
        </w:trPr>
        <w:tc>
          <w:tcPr>
            <w:tcW w:w="1396" w:type="pct"/>
            <w:shd w:val="clear" w:color="auto" w:fill="auto"/>
          </w:tcPr>
          <w:p w14:paraId="6718CFE5" w14:textId="28D314F3" w:rsidR="00F1480E" w:rsidRPr="005404CB" w:rsidRDefault="00FE3697" w:rsidP="005404CB">
            <w:pPr>
              <w:pStyle w:val="SIText"/>
            </w:pPr>
            <w:r w:rsidRPr="00FE3697">
              <w:t>2. Assess felled trees visually</w:t>
            </w:r>
          </w:p>
        </w:tc>
        <w:tc>
          <w:tcPr>
            <w:tcW w:w="3604" w:type="pct"/>
            <w:shd w:val="clear" w:color="auto" w:fill="auto"/>
          </w:tcPr>
          <w:p w14:paraId="0225B30F" w14:textId="77777777" w:rsidR="00B51E52" w:rsidRPr="00B51E52" w:rsidRDefault="00B51E52" w:rsidP="00B51E52">
            <w:r w:rsidRPr="00B51E52">
              <w:t>2.1 Inspect site for conditions likely to affect safe implementation of trimming and cutting activities</w:t>
            </w:r>
          </w:p>
          <w:p w14:paraId="7B52FBF2" w14:textId="77777777" w:rsidR="00B51E52" w:rsidRPr="00B51E52" w:rsidRDefault="00B51E52" w:rsidP="00B51E52">
            <w:r w:rsidRPr="00B51E52">
              <w:t>2.2 Identify and report site environmental conditions to supervisor</w:t>
            </w:r>
          </w:p>
          <w:p w14:paraId="39986748" w14:textId="77777777" w:rsidR="00B51E52" w:rsidRPr="00B51E52" w:rsidRDefault="00B51E52" w:rsidP="00B51E52">
            <w:r w:rsidRPr="00B51E52">
              <w:t>2.3 Assess felled tree visually to identify defects and stresses within felled tree</w:t>
            </w:r>
          </w:p>
          <w:p w14:paraId="31732057" w14:textId="4ED66DFA" w:rsidR="00F1480E" w:rsidRPr="005404CB" w:rsidRDefault="00B51E52" w:rsidP="00B51E52">
            <w:r w:rsidRPr="00B51E52">
              <w:t>2.4 Mark felled trees too dangerous to cut safely, and refer to appropriate personne</w:t>
            </w:r>
            <w:r>
              <w:t>l</w:t>
            </w:r>
          </w:p>
        </w:tc>
      </w:tr>
      <w:tr w:rsidR="00FE3697" w:rsidRPr="00963A46" w14:paraId="718AA8AB" w14:textId="77777777" w:rsidTr="00CA2922">
        <w:trPr>
          <w:cantSplit/>
        </w:trPr>
        <w:tc>
          <w:tcPr>
            <w:tcW w:w="1396" w:type="pct"/>
            <w:shd w:val="clear" w:color="auto" w:fill="auto"/>
          </w:tcPr>
          <w:p w14:paraId="2C154C1A" w14:textId="652807B7" w:rsidR="00FE3697" w:rsidRPr="00FE3697" w:rsidRDefault="00FE3697" w:rsidP="005404CB">
            <w:pPr>
              <w:pStyle w:val="SIText"/>
            </w:pPr>
            <w:r w:rsidRPr="00FE3697">
              <w:lastRenderedPageBreak/>
              <w:t>3. Plan cutting felled trees</w:t>
            </w:r>
          </w:p>
        </w:tc>
        <w:tc>
          <w:tcPr>
            <w:tcW w:w="3604" w:type="pct"/>
            <w:shd w:val="clear" w:color="auto" w:fill="auto"/>
          </w:tcPr>
          <w:p w14:paraId="3E81B490" w14:textId="77777777" w:rsidR="00B51E52" w:rsidRPr="00B51E52" w:rsidRDefault="00B51E52" w:rsidP="00B51E52">
            <w:r w:rsidRPr="00B51E52">
              <w:t>3.1 Move or stabilise felled tree for safe cutting according to workplace procedures</w:t>
            </w:r>
          </w:p>
          <w:p w14:paraId="10F8C02C" w14:textId="77777777" w:rsidR="00B51E52" w:rsidRPr="00B51E52" w:rsidRDefault="00B51E52" w:rsidP="00B51E52">
            <w:r w:rsidRPr="00B51E52">
              <w:t>3.2 Select cutting pattern to optimise time and ensure efficient removal of sections</w:t>
            </w:r>
          </w:p>
          <w:p w14:paraId="31F112E1" w14:textId="77777777" w:rsidR="00B51E52" w:rsidRPr="00B51E52" w:rsidRDefault="00B51E52" w:rsidP="00B51E52">
            <w:r w:rsidRPr="00B51E52">
              <w:t>3.3 Identify options for utilisation of product</w:t>
            </w:r>
          </w:p>
          <w:p w14:paraId="086E12BD" w14:textId="77777777" w:rsidR="00B51E52" w:rsidRPr="00B51E52" w:rsidRDefault="00B51E52" w:rsidP="00B51E52">
            <w:r w:rsidRPr="00B51E52">
              <w:t>3.4 Plan cutting sequence to maintain control of cut sections and minimise cutting problems</w:t>
            </w:r>
          </w:p>
          <w:p w14:paraId="01D19DB4" w14:textId="77777777" w:rsidR="00B51E52" w:rsidRPr="00B51E52" w:rsidRDefault="00B51E52" w:rsidP="00B51E52">
            <w:r w:rsidRPr="00B51E52">
              <w:t>3.5 Select cutting positions, considering felled tree stresses</w:t>
            </w:r>
          </w:p>
          <w:p w14:paraId="48153B24" w14:textId="66BF4D61" w:rsidR="00FE3697" w:rsidRPr="008908DE" w:rsidRDefault="00B51E52" w:rsidP="00B51E52">
            <w:r w:rsidRPr="00B51E52">
              <w:t>3.6 Clear debris from work area to allow safe access and prevent saw damage and personal injury</w:t>
            </w:r>
          </w:p>
        </w:tc>
      </w:tr>
      <w:tr w:rsidR="00F1480E" w:rsidRPr="00963A46" w14:paraId="2EE9BB94" w14:textId="77777777" w:rsidTr="00CA2922">
        <w:trPr>
          <w:cantSplit/>
        </w:trPr>
        <w:tc>
          <w:tcPr>
            <w:tcW w:w="1396" w:type="pct"/>
            <w:shd w:val="clear" w:color="auto" w:fill="auto"/>
          </w:tcPr>
          <w:p w14:paraId="7E2CF338" w14:textId="1FDB94D6" w:rsidR="00F1480E" w:rsidRPr="005404CB" w:rsidRDefault="00C234C8" w:rsidP="005404CB">
            <w:pPr>
              <w:pStyle w:val="SIText"/>
            </w:pPr>
            <w:r w:rsidRPr="00C234C8">
              <w:t>4. Use chainsaw to trim and cut felled trees</w:t>
            </w:r>
          </w:p>
        </w:tc>
        <w:tc>
          <w:tcPr>
            <w:tcW w:w="3604" w:type="pct"/>
            <w:shd w:val="clear" w:color="auto" w:fill="auto"/>
          </w:tcPr>
          <w:p w14:paraId="4F679083" w14:textId="77777777" w:rsidR="007273D0" w:rsidRPr="007273D0" w:rsidRDefault="007273D0" w:rsidP="007273D0">
            <w:r w:rsidRPr="007273D0">
              <w:t>4.1 Monitor location and movement of other personnel, and modify work to ensure safety</w:t>
            </w:r>
          </w:p>
          <w:p w14:paraId="531FCCED" w14:textId="77777777" w:rsidR="007273D0" w:rsidRPr="007273D0" w:rsidRDefault="007273D0" w:rsidP="007273D0">
            <w:r w:rsidRPr="007273D0">
              <w:t>4.2 Establish and maintain communication with team members to ensure safety</w:t>
            </w:r>
          </w:p>
          <w:p w14:paraId="06058A0D" w14:textId="77777777" w:rsidR="007273D0" w:rsidRPr="007273D0" w:rsidRDefault="007273D0" w:rsidP="007273D0">
            <w:r w:rsidRPr="007273D0">
              <w:t>4.3 Secure felled tree section on each side of planned cut as required, and evaluate and control potential movement</w:t>
            </w:r>
          </w:p>
          <w:p w14:paraId="1D8DC20F" w14:textId="77777777" w:rsidR="007273D0" w:rsidRPr="007273D0" w:rsidRDefault="007273D0" w:rsidP="007273D0">
            <w:r w:rsidRPr="007273D0">
              <w:t>4.4 Operate chainsaw to cut felled tree and limbs, and adjust cutting technique in response to movement and condition of felled tree and limbs</w:t>
            </w:r>
          </w:p>
          <w:p w14:paraId="625A68CD" w14:textId="77777777" w:rsidR="007273D0" w:rsidRPr="007273D0" w:rsidRDefault="007273D0" w:rsidP="007273D0">
            <w:r w:rsidRPr="007273D0">
              <w:t>4.5 Apply retrieval techniques for stuck, pinched or jammed part of chainsaws</w:t>
            </w:r>
          </w:p>
          <w:p w14:paraId="421807A2" w14:textId="3F47FB9D" w:rsidR="00F1480E" w:rsidRPr="005404CB" w:rsidRDefault="007273D0" w:rsidP="007273D0">
            <w:r w:rsidRPr="007273D0">
              <w:t>4.6 Prepare cut sections for removal from site</w:t>
            </w:r>
          </w:p>
        </w:tc>
      </w:tr>
      <w:tr w:rsidR="00C234C8" w:rsidRPr="00963A46" w14:paraId="4C4AC5BA" w14:textId="77777777" w:rsidTr="00CA2922">
        <w:trPr>
          <w:cantSplit/>
        </w:trPr>
        <w:tc>
          <w:tcPr>
            <w:tcW w:w="1396" w:type="pct"/>
            <w:shd w:val="clear" w:color="auto" w:fill="auto"/>
          </w:tcPr>
          <w:p w14:paraId="08D03767" w14:textId="27CB4CFF" w:rsidR="00C234C8" w:rsidRPr="00C234C8" w:rsidRDefault="00C234C8" w:rsidP="005404CB">
            <w:pPr>
              <w:pStyle w:val="SIText"/>
            </w:pPr>
            <w:r w:rsidRPr="00C234C8">
              <w:t>5. Complete equipment maintenance</w:t>
            </w:r>
          </w:p>
        </w:tc>
        <w:tc>
          <w:tcPr>
            <w:tcW w:w="3604" w:type="pct"/>
            <w:shd w:val="clear" w:color="auto" w:fill="auto"/>
          </w:tcPr>
          <w:p w14:paraId="45E1BD70" w14:textId="77777777" w:rsidR="007273D0" w:rsidRPr="007273D0" w:rsidRDefault="007273D0" w:rsidP="007273D0">
            <w:r w:rsidRPr="007273D0">
              <w:t>5.1 Follow workplace safety procedures and manufacturer instructions to lock out equipment</w:t>
            </w:r>
          </w:p>
          <w:p w14:paraId="002D46BC" w14:textId="77777777" w:rsidR="007273D0" w:rsidRPr="007273D0" w:rsidRDefault="007273D0" w:rsidP="007273D0">
            <w:r w:rsidRPr="007273D0">
              <w:t>5.2 Check chain for bluntness or damage</w:t>
            </w:r>
          </w:p>
          <w:p w14:paraId="63FF53FD" w14:textId="77777777" w:rsidR="007273D0" w:rsidRPr="007273D0" w:rsidRDefault="007273D0" w:rsidP="007273D0">
            <w:r w:rsidRPr="007273D0">
              <w:t>5.3 Remove, sharpen, adjust or replace chain and other components according to manufacturer recommendations</w:t>
            </w:r>
          </w:p>
          <w:p w14:paraId="36EA0EE9" w14:textId="13449E9E" w:rsidR="00C234C8" w:rsidRPr="008908DE" w:rsidRDefault="007273D0" w:rsidP="007273D0">
            <w:r w:rsidRPr="007273D0">
              <w:t>5.4 Report trimming and cutting records, equipment faults and maintenance requirements to appropriate personnel</w:t>
            </w:r>
          </w:p>
        </w:tc>
      </w:tr>
    </w:tbl>
    <w:p w14:paraId="57CDDB8E" w14:textId="77777777" w:rsidR="005F771F" w:rsidRDefault="005F771F" w:rsidP="005F771F">
      <w:pPr>
        <w:pStyle w:val="SIText"/>
      </w:pPr>
    </w:p>
    <w:p w14:paraId="0F6CB8AC" w14:textId="77777777" w:rsidR="005F771F" w:rsidRPr="000754EC" w:rsidRDefault="005F771F" w:rsidP="000754EC">
      <w:r>
        <w:br w:type="page"/>
      </w:r>
    </w:p>
    <w:p w14:paraId="58F5490B"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4848BD47" w14:textId="77777777" w:rsidTr="00CA2922">
        <w:trPr>
          <w:tblHeader/>
        </w:trPr>
        <w:tc>
          <w:tcPr>
            <w:tcW w:w="5000" w:type="pct"/>
            <w:gridSpan w:val="2"/>
          </w:tcPr>
          <w:p w14:paraId="55000B6E" w14:textId="77777777" w:rsidR="00F1480E" w:rsidRPr="005404CB" w:rsidRDefault="00FD557D" w:rsidP="005404CB">
            <w:pPr>
              <w:pStyle w:val="SIHeading2"/>
            </w:pPr>
            <w:r w:rsidRPr="00041E59">
              <w:t>F</w:t>
            </w:r>
            <w:r w:rsidRPr="005404CB">
              <w:t>oundation Skills</w:t>
            </w:r>
          </w:p>
          <w:p w14:paraId="7DC34C08" w14:textId="77777777" w:rsidR="00F1480E" w:rsidRPr="005404CB" w:rsidRDefault="00F1480E" w:rsidP="005404CB">
            <w:pPr>
              <w:rPr>
                <w:rStyle w:val="SIText-Italic"/>
                <w:rFonts w:eastAsiaTheme="majorEastAsia"/>
              </w:rPr>
            </w:pPr>
            <w:r w:rsidRPr="005404CB">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02CF00C9" w14:textId="77777777" w:rsidTr="00CA2922">
        <w:trPr>
          <w:tblHeader/>
        </w:trPr>
        <w:tc>
          <w:tcPr>
            <w:tcW w:w="1396" w:type="pct"/>
          </w:tcPr>
          <w:p w14:paraId="299215B3" w14:textId="77777777" w:rsidR="00F1480E" w:rsidRPr="005404CB" w:rsidDel="00423CB2" w:rsidRDefault="00F1480E" w:rsidP="005404CB">
            <w:pPr>
              <w:pStyle w:val="SIText-Bold"/>
              <w:rPr>
                <w:rFonts w:eastAsiaTheme="majorEastAsia"/>
              </w:rPr>
            </w:pPr>
            <w:r w:rsidRPr="005404CB">
              <w:rPr>
                <w:rFonts w:eastAsiaTheme="majorEastAsia"/>
              </w:rPr>
              <w:t>Skill</w:t>
            </w:r>
          </w:p>
        </w:tc>
        <w:tc>
          <w:tcPr>
            <w:tcW w:w="3604" w:type="pct"/>
          </w:tcPr>
          <w:p w14:paraId="645743C0" w14:textId="77777777" w:rsidR="00F1480E" w:rsidRPr="005404CB" w:rsidDel="00423CB2" w:rsidRDefault="00F1480E" w:rsidP="005404CB">
            <w:pPr>
              <w:pStyle w:val="SIText-Bold"/>
              <w:rPr>
                <w:rFonts w:eastAsiaTheme="majorEastAsia"/>
              </w:rPr>
            </w:pPr>
            <w:r w:rsidRPr="005404CB">
              <w:rPr>
                <w:rFonts w:eastAsiaTheme="majorEastAsia"/>
              </w:rPr>
              <w:t>Description</w:t>
            </w:r>
          </w:p>
        </w:tc>
      </w:tr>
      <w:tr w:rsidR="00F1480E" w:rsidRPr="00336FCA" w:rsidDel="00423CB2" w14:paraId="1A73AA82" w14:textId="77777777" w:rsidTr="00CA2922">
        <w:tc>
          <w:tcPr>
            <w:tcW w:w="1396" w:type="pct"/>
          </w:tcPr>
          <w:p w14:paraId="5A5DBEF0" w14:textId="078B3C07" w:rsidR="00F1480E" w:rsidRPr="005404CB" w:rsidRDefault="009C7AA3" w:rsidP="005404CB">
            <w:pPr>
              <w:pStyle w:val="SIText"/>
            </w:pPr>
            <w:r w:rsidRPr="009C7AA3">
              <w:t>Reading</w:t>
            </w:r>
          </w:p>
        </w:tc>
        <w:tc>
          <w:tcPr>
            <w:tcW w:w="3604" w:type="pct"/>
          </w:tcPr>
          <w:p w14:paraId="7FC74374" w14:textId="67191F3F" w:rsidR="00F1480E" w:rsidRPr="005404CB" w:rsidRDefault="009C7AA3" w:rsidP="009C7AA3">
            <w:pPr>
              <w:pStyle w:val="SIBulletList1"/>
            </w:pPr>
            <w:r w:rsidRPr="009C7AA3">
              <w:t>Interpret workplace documentation to determine requirements</w:t>
            </w:r>
          </w:p>
        </w:tc>
      </w:tr>
      <w:tr w:rsidR="00F1480E" w:rsidRPr="00336FCA" w:rsidDel="00423CB2" w14:paraId="4246C4AF" w14:textId="77777777" w:rsidTr="00CA2922">
        <w:tc>
          <w:tcPr>
            <w:tcW w:w="1396" w:type="pct"/>
          </w:tcPr>
          <w:p w14:paraId="62611052" w14:textId="3508CB4E" w:rsidR="00F1480E" w:rsidRPr="005404CB" w:rsidRDefault="009C7AA3" w:rsidP="005404CB">
            <w:pPr>
              <w:pStyle w:val="SIText"/>
            </w:pPr>
            <w:r w:rsidRPr="009C7AA3">
              <w:t>Writing</w:t>
            </w:r>
          </w:p>
        </w:tc>
        <w:tc>
          <w:tcPr>
            <w:tcW w:w="3604" w:type="pct"/>
          </w:tcPr>
          <w:p w14:paraId="0804FC11" w14:textId="5216E4BA" w:rsidR="00F1480E" w:rsidRPr="005404CB" w:rsidRDefault="009C7AA3" w:rsidP="009C7AA3">
            <w:pPr>
              <w:pStyle w:val="SIBulletList1"/>
              <w:rPr>
                <w:rFonts w:eastAsia="Calibri"/>
              </w:rPr>
            </w:pPr>
            <w:r w:rsidRPr="009C7AA3">
              <w:t>Use technical and workplace specific vocabulary to accurately and legibly complete workplace records and forms</w:t>
            </w:r>
          </w:p>
        </w:tc>
      </w:tr>
      <w:tr w:rsidR="00F1480E" w:rsidRPr="00336FCA" w:rsidDel="00423CB2" w14:paraId="400285B9" w14:textId="77777777" w:rsidTr="00CA2922">
        <w:tc>
          <w:tcPr>
            <w:tcW w:w="1396" w:type="pct"/>
          </w:tcPr>
          <w:p w14:paraId="2FF4435E" w14:textId="05F60F04" w:rsidR="00F1480E" w:rsidRPr="005404CB" w:rsidRDefault="009C7AA3" w:rsidP="005404CB">
            <w:pPr>
              <w:pStyle w:val="SIText"/>
            </w:pPr>
            <w:r w:rsidRPr="009C7AA3">
              <w:t>Oral communication</w:t>
            </w:r>
          </w:p>
        </w:tc>
        <w:tc>
          <w:tcPr>
            <w:tcW w:w="3604" w:type="pct"/>
          </w:tcPr>
          <w:p w14:paraId="6C958B01" w14:textId="2B7DB658" w:rsidR="00F1480E" w:rsidRPr="005404CB" w:rsidRDefault="009C7AA3" w:rsidP="009C7AA3">
            <w:pPr>
              <w:pStyle w:val="SIBulletList1"/>
              <w:rPr>
                <w:rFonts w:eastAsia="Calibri"/>
              </w:rPr>
            </w:pPr>
            <w:r w:rsidRPr="009C7AA3">
              <w:t>Ask questions and actively listen to clarify contents of work plans</w:t>
            </w:r>
          </w:p>
        </w:tc>
      </w:tr>
    </w:tbl>
    <w:p w14:paraId="3BD0D476" w14:textId="77777777" w:rsidR="00916CD7" w:rsidRDefault="00916CD7" w:rsidP="005F771F">
      <w:pPr>
        <w:pStyle w:val="SIText"/>
      </w:pPr>
    </w:p>
    <w:p w14:paraId="651694F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60897973" w14:textId="77777777" w:rsidTr="00F33FF2">
        <w:tc>
          <w:tcPr>
            <w:tcW w:w="5000" w:type="pct"/>
            <w:gridSpan w:val="4"/>
          </w:tcPr>
          <w:p w14:paraId="2E5DD38C" w14:textId="77777777" w:rsidR="00F1480E" w:rsidRPr="005404CB" w:rsidRDefault="00FD557D" w:rsidP="005404CB">
            <w:pPr>
              <w:pStyle w:val="SIHeading2"/>
            </w:pPr>
            <w:r w:rsidRPr="00923720">
              <w:t>U</w:t>
            </w:r>
            <w:r w:rsidRPr="005404CB">
              <w:t>nit Mapping Information</w:t>
            </w:r>
          </w:p>
        </w:tc>
      </w:tr>
      <w:tr w:rsidR="00F1480E" w14:paraId="3E2ED645" w14:textId="77777777" w:rsidTr="00F33FF2">
        <w:tc>
          <w:tcPr>
            <w:tcW w:w="1028" w:type="pct"/>
          </w:tcPr>
          <w:p w14:paraId="15051795" w14:textId="77777777" w:rsidR="00F1480E" w:rsidRPr="005404CB" w:rsidRDefault="00F1480E" w:rsidP="005404CB">
            <w:pPr>
              <w:pStyle w:val="SIText-Bold"/>
            </w:pPr>
            <w:r w:rsidRPr="00923720">
              <w:t>Code and title current version</w:t>
            </w:r>
          </w:p>
        </w:tc>
        <w:tc>
          <w:tcPr>
            <w:tcW w:w="1105" w:type="pct"/>
          </w:tcPr>
          <w:p w14:paraId="7F666AB1" w14:textId="77777777" w:rsidR="00F1480E" w:rsidRPr="005404CB" w:rsidRDefault="008322BE" w:rsidP="005404CB">
            <w:pPr>
              <w:pStyle w:val="SIText-Bold"/>
            </w:pPr>
            <w:r>
              <w:t xml:space="preserve">Code and title previous </w:t>
            </w:r>
            <w:r w:rsidR="00F1480E" w:rsidRPr="005404CB">
              <w:t>version</w:t>
            </w:r>
          </w:p>
        </w:tc>
        <w:tc>
          <w:tcPr>
            <w:tcW w:w="1251" w:type="pct"/>
          </w:tcPr>
          <w:p w14:paraId="17181804" w14:textId="77777777" w:rsidR="00F1480E" w:rsidRPr="005404CB" w:rsidRDefault="00F1480E" w:rsidP="005404CB">
            <w:pPr>
              <w:pStyle w:val="SIText-Bold"/>
            </w:pPr>
            <w:r w:rsidRPr="00923720">
              <w:t>Comments</w:t>
            </w:r>
          </w:p>
        </w:tc>
        <w:tc>
          <w:tcPr>
            <w:tcW w:w="1616" w:type="pct"/>
          </w:tcPr>
          <w:p w14:paraId="125E13EB" w14:textId="77777777" w:rsidR="00F1480E" w:rsidRPr="005404CB" w:rsidRDefault="00F1480E" w:rsidP="005404CB">
            <w:pPr>
              <w:pStyle w:val="SIText-Bold"/>
            </w:pPr>
            <w:r w:rsidRPr="00923720">
              <w:t>Equivalence status</w:t>
            </w:r>
          </w:p>
        </w:tc>
      </w:tr>
      <w:tr w:rsidR="006655A3" w14:paraId="66CFFFA1" w14:textId="77777777" w:rsidTr="00F33FF2">
        <w:tc>
          <w:tcPr>
            <w:tcW w:w="1028" w:type="pct"/>
          </w:tcPr>
          <w:p w14:paraId="5F238ED6" w14:textId="77777777" w:rsidR="006655A3" w:rsidRDefault="006655A3" w:rsidP="006655A3">
            <w:pPr>
              <w:pStyle w:val="SIText"/>
            </w:pPr>
            <w:r w:rsidRPr="006655A3">
              <w:t>FWPCOT2256 Trim and cut felled trees </w:t>
            </w:r>
          </w:p>
          <w:p w14:paraId="25DEDBE0" w14:textId="0DE576F6" w:rsidR="006655A3" w:rsidRPr="006655A3" w:rsidRDefault="006655A3" w:rsidP="006655A3">
            <w:pPr>
              <w:pStyle w:val="SIText"/>
            </w:pPr>
            <w:r w:rsidRPr="006655A3">
              <w:t xml:space="preserve">Release </w:t>
            </w:r>
            <w:r>
              <w:t>3</w:t>
            </w:r>
          </w:p>
        </w:tc>
        <w:tc>
          <w:tcPr>
            <w:tcW w:w="1105" w:type="pct"/>
          </w:tcPr>
          <w:p w14:paraId="71A5ECCD" w14:textId="3623401F" w:rsidR="006655A3" w:rsidRPr="006655A3" w:rsidRDefault="006655A3" w:rsidP="006655A3">
            <w:pPr>
              <w:pStyle w:val="SIText"/>
            </w:pPr>
            <w:r w:rsidRPr="006655A3">
              <w:t xml:space="preserve">FWPCOT2239 Trim and cut felled trees Release </w:t>
            </w:r>
            <w:r>
              <w:t>2</w:t>
            </w:r>
          </w:p>
        </w:tc>
        <w:tc>
          <w:tcPr>
            <w:tcW w:w="1251" w:type="pct"/>
          </w:tcPr>
          <w:p w14:paraId="0ACA9B5C" w14:textId="1402E6A2" w:rsidR="006655A3" w:rsidRPr="006655A3" w:rsidRDefault="000D4740" w:rsidP="006655A3">
            <w:pPr>
              <w:pStyle w:val="SIText"/>
            </w:pPr>
            <w:r>
              <w:t xml:space="preserve">Changes to the volume/frequency of evidence </w:t>
            </w:r>
            <w:r w:rsidR="0074209B">
              <w:t>to address industry</w:t>
            </w:r>
            <w:r w:rsidR="00841F1B">
              <w:t xml:space="preserve"> needs</w:t>
            </w:r>
            <w:r w:rsidR="0074209B">
              <w:t xml:space="preserve"> </w:t>
            </w:r>
          </w:p>
        </w:tc>
        <w:tc>
          <w:tcPr>
            <w:tcW w:w="1616" w:type="pct"/>
          </w:tcPr>
          <w:p w14:paraId="19B6DD5C" w14:textId="072577E8" w:rsidR="006655A3" w:rsidRPr="006655A3" w:rsidRDefault="006655A3" w:rsidP="006655A3">
            <w:pPr>
              <w:pStyle w:val="SIText"/>
            </w:pPr>
            <w:r w:rsidRPr="006655A3">
              <w:t xml:space="preserve">Equivalent </w:t>
            </w:r>
          </w:p>
          <w:p w14:paraId="55277C14" w14:textId="0DE78D54" w:rsidR="006655A3" w:rsidRPr="006655A3" w:rsidRDefault="006655A3" w:rsidP="006655A3">
            <w:pPr>
              <w:pStyle w:val="SIText"/>
            </w:pPr>
          </w:p>
        </w:tc>
      </w:tr>
    </w:tbl>
    <w:p w14:paraId="548EA0B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68DB27B2" w14:textId="77777777" w:rsidTr="00CA2922">
        <w:tc>
          <w:tcPr>
            <w:tcW w:w="1396" w:type="pct"/>
            <w:shd w:val="clear" w:color="auto" w:fill="auto"/>
          </w:tcPr>
          <w:p w14:paraId="7EB7CB5D" w14:textId="77777777" w:rsidR="00F1480E" w:rsidRPr="005404CB" w:rsidRDefault="00FD557D" w:rsidP="005404CB">
            <w:pPr>
              <w:pStyle w:val="SIHeading2"/>
            </w:pPr>
            <w:r w:rsidRPr="00CC451E">
              <w:t>L</w:t>
            </w:r>
            <w:r w:rsidRPr="005404CB">
              <w:t>inks</w:t>
            </w:r>
          </w:p>
        </w:tc>
        <w:tc>
          <w:tcPr>
            <w:tcW w:w="3604" w:type="pct"/>
            <w:shd w:val="clear" w:color="auto" w:fill="auto"/>
          </w:tcPr>
          <w:p w14:paraId="6C01B4E8" w14:textId="77777777" w:rsidR="00520E9A" w:rsidRPr="005404CB" w:rsidRDefault="00520E9A" w:rsidP="005404CB">
            <w:pPr>
              <w:pStyle w:val="SIText"/>
            </w:pPr>
            <w:r>
              <w:t xml:space="preserve">Companion Volumes, including Implementation </w:t>
            </w:r>
            <w:r w:rsidR="00346FDC" w:rsidRPr="005404CB">
              <w:t xml:space="preserve">Guides, are available at </w:t>
            </w:r>
            <w:proofErr w:type="spellStart"/>
            <w:r w:rsidR="00346FDC" w:rsidRPr="005404CB">
              <w:t>VETNet</w:t>
            </w:r>
            <w:proofErr w:type="spellEnd"/>
            <w:r w:rsidR="00346FDC" w:rsidRPr="005404CB">
              <w:t xml:space="preserve">: </w:t>
            </w:r>
          </w:p>
          <w:p w14:paraId="18860785" w14:textId="5DBD227B" w:rsidR="00F1480E" w:rsidRPr="005404CB" w:rsidRDefault="00D07EA5" w:rsidP="005404CB">
            <w:pPr>
              <w:pStyle w:val="SIText"/>
            </w:pPr>
            <w:r w:rsidRPr="00D07EA5">
              <w:t>https://vetnet.gov.au/Pages/TrainingDocs.aspx?q=0d96fe23-5747-4c01-9d6f-3509ff8d3d47</w:t>
            </w:r>
          </w:p>
        </w:tc>
      </w:tr>
    </w:tbl>
    <w:p w14:paraId="3A8EC236" w14:textId="77777777" w:rsidR="00F1480E" w:rsidRDefault="00F1480E" w:rsidP="005F771F">
      <w:pPr>
        <w:pStyle w:val="SIText"/>
      </w:pPr>
    </w:p>
    <w:p w14:paraId="11BD76B3"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26F9BB4D" w14:textId="77777777" w:rsidTr="00113678">
        <w:trPr>
          <w:tblHeader/>
        </w:trPr>
        <w:tc>
          <w:tcPr>
            <w:tcW w:w="1478" w:type="pct"/>
            <w:shd w:val="clear" w:color="auto" w:fill="auto"/>
          </w:tcPr>
          <w:p w14:paraId="2C7F65C7" w14:textId="77777777" w:rsidR="00556C4C" w:rsidRPr="005404CB" w:rsidRDefault="00556C4C" w:rsidP="005404CB">
            <w:pPr>
              <w:pStyle w:val="SIUnittitle"/>
            </w:pPr>
            <w:r w:rsidRPr="002C55E9">
              <w:t>T</w:t>
            </w:r>
            <w:r w:rsidRPr="005404CB">
              <w:t>ITLE</w:t>
            </w:r>
          </w:p>
        </w:tc>
        <w:tc>
          <w:tcPr>
            <w:tcW w:w="3522" w:type="pct"/>
            <w:shd w:val="clear" w:color="auto" w:fill="auto"/>
          </w:tcPr>
          <w:p w14:paraId="2E705857" w14:textId="539654E8" w:rsidR="00556C4C" w:rsidRPr="005404CB" w:rsidRDefault="00556C4C" w:rsidP="0082661F">
            <w:pPr>
              <w:pStyle w:val="SIUnittitle"/>
            </w:pPr>
            <w:r w:rsidRPr="00F56827">
              <w:t xml:space="preserve">Assessment requirements for </w:t>
            </w:r>
            <w:r w:rsidR="0082661F" w:rsidRPr="0082661F">
              <w:t>FWPCOT2256 Trim and cut felled trees</w:t>
            </w:r>
          </w:p>
        </w:tc>
      </w:tr>
      <w:tr w:rsidR="00556C4C" w:rsidRPr="00A55106" w14:paraId="0F13904A" w14:textId="77777777" w:rsidTr="00113678">
        <w:trPr>
          <w:tblHeader/>
        </w:trPr>
        <w:tc>
          <w:tcPr>
            <w:tcW w:w="5000" w:type="pct"/>
            <w:gridSpan w:val="2"/>
            <w:shd w:val="clear" w:color="auto" w:fill="auto"/>
          </w:tcPr>
          <w:p w14:paraId="55934D91" w14:textId="77777777" w:rsidR="00556C4C" w:rsidRPr="005404CB" w:rsidRDefault="00D71E43" w:rsidP="005404CB">
            <w:pPr>
              <w:pStyle w:val="SIHeading2"/>
            </w:pPr>
            <w:r>
              <w:t>Performance E</w:t>
            </w:r>
            <w:r w:rsidRPr="005404CB">
              <w:t>vidence</w:t>
            </w:r>
          </w:p>
        </w:tc>
      </w:tr>
      <w:tr w:rsidR="00556C4C" w:rsidRPr="00067E1C" w14:paraId="555C867E" w14:textId="77777777" w:rsidTr="00113678">
        <w:tc>
          <w:tcPr>
            <w:tcW w:w="5000" w:type="pct"/>
            <w:gridSpan w:val="2"/>
            <w:shd w:val="clear" w:color="auto" w:fill="auto"/>
          </w:tcPr>
          <w:p w14:paraId="7C932DD6" w14:textId="77777777" w:rsidR="0026394F" w:rsidRPr="005404CB" w:rsidRDefault="006E42FE" w:rsidP="005404CB">
            <w:pPr>
              <w:pStyle w:val="SIText"/>
            </w:pPr>
            <w:r w:rsidRPr="000754EC">
              <w:t>An individual demonstrating competency</w:t>
            </w:r>
            <w:r w:rsidR="00717385" w:rsidRPr="005404CB">
              <w:t xml:space="preserve"> must satisfy all of the elements and </w:t>
            </w:r>
            <w:r w:rsidRPr="005404CB">
              <w:t xml:space="preserve">performance criteria </w:t>
            </w:r>
            <w:r w:rsidR="00717385" w:rsidRPr="005404CB">
              <w:t>in</w:t>
            </w:r>
            <w:r w:rsidRPr="005404CB">
              <w:t xml:space="preserve"> this unit. </w:t>
            </w:r>
          </w:p>
          <w:p w14:paraId="35526B78" w14:textId="77777777" w:rsidR="0026394F" w:rsidRDefault="0026394F" w:rsidP="005404CB">
            <w:pPr>
              <w:pStyle w:val="SIText"/>
            </w:pPr>
          </w:p>
          <w:p w14:paraId="298BDC1D" w14:textId="77777777" w:rsidR="00D97B09" w:rsidRPr="00D97B09" w:rsidRDefault="00D97B09" w:rsidP="00D97B09">
            <w:r w:rsidRPr="00D97B09">
              <w:t>There must be evidence that the individual has:</w:t>
            </w:r>
          </w:p>
          <w:p w14:paraId="56BDD316" w14:textId="5D251920" w:rsidR="00D87315" w:rsidRDefault="00D97B09" w:rsidP="00D97B09">
            <w:pPr>
              <w:pStyle w:val="SIBulletList1"/>
              <w:rPr>
                <w:ins w:id="0" w:author="Georgiana Daian" w:date="2022-01-31T11:23:00Z"/>
              </w:rPr>
            </w:pPr>
            <w:r w:rsidRPr="00D97B09">
              <w:t>assessed</w:t>
            </w:r>
            <w:del w:id="1" w:author="Georgiana Daian" w:date="2022-01-31T11:23:00Z">
              <w:r w:rsidRPr="00D97B09" w:rsidDel="00D87315">
                <w:delText>,</w:delText>
              </w:r>
            </w:del>
            <w:ins w:id="2" w:author="Georgiana Daian" w:date="2022-01-31T11:23:00Z">
              <w:r w:rsidR="00D87315">
                <w:t xml:space="preserve"> and</w:t>
              </w:r>
            </w:ins>
            <w:r w:rsidRPr="00D97B09">
              <w:t xml:space="preserve"> planned </w:t>
            </w:r>
            <w:ins w:id="3" w:author="Georgiana Daian" w:date="2022-01-31T11:24:00Z">
              <w:r w:rsidR="008A0653">
                <w:t>trimming and cutting of one felled tree</w:t>
              </w:r>
            </w:ins>
          </w:p>
          <w:p w14:paraId="7587FB3B" w14:textId="5D659323" w:rsidR="00D97B09" w:rsidRPr="00D97B09" w:rsidRDefault="00D97B09" w:rsidP="00D97B09">
            <w:pPr>
              <w:pStyle w:val="SIBulletList1"/>
            </w:pPr>
            <w:del w:id="4" w:author="Georgiana Daian" w:date="2022-01-31T11:24:00Z">
              <w:r w:rsidRPr="00D97B09" w:rsidDel="008A0653">
                <w:delText xml:space="preserve">and conducted the </w:delText>
              </w:r>
            </w:del>
            <w:r w:rsidRPr="00D97B09">
              <w:t>trimm</w:t>
            </w:r>
            <w:ins w:id="5" w:author="Georgiana Daian" w:date="2022-01-31T11:24:00Z">
              <w:r w:rsidR="008A0653">
                <w:t xml:space="preserve">ed branches </w:t>
              </w:r>
            </w:ins>
            <w:del w:id="6" w:author="Georgiana Daian" w:date="2022-01-31T11:24:00Z">
              <w:r w:rsidRPr="00D97B09" w:rsidDel="008A0653">
                <w:delText xml:space="preserve">ing </w:delText>
              </w:r>
            </w:del>
            <w:r w:rsidRPr="00D97B09">
              <w:t>and cut</w:t>
            </w:r>
            <w:del w:id="7" w:author="Georgiana Daian" w:date="2022-01-31T11:24:00Z">
              <w:r w:rsidRPr="00D97B09" w:rsidDel="005A201C">
                <w:delText>ting</w:delText>
              </w:r>
            </w:del>
            <w:ins w:id="8" w:author="Georgiana Daian" w:date="2022-01-31T11:24:00Z">
              <w:r w:rsidR="005A201C">
                <w:t xml:space="preserve"> sections of </w:t>
              </w:r>
            </w:ins>
            <w:ins w:id="9" w:author="Rob Stowell" w:date="2022-01-31T12:32:00Z">
              <w:r w:rsidR="00C60AC8">
                <w:t>the</w:t>
              </w:r>
            </w:ins>
            <w:ins w:id="10" w:author="Georgiana Daian" w:date="2022-01-31T11:27:00Z">
              <w:del w:id="11" w:author="Rob Stowell" w:date="2022-01-31T12:32:00Z">
                <w:r w:rsidR="00D46401" w:rsidDel="00C60AC8">
                  <w:delText>a</w:delText>
                </w:r>
              </w:del>
              <w:r w:rsidR="00D46401">
                <w:t xml:space="preserve"> </w:t>
              </w:r>
            </w:ins>
            <w:ins w:id="12" w:author="Georgiana Daian" w:date="2022-01-31T11:24:00Z">
              <w:r w:rsidR="005A201C">
                <w:t xml:space="preserve">felled tree </w:t>
              </w:r>
            </w:ins>
            <w:del w:id="13" w:author="Georgiana Daian" w:date="2022-01-31T11:25:00Z">
              <w:r w:rsidRPr="00D97B09" w:rsidDel="005A201C">
                <w:delText xml:space="preserve"> on six felled trees using a chainsaw and demonstrated </w:delText>
              </w:r>
            </w:del>
            <w:ins w:id="14" w:author="Georgiana Daian" w:date="2022-01-31T11:26:00Z">
              <w:r w:rsidR="00E02755">
                <w:t xml:space="preserve">using </w:t>
              </w:r>
            </w:ins>
            <w:r w:rsidRPr="00D97B09">
              <w:t xml:space="preserve">three </w:t>
            </w:r>
            <w:del w:id="15" w:author="Georgiana Daian" w:date="2022-01-31T11:25:00Z">
              <w:r w:rsidRPr="00D97B09" w:rsidDel="005A201C">
                <w:delText>or more</w:delText>
              </w:r>
            </w:del>
            <w:ins w:id="16" w:author="Georgiana Daian" w:date="2022-01-31T11:25:00Z">
              <w:r w:rsidR="005A201C">
                <w:t>a</w:t>
              </w:r>
              <w:r w:rsidR="00040743">
                <w:t>ppropriate</w:t>
              </w:r>
            </w:ins>
            <w:r w:rsidRPr="00D97B09">
              <w:t xml:space="preserve"> </w:t>
            </w:r>
            <w:del w:id="17" w:author="Georgiana Daian" w:date="2022-01-31T11:25:00Z">
              <w:r w:rsidRPr="00D97B09" w:rsidDel="00040743">
                <w:delText xml:space="preserve">cut </w:delText>
              </w:r>
            </w:del>
            <w:ins w:id="18" w:author="Georgiana Daian" w:date="2022-01-31T11:25:00Z">
              <w:r w:rsidR="00040743" w:rsidRPr="00D97B09">
                <w:t>cut</w:t>
              </w:r>
              <w:r w:rsidR="00040743">
                <w:t xml:space="preserve">s selected </w:t>
              </w:r>
            </w:ins>
            <w:del w:id="19" w:author="Georgiana Daian" w:date="2022-01-31T11:25:00Z">
              <w:r w:rsidRPr="00D97B09" w:rsidDel="00040743">
                <w:delText>types from the list below</w:delText>
              </w:r>
            </w:del>
            <w:ins w:id="20" w:author="Georgiana Daian" w:date="2022-01-31T11:25:00Z">
              <w:r w:rsidR="00040743">
                <w:t>from</w:t>
              </w:r>
            </w:ins>
            <w:r w:rsidRPr="00D97B09">
              <w:t>:</w:t>
            </w:r>
          </w:p>
          <w:p w14:paraId="7CBDF733" w14:textId="77777777" w:rsidR="00D97B09" w:rsidRPr="00D97B09" w:rsidRDefault="00D97B09" w:rsidP="00D97B09">
            <w:pPr>
              <w:pStyle w:val="SIBulletList2"/>
            </w:pPr>
            <w:r w:rsidRPr="00D97B09">
              <w:t>bridging cuts</w:t>
            </w:r>
          </w:p>
          <w:p w14:paraId="1EC1479B" w14:textId="77777777" w:rsidR="00D97B09" w:rsidRPr="00D97B09" w:rsidRDefault="00D97B09" w:rsidP="00D97B09">
            <w:pPr>
              <w:pStyle w:val="SIBulletList2"/>
            </w:pPr>
            <w:r w:rsidRPr="00D97B09">
              <w:t>swinging cuts</w:t>
            </w:r>
          </w:p>
          <w:p w14:paraId="77E4C452" w14:textId="77777777" w:rsidR="00D97B09" w:rsidRPr="00D97B09" w:rsidRDefault="00D97B09" w:rsidP="00D97B09">
            <w:pPr>
              <w:pStyle w:val="SIBulletList2"/>
            </w:pPr>
            <w:r w:rsidRPr="00D97B09">
              <w:t>side bind cuts</w:t>
            </w:r>
          </w:p>
          <w:p w14:paraId="1E4C74C7" w14:textId="77777777" w:rsidR="00D97B09" w:rsidRPr="00D97B09" w:rsidRDefault="00D97B09" w:rsidP="00D97B09">
            <w:pPr>
              <w:pStyle w:val="SIBulletList2"/>
            </w:pPr>
            <w:r w:rsidRPr="00D97B09">
              <w:t>boring cuts</w:t>
            </w:r>
          </w:p>
          <w:p w14:paraId="7628BAD9" w14:textId="77777777" w:rsidR="00D97B09" w:rsidRPr="00D97B09" w:rsidRDefault="00D97B09" w:rsidP="00D97B09">
            <w:pPr>
              <w:pStyle w:val="SIBulletList2"/>
            </w:pPr>
            <w:r w:rsidRPr="00D97B09">
              <w:t>wedge cuts</w:t>
            </w:r>
          </w:p>
          <w:p w14:paraId="13951EC1" w14:textId="77777777" w:rsidR="00D97B09" w:rsidRPr="00D97B09" w:rsidRDefault="00D97B09" w:rsidP="00D97B09">
            <w:pPr>
              <w:pStyle w:val="SIBulletList2"/>
            </w:pPr>
            <w:r w:rsidRPr="00D97B09">
              <w:t>ripping cuts</w:t>
            </w:r>
          </w:p>
          <w:p w14:paraId="5AC998C5" w14:textId="77777777" w:rsidR="00D97B09" w:rsidRPr="00D97B09" w:rsidRDefault="00D97B09" w:rsidP="00D97B09">
            <w:pPr>
              <w:pStyle w:val="SIBulletList2"/>
            </w:pPr>
            <w:r w:rsidRPr="00D97B09">
              <w:t>step cuts.</w:t>
            </w:r>
          </w:p>
          <w:p w14:paraId="000A7571" w14:textId="77777777" w:rsidR="00D97B09" w:rsidRDefault="00D97B09" w:rsidP="00D97B09"/>
          <w:p w14:paraId="02F6A26D" w14:textId="7C2DB1C9" w:rsidR="00D97B09" w:rsidRPr="00D97B09" w:rsidRDefault="00D97B09" w:rsidP="00D97B09">
            <w:proofErr w:type="gramStart"/>
            <w:r w:rsidRPr="00D97B09">
              <w:t>In performing this work, there</w:t>
            </w:r>
            <w:proofErr w:type="gramEnd"/>
            <w:r w:rsidRPr="00D97B09">
              <w:t xml:space="preserve"> must be evidence that the individual has:</w:t>
            </w:r>
          </w:p>
          <w:p w14:paraId="4AC1CF71" w14:textId="77777777" w:rsidR="00D97B09" w:rsidRPr="00D97B09" w:rsidRDefault="00D97B09" w:rsidP="00D97B09">
            <w:pPr>
              <w:pStyle w:val="SIBulletList1"/>
            </w:pPr>
            <w:r w:rsidRPr="00D97B09">
              <w:t>followed workplace policies and procedures, current workplace health and safety legislation, regulations and related industry standards and codes of practice applicable to trimming and cutting felled tree operations</w:t>
            </w:r>
          </w:p>
          <w:p w14:paraId="5F0B738B" w14:textId="0755577B" w:rsidR="00556C4C" w:rsidRPr="005404CB" w:rsidRDefault="00D97B09" w:rsidP="00D97B09">
            <w:pPr>
              <w:pStyle w:val="SIBulletList1"/>
            </w:pPr>
            <w:r w:rsidRPr="00D97B09">
              <w:t>checked and sharpened or changed a saw chain post trimming and cutting</w:t>
            </w:r>
            <w:del w:id="21" w:author="Rob Stowell" w:date="2022-01-31T12:33:00Z">
              <w:r w:rsidRPr="00D97B09" w:rsidDel="00673514">
                <w:delText xml:space="preserve"> </w:delText>
              </w:r>
            </w:del>
            <w:del w:id="22" w:author="Rob Stowell" w:date="2022-01-31T12:32:00Z">
              <w:r w:rsidRPr="00D97B09" w:rsidDel="00673514">
                <w:delText>operation</w:delText>
              </w:r>
            </w:del>
            <w:r w:rsidRPr="00D97B09">
              <w:t xml:space="preserve"> on one occasion according to manufacturer instructions.</w:t>
            </w:r>
          </w:p>
        </w:tc>
      </w:tr>
    </w:tbl>
    <w:p w14:paraId="59A0784C"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6DCC74B6" w14:textId="77777777" w:rsidTr="00CA2922">
        <w:trPr>
          <w:tblHeader/>
        </w:trPr>
        <w:tc>
          <w:tcPr>
            <w:tcW w:w="5000" w:type="pct"/>
            <w:shd w:val="clear" w:color="auto" w:fill="auto"/>
          </w:tcPr>
          <w:p w14:paraId="7C33E45B" w14:textId="77777777" w:rsidR="00F1480E" w:rsidRPr="005404CB" w:rsidRDefault="00D71E43" w:rsidP="005404CB">
            <w:pPr>
              <w:pStyle w:val="SIHeading2"/>
            </w:pPr>
            <w:r w:rsidRPr="002C55E9">
              <w:t>K</w:t>
            </w:r>
            <w:r w:rsidRPr="005404CB">
              <w:t>nowledge Evidence</w:t>
            </w:r>
          </w:p>
        </w:tc>
      </w:tr>
      <w:tr w:rsidR="00F1480E" w:rsidRPr="00067E1C" w14:paraId="55C5B2D0" w14:textId="77777777" w:rsidTr="00CA2922">
        <w:tc>
          <w:tcPr>
            <w:tcW w:w="5000" w:type="pct"/>
            <w:shd w:val="clear" w:color="auto" w:fill="auto"/>
          </w:tcPr>
          <w:p w14:paraId="57A65B7C" w14:textId="77777777" w:rsidR="006E42FE" w:rsidRPr="005404CB" w:rsidRDefault="006E42FE" w:rsidP="005404CB">
            <w:pPr>
              <w:pStyle w:val="SIText"/>
            </w:pPr>
            <w:r>
              <w:t xml:space="preserve">An individual must be able to demonstrate the knowledge required to perform the tasks outlined </w:t>
            </w:r>
            <w:r w:rsidRPr="005404CB">
              <w:t>in the elements and performance criteria of this unit. This includes knowledge of:</w:t>
            </w:r>
          </w:p>
          <w:p w14:paraId="7EB1546C" w14:textId="77777777" w:rsidR="00D02303" w:rsidRPr="00D02303" w:rsidRDefault="00D02303" w:rsidP="00D02303">
            <w:pPr>
              <w:pStyle w:val="SIBulletList1"/>
            </w:pPr>
            <w:r w:rsidRPr="00D02303">
              <w:t>environmental protection measures suitable for a worksite where trimming and cutting operations are performed:</w:t>
            </w:r>
          </w:p>
          <w:p w14:paraId="7400AFD6" w14:textId="77777777" w:rsidR="00D02303" w:rsidRPr="00D02303" w:rsidRDefault="00D02303" w:rsidP="00D02303">
            <w:pPr>
              <w:pStyle w:val="SIBulletList2"/>
            </w:pPr>
            <w:r w:rsidRPr="00D02303">
              <w:t>noise control</w:t>
            </w:r>
          </w:p>
          <w:p w14:paraId="5966A7A4" w14:textId="77777777" w:rsidR="00D02303" w:rsidRPr="00D02303" w:rsidRDefault="00D02303" w:rsidP="00D02303">
            <w:pPr>
              <w:pStyle w:val="SIBulletList2"/>
            </w:pPr>
            <w:r w:rsidRPr="00D02303">
              <w:t>protection of flora, fauna and habitat</w:t>
            </w:r>
          </w:p>
          <w:p w14:paraId="523A2501" w14:textId="77777777" w:rsidR="00D02303" w:rsidRPr="00D02303" w:rsidRDefault="00D02303" w:rsidP="00D02303">
            <w:pPr>
              <w:pStyle w:val="SIBulletList2"/>
            </w:pPr>
            <w:r w:rsidRPr="00D02303">
              <w:t>protection of soil</w:t>
            </w:r>
          </w:p>
          <w:p w14:paraId="1BAA7CD2" w14:textId="77777777" w:rsidR="00D02303" w:rsidRPr="00D02303" w:rsidRDefault="00D02303" w:rsidP="00D02303">
            <w:pPr>
              <w:pStyle w:val="SIBulletList2"/>
            </w:pPr>
            <w:r w:rsidRPr="00D02303">
              <w:t>protection of water</w:t>
            </w:r>
          </w:p>
          <w:p w14:paraId="76833584" w14:textId="77777777" w:rsidR="00D02303" w:rsidRPr="00D02303" w:rsidRDefault="00D02303" w:rsidP="00D02303">
            <w:pPr>
              <w:pStyle w:val="SIBulletList2"/>
            </w:pPr>
            <w:r w:rsidRPr="00D02303">
              <w:t>disposal, recycling and reuse of waste</w:t>
            </w:r>
          </w:p>
          <w:p w14:paraId="22A8EFC2" w14:textId="77777777" w:rsidR="00D02303" w:rsidRPr="00D02303" w:rsidRDefault="00D02303" w:rsidP="00D02303">
            <w:pPr>
              <w:pStyle w:val="SIBulletList2"/>
            </w:pPr>
            <w:r w:rsidRPr="00D02303">
              <w:t>cleaning of plant, equipment and tools</w:t>
            </w:r>
          </w:p>
          <w:p w14:paraId="4602A10B" w14:textId="77777777" w:rsidR="00D02303" w:rsidRPr="00D02303" w:rsidRDefault="00D02303" w:rsidP="00D02303">
            <w:pPr>
              <w:pStyle w:val="SIBulletList2"/>
            </w:pPr>
            <w:r w:rsidRPr="00D02303">
              <w:t>protection of adjacent land uses and fixed assets</w:t>
            </w:r>
          </w:p>
          <w:p w14:paraId="6DE90C58" w14:textId="77777777" w:rsidR="00D02303" w:rsidRPr="00D02303" w:rsidRDefault="00D02303" w:rsidP="00D02303">
            <w:pPr>
              <w:pStyle w:val="SIBulletList2"/>
            </w:pPr>
            <w:r w:rsidRPr="00D02303">
              <w:t>vehicle control</w:t>
            </w:r>
          </w:p>
          <w:p w14:paraId="208B74A5" w14:textId="77777777" w:rsidR="00D02303" w:rsidRPr="00D02303" w:rsidRDefault="00D02303" w:rsidP="00D02303">
            <w:pPr>
              <w:pStyle w:val="SIBulletList2"/>
            </w:pPr>
            <w:r w:rsidRPr="00D02303">
              <w:t>access restrictions</w:t>
            </w:r>
          </w:p>
          <w:p w14:paraId="2106AE57" w14:textId="77777777" w:rsidR="00D02303" w:rsidRPr="00D02303" w:rsidRDefault="00D02303" w:rsidP="00D02303">
            <w:pPr>
              <w:pStyle w:val="SIBulletList2"/>
            </w:pPr>
            <w:r w:rsidRPr="00D02303">
              <w:t>fire prevention</w:t>
            </w:r>
          </w:p>
          <w:p w14:paraId="185B15A0" w14:textId="77777777" w:rsidR="00D02303" w:rsidRPr="00D02303" w:rsidRDefault="00D02303" w:rsidP="00D02303">
            <w:pPr>
              <w:pStyle w:val="SIBulletList2"/>
            </w:pPr>
            <w:r w:rsidRPr="00D02303">
              <w:t>protection of cultural heritage</w:t>
            </w:r>
          </w:p>
          <w:p w14:paraId="795962AE" w14:textId="77777777" w:rsidR="00D02303" w:rsidRPr="00D02303" w:rsidRDefault="00D02303" w:rsidP="00D02303">
            <w:pPr>
              <w:pStyle w:val="SIBulletList1"/>
            </w:pPr>
            <w:r w:rsidRPr="00D02303">
              <w:t>hazard control measures suitable for a worksite where trimming and cutting operations are performed, related to:</w:t>
            </w:r>
          </w:p>
          <w:p w14:paraId="752B98F4" w14:textId="77777777" w:rsidR="00D02303" w:rsidRPr="00D02303" w:rsidRDefault="00D02303" w:rsidP="00D02303">
            <w:pPr>
              <w:pStyle w:val="SIBulletList2"/>
            </w:pPr>
            <w:r w:rsidRPr="00D02303">
              <w:t>trees and other vegetation</w:t>
            </w:r>
          </w:p>
          <w:p w14:paraId="2497D0A3" w14:textId="77777777" w:rsidR="00D02303" w:rsidRPr="00D02303" w:rsidRDefault="00D02303" w:rsidP="00D02303">
            <w:pPr>
              <w:pStyle w:val="SIBulletList2"/>
            </w:pPr>
            <w:r w:rsidRPr="00D02303">
              <w:t>ground conditions</w:t>
            </w:r>
          </w:p>
          <w:p w14:paraId="6F2BCAC3" w14:textId="77777777" w:rsidR="00D02303" w:rsidRPr="00D02303" w:rsidRDefault="00D02303" w:rsidP="00D02303">
            <w:pPr>
              <w:pStyle w:val="SIBulletList2"/>
            </w:pPr>
            <w:r w:rsidRPr="00D02303">
              <w:t>noise</w:t>
            </w:r>
          </w:p>
          <w:p w14:paraId="7E0E9AF7" w14:textId="77777777" w:rsidR="00D02303" w:rsidRPr="00D02303" w:rsidRDefault="00D02303" w:rsidP="00D02303">
            <w:pPr>
              <w:pStyle w:val="SIBulletList2"/>
            </w:pPr>
            <w:r w:rsidRPr="00D02303">
              <w:t>fire and other emergency situations</w:t>
            </w:r>
          </w:p>
          <w:p w14:paraId="115BE6F3" w14:textId="77777777" w:rsidR="00D02303" w:rsidRPr="00D02303" w:rsidRDefault="00D02303" w:rsidP="00D02303">
            <w:pPr>
              <w:pStyle w:val="SIBulletList2"/>
            </w:pPr>
            <w:r w:rsidRPr="00D02303">
              <w:t>vehicle and traffic access</w:t>
            </w:r>
          </w:p>
          <w:p w14:paraId="0DB7BD71" w14:textId="77777777" w:rsidR="00D02303" w:rsidRPr="00D02303" w:rsidRDefault="00D02303" w:rsidP="00D02303">
            <w:pPr>
              <w:pStyle w:val="SIBulletList2"/>
            </w:pPr>
            <w:r w:rsidRPr="00D02303">
              <w:t>foot access</w:t>
            </w:r>
          </w:p>
          <w:p w14:paraId="5CEB3E43" w14:textId="77777777" w:rsidR="00D02303" w:rsidRPr="00D02303" w:rsidRDefault="00D02303" w:rsidP="00D02303">
            <w:pPr>
              <w:pStyle w:val="SIBulletList2"/>
            </w:pPr>
            <w:r w:rsidRPr="00D02303">
              <w:t>plant, tools and equipment</w:t>
            </w:r>
          </w:p>
          <w:p w14:paraId="47C0829B" w14:textId="77777777" w:rsidR="00D02303" w:rsidRPr="00D02303" w:rsidRDefault="00D02303" w:rsidP="00D02303">
            <w:pPr>
              <w:pStyle w:val="SIBulletList2"/>
            </w:pPr>
            <w:r w:rsidRPr="00D02303">
              <w:t>weather conditions</w:t>
            </w:r>
          </w:p>
          <w:p w14:paraId="3F5F4E39" w14:textId="77777777" w:rsidR="00D02303" w:rsidRPr="00D02303" w:rsidRDefault="00D02303" w:rsidP="00D02303">
            <w:pPr>
              <w:pStyle w:val="SIBulletList2"/>
            </w:pPr>
            <w:r w:rsidRPr="00D02303">
              <w:t>adjacent land uses</w:t>
            </w:r>
          </w:p>
          <w:p w14:paraId="4648B959" w14:textId="77777777" w:rsidR="00D02303" w:rsidRPr="00D02303" w:rsidRDefault="00D02303" w:rsidP="00D02303">
            <w:pPr>
              <w:pStyle w:val="SIBulletList2"/>
            </w:pPr>
            <w:r w:rsidRPr="00D02303">
              <w:t>dangerous goods</w:t>
            </w:r>
          </w:p>
          <w:p w14:paraId="6EFB6099" w14:textId="77777777" w:rsidR="00D02303" w:rsidRPr="00D02303" w:rsidRDefault="00D02303" w:rsidP="00D02303">
            <w:pPr>
              <w:pStyle w:val="SIBulletList1"/>
            </w:pPr>
            <w:r w:rsidRPr="00D02303">
              <w:t>tree defects and how they affect tree cutting activities:</w:t>
            </w:r>
          </w:p>
          <w:p w14:paraId="3CB5C28C" w14:textId="77777777" w:rsidR="00D02303" w:rsidRPr="00D02303" w:rsidRDefault="00D02303" w:rsidP="00D02303">
            <w:pPr>
              <w:pStyle w:val="SIBulletList2"/>
            </w:pPr>
            <w:r w:rsidRPr="00D02303">
              <w:t>splits</w:t>
            </w:r>
          </w:p>
          <w:p w14:paraId="23F53D2B" w14:textId="77777777" w:rsidR="00D02303" w:rsidRPr="00D02303" w:rsidRDefault="00D02303" w:rsidP="00D02303">
            <w:pPr>
              <w:pStyle w:val="SIBulletList2"/>
            </w:pPr>
            <w:r w:rsidRPr="00D02303">
              <w:t>falling damage</w:t>
            </w:r>
          </w:p>
          <w:p w14:paraId="123858F7" w14:textId="77777777" w:rsidR="00D02303" w:rsidRPr="00D02303" w:rsidRDefault="00D02303" w:rsidP="00D02303">
            <w:pPr>
              <w:pStyle w:val="SIBulletList2"/>
            </w:pPr>
            <w:r w:rsidRPr="00D02303">
              <w:t>fire damage</w:t>
            </w:r>
          </w:p>
          <w:p w14:paraId="16B9B401" w14:textId="77777777" w:rsidR="00D02303" w:rsidRPr="00D02303" w:rsidRDefault="00D02303" w:rsidP="00D02303">
            <w:pPr>
              <w:pStyle w:val="SIBulletList2"/>
            </w:pPr>
            <w:r w:rsidRPr="00D02303">
              <w:t>insect infestation</w:t>
            </w:r>
          </w:p>
          <w:p w14:paraId="6D3B4DA5" w14:textId="77777777" w:rsidR="00D02303" w:rsidRPr="00D02303" w:rsidRDefault="00D02303" w:rsidP="00D02303">
            <w:pPr>
              <w:pStyle w:val="SIBulletList2"/>
            </w:pPr>
            <w:r w:rsidRPr="00D02303">
              <w:t>pipe</w:t>
            </w:r>
          </w:p>
          <w:p w14:paraId="171EB77E" w14:textId="77777777" w:rsidR="00D02303" w:rsidRPr="00D02303" w:rsidRDefault="00D02303" w:rsidP="00D02303">
            <w:pPr>
              <w:pStyle w:val="SIBulletList2"/>
            </w:pPr>
            <w:r w:rsidRPr="00D02303">
              <w:t>shake</w:t>
            </w:r>
          </w:p>
          <w:p w14:paraId="10721CB1" w14:textId="77777777" w:rsidR="00D02303" w:rsidRPr="00D02303" w:rsidRDefault="00D02303" w:rsidP="00D02303">
            <w:pPr>
              <w:pStyle w:val="SIBulletList2"/>
            </w:pPr>
            <w:r w:rsidRPr="00D02303">
              <w:t>twist</w:t>
            </w:r>
          </w:p>
          <w:p w14:paraId="04C36375" w14:textId="77777777" w:rsidR="00D02303" w:rsidRPr="00D02303" w:rsidRDefault="00D02303" w:rsidP="00D02303">
            <w:pPr>
              <w:pStyle w:val="SIBulletList2"/>
            </w:pPr>
            <w:r w:rsidRPr="00D02303">
              <w:t>knots and resin pockets</w:t>
            </w:r>
          </w:p>
          <w:p w14:paraId="56CB38F9" w14:textId="77777777" w:rsidR="00D02303" w:rsidRPr="00D02303" w:rsidRDefault="00D02303" w:rsidP="00D02303">
            <w:pPr>
              <w:pStyle w:val="SIBulletList2"/>
            </w:pPr>
            <w:r w:rsidRPr="00D02303">
              <w:t>the presence of foreign bodies such as stakes and nails</w:t>
            </w:r>
          </w:p>
          <w:p w14:paraId="4D558E82" w14:textId="77777777" w:rsidR="00D02303" w:rsidRPr="00D02303" w:rsidRDefault="00D02303" w:rsidP="00D02303">
            <w:pPr>
              <w:pStyle w:val="SIBulletList1"/>
            </w:pPr>
            <w:r w:rsidRPr="00D02303">
              <w:t>felled tree stresses and how they affect tree cutting activities:</w:t>
            </w:r>
          </w:p>
          <w:p w14:paraId="6648FA33" w14:textId="77777777" w:rsidR="00D02303" w:rsidRPr="00D02303" w:rsidRDefault="00D02303" w:rsidP="00D02303">
            <w:pPr>
              <w:pStyle w:val="SIBulletList2"/>
            </w:pPr>
            <w:r w:rsidRPr="00D02303">
              <w:t>tension (fibres being stretched)</w:t>
            </w:r>
          </w:p>
          <w:p w14:paraId="18B362BA" w14:textId="77777777" w:rsidR="00D02303" w:rsidRPr="00D02303" w:rsidRDefault="00D02303" w:rsidP="00D02303">
            <w:pPr>
              <w:pStyle w:val="SIBulletList2"/>
            </w:pPr>
            <w:r w:rsidRPr="00D02303">
              <w:t>compression (fibres being squashed)</w:t>
            </w:r>
          </w:p>
          <w:p w14:paraId="34DF3823" w14:textId="77777777" w:rsidR="00D02303" w:rsidRPr="00D02303" w:rsidRDefault="00D02303" w:rsidP="00D02303">
            <w:pPr>
              <w:pStyle w:val="SIBulletList2"/>
            </w:pPr>
            <w:r w:rsidRPr="00D02303">
              <w:t>neutral fibres</w:t>
            </w:r>
          </w:p>
          <w:p w14:paraId="727963E3" w14:textId="77777777" w:rsidR="00D02303" w:rsidRPr="00D02303" w:rsidRDefault="00D02303" w:rsidP="00D02303">
            <w:pPr>
              <w:pStyle w:val="SIBulletList1"/>
            </w:pPr>
            <w:r w:rsidRPr="00D02303">
              <w:t>chainsaw cutting techniques:</w:t>
            </w:r>
          </w:p>
          <w:p w14:paraId="35F9FF1D" w14:textId="77777777" w:rsidR="00D02303" w:rsidRPr="00D02303" w:rsidRDefault="00D02303" w:rsidP="00D02303">
            <w:pPr>
              <w:pStyle w:val="SIBulletList2"/>
            </w:pPr>
            <w:r w:rsidRPr="00D02303">
              <w:t>bridging cut</w:t>
            </w:r>
          </w:p>
          <w:p w14:paraId="52BCDAEB" w14:textId="77777777" w:rsidR="00D02303" w:rsidRPr="00D02303" w:rsidRDefault="00D02303" w:rsidP="00D02303">
            <w:pPr>
              <w:pStyle w:val="SIBulletList2"/>
            </w:pPr>
            <w:r w:rsidRPr="00D02303">
              <w:t>swinging cut</w:t>
            </w:r>
          </w:p>
          <w:p w14:paraId="32274BFA" w14:textId="77777777" w:rsidR="00D02303" w:rsidRPr="00D02303" w:rsidRDefault="00D02303" w:rsidP="00D02303">
            <w:pPr>
              <w:pStyle w:val="SIBulletList2"/>
            </w:pPr>
            <w:r w:rsidRPr="00D02303">
              <w:t>side bind cut</w:t>
            </w:r>
          </w:p>
          <w:p w14:paraId="289A9129" w14:textId="77777777" w:rsidR="00D02303" w:rsidRPr="00D02303" w:rsidRDefault="00D02303" w:rsidP="00D02303">
            <w:pPr>
              <w:pStyle w:val="SIBulletList2"/>
            </w:pPr>
            <w:r w:rsidRPr="00D02303">
              <w:t>boring cut</w:t>
            </w:r>
          </w:p>
          <w:p w14:paraId="4CBF957B" w14:textId="77777777" w:rsidR="00D02303" w:rsidRPr="00D02303" w:rsidRDefault="00D02303" w:rsidP="00D02303">
            <w:pPr>
              <w:pStyle w:val="SIBulletList2"/>
            </w:pPr>
            <w:r w:rsidRPr="00D02303">
              <w:t>wedge cut</w:t>
            </w:r>
          </w:p>
          <w:p w14:paraId="6CD66360" w14:textId="77777777" w:rsidR="00D02303" w:rsidRPr="00D02303" w:rsidRDefault="00D02303" w:rsidP="00D02303">
            <w:pPr>
              <w:pStyle w:val="SIBulletList2"/>
            </w:pPr>
            <w:r w:rsidRPr="00D02303">
              <w:t>ripping cut</w:t>
            </w:r>
          </w:p>
          <w:p w14:paraId="77AF55F4" w14:textId="77777777" w:rsidR="00D02303" w:rsidRPr="00D02303" w:rsidRDefault="00D02303" w:rsidP="00D02303">
            <w:pPr>
              <w:pStyle w:val="SIBulletList2"/>
            </w:pPr>
            <w:r w:rsidRPr="00D02303">
              <w:t>step cut</w:t>
            </w:r>
          </w:p>
          <w:p w14:paraId="1C816A0E" w14:textId="77777777" w:rsidR="00D02303" w:rsidRPr="00D02303" w:rsidRDefault="00D02303" w:rsidP="002F51C8">
            <w:pPr>
              <w:pStyle w:val="SIBulletList1"/>
            </w:pPr>
            <w:r w:rsidRPr="00D02303">
              <w:t>cutting patterns used to optimise time and recovery of product from felled trees</w:t>
            </w:r>
          </w:p>
          <w:p w14:paraId="2BCE4AAB" w14:textId="77777777" w:rsidR="00D02303" w:rsidRPr="00D02303" w:rsidRDefault="00D02303" w:rsidP="002F51C8">
            <w:pPr>
              <w:pStyle w:val="SIBulletList1"/>
            </w:pPr>
            <w:r w:rsidRPr="00D02303">
              <w:t>cutting sequences used to maintain control of cut sections and minimise cutting problems</w:t>
            </w:r>
          </w:p>
          <w:p w14:paraId="241342B6" w14:textId="77777777" w:rsidR="00D02303" w:rsidRPr="00D02303" w:rsidRDefault="00D02303" w:rsidP="002F51C8">
            <w:pPr>
              <w:pStyle w:val="SIBulletList1"/>
            </w:pPr>
            <w:r w:rsidRPr="00D02303">
              <w:t>purpose and procedures for routine operator maintenance of chainsaws</w:t>
            </w:r>
          </w:p>
          <w:p w14:paraId="11F309A0" w14:textId="77777777" w:rsidR="00D02303" w:rsidRPr="00D02303" w:rsidRDefault="00D02303" w:rsidP="002F51C8">
            <w:pPr>
              <w:pStyle w:val="SIBulletList1"/>
            </w:pPr>
            <w:r w:rsidRPr="00D02303">
              <w:t>procedures used to free a pinched or stuck chainsaw</w:t>
            </w:r>
          </w:p>
          <w:p w14:paraId="33C4F9DF" w14:textId="77777777" w:rsidR="00D02303" w:rsidRPr="00D02303" w:rsidRDefault="00D02303" w:rsidP="002F51C8">
            <w:pPr>
              <w:pStyle w:val="SIBulletList1"/>
            </w:pPr>
            <w:r w:rsidRPr="00D02303">
              <w:t>methods for assessing chain condition</w:t>
            </w:r>
          </w:p>
          <w:p w14:paraId="26B2A313" w14:textId="77777777" w:rsidR="00D02303" w:rsidRPr="00D02303" w:rsidRDefault="00D02303" w:rsidP="002F51C8">
            <w:pPr>
              <w:pStyle w:val="SIBulletList1"/>
            </w:pPr>
            <w:r w:rsidRPr="00D02303">
              <w:t>workplace procedures specific to felled tree trimming and cutting activities:</w:t>
            </w:r>
          </w:p>
          <w:p w14:paraId="2E26D92F" w14:textId="77777777" w:rsidR="00D02303" w:rsidRPr="00D02303" w:rsidRDefault="00D02303" w:rsidP="002F51C8">
            <w:pPr>
              <w:pStyle w:val="SIBulletList2"/>
            </w:pPr>
            <w:r w:rsidRPr="00D02303">
              <w:t>workplace health and safety, with particular emphasis on equipment lock-out and use of personal protective equipment (PPE)</w:t>
            </w:r>
          </w:p>
          <w:p w14:paraId="2366AC47" w14:textId="77777777" w:rsidR="00D02303" w:rsidRPr="00D02303" w:rsidRDefault="00D02303" w:rsidP="002F51C8">
            <w:pPr>
              <w:pStyle w:val="SIBulletList2"/>
            </w:pPr>
            <w:r w:rsidRPr="00D02303">
              <w:t>communication reporting lines</w:t>
            </w:r>
          </w:p>
          <w:p w14:paraId="2A1DD6C9" w14:textId="57A3CB54" w:rsidR="00F1480E" w:rsidRPr="005404CB" w:rsidRDefault="00D02303" w:rsidP="002F51C8">
            <w:pPr>
              <w:pStyle w:val="SIBulletList2"/>
            </w:pPr>
            <w:r w:rsidRPr="00D02303">
              <w:t>reporting felled tree cutting outcomes, equipment faults and maintenance requirements.</w:t>
            </w:r>
          </w:p>
        </w:tc>
      </w:tr>
    </w:tbl>
    <w:p w14:paraId="1C69AE9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4F20C2F2" w14:textId="77777777" w:rsidTr="00CA2922">
        <w:trPr>
          <w:tblHeader/>
        </w:trPr>
        <w:tc>
          <w:tcPr>
            <w:tcW w:w="5000" w:type="pct"/>
            <w:shd w:val="clear" w:color="auto" w:fill="auto"/>
          </w:tcPr>
          <w:p w14:paraId="1D5B3584" w14:textId="77777777" w:rsidR="00F1480E" w:rsidRPr="005404CB" w:rsidRDefault="00D71E43" w:rsidP="005404CB">
            <w:pPr>
              <w:pStyle w:val="SIHeading2"/>
            </w:pPr>
            <w:r w:rsidRPr="002C55E9">
              <w:t>A</w:t>
            </w:r>
            <w:r w:rsidRPr="005404CB">
              <w:t>ssessment Conditions</w:t>
            </w:r>
          </w:p>
        </w:tc>
      </w:tr>
      <w:tr w:rsidR="00F1480E" w:rsidRPr="00A55106" w14:paraId="17AA50D5" w14:textId="77777777" w:rsidTr="00CA2922">
        <w:tc>
          <w:tcPr>
            <w:tcW w:w="5000" w:type="pct"/>
            <w:shd w:val="clear" w:color="auto" w:fill="auto"/>
          </w:tcPr>
          <w:p w14:paraId="36E3AE62" w14:textId="77777777" w:rsidR="00EF3268" w:rsidRPr="005404CB" w:rsidRDefault="00EF3268" w:rsidP="00C72A48">
            <w:pPr>
              <w:pStyle w:val="SIText"/>
            </w:pPr>
            <w:r w:rsidRPr="005404CB">
              <w:t xml:space="preserve">Assessment of the skills in this unit of competency must take place under the following conditions: </w:t>
            </w:r>
          </w:p>
          <w:p w14:paraId="35A44C8D" w14:textId="77777777" w:rsidR="002F51C8" w:rsidRPr="002F51C8" w:rsidRDefault="002F51C8" w:rsidP="002F51C8">
            <w:pPr>
              <w:pStyle w:val="SIBulletList1"/>
            </w:pPr>
            <w:r w:rsidRPr="002F51C8">
              <w:t>physical conditions:</w:t>
            </w:r>
          </w:p>
          <w:p w14:paraId="7B197FF1" w14:textId="77777777" w:rsidR="002F51C8" w:rsidRPr="002F51C8" w:rsidRDefault="002F51C8" w:rsidP="002F51C8">
            <w:pPr>
              <w:pStyle w:val="SIBulletList2"/>
            </w:pPr>
            <w:r w:rsidRPr="002F51C8">
              <w:t>competency is to be assessed in the workplace or a simulated environment that accurately reflects performance in a real workplace setting</w:t>
            </w:r>
          </w:p>
          <w:p w14:paraId="1C4E4A6C" w14:textId="77777777" w:rsidR="002F51C8" w:rsidRPr="002F51C8" w:rsidRDefault="002F51C8" w:rsidP="002F51C8">
            <w:pPr>
              <w:pStyle w:val="SIBulletList1"/>
            </w:pPr>
            <w:r w:rsidRPr="002F51C8">
              <w:t>resources, equipment and materials:</w:t>
            </w:r>
          </w:p>
          <w:p w14:paraId="0289CD1B" w14:textId="77777777" w:rsidR="002F51C8" w:rsidRPr="002F51C8" w:rsidRDefault="002F51C8" w:rsidP="002F51C8">
            <w:pPr>
              <w:pStyle w:val="SIBulletList2"/>
            </w:pPr>
            <w:r w:rsidRPr="002F51C8">
              <w:t>chainsaw and accessories</w:t>
            </w:r>
          </w:p>
          <w:p w14:paraId="7B8E3D4D" w14:textId="77777777" w:rsidR="002F51C8" w:rsidRPr="002F51C8" w:rsidRDefault="002F51C8" w:rsidP="002F51C8">
            <w:pPr>
              <w:pStyle w:val="SIBulletList2"/>
            </w:pPr>
            <w:r w:rsidRPr="002F51C8">
              <w:t>suitable felled trees to trim and cut</w:t>
            </w:r>
          </w:p>
          <w:p w14:paraId="1AD2B188" w14:textId="77777777" w:rsidR="002F51C8" w:rsidRPr="002F51C8" w:rsidRDefault="002F51C8" w:rsidP="002F51C8">
            <w:pPr>
              <w:pStyle w:val="SIBulletList2"/>
            </w:pPr>
            <w:r w:rsidRPr="002F51C8">
              <w:t>PPE required in trimming and cutting felled trees</w:t>
            </w:r>
          </w:p>
          <w:p w14:paraId="1FF170DF" w14:textId="77777777" w:rsidR="002F51C8" w:rsidRPr="002F51C8" w:rsidRDefault="002F51C8" w:rsidP="002F51C8">
            <w:pPr>
              <w:pStyle w:val="SIBulletList2"/>
            </w:pPr>
            <w:r w:rsidRPr="002F51C8">
              <w:t>communication system</w:t>
            </w:r>
          </w:p>
          <w:p w14:paraId="0C83D2E9" w14:textId="77777777" w:rsidR="002F51C8" w:rsidRPr="002F51C8" w:rsidRDefault="002F51C8" w:rsidP="002F51C8">
            <w:pPr>
              <w:pStyle w:val="SIBulletList1"/>
            </w:pPr>
            <w:r w:rsidRPr="002F51C8">
              <w:t>specifications:</w:t>
            </w:r>
          </w:p>
          <w:p w14:paraId="383EFB74" w14:textId="77777777" w:rsidR="002F51C8" w:rsidRPr="002F51C8" w:rsidRDefault="002F51C8" w:rsidP="002F51C8">
            <w:pPr>
              <w:pStyle w:val="SIBulletList2"/>
            </w:pPr>
            <w:r w:rsidRPr="002F51C8">
              <w:t>access to workplace safety and environmental policies and procedures applicable to trimming and cutting operations and chainsaw use</w:t>
            </w:r>
          </w:p>
          <w:p w14:paraId="63415D91" w14:textId="77777777" w:rsidR="002F51C8" w:rsidRPr="002F51C8" w:rsidRDefault="002F51C8" w:rsidP="002F51C8">
            <w:pPr>
              <w:pStyle w:val="SIBulletList2"/>
            </w:pPr>
            <w:r w:rsidRPr="002F51C8">
              <w:t>access to workplace standard operating procedures or operator manual for chainsaws.</w:t>
            </w:r>
          </w:p>
          <w:p w14:paraId="57C7C0B6" w14:textId="77777777" w:rsidR="0021210E" w:rsidRDefault="0021210E" w:rsidP="005404CB">
            <w:pPr>
              <w:pStyle w:val="SIText"/>
            </w:pPr>
          </w:p>
          <w:p w14:paraId="3E0D19FA" w14:textId="02B62C2A" w:rsidR="00F1480E" w:rsidRPr="005404CB" w:rsidRDefault="007134FE" w:rsidP="002F51C8">
            <w:pPr>
              <w:pStyle w:val="SIText"/>
              <w:rPr>
                <w:rFonts w:eastAsia="Calibri"/>
              </w:rPr>
            </w:pPr>
            <w:r w:rsidRPr="006452B8">
              <w:t xml:space="preserve">Assessors of this unit </w:t>
            </w:r>
            <w:r w:rsidRPr="005404CB">
              <w:t>must satisfy the requirements for assessors in applicable vocational education and training legislation, frameworks and/or standards.</w:t>
            </w:r>
          </w:p>
        </w:tc>
      </w:tr>
    </w:tbl>
    <w:p w14:paraId="7BEBBA0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39DBF05D" w14:textId="77777777" w:rsidTr="004679E3">
        <w:tc>
          <w:tcPr>
            <w:tcW w:w="990" w:type="pct"/>
            <w:shd w:val="clear" w:color="auto" w:fill="auto"/>
          </w:tcPr>
          <w:p w14:paraId="1D4C25F7" w14:textId="77777777" w:rsidR="00F1480E" w:rsidRPr="005404CB" w:rsidRDefault="00D71E43" w:rsidP="005404CB">
            <w:pPr>
              <w:pStyle w:val="SIHeading2"/>
            </w:pPr>
            <w:r w:rsidRPr="002C55E9">
              <w:t>L</w:t>
            </w:r>
            <w:r w:rsidRPr="005404CB">
              <w:t>inks</w:t>
            </w:r>
          </w:p>
        </w:tc>
        <w:tc>
          <w:tcPr>
            <w:tcW w:w="4010" w:type="pct"/>
            <w:shd w:val="clear" w:color="auto" w:fill="auto"/>
          </w:tcPr>
          <w:p w14:paraId="0D59279C" w14:textId="77777777" w:rsidR="002970C3" w:rsidRPr="005404CB" w:rsidRDefault="002970C3" w:rsidP="005404CB">
            <w:pPr>
              <w:pStyle w:val="SIText"/>
            </w:pPr>
            <w:r>
              <w:t xml:space="preserve">Companion Volumes, including Implementation </w:t>
            </w:r>
            <w:r w:rsidR="00346FDC" w:rsidRPr="005404CB">
              <w:t xml:space="preserve">Guides, are available at </w:t>
            </w:r>
            <w:proofErr w:type="spellStart"/>
            <w:r w:rsidR="00346FDC" w:rsidRPr="005404CB">
              <w:t>VETNet</w:t>
            </w:r>
            <w:proofErr w:type="spellEnd"/>
            <w:r w:rsidR="00346FDC" w:rsidRPr="005404CB">
              <w:t>:</w:t>
            </w:r>
          </w:p>
          <w:p w14:paraId="30514BF6" w14:textId="645316E0" w:rsidR="00F1480E" w:rsidRPr="005404CB" w:rsidRDefault="003C13A3" w:rsidP="005404CB">
            <w:pPr>
              <w:pStyle w:val="SIText"/>
            </w:pPr>
            <w:r w:rsidRPr="003C13A3">
              <w:t>https://vetnet.gov.au/Pages/TrainingDocs.aspx?q=0d96fe23-5747-4c01-9d6f-3509ff8d3d47</w:t>
            </w:r>
          </w:p>
        </w:tc>
      </w:tr>
    </w:tbl>
    <w:p w14:paraId="45A0EB03"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63CCDE" w14:textId="77777777" w:rsidR="009F5AF2" w:rsidRDefault="009F5AF2" w:rsidP="00BF3F0A">
      <w:r>
        <w:separator/>
      </w:r>
    </w:p>
    <w:p w14:paraId="31B717F2" w14:textId="77777777" w:rsidR="009F5AF2" w:rsidRDefault="009F5AF2"/>
  </w:endnote>
  <w:endnote w:type="continuationSeparator" w:id="0">
    <w:p w14:paraId="2456126D" w14:textId="77777777" w:rsidR="009F5AF2" w:rsidRDefault="009F5AF2" w:rsidP="00BF3F0A">
      <w:r>
        <w:continuationSeparator/>
      </w:r>
    </w:p>
    <w:p w14:paraId="150D9A92" w14:textId="77777777" w:rsidR="009F5AF2" w:rsidRDefault="009F5AF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8721817"/>
      <w:docPartObj>
        <w:docPartGallery w:val="Page Numbers (Bottom of Page)"/>
        <w:docPartUnique/>
      </w:docPartObj>
    </w:sdtPr>
    <w:sdtEndPr/>
    <w:sdtContent>
      <w:p w14:paraId="6740EC1A"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rsidR="00AA5D02">
          <w:t xml:space="preserve"> </w:t>
        </w:r>
        <w:r>
          <w:tab/>
        </w:r>
        <w:r w:rsidR="00695C89">
          <w:tab/>
        </w:r>
        <w:r w:rsidRPr="000754EC">
          <w:fldChar w:fldCharType="begin"/>
        </w:r>
        <w:r>
          <w:instrText xml:space="preserve"> PAGE   \* MERGEFORMAT </w:instrText>
        </w:r>
        <w:r w:rsidRPr="000754EC">
          <w:fldChar w:fldCharType="separate"/>
        </w:r>
        <w:r w:rsidR="001E0849" w:rsidRPr="005404CB">
          <w:t>1</w:t>
        </w:r>
        <w:r w:rsidRPr="000754EC">
          <w:fldChar w:fldCharType="end"/>
        </w:r>
      </w:p>
      <w:p w14:paraId="40AE91FD" w14:textId="77777777" w:rsidR="00D810DE" w:rsidRDefault="000E25E6" w:rsidP="005F771F">
        <w:pPr>
          <w:pStyle w:val="SIText"/>
        </w:pPr>
        <w:r w:rsidRPr="000754EC">
          <w:t xml:space="preserve">Template modified on </w:t>
        </w:r>
        <w:r w:rsidR="00AA5D02">
          <w:t>14 October</w:t>
        </w:r>
        <w:r w:rsidR="00EC0C3E">
          <w:t xml:space="preserve"> 20</w:t>
        </w:r>
        <w:r w:rsidR="00F30C7D">
          <w:t>20</w:t>
        </w:r>
      </w:p>
    </w:sdtContent>
  </w:sdt>
  <w:p w14:paraId="04236A02"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A8DAB3" w14:textId="77777777" w:rsidR="009F5AF2" w:rsidRDefault="009F5AF2" w:rsidP="00BF3F0A">
      <w:r>
        <w:separator/>
      </w:r>
    </w:p>
    <w:p w14:paraId="04DAF43A" w14:textId="77777777" w:rsidR="009F5AF2" w:rsidRDefault="009F5AF2"/>
  </w:footnote>
  <w:footnote w:type="continuationSeparator" w:id="0">
    <w:p w14:paraId="1E3D5205" w14:textId="77777777" w:rsidR="009F5AF2" w:rsidRDefault="009F5AF2" w:rsidP="00BF3F0A">
      <w:r>
        <w:continuationSeparator/>
      </w:r>
    </w:p>
    <w:p w14:paraId="31804FBA" w14:textId="77777777" w:rsidR="009F5AF2" w:rsidRDefault="009F5AF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EF9827" w14:textId="6CB987EA" w:rsidR="005601C1" w:rsidRPr="005601C1" w:rsidRDefault="00673514" w:rsidP="005601C1">
    <w:sdt>
      <w:sdtPr>
        <w:id w:val="1062063575"/>
        <w:docPartObj>
          <w:docPartGallery w:val="Watermarks"/>
          <w:docPartUnique/>
        </w:docPartObj>
      </w:sdtPr>
      <w:sdtEndPr/>
      <w:sdtContent>
        <w:r w:rsidR="00C60AC8">
          <w:rPr>
            <w:noProof/>
          </w:rPr>
        </w:r>
        <w:r w:rsidR="00C60AC8">
          <w:rPr>
            <w:noProof/>
          </w:rPr>
          <w:pict w14:anchorId="5D20E21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alt="" style="position:absolute;margin-left:0;margin-top:0;width:412.4pt;height:247.45pt;rotation:315;z-index:-251658752;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sdtContent>
    </w:sdt>
    <w:r w:rsidR="005601C1" w:rsidRPr="005601C1">
      <w:t>FWPCOT2256 Trim and cut felled trees</w:t>
    </w:r>
  </w:p>
  <w:p w14:paraId="0543E11A" w14:textId="5AACCF68" w:rsidR="009C2650" w:rsidRPr="000754EC" w:rsidRDefault="009C2650" w:rsidP="00146EEC">
    <w:pPr>
      <w:pStyle w:val="SITex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01E1DE1"/>
    <w:multiLevelType w:val="multilevel"/>
    <w:tmpl w:val="0DE44F3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04D47F5"/>
    <w:multiLevelType w:val="multilevel"/>
    <w:tmpl w:val="7EF2B22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1C91B19"/>
    <w:multiLevelType w:val="multilevel"/>
    <w:tmpl w:val="A82640D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6" w15:restartNumberingAfterBreak="0">
    <w:nsid w:val="09274107"/>
    <w:multiLevelType w:val="multilevel"/>
    <w:tmpl w:val="BD3A126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1" w15:restartNumberingAfterBreak="0">
    <w:nsid w:val="1FBB0B03"/>
    <w:multiLevelType w:val="multilevel"/>
    <w:tmpl w:val="3A22983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0774017"/>
    <w:multiLevelType w:val="multilevel"/>
    <w:tmpl w:val="01C08FB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86609F3"/>
    <w:multiLevelType w:val="multilevel"/>
    <w:tmpl w:val="B902F66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9EC7BA7"/>
    <w:multiLevelType w:val="multilevel"/>
    <w:tmpl w:val="2C5C372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353B6077"/>
    <w:multiLevelType w:val="multilevel"/>
    <w:tmpl w:val="26644E6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3600AB6"/>
    <w:multiLevelType w:val="multilevel"/>
    <w:tmpl w:val="32381C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4EA712C8"/>
    <w:multiLevelType w:val="multilevel"/>
    <w:tmpl w:val="84F08BC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FE36D79"/>
    <w:multiLevelType w:val="multilevel"/>
    <w:tmpl w:val="FAB0C7E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23" w15:restartNumberingAfterBreak="0">
    <w:nsid w:val="51BC6937"/>
    <w:multiLevelType w:val="multilevel"/>
    <w:tmpl w:val="646E245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3ED02D4"/>
    <w:multiLevelType w:val="multilevel"/>
    <w:tmpl w:val="53AC86B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4854420"/>
    <w:multiLevelType w:val="multilevel"/>
    <w:tmpl w:val="69788B7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4DF3669"/>
    <w:multiLevelType w:val="multilevel"/>
    <w:tmpl w:val="1850F33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DC64913"/>
    <w:multiLevelType w:val="multilevel"/>
    <w:tmpl w:val="5A5E53D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DE43936"/>
    <w:multiLevelType w:val="multilevel"/>
    <w:tmpl w:val="0CD0E38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61909A0"/>
    <w:multiLevelType w:val="multilevel"/>
    <w:tmpl w:val="D3E6C5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62A1D19"/>
    <w:multiLevelType w:val="multilevel"/>
    <w:tmpl w:val="DE3C4B7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15:restartNumberingAfterBreak="0">
    <w:nsid w:val="6A853B4A"/>
    <w:multiLevelType w:val="multilevel"/>
    <w:tmpl w:val="89FCF6A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BD351AC"/>
    <w:multiLevelType w:val="multilevel"/>
    <w:tmpl w:val="18BE86F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6"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74ED6D19"/>
    <w:multiLevelType w:val="multilevel"/>
    <w:tmpl w:val="589491D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9" w15:restartNumberingAfterBreak="0">
    <w:nsid w:val="779D2162"/>
    <w:multiLevelType w:val="multilevel"/>
    <w:tmpl w:val="D0F61CF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6"/>
  </w:num>
  <w:num w:numId="2">
    <w:abstractNumId w:val="10"/>
  </w:num>
  <w:num w:numId="3">
    <w:abstractNumId w:val="7"/>
  </w:num>
  <w:num w:numId="4">
    <w:abstractNumId w:val="35"/>
  </w:num>
  <w:num w:numId="5">
    <w:abstractNumId w:val="4"/>
  </w:num>
  <w:num w:numId="6">
    <w:abstractNumId w:val="15"/>
  </w:num>
  <w:num w:numId="7">
    <w:abstractNumId w:val="5"/>
  </w:num>
  <w:num w:numId="8">
    <w:abstractNumId w:val="0"/>
  </w:num>
  <w:num w:numId="9">
    <w:abstractNumId w:val="34"/>
  </w:num>
  <w:num w:numId="10">
    <w:abstractNumId w:val="19"/>
  </w:num>
  <w:num w:numId="11">
    <w:abstractNumId w:val="31"/>
  </w:num>
  <w:num w:numId="12">
    <w:abstractNumId w:val="22"/>
  </w:num>
  <w:num w:numId="13">
    <w:abstractNumId w:val="36"/>
  </w:num>
  <w:num w:numId="14">
    <w:abstractNumId w:val="8"/>
  </w:num>
  <w:num w:numId="15">
    <w:abstractNumId w:val="9"/>
  </w:num>
  <w:num w:numId="16">
    <w:abstractNumId w:val="38"/>
  </w:num>
  <w:num w:numId="17">
    <w:abstractNumId w:val="25"/>
  </w:num>
  <w:num w:numId="18">
    <w:abstractNumId w:val="3"/>
  </w:num>
  <w:num w:numId="19">
    <w:abstractNumId w:val="24"/>
  </w:num>
  <w:num w:numId="20">
    <w:abstractNumId w:val="17"/>
  </w:num>
  <w:num w:numId="21">
    <w:abstractNumId w:val="26"/>
  </w:num>
  <w:num w:numId="22">
    <w:abstractNumId w:val="2"/>
  </w:num>
  <w:num w:numId="23">
    <w:abstractNumId w:val="1"/>
  </w:num>
  <w:num w:numId="24">
    <w:abstractNumId w:val="12"/>
  </w:num>
  <w:num w:numId="25">
    <w:abstractNumId w:val="32"/>
  </w:num>
  <w:num w:numId="26">
    <w:abstractNumId w:val="21"/>
  </w:num>
  <w:num w:numId="27">
    <w:abstractNumId w:val="20"/>
  </w:num>
  <w:num w:numId="28">
    <w:abstractNumId w:val="13"/>
  </w:num>
  <w:num w:numId="29">
    <w:abstractNumId w:val="27"/>
  </w:num>
  <w:num w:numId="30">
    <w:abstractNumId w:val="33"/>
  </w:num>
  <w:num w:numId="31">
    <w:abstractNumId w:val="6"/>
  </w:num>
  <w:num w:numId="32">
    <w:abstractNumId w:val="28"/>
  </w:num>
  <w:num w:numId="33">
    <w:abstractNumId w:val="14"/>
  </w:num>
  <w:num w:numId="34">
    <w:abstractNumId w:val="39"/>
  </w:num>
  <w:num w:numId="35">
    <w:abstractNumId w:val="23"/>
  </w:num>
  <w:num w:numId="36">
    <w:abstractNumId w:val="30"/>
  </w:num>
  <w:num w:numId="37">
    <w:abstractNumId w:val="37"/>
  </w:num>
  <w:num w:numId="38">
    <w:abstractNumId w:val="11"/>
  </w:num>
  <w:num w:numId="39">
    <w:abstractNumId w:val="18"/>
  </w:num>
  <w:num w:numId="40">
    <w:abstractNumId w:val="2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Georgiana Daian">
    <w15:presenceInfo w15:providerId="AD" w15:userId="S::gdaian@forestworks.com.au::e9b231ce-b71b-4c43-92d0-9cd0c7441de7"/>
  </w15:person>
  <w15:person w15:author="Rob Stowell">
    <w15:presenceInfo w15:providerId="AD" w15:userId="S::rob.stowell@forestworks.com.au::537ee794-60ee-47ac-8a20-2e7ead0c27d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PjQuk0OqJRKeOIi/xNpYoUggYWXGPPA0tVrg9Qpt6hB4SxoW/3NgpTWB1fmsUnZQ3coYivXMOI9Sexiln+DjSg==" w:salt="o0qWqIQ1Rz1KoKhcoBWAaA=="/>
  <w:styleLockTheme/>
  <w:styleLockQFSet/>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sDAwtTAwMzMzMjI0NDFX0lEKTi0uzszPAykwrgUAtEjbFiwAAAA="/>
  </w:docVars>
  <w:rsids>
    <w:rsidRoot w:val="00092F6E"/>
    <w:rsid w:val="000014B9"/>
    <w:rsid w:val="00005A15"/>
    <w:rsid w:val="0001108F"/>
    <w:rsid w:val="000115E2"/>
    <w:rsid w:val="000126D0"/>
    <w:rsid w:val="0001296A"/>
    <w:rsid w:val="00016803"/>
    <w:rsid w:val="00023992"/>
    <w:rsid w:val="00026936"/>
    <w:rsid w:val="000275AE"/>
    <w:rsid w:val="00040743"/>
    <w:rsid w:val="00041E59"/>
    <w:rsid w:val="00064BFE"/>
    <w:rsid w:val="00070B3E"/>
    <w:rsid w:val="00071F95"/>
    <w:rsid w:val="000737BB"/>
    <w:rsid w:val="00074E47"/>
    <w:rsid w:val="000754EC"/>
    <w:rsid w:val="0009093B"/>
    <w:rsid w:val="00092F6E"/>
    <w:rsid w:val="000A5441"/>
    <w:rsid w:val="000B2022"/>
    <w:rsid w:val="000C149A"/>
    <w:rsid w:val="000C224E"/>
    <w:rsid w:val="000D4740"/>
    <w:rsid w:val="000E25E6"/>
    <w:rsid w:val="000E2C86"/>
    <w:rsid w:val="000E665A"/>
    <w:rsid w:val="000F29F2"/>
    <w:rsid w:val="00101659"/>
    <w:rsid w:val="00105AEA"/>
    <w:rsid w:val="001078B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30EB"/>
    <w:rsid w:val="001D5C1B"/>
    <w:rsid w:val="001D7F5B"/>
    <w:rsid w:val="001E0849"/>
    <w:rsid w:val="001E16BC"/>
    <w:rsid w:val="001E16DF"/>
    <w:rsid w:val="001F2BA5"/>
    <w:rsid w:val="001F308D"/>
    <w:rsid w:val="001F54D5"/>
    <w:rsid w:val="00201A7C"/>
    <w:rsid w:val="0021210E"/>
    <w:rsid w:val="0021414D"/>
    <w:rsid w:val="00223124"/>
    <w:rsid w:val="00233143"/>
    <w:rsid w:val="00234444"/>
    <w:rsid w:val="00240208"/>
    <w:rsid w:val="00242293"/>
    <w:rsid w:val="00244EA7"/>
    <w:rsid w:val="00262FC3"/>
    <w:rsid w:val="0026394F"/>
    <w:rsid w:val="00267AF6"/>
    <w:rsid w:val="00275248"/>
    <w:rsid w:val="00276DB8"/>
    <w:rsid w:val="00282664"/>
    <w:rsid w:val="00285FB8"/>
    <w:rsid w:val="002970C3"/>
    <w:rsid w:val="002A4CD3"/>
    <w:rsid w:val="002A6CC4"/>
    <w:rsid w:val="002C55E9"/>
    <w:rsid w:val="002D0C8B"/>
    <w:rsid w:val="002D330A"/>
    <w:rsid w:val="002E170C"/>
    <w:rsid w:val="002E193E"/>
    <w:rsid w:val="002F51C8"/>
    <w:rsid w:val="00305EFF"/>
    <w:rsid w:val="00310A6A"/>
    <w:rsid w:val="003144E6"/>
    <w:rsid w:val="00337E82"/>
    <w:rsid w:val="003415A8"/>
    <w:rsid w:val="00346FDC"/>
    <w:rsid w:val="00350BB1"/>
    <w:rsid w:val="00352C83"/>
    <w:rsid w:val="00366805"/>
    <w:rsid w:val="0037067D"/>
    <w:rsid w:val="00373436"/>
    <w:rsid w:val="0038735B"/>
    <w:rsid w:val="003916D1"/>
    <w:rsid w:val="00394C90"/>
    <w:rsid w:val="003A21F0"/>
    <w:rsid w:val="003A277F"/>
    <w:rsid w:val="003A58BA"/>
    <w:rsid w:val="003A5AE7"/>
    <w:rsid w:val="003A7221"/>
    <w:rsid w:val="003B3493"/>
    <w:rsid w:val="003C13A3"/>
    <w:rsid w:val="003C13AE"/>
    <w:rsid w:val="003C7152"/>
    <w:rsid w:val="003D2E73"/>
    <w:rsid w:val="003E72B6"/>
    <w:rsid w:val="003E7BBE"/>
    <w:rsid w:val="004127E3"/>
    <w:rsid w:val="0043212E"/>
    <w:rsid w:val="00434366"/>
    <w:rsid w:val="00434ECE"/>
    <w:rsid w:val="00444423"/>
    <w:rsid w:val="00452F3E"/>
    <w:rsid w:val="0046239A"/>
    <w:rsid w:val="004640AE"/>
    <w:rsid w:val="00466F18"/>
    <w:rsid w:val="004679E3"/>
    <w:rsid w:val="00475172"/>
    <w:rsid w:val="004758B0"/>
    <w:rsid w:val="0048067C"/>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145AB"/>
    <w:rsid w:val="00520E9A"/>
    <w:rsid w:val="005248C1"/>
    <w:rsid w:val="00526134"/>
    <w:rsid w:val="005404CB"/>
    <w:rsid w:val="005405B2"/>
    <w:rsid w:val="005427C8"/>
    <w:rsid w:val="005446D1"/>
    <w:rsid w:val="00556C4C"/>
    <w:rsid w:val="00557369"/>
    <w:rsid w:val="00557D22"/>
    <w:rsid w:val="005601C1"/>
    <w:rsid w:val="005637B7"/>
    <w:rsid w:val="00564ADD"/>
    <w:rsid w:val="005708EB"/>
    <w:rsid w:val="00575BC6"/>
    <w:rsid w:val="00583902"/>
    <w:rsid w:val="005A1D70"/>
    <w:rsid w:val="005A201C"/>
    <w:rsid w:val="005A3AA5"/>
    <w:rsid w:val="005A6C9C"/>
    <w:rsid w:val="005A74DC"/>
    <w:rsid w:val="005B5146"/>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655A3"/>
    <w:rsid w:val="00673514"/>
    <w:rsid w:val="00686A49"/>
    <w:rsid w:val="00687B62"/>
    <w:rsid w:val="00690C44"/>
    <w:rsid w:val="00695C89"/>
    <w:rsid w:val="006969D9"/>
    <w:rsid w:val="006A2B68"/>
    <w:rsid w:val="006C2F32"/>
    <w:rsid w:val="006D1AF9"/>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3D0"/>
    <w:rsid w:val="00727901"/>
    <w:rsid w:val="0073075B"/>
    <w:rsid w:val="0073404B"/>
    <w:rsid w:val="007341FF"/>
    <w:rsid w:val="007404E9"/>
    <w:rsid w:val="0074209B"/>
    <w:rsid w:val="007444CF"/>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2661F"/>
    <w:rsid w:val="00830267"/>
    <w:rsid w:val="008306E7"/>
    <w:rsid w:val="008322BE"/>
    <w:rsid w:val="00834BC8"/>
    <w:rsid w:val="00837FD6"/>
    <w:rsid w:val="00841F1B"/>
    <w:rsid w:val="00847B60"/>
    <w:rsid w:val="00850243"/>
    <w:rsid w:val="00851BE5"/>
    <w:rsid w:val="008545EB"/>
    <w:rsid w:val="00865011"/>
    <w:rsid w:val="00886790"/>
    <w:rsid w:val="008908DE"/>
    <w:rsid w:val="008A0653"/>
    <w:rsid w:val="008A12ED"/>
    <w:rsid w:val="008A39D3"/>
    <w:rsid w:val="008B2C77"/>
    <w:rsid w:val="008B4AD2"/>
    <w:rsid w:val="008B663E"/>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97BFC"/>
    <w:rsid w:val="009A5900"/>
    <w:rsid w:val="009A6E6C"/>
    <w:rsid w:val="009A6F3F"/>
    <w:rsid w:val="009B331A"/>
    <w:rsid w:val="009C2650"/>
    <w:rsid w:val="009C7AA3"/>
    <w:rsid w:val="009D15E2"/>
    <w:rsid w:val="009D15FE"/>
    <w:rsid w:val="009D5D2C"/>
    <w:rsid w:val="009F0DCC"/>
    <w:rsid w:val="009F11CA"/>
    <w:rsid w:val="009F5AF2"/>
    <w:rsid w:val="00A0695B"/>
    <w:rsid w:val="00A13052"/>
    <w:rsid w:val="00A216A8"/>
    <w:rsid w:val="00A223A6"/>
    <w:rsid w:val="00A3639E"/>
    <w:rsid w:val="00A5092E"/>
    <w:rsid w:val="00A554D6"/>
    <w:rsid w:val="00A56E14"/>
    <w:rsid w:val="00A6476B"/>
    <w:rsid w:val="00A76C6C"/>
    <w:rsid w:val="00A87356"/>
    <w:rsid w:val="00A92DD1"/>
    <w:rsid w:val="00AA5338"/>
    <w:rsid w:val="00AA5D02"/>
    <w:rsid w:val="00AB1B8E"/>
    <w:rsid w:val="00AB3EC1"/>
    <w:rsid w:val="00AB46DE"/>
    <w:rsid w:val="00AC0696"/>
    <w:rsid w:val="00AC4C98"/>
    <w:rsid w:val="00AC5F6B"/>
    <w:rsid w:val="00AD3896"/>
    <w:rsid w:val="00AD5B47"/>
    <w:rsid w:val="00AE1ED9"/>
    <w:rsid w:val="00AE32CB"/>
    <w:rsid w:val="00AF3957"/>
    <w:rsid w:val="00B0712C"/>
    <w:rsid w:val="00B12013"/>
    <w:rsid w:val="00B22C67"/>
    <w:rsid w:val="00B3508F"/>
    <w:rsid w:val="00B443EE"/>
    <w:rsid w:val="00B51E52"/>
    <w:rsid w:val="00B560C8"/>
    <w:rsid w:val="00B61150"/>
    <w:rsid w:val="00B65BC7"/>
    <w:rsid w:val="00B746B9"/>
    <w:rsid w:val="00B848D4"/>
    <w:rsid w:val="00B865B7"/>
    <w:rsid w:val="00BA1CB1"/>
    <w:rsid w:val="00BA4178"/>
    <w:rsid w:val="00BA482D"/>
    <w:rsid w:val="00BB1755"/>
    <w:rsid w:val="00BB23F4"/>
    <w:rsid w:val="00BB5362"/>
    <w:rsid w:val="00BC5075"/>
    <w:rsid w:val="00BC5419"/>
    <w:rsid w:val="00BD3B0F"/>
    <w:rsid w:val="00BE5889"/>
    <w:rsid w:val="00BF1D4C"/>
    <w:rsid w:val="00BF3F0A"/>
    <w:rsid w:val="00C04238"/>
    <w:rsid w:val="00C143C3"/>
    <w:rsid w:val="00C1739B"/>
    <w:rsid w:val="00C21ADE"/>
    <w:rsid w:val="00C234C8"/>
    <w:rsid w:val="00C23D97"/>
    <w:rsid w:val="00C26067"/>
    <w:rsid w:val="00C30A29"/>
    <w:rsid w:val="00C317DC"/>
    <w:rsid w:val="00C578E9"/>
    <w:rsid w:val="00C60AC8"/>
    <w:rsid w:val="00C70626"/>
    <w:rsid w:val="00C72860"/>
    <w:rsid w:val="00C72A48"/>
    <w:rsid w:val="00C73582"/>
    <w:rsid w:val="00C73B90"/>
    <w:rsid w:val="00C742EC"/>
    <w:rsid w:val="00C96AF3"/>
    <w:rsid w:val="00C97CCC"/>
    <w:rsid w:val="00CA0274"/>
    <w:rsid w:val="00CA139A"/>
    <w:rsid w:val="00CB746F"/>
    <w:rsid w:val="00CC451E"/>
    <w:rsid w:val="00CD4E9D"/>
    <w:rsid w:val="00CD4F4D"/>
    <w:rsid w:val="00CE7D19"/>
    <w:rsid w:val="00CF0CF5"/>
    <w:rsid w:val="00CF2B3E"/>
    <w:rsid w:val="00D0201F"/>
    <w:rsid w:val="00D02303"/>
    <w:rsid w:val="00D03685"/>
    <w:rsid w:val="00D07D4E"/>
    <w:rsid w:val="00D07EA5"/>
    <w:rsid w:val="00D115AA"/>
    <w:rsid w:val="00D145BE"/>
    <w:rsid w:val="00D2035A"/>
    <w:rsid w:val="00D20C57"/>
    <w:rsid w:val="00D25D16"/>
    <w:rsid w:val="00D32124"/>
    <w:rsid w:val="00D46401"/>
    <w:rsid w:val="00D54C76"/>
    <w:rsid w:val="00D632BB"/>
    <w:rsid w:val="00D71E43"/>
    <w:rsid w:val="00D727F3"/>
    <w:rsid w:val="00D73695"/>
    <w:rsid w:val="00D810DE"/>
    <w:rsid w:val="00D87315"/>
    <w:rsid w:val="00D87D32"/>
    <w:rsid w:val="00D91188"/>
    <w:rsid w:val="00D92C83"/>
    <w:rsid w:val="00D97B09"/>
    <w:rsid w:val="00DA0A81"/>
    <w:rsid w:val="00DA3C10"/>
    <w:rsid w:val="00DA53B5"/>
    <w:rsid w:val="00DB1626"/>
    <w:rsid w:val="00DC1D69"/>
    <w:rsid w:val="00DC5A3A"/>
    <w:rsid w:val="00DD0726"/>
    <w:rsid w:val="00E02755"/>
    <w:rsid w:val="00E238E6"/>
    <w:rsid w:val="00E34CD8"/>
    <w:rsid w:val="00E35064"/>
    <w:rsid w:val="00E3681D"/>
    <w:rsid w:val="00E40225"/>
    <w:rsid w:val="00E501F0"/>
    <w:rsid w:val="00E6166D"/>
    <w:rsid w:val="00E91BFF"/>
    <w:rsid w:val="00E92933"/>
    <w:rsid w:val="00E94FAD"/>
    <w:rsid w:val="00EB0AA4"/>
    <w:rsid w:val="00EB5C88"/>
    <w:rsid w:val="00EC0469"/>
    <w:rsid w:val="00EC0C3E"/>
    <w:rsid w:val="00EF01F8"/>
    <w:rsid w:val="00EF3268"/>
    <w:rsid w:val="00EF40EF"/>
    <w:rsid w:val="00EF47FE"/>
    <w:rsid w:val="00F069BD"/>
    <w:rsid w:val="00F1480E"/>
    <w:rsid w:val="00F1497D"/>
    <w:rsid w:val="00F16AAC"/>
    <w:rsid w:val="00F30C7D"/>
    <w:rsid w:val="00F31919"/>
    <w:rsid w:val="00F33FF2"/>
    <w:rsid w:val="00F438FC"/>
    <w:rsid w:val="00F5616F"/>
    <w:rsid w:val="00F56451"/>
    <w:rsid w:val="00F56827"/>
    <w:rsid w:val="00F62866"/>
    <w:rsid w:val="00F65EF0"/>
    <w:rsid w:val="00F71651"/>
    <w:rsid w:val="00F76191"/>
    <w:rsid w:val="00F76CC6"/>
    <w:rsid w:val="00F83D7C"/>
    <w:rsid w:val="00FB232E"/>
    <w:rsid w:val="00FD557D"/>
    <w:rsid w:val="00FE0282"/>
    <w:rsid w:val="00FE124D"/>
    <w:rsid w:val="00FE3697"/>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587FA3"/>
  <w15:docId w15:val="{00ED8B77-623D-43EB-ABD1-E92DD53860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paragraph" w:styleId="Revision">
    <w:name w:val="Revision"/>
    <w:hidden/>
    <w:uiPriority w:val="99"/>
    <w:semiHidden/>
    <w:rsid w:val="00275248"/>
    <w:pPr>
      <w:spacing w:after="0" w:line="240" w:lineRule="auto"/>
    </w:pPr>
    <w:rPr>
      <w:rFonts w:ascii="Arial" w:eastAsia="Times New Roman" w:hAnsi="Arial" w:cs="Times New Roman"/>
      <w:sz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014013">
      <w:bodyDiv w:val="1"/>
      <w:marLeft w:val="0"/>
      <w:marRight w:val="0"/>
      <w:marTop w:val="0"/>
      <w:marBottom w:val="0"/>
      <w:divBdr>
        <w:top w:val="none" w:sz="0" w:space="0" w:color="auto"/>
        <w:left w:val="none" w:sz="0" w:space="0" w:color="auto"/>
        <w:bottom w:val="none" w:sz="0" w:space="0" w:color="auto"/>
        <w:right w:val="none" w:sz="0" w:space="0" w:color="auto"/>
      </w:divBdr>
    </w:div>
    <w:div w:id="134880651">
      <w:bodyDiv w:val="1"/>
      <w:marLeft w:val="0"/>
      <w:marRight w:val="0"/>
      <w:marTop w:val="0"/>
      <w:marBottom w:val="0"/>
      <w:divBdr>
        <w:top w:val="none" w:sz="0" w:space="0" w:color="auto"/>
        <w:left w:val="none" w:sz="0" w:space="0" w:color="auto"/>
        <w:bottom w:val="none" w:sz="0" w:space="0" w:color="auto"/>
        <w:right w:val="none" w:sz="0" w:space="0" w:color="auto"/>
      </w:divBdr>
    </w:div>
    <w:div w:id="250742834">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460269759">
      <w:bodyDiv w:val="1"/>
      <w:marLeft w:val="0"/>
      <w:marRight w:val="0"/>
      <w:marTop w:val="0"/>
      <w:marBottom w:val="0"/>
      <w:divBdr>
        <w:top w:val="none" w:sz="0" w:space="0" w:color="auto"/>
        <w:left w:val="none" w:sz="0" w:space="0" w:color="auto"/>
        <w:bottom w:val="none" w:sz="0" w:space="0" w:color="auto"/>
        <w:right w:val="none" w:sz="0" w:space="0" w:color="auto"/>
      </w:divBdr>
    </w:div>
    <w:div w:id="598677197">
      <w:bodyDiv w:val="1"/>
      <w:marLeft w:val="0"/>
      <w:marRight w:val="0"/>
      <w:marTop w:val="0"/>
      <w:marBottom w:val="0"/>
      <w:divBdr>
        <w:top w:val="none" w:sz="0" w:space="0" w:color="auto"/>
        <w:left w:val="none" w:sz="0" w:space="0" w:color="auto"/>
        <w:bottom w:val="none" w:sz="0" w:space="0" w:color="auto"/>
        <w:right w:val="none" w:sz="0" w:space="0" w:color="auto"/>
      </w:divBdr>
    </w:div>
    <w:div w:id="741411668">
      <w:bodyDiv w:val="1"/>
      <w:marLeft w:val="0"/>
      <w:marRight w:val="0"/>
      <w:marTop w:val="0"/>
      <w:marBottom w:val="0"/>
      <w:divBdr>
        <w:top w:val="none" w:sz="0" w:space="0" w:color="auto"/>
        <w:left w:val="none" w:sz="0" w:space="0" w:color="auto"/>
        <w:bottom w:val="none" w:sz="0" w:space="0" w:color="auto"/>
        <w:right w:val="none" w:sz="0" w:space="0" w:color="auto"/>
      </w:divBdr>
    </w:div>
    <w:div w:id="815488133">
      <w:bodyDiv w:val="1"/>
      <w:marLeft w:val="0"/>
      <w:marRight w:val="0"/>
      <w:marTop w:val="0"/>
      <w:marBottom w:val="0"/>
      <w:divBdr>
        <w:top w:val="none" w:sz="0" w:space="0" w:color="auto"/>
        <w:left w:val="none" w:sz="0" w:space="0" w:color="auto"/>
        <w:bottom w:val="none" w:sz="0" w:space="0" w:color="auto"/>
        <w:right w:val="none" w:sz="0" w:space="0" w:color="auto"/>
      </w:divBdr>
    </w:div>
    <w:div w:id="872230177">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927815265">
      <w:bodyDiv w:val="1"/>
      <w:marLeft w:val="0"/>
      <w:marRight w:val="0"/>
      <w:marTop w:val="0"/>
      <w:marBottom w:val="0"/>
      <w:divBdr>
        <w:top w:val="none" w:sz="0" w:space="0" w:color="auto"/>
        <w:left w:val="none" w:sz="0" w:space="0" w:color="auto"/>
        <w:bottom w:val="none" w:sz="0" w:space="0" w:color="auto"/>
        <w:right w:val="none" w:sz="0" w:space="0" w:color="auto"/>
      </w:divBdr>
    </w:div>
    <w:div w:id="1200508208">
      <w:bodyDiv w:val="1"/>
      <w:marLeft w:val="0"/>
      <w:marRight w:val="0"/>
      <w:marTop w:val="0"/>
      <w:marBottom w:val="0"/>
      <w:divBdr>
        <w:top w:val="none" w:sz="0" w:space="0" w:color="auto"/>
        <w:left w:val="none" w:sz="0" w:space="0" w:color="auto"/>
        <w:bottom w:val="none" w:sz="0" w:space="0" w:color="auto"/>
        <w:right w:val="none" w:sz="0" w:space="0" w:color="auto"/>
      </w:divBdr>
    </w:div>
    <w:div w:id="1320813035">
      <w:bodyDiv w:val="1"/>
      <w:marLeft w:val="0"/>
      <w:marRight w:val="0"/>
      <w:marTop w:val="0"/>
      <w:marBottom w:val="0"/>
      <w:divBdr>
        <w:top w:val="none" w:sz="0" w:space="0" w:color="auto"/>
        <w:left w:val="none" w:sz="0" w:space="0" w:color="auto"/>
        <w:bottom w:val="none" w:sz="0" w:space="0" w:color="auto"/>
        <w:right w:val="none" w:sz="0" w:space="0" w:color="auto"/>
      </w:divBdr>
    </w:div>
    <w:div w:id="1340040971">
      <w:bodyDiv w:val="1"/>
      <w:marLeft w:val="0"/>
      <w:marRight w:val="0"/>
      <w:marTop w:val="0"/>
      <w:marBottom w:val="0"/>
      <w:divBdr>
        <w:top w:val="none" w:sz="0" w:space="0" w:color="auto"/>
        <w:left w:val="none" w:sz="0" w:space="0" w:color="auto"/>
        <w:bottom w:val="none" w:sz="0" w:space="0" w:color="auto"/>
        <w:right w:val="none" w:sz="0" w:space="0" w:color="auto"/>
      </w:divBdr>
    </w:div>
    <w:div w:id="1674449815">
      <w:bodyDiv w:val="1"/>
      <w:marLeft w:val="0"/>
      <w:marRight w:val="0"/>
      <w:marTop w:val="0"/>
      <w:marBottom w:val="0"/>
      <w:divBdr>
        <w:top w:val="none" w:sz="0" w:space="0" w:color="auto"/>
        <w:left w:val="none" w:sz="0" w:space="0" w:color="auto"/>
        <w:bottom w:val="none" w:sz="0" w:space="0" w:color="auto"/>
        <w:right w:val="none" w:sz="0" w:space="0" w:color="auto"/>
      </w:divBdr>
    </w:div>
    <w:div w:id="2010019371">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people" Target="peop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eorgianaDaian\Downloads\TEM.SkillsImpact.UnitAndAR%20(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37E961E2FA3634993DDD6030B601A1B" ma:contentTypeVersion="13" ma:contentTypeDescription="Create a new document." ma:contentTypeScope="" ma:versionID="9fd0a10a72f14096e8f342893d2f7bd9">
  <xsd:schema xmlns:xsd="http://www.w3.org/2001/XMLSchema" xmlns:xs="http://www.w3.org/2001/XMLSchema" xmlns:p="http://schemas.microsoft.com/office/2006/metadata/properties" xmlns:ns2="9e75435c-c636-47e8-8c1a-73b57ad86f99" xmlns:ns3="c5f7a395-ead5-4a20-a97c-528bed93594b" targetNamespace="http://schemas.microsoft.com/office/2006/metadata/properties" ma:root="true" ma:fieldsID="ef79c8e9b929f110ba5f832cc20a2d2f" ns2:_="" ns3:_="">
    <xsd:import namespace="9e75435c-c636-47e8-8c1a-73b57ad86f99"/>
    <xsd:import namespace="c5f7a395-ead5-4a20-a97c-528bed93594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3:SharedWithUsers" minOccurs="0"/>
                <xsd:element ref="ns3:SharedWithDetails" minOccurs="0"/>
                <xsd:element ref="ns2:MediaServiceAutoTags" minOccurs="0"/>
                <xsd:element ref="ns2:MediaServiceLocation" minOccurs="0"/>
                <xsd:element ref="ns2:MediaServiceGenerationTime" minOccurs="0"/>
                <xsd:element ref="ns2:MediaServiceEventHashCode" minOccurs="0"/>
                <xsd:element ref="ns2:MediaServiceOCR" minOccurs="0"/>
                <xsd:element ref="ns2:Reviewe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75435c-c636-47e8-8c1a-73b57ad86f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Reviewed" ma:index="20" nillable="true" ma:displayName="Reviewed" ma:default="1" ma:internalName="Reviewed">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c5f7a395-ead5-4a20-a97c-528bed93594b"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SharedWithUsers xmlns="c5f7a395-ead5-4a20-a97c-528bed93594b">
      <UserInfo>
        <DisplayName>Georgiana Daian</DisplayName>
        <AccountId>27</AccountId>
        <AccountType/>
      </UserInfo>
    </SharedWithUsers>
    <Reviewed xmlns="9e75435c-c636-47e8-8c1a-73b57ad86f99">true</Reviewed>
  </documentManagement>
</p:properties>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B5A13232-BD72-4BAD-A8C7-2D8E9DD2D3B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75435c-c636-47e8-8c1a-73b57ad86f99"/>
    <ds:schemaRef ds:uri="c5f7a395-ead5-4a20-a97c-528bed9359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C41144D-5A32-4955-B1C8-E11F64C86E56}">
  <ds:schemaRefs>
    <ds:schemaRef ds:uri="http://schemas.openxmlformats.org/officeDocument/2006/bibliography"/>
  </ds:schemaRefs>
</ds:datastoreItem>
</file>

<file path=customXml/itemProps4.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c5f7a395-ead5-4a20-a97c-528bed93594b"/>
    <ds:schemaRef ds:uri="9e75435c-c636-47e8-8c1a-73b57ad86f99"/>
  </ds:schemaRefs>
</ds:datastoreItem>
</file>

<file path=docProps/app.xml><?xml version="1.0" encoding="utf-8"?>
<Properties xmlns="http://schemas.openxmlformats.org/officeDocument/2006/extended-properties" xmlns:vt="http://schemas.openxmlformats.org/officeDocument/2006/docPropsVTypes">
  <Template>C:\Users\GeorgianaDaian\Downloads\TEM.SkillsImpact.UnitAndAR (2).dotx</Template>
  <TotalTime>36</TotalTime>
  <Pages>5</Pages>
  <Words>1367</Words>
  <Characters>7798</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9147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Georgiana Daian</dc:creator>
  <cp:lastModifiedBy>Rob Stowell</cp:lastModifiedBy>
  <cp:revision>17</cp:revision>
  <cp:lastPrinted>2016-05-27T05:21:00Z</cp:lastPrinted>
  <dcterms:created xsi:type="dcterms:W3CDTF">2022-01-30T23:26:00Z</dcterms:created>
  <dcterms:modified xsi:type="dcterms:W3CDTF">2022-01-31T01:33:00Z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0x010100037E961E2FA3634993DDD6030B601A1B</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