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0DDA3658" w:rsidR="00F1480E" w:rsidRPr="000754EC" w:rsidRDefault="00F1480E" w:rsidP="000754EC">
            <w:pPr>
              <w:pStyle w:val="SIText"/>
            </w:pPr>
            <w:r w:rsidRPr="00CC451E">
              <w:t xml:space="preserve">This version released with </w:t>
            </w:r>
            <w:r w:rsidR="00E933B0">
              <w:t>A</w:t>
            </w:r>
            <w:r w:rsidR="00E94930">
              <w:t xml:space="preserve">CM Animal Care and Management Training Package Version </w:t>
            </w:r>
            <w:r w:rsidR="004C7FA5">
              <w:t>6</w:t>
            </w:r>
            <w:r w:rsidR="00E94930">
              <w:t xml:space="preserve">.0 </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685D89">
        <w:trPr>
          <w:tblHeader/>
        </w:trPr>
        <w:tc>
          <w:tcPr>
            <w:tcW w:w="1396" w:type="pct"/>
            <w:shd w:val="clear" w:color="auto" w:fill="auto"/>
          </w:tcPr>
          <w:p w14:paraId="781F69A0" w14:textId="39156F28" w:rsidR="00F1480E" w:rsidRPr="000754EC" w:rsidRDefault="00E933B0" w:rsidP="00EE7B86">
            <w:pPr>
              <w:pStyle w:val="SIUNITCODE"/>
            </w:pPr>
            <w:r>
              <w:t>A</w:t>
            </w:r>
            <w:r w:rsidR="00E94930">
              <w:t>CM</w:t>
            </w:r>
            <w:r w:rsidR="004C7FA5">
              <w:t>ADT3X</w:t>
            </w:r>
            <w:r w:rsidR="00873802">
              <w:t>1</w:t>
            </w:r>
          </w:p>
        </w:tc>
        <w:tc>
          <w:tcPr>
            <w:tcW w:w="3604" w:type="pct"/>
            <w:shd w:val="clear" w:color="auto" w:fill="auto"/>
          </w:tcPr>
          <w:p w14:paraId="68240ED7" w14:textId="6A99A26A" w:rsidR="00F1480E" w:rsidRPr="000754EC" w:rsidRDefault="000B58E3" w:rsidP="000754EC">
            <w:pPr>
              <w:pStyle w:val="SIUnittitle"/>
            </w:pPr>
            <w:r>
              <w:t xml:space="preserve">Select appropriate equipment for an assistance dog </w:t>
            </w:r>
            <w:r w:rsidR="006C6279">
              <w:t>and handler</w:t>
            </w:r>
          </w:p>
        </w:tc>
      </w:tr>
      <w:tr w:rsidR="00F1480E" w:rsidRPr="00963A46" w14:paraId="25DF8325" w14:textId="77777777" w:rsidTr="00685D89">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6850C458" w14:textId="77777777" w:rsidR="000718BA" w:rsidRPr="000718BA" w:rsidRDefault="000718BA" w:rsidP="000718BA">
            <w:pPr>
              <w:pStyle w:val="SIText"/>
            </w:pPr>
            <w:r w:rsidRPr="000718BA">
              <w:t>This unit of competency describes the skills and knowledge required to advise clients to select equipment for use in training and employing an assistance dog in a range of specialised tasks to support a handler with disability.</w:t>
            </w:r>
          </w:p>
          <w:p w14:paraId="65640BB5" w14:textId="77777777" w:rsidR="000718BA" w:rsidRDefault="000718BA" w:rsidP="008610BB">
            <w:pPr>
              <w:pStyle w:val="SIText"/>
            </w:pPr>
          </w:p>
          <w:p w14:paraId="78EB6901" w14:textId="4E4FC5CC" w:rsidR="008610BB" w:rsidRPr="008610BB" w:rsidRDefault="008610BB" w:rsidP="008610BB">
            <w:pPr>
              <w:pStyle w:val="SIText"/>
            </w:pPr>
            <w:r w:rsidRPr="008610BB">
              <w:t>The unit applies to individuals who work under broad direction and take responsibility for own work including limited responsibility for the work of others. They use discretion and judgement in the selection and use of available resources and complete activities</w:t>
            </w:r>
            <w:r>
              <w:t xml:space="preserve"> that require behavioural analysis </w:t>
            </w:r>
            <w:r w:rsidR="00021E28">
              <w:t xml:space="preserve">of </w:t>
            </w:r>
            <w:r>
              <w:t>dogs</w:t>
            </w:r>
            <w:r w:rsidR="006B74B7">
              <w:t xml:space="preserve"> and </w:t>
            </w:r>
            <w:r w:rsidR="000D17A0">
              <w:t>handler</w:t>
            </w:r>
            <w:r w:rsidR="006B74B7">
              <w:t xml:space="preserve"> </w:t>
            </w:r>
            <w:r w:rsidR="00021E28">
              <w:t>to</w:t>
            </w:r>
            <w:r w:rsidR="006B74B7">
              <w:t xml:space="preserve"> select appropriate equipment</w:t>
            </w:r>
            <w:r w:rsidRPr="008610BB">
              <w:t>.</w:t>
            </w:r>
          </w:p>
          <w:p w14:paraId="087637A3" w14:textId="7A284B30" w:rsidR="00E36527" w:rsidRPr="00E36527" w:rsidRDefault="00E36527" w:rsidP="00E36527">
            <w:pPr>
              <w:rPr>
                <w:lang w:eastAsia="en-US"/>
              </w:rPr>
            </w:pPr>
          </w:p>
          <w:p w14:paraId="306F2A22" w14:textId="5246A9E4" w:rsidR="006478D4" w:rsidRPr="006478D4" w:rsidRDefault="006478D4" w:rsidP="006478D4">
            <w:r w:rsidRPr="00C71C3E">
              <w:t xml:space="preserve">All work must be carried out to comply with </w:t>
            </w:r>
            <w:r w:rsidR="00E36527">
              <w:t xml:space="preserve">Commonwealth, </w:t>
            </w:r>
            <w:r w:rsidRPr="00C71C3E">
              <w:t>state/territory health and safety and animal welfare regulations</w:t>
            </w:r>
            <w:r w:rsidRPr="006478D4">
              <w:t>.</w:t>
            </w:r>
          </w:p>
          <w:p w14:paraId="4882CFDB" w14:textId="77777777" w:rsidR="006478D4" w:rsidRDefault="006478D4" w:rsidP="00A813E2">
            <w:pPr>
              <w:pStyle w:val="SIText"/>
            </w:pPr>
          </w:p>
          <w:p w14:paraId="034C6C33" w14:textId="56E9C85B" w:rsidR="00373436" w:rsidRPr="000754EC" w:rsidRDefault="00D82057" w:rsidP="00A813E2">
            <w:pPr>
              <w:pStyle w:val="SIText"/>
            </w:pPr>
            <w:r>
              <w:t xml:space="preserve">No licensing, legislative or certification requirements apply to this unit at the time of publication. </w:t>
            </w:r>
          </w:p>
        </w:tc>
      </w:tr>
      <w:tr w:rsidR="00F1480E" w:rsidRPr="00963A46" w14:paraId="655EE24B" w14:textId="77777777" w:rsidTr="00685D89">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0A23B20C" w:rsidR="00F1480E" w:rsidRPr="000754EC" w:rsidRDefault="00E933B0" w:rsidP="000754EC">
            <w:pPr>
              <w:pStyle w:val="SIText"/>
            </w:pPr>
            <w:r>
              <w:t>Nil</w:t>
            </w:r>
            <w:r w:rsidR="00DA54B5">
              <w:t xml:space="preserve"> </w:t>
            </w:r>
          </w:p>
        </w:tc>
      </w:tr>
      <w:tr w:rsidR="00F1480E" w:rsidRPr="00963A46" w14:paraId="7D13AFDE" w14:textId="77777777" w:rsidTr="00685D89">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249A6B05" w:rsidR="00F1480E" w:rsidRPr="000754EC" w:rsidRDefault="004C7FA5" w:rsidP="000754EC">
            <w:pPr>
              <w:pStyle w:val="SIText"/>
            </w:pPr>
            <w:r w:rsidRPr="004C7FA5">
              <w:t>Assistance Dog Training</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685D89">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685D89">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813E2" w:rsidRPr="00963A46" w14:paraId="2F5B2555" w14:textId="77777777" w:rsidTr="00685D89">
        <w:trPr>
          <w:cantSplit/>
        </w:trPr>
        <w:tc>
          <w:tcPr>
            <w:tcW w:w="1396" w:type="pct"/>
            <w:shd w:val="clear" w:color="auto" w:fill="auto"/>
          </w:tcPr>
          <w:p w14:paraId="06314A52" w14:textId="68DF5D89" w:rsidR="00A813E2" w:rsidRPr="00A813E2" w:rsidRDefault="00A813E2" w:rsidP="00EE23E2">
            <w:pPr>
              <w:pStyle w:val="SIText"/>
            </w:pPr>
            <w:r w:rsidRPr="00A813E2">
              <w:t xml:space="preserve">1. </w:t>
            </w:r>
            <w:r w:rsidR="00336455">
              <w:t xml:space="preserve">Identify </w:t>
            </w:r>
            <w:r w:rsidR="002F769E">
              <w:t xml:space="preserve">the </w:t>
            </w:r>
            <w:r w:rsidR="000D17A0">
              <w:t>handler</w:t>
            </w:r>
            <w:r w:rsidR="008C78E3">
              <w:t>'</w:t>
            </w:r>
            <w:r w:rsidR="00336455">
              <w:t>s assistance requirements</w:t>
            </w:r>
          </w:p>
        </w:tc>
        <w:tc>
          <w:tcPr>
            <w:tcW w:w="3604" w:type="pct"/>
            <w:shd w:val="clear" w:color="auto" w:fill="auto"/>
          </w:tcPr>
          <w:p w14:paraId="410B1E9D" w14:textId="675BBD62" w:rsidR="00A813E2" w:rsidRDefault="00A813E2" w:rsidP="00A813E2">
            <w:r w:rsidRPr="00A813E2">
              <w:t xml:space="preserve">1.1 </w:t>
            </w:r>
            <w:r w:rsidR="008C78E3" w:rsidRPr="008C78E3">
              <w:t xml:space="preserve">Ask </w:t>
            </w:r>
            <w:r w:rsidR="002F769E">
              <w:t xml:space="preserve">the </w:t>
            </w:r>
            <w:r w:rsidR="000D17A0">
              <w:t>handler</w:t>
            </w:r>
            <w:r w:rsidR="008C78E3" w:rsidRPr="008C78E3">
              <w:t xml:space="preserve"> for a </w:t>
            </w:r>
            <w:r w:rsidR="00F474BB">
              <w:t>referral</w:t>
            </w:r>
            <w:r w:rsidR="008C78E3" w:rsidRPr="008C78E3">
              <w:t xml:space="preserve"> from their health care professional to establish their </w:t>
            </w:r>
            <w:r w:rsidR="00CF2671">
              <w:t>needs</w:t>
            </w:r>
          </w:p>
          <w:p w14:paraId="62A23B42" w14:textId="750CF5AD" w:rsidR="00A813E2" w:rsidRDefault="008610BB" w:rsidP="00A813E2">
            <w:r>
              <w:t xml:space="preserve">1.2 </w:t>
            </w:r>
            <w:r w:rsidR="00B60C83">
              <w:t>On an individual basis</w:t>
            </w:r>
            <w:r w:rsidR="004C7FA5">
              <w:t>,</w:t>
            </w:r>
            <w:r w:rsidR="00B60C83">
              <w:t xml:space="preserve"> d</w:t>
            </w:r>
            <w:r>
              <w:t xml:space="preserve">etermine the </w:t>
            </w:r>
            <w:r w:rsidR="00755D31">
              <w:t>specialised tasks required from the assistance</w:t>
            </w:r>
            <w:r>
              <w:t xml:space="preserve"> </w:t>
            </w:r>
            <w:r w:rsidR="00755D31">
              <w:t>dog</w:t>
            </w:r>
            <w:r>
              <w:t xml:space="preserve">   </w:t>
            </w:r>
            <w:r w:rsidR="00001B82">
              <w:t xml:space="preserve"> </w:t>
            </w:r>
          </w:p>
          <w:p w14:paraId="1696B99B" w14:textId="168CE6AD" w:rsidR="00A813E2" w:rsidRPr="00A813E2" w:rsidRDefault="00B60C83" w:rsidP="00B60C83">
            <w:r>
              <w:t xml:space="preserve">1.3 Determine </w:t>
            </w:r>
            <w:r w:rsidR="002F769E">
              <w:t xml:space="preserve">the </w:t>
            </w:r>
            <w:r w:rsidR="000D17A0">
              <w:t>handler</w:t>
            </w:r>
            <w:r w:rsidR="008C78E3">
              <w:t>'s</w:t>
            </w:r>
            <w:r>
              <w:t xml:space="preserve"> ability to fit and use equipment for their assistan</w:t>
            </w:r>
            <w:r w:rsidR="00021E28">
              <w:t>ce</w:t>
            </w:r>
            <w:r>
              <w:t xml:space="preserve"> dog</w:t>
            </w:r>
            <w:r w:rsidR="008C78E3">
              <w:t xml:space="preserve"> and ensure the dog's equipment needs complement </w:t>
            </w:r>
            <w:r w:rsidR="002F769E">
              <w:t xml:space="preserve">that of the </w:t>
            </w:r>
            <w:r w:rsidR="000D17A0">
              <w:t xml:space="preserve">handler </w:t>
            </w:r>
          </w:p>
        </w:tc>
      </w:tr>
      <w:tr w:rsidR="00B60C83" w:rsidRPr="00963A46" w14:paraId="4DFB9530" w14:textId="77777777" w:rsidTr="00685D89">
        <w:trPr>
          <w:cantSplit/>
        </w:trPr>
        <w:tc>
          <w:tcPr>
            <w:tcW w:w="1396" w:type="pct"/>
            <w:shd w:val="clear" w:color="auto" w:fill="auto"/>
          </w:tcPr>
          <w:p w14:paraId="5E2D0D45" w14:textId="2641E2B0" w:rsidR="00B60C83" w:rsidRPr="00A813E2" w:rsidRDefault="00B60C83" w:rsidP="00EE23E2">
            <w:pPr>
              <w:pStyle w:val="SIText"/>
            </w:pPr>
            <w:r>
              <w:t xml:space="preserve">2. Identify </w:t>
            </w:r>
            <w:r w:rsidR="002F769E">
              <w:t xml:space="preserve">the </w:t>
            </w:r>
            <w:r>
              <w:t>assistance dog</w:t>
            </w:r>
            <w:r w:rsidR="002F769E">
              <w:t>'s</w:t>
            </w:r>
            <w:r>
              <w:t xml:space="preserve"> equipment requirements  </w:t>
            </w:r>
          </w:p>
        </w:tc>
        <w:tc>
          <w:tcPr>
            <w:tcW w:w="3604" w:type="pct"/>
            <w:shd w:val="clear" w:color="auto" w:fill="auto"/>
          </w:tcPr>
          <w:p w14:paraId="32E2846C" w14:textId="17085B77" w:rsidR="00D9452F" w:rsidRDefault="00D9452F" w:rsidP="00D9452F">
            <w:r w:rsidRPr="00D9452F">
              <w:t>2.1</w:t>
            </w:r>
            <w:r>
              <w:t xml:space="preserve"> Identify basic equipment requirements</w:t>
            </w:r>
            <w:r w:rsidR="00F34029">
              <w:t>, including leads and collars</w:t>
            </w:r>
            <w:r>
              <w:t xml:space="preserve"> </w:t>
            </w:r>
          </w:p>
          <w:p w14:paraId="0FEB0549" w14:textId="256E08A6" w:rsidR="00D9452F" w:rsidRPr="00D9452F" w:rsidRDefault="00D9452F" w:rsidP="00D9452F">
            <w:r>
              <w:t>2.2</w:t>
            </w:r>
            <w:r w:rsidRPr="00D9452F">
              <w:t xml:space="preserve"> Determine </w:t>
            </w:r>
            <w:r w:rsidR="00F34029">
              <w:t xml:space="preserve">the need for additional equipment and </w:t>
            </w:r>
            <w:r w:rsidR="000D17A0">
              <w:t xml:space="preserve">how the equipment will be used </w:t>
            </w:r>
            <w:r w:rsidR="000718BA">
              <w:t xml:space="preserve">according to task requirements </w:t>
            </w:r>
          </w:p>
          <w:p w14:paraId="0162FFCA" w14:textId="1B48D7BA" w:rsidR="00B60C83" w:rsidRPr="00A813E2" w:rsidRDefault="00D9452F" w:rsidP="00A813E2">
            <w:r>
              <w:t xml:space="preserve">2.3 </w:t>
            </w:r>
            <w:r w:rsidR="002F769E">
              <w:t>Confirm</w:t>
            </w:r>
            <w:r>
              <w:t xml:space="preserve"> equipment requirements based on </w:t>
            </w:r>
            <w:r w:rsidR="002F769E">
              <w:t xml:space="preserve">the </w:t>
            </w:r>
            <w:r w:rsidR="000D17A0">
              <w:t>handler</w:t>
            </w:r>
            <w:r>
              <w:t xml:space="preserve">/dog partnership </w:t>
            </w:r>
          </w:p>
        </w:tc>
      </w:tr>
      <w:tr w:rsidR="00690A09" w:rsidRPr="00963A46" w14:paraId="13804B86" w14:textId="77777777" w:rsidTr="00685D89">
        <w:trPr>
          <w:cantSplit/>
        </w:trPr>
        <w:tc>
          <w:tcPr>
            <w:tcW w:w="1396" w:type="pct"/>
            <w:shd w:val="clear" w:color="auto" w:fill="auto"/>
          </w:tcPr>
          <w:p w14:paraId="092E8CE9" w14:textId="662DEBAE" w:rsidR="00690A09" w:rsidRDefault="00690A09" w:rsidP="00EE23E2">
            <w:pPr>
              <w:pStyle w:val="SIText"/>
            </w:pPr>
            <w:r>
              <w:t xml:space="preserve">3. </w:t>
            </w:r>
            <w:r w:rsidRPr="00690A09">
              <w:t xml:space="preserve">Trial the use of equipment with </w:t>
            </w:r>
            <w:r w:rsidR="001C62AA">
              <w:t xml:space="preserve">the </w:t>
            </w:r>
            <w:r w:rsidR="000D17A0">
              <w:t>handler</w:t>
            </w:r>
            <w:r w:rsidRPr="00690A09">
              <w:t xml:space="preserve"> and </w:t>
            </w:r>
            <w:r w:rsidR="001C62AA">
              <w:t xml:space="preserve">the </w:t>
            </w:r>
            <w:r w:rsidRPr="00690A09">
              <w:t>assistance dog</w:t>
            </w:r>
          </w:p>
        </w:tc>
        <w:tc>
          <w:tcPr>
            <w:tcW w:w="3604" w:type="pct"/>
            <w:shd w:val="clear" w:color="auto" w:fill="auto"/>
          </w:tcPr>
          <w:p w14:paraId="4188B618" w14:textId="638EF615" w:rsidR="00690A09" w:rsidRDefault="00690A09" w:rsidP="00D9452F">
            <w:r>
              <w:t xml:space="preserve">3.1 Test the use of equipment </w:t>
            </w:r>
            <w:r w:rsidR="001C62AA">
              <w:t xml:space="preserve">chosen </w:t>
            </w:r>
            <w:r>
              <w:t xml:space="preserve">to ascertain if it is suitable for both the </w:t>
            </w:r>
            <w:r w:rsidR="000D17A0">
              <w:t>handler</w:t>
            </w:r>
            <w:r>
              <w:t xml:space="preserve"> and the assistan</w:t>
            </w:r>
            <w:r w:rsidR="001C62AA">
              <w:t>ce</w:t>
            </w:r>
            <w:r>
              <w:t xml:space="preserve"> dog </w:t>
            </w:r>
          </w:p>
          <w:p w14:paraId="01ADBE34" w14:textId="0A9C9301" w:rsidR="00690A09" w:rsidRDefault="00690A09" w:rsidP="00D9452F">
            <w:r>
              <w:t xml:space="preserve">3.2 Adjust or change the equipment as required  </w:t>
            </w:r>
          </w:p>
          <w:p w14:paraId="33C0531F" w14:textId="4C97D1F9" w:rsidR="001C62AA" w:rsidRDefault="001C62AA" w:rsidP="00D9452F">
            <w:r>
              <w:t>3.3 Instruct the handler to use the equipment safely, according to animal welfare principles and dog training regulatory requirements</w:t>
            </w:r>
            <w:r w:rsidR="00720138">
              <w:t xml:space="preserve"> including public access</w:t>
            </w:r>
            <w:r>
              <w:t xml:space="preserve">   </w:t>
            </w:r>
          </w:p>
          <w:p w14:paraId="59E0789F" w14:textId="17290245" w:rsidR="001C62AA" w:rsidRPr="00D9452F" w:rsidRDefault="001C62AA" w:rsidP="00D9452F">
            <w:r>
              <w:t>3.</w:t>
            </w:r>
            <w:r w:rsidR="00F474BB">
              <w:t>4</w:t>
            </w:r>
            <w:r>
              <w:t xml:space="preserve"> Evaluate the handler's use of the equipment to ensure the safety and wellbeing of both the handler and the assistance dog </w:t>
            </w:r>
          </w:p>
        </w:tc>
      </w:tr>
      <w:tr w:rsidR="00336455" w:rsidRPr="00963A46" w14:paraId="608E2243" w14:textId="77777777" w:rsidTr="00685D89">
        <w:trPr>
          <w:cantSplit/>
        </w:trPr>
        <w:tc>
          <w:tcPr>
            <w:tcW w:w="1396" w:type="pct"/>
            <w:shd w:val="clear" w:color="auto" w:fill="auto"/>
          </w:tcPr>
          <w:p w14:paraId="0F97CC45" w14:textId="508E9226" w:rsidR="00336455" w:rsidRPr="00A813E2" w:rsidRDefault="00690A09" w:rsidP="00EE23E2">
            <w:pPr>
              <w:pStyle w:val="SIText"/>
            </w:pPr>
            <w:r>
              <w:t>4</w:t>
            </w:r>
            <w:r w:rsidR="00336455" w:rsidRPr="00336455">
              <w:t xml:space="preserve">. </w:t>
            </w:r>
            <w:r w:rsidR="00D9452F" w:rsidRPr="00D9452F">
              <w:t>Make assessment and complete documentation</w:t>
            </w:r>
          </w:p>
        </w:tc>
        <w:tc>
          <w:tcPr>
            <w:tcW w:w="3604" w:type="pct"/>
            <w:shd w:val="clear" w:color="auto" w:fill="auto"/>
          </w:tcPr>
          <w:p w14:paraId="0CD66093" w14:textId="0C8F9635" w:rsidR="00D9452F" w:rsidRPr="00D9452F" w:rsidRDefault="00690A09" w:rsidP="00D9452F">
            <w:r>
              <w:t>4</w:t>
            </w:r>
            <w:r w:rsidR="00D9452F" w:rsidRPr="00D9452F">
              <w:t>.</w:t>
            </w:r>
            <w:r w:rsidR="00F474BB">
              <w:t>1</w:t>
            </w:r>
            <w:r w:rsidR="00D9452F" w:rsidRPr="00D9452F">
              <w:t xml:space="preserve"> </w:t>
            </w:r>
            <w:r w:rsidRPr="00690A09">
              <w:t xml:space="preserve">Confirm that </w:t>
            </w:r>
            <w:r w:rsidR="00720138">
              <w:t xml:space="preserve">the </w:t>
            </w:r>
            <w:r w:rsidR="000D17A0">
              <w:t>handler</w:t>
            </w:r>
            <w:r w:rsidRPr="00690A09">
              <w:t xml:space="preserve"> is content with the chosen equipment</w:t>
            </w:r>
          </w:p>
          <w:p w14:paraId="4D841E60" w14:textId="6A96515C" w:rsidR="008610BB" w:rsidRPr="00A813E2" w:rsidRDefault="00690A09" w:rsidP="00D9452F">
            <w:r>
              <w:t>4</w:t>
            </w:r>
            <w:r w:rsidR="00D9452F" w:rsidRPr="00D9452F">
              <w:t>.</w:t>
            </w:r>
            <w:r w:rsidR="00F474BB">
              <w:t>2</w:t>
            </w:r>
            <w:r w:rsidR="00D9452F" w:rsidRPr="00D9452F">
              <w:t xml:space="preserve"> </w:t>
            </w:r>
            <w:r w:rsidR="00D9452F">
              <w:t>Document</w:t>
            </w:r>
            <w:r w:rsidR="00D9452F" w:rsidRPr="00D9452F">
              <w:t xml:space="preserve"> </w:t>
            </w:r>
            <w:r w:rsidR="00D9452F">
              <w:t xml:space="preserve">assistance </w:t>
            </w:r>
            <w:r w:rsidR="00D9452F" w:rsidRPr="00D9452F">
              <w:t xml:space="preserve">dog </w:t>
            </w:r>
            <w:r w:rsidR="00D9452F">
              <w:t xml:space="preserve">equipment requirements </w:t>
            </w:r>
            <w:r w:rsidR="00D9452F" w:rsidRPr="00D9452F">
              <w:t>according to workplace requirements</w:t>
            </w:r>
          </w:p>
        </w:tc>
      </w:tr>
    </w:tbl>
    <w:p w14:paraId="7AD5B3C5" w14:textId="77777777" w:rsidR="00F1480E" w:rsidRPr="00DD0726" w:rsidRDefault="00F1480E" w:rsidP="00443DA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685D89">
        <w:trPr>
          <w:tblHeader/>
        </w:trPr>
        <w:tc>
          <w:tcPr>
            <w:tcW w:w="5000" w:type="pct"/>
            <w:gridSpan w:val="2"/>
          </w:tcPr>
          <w:p w14:paraId="735E88A6" w14:textId="77777777" w:rsidR="00F1480E" w:rsidRPr="000754EC" w:rsidRDefault="00FD557D" w:rsidP="000754EC">
            <w:pPr>
              <w:pStyle w:val="SIHeading2"/>
            </w:pPr>
            <w:r w:rsidRPr="00041E59">
              <w:lastRenderedPageBreak/>
              <w:t>F</w:t>
            </w:r>
            <w:r w:rsidRPr="000754EC">
              <w:t>oundation Skills</w:t>
            </w:r>
          </w:p>
          <w:p w14:paraId="0CAD316F" w14:textId="7B471C40"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685D89">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A7D2A" w:rsidRPr="00443DAE" w:rsidDel="00423CB2" w14:paraId="1CF24FD6" w14:textId="77777777" w:rsidTr="00685D89">
        <w:tc>
          <w:tcPr>
            <w:tcW w:w="1396" w:type="pct"/>
          </w:tcPr>
          <w:p w14:paraId="6D88B952" w14:textId="3F36EF22" w:rsidR="002A7D2A" w:rsidRPr="00443DAE" w:rsidRDefault="002A7D2A" w:rsidP="002E7B29">
            <w:pPr>
              <w:pStyle w:val="SIText"/>
            </w:pPr>
            <w:r w:rsidRPr="002E7B29">
              <w:t>Reading</w:t>
            </w:r>
          </w:p>
        </w:tc>
        <w:tc>
          <w:tcPr>
            <w:tcW w:w="3604" w:type="pct"/>
          </w:tcPr>
          <w:p w14:paraId="1B7CC730" w14:textId="67778F74" w:rsidR="002A7D2A" w:rsidRPr="00443DAE" w:rsidRDefault="00D9452F" w:rsidP="00443DAE">
            <w:pPr>
              <w:pStyle w:val="SIBulletList1"/>
            </w:pPr>
            <w:r w:rsidRPr="00D9452F">
              <w:t>Gather and interpret medical personal care requirements from approved sources to identify relevant information</w:t>
            </w:r>
          </w:p>
        </w:tc>
      </w:tr>
      <w:tr w:rsidR="002A7D2A" w:rsidRPr="00443DAE" w:rsidDel="00423CB2" w14:paraId="1D3AF5EE" w14:textId="77777777" w:rsidTr="00685D89">
        <w:tc>
          <w:tcPr>
            <w:tcW w:w="1396" w:type="pct"/>
          </w:tcPr>
          <w:p w14:paraId="16ED7E97" w14:textId="3980C019" w:rsidR="002A7D2A" w:rsidRPr="00443DAE" w:rsidRDefault="002A7D2A" w:rsidP="002E7B29">
            <w:pPr>
              <w:pStyle w:val="SIText"/>
            </w:pPr>
            <w:r w:rsidRPr="002E7B29">
              <w:t>Writing</w:t>
            </w:r>
          </w:p>
        </w:tc>
        <w:tc>
          <w:tcPr>
            <w:tcW w:w="3604" w:type="pct"/>
          </w:tcPr>
          <w:p w14:paraId="0F32718D" w14:textId="59AE20B0" w:rsidR="002A7D2A" w:rsidRPr="00443DAE" w:rsidRDefault="002E7B29" w:rsidP="00443DAE">
            <w:pPr>
              <w:pStyle w:val="SIBulletList1"/>
              <w:rPr>
                <w:rFonts w:eastAsia="Calibri"/>
              </w:rPr>
            </w:pPr>
            <w:r>
              <w:rPr>
                <w:rFonts w:eastAsia="Calibri"/>
              </w:rPr>
              <w:t xml:space="preserve">Complete records and documents relevant to </w:t>
            </w:r>
            <w:r w:rsidR="00D9452F">
              <w:rPr>
                <w:rFonts w:eastAsia="Calibri"/>
              </w:rPr>
              <w:t>assistan</w:t>
            </w:r>
            <w:r w:rsidR="006B74B7">
              <w:rPr>
                <w:rFonts w:eastAsia="Calibri"/>
              </w:rPr>
              <w:t>ce</w:t>
            </w:r>
            <w:r w:rsidR="00D9452F">
              <w:rPr>
                <w:rFonts w:eastAsia="Calibri"/>
              </w:rPr>
              <w:t xml:space="preserve"> </w:t>
            </w:r>
            <w:r w:rsidR="00B07AD1">
              <w:rPr>
                <w:rFonts w:eastAsia="Calibri"/>
              </w:rPr>
              <w:t xml:space="preserve">dog </w:t>
            </w:r>
            <w:r w:rsidR="00D9452F">
              <w:rPr>
                <w:rFonts w:eastAsia="Calibri"/>
              </w:rPr>
              <w:t xml:space="preserve">equipment needs </w:t>
            </w:r>
            <w:r w:rsidR="0074309C">
              <w:t xml:space="preserve">using </w:t>
            </w:r>
            <w:r w:rsidR="0074309C" w:rsidRPr="0074309C">
              <w:t xml:space="preserve">appropriate vocabulary, grammatical </w:t>
            </w:r>
            <w:proofErr w:type="gramStart"/>
            <w:r w:rsidR="0074309C" w:rsidRPr="0074309C">
              <w:t>structure</w:t>
            </w:r>
            <w:proofErr w:type="gramEnd"/>
            <w:r w:rsidR="0074309C" w:rsidRPr="0074309C">
              <w:t xml:space="preserve"> and conventions appropriate to text and audience</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B07AD1" w:rsidRPr="00EE7B86" w14:paraId="7EFB7203" w14:textId="77777777" w:rsidTr="00F33FF2">
        <w:tc>
          <w:tcPr>
            <w:tcW w:w="1028" w:type="pct"/>
          </w:tcPr>
          <w:p w14:paraId="2C221646" w14:textId="341AFE0E" w:rsidR="00B07AD1" w:rsidRDefault="00B07AD1" w:rsidP="00B07AD1">
            <w:pPr>
              <w:pStyle w:val="SIText"/>
            </w:pPr>
            <w:r>
              <w:t>ACM</w:t>
            </w:r>
            <w:r w:rsidR="004C7FA5">
              <w:t>ADT3</w:t>
            </w:r>
            <w:r>
              <w:t>X</w:t>
            </w:r>
            <w:r w:rsidR="00873802">
              <w:t>1</w:t>
            </w:r>
            <w:r>
              <w:t xml:space="preserve"> </w:t>
            </w:r>
          </w:p>
          <w:p w14:paraId="6B803FA7" w14:textId="0E6FC318" w:rsidR="00B07AD1" w:rsidRPr="00B07AD1" w:rsidRDefault="000B58E3" w:rsidP="00B07AD1">
            <w:pPr>
              <w:pStyle w:val="SIText"/>
            </w:pPr>
            <w:r w:rsidRPr="000B58E3">
              <w:t>Select appropriate equipment for an assistance dog</w:t>
            </w:r>
            <w:r w:rsidR="006C6279">
              <w:t xml:space="preserve"> and handler</w:t>
            </w:r>
          </w:p>
        </w:tc>
        <w:tc>
          <w:tcPr>
            <w:tcW w:w="1105" w:type="pct"/>
          </w:tcPr>
          <w:p w14:paraId="3216D365" w14:textId="22F88D11" w:rsidR="00B07AD1" w:rsidRPr="00B07AD1" w:rsidRDefault="00B07AD1" w:rsidP="00B07AD1">
            <w:pPr>
              <w:pStyle w:val="SIText"/>
            </w:pPr>
          </w:p>
        </w:tc>
        <w:tc>
          <w:tcPr>
            <w:tcW w:w="1251" w:type="pct"/>
          </w:tcPr>
          <w:p w14:paraId="30B8888F" w14:textId="534D8B3D" w:rsidR="00B07AD1" w:rsidRPr="00B07AD1" w:rsidRDefault="00B07AD1" w:rsidP="00B07AD1">
            <w:pPr>
              <w:pStyle w:val="SIText"/>
            </w:pPr>
          </w:p>
        </w:tc>
        <w:tc>
          <w:tcPr>
            <w:tcW w:w="1616" w:type="pct"/>
          </w:tcPr>
          <w:p w14:paraId="325B98A3" w14:textId="6DC9018E" w:rsidR="00B07AD1" w:rsidRPr="00B07AD1" w:rsidRDefault="00B07AD1" w:rsidP="00B07AD1">
            <w:pPr>
              <w:pStyle w:val="SIText"/>
            </w:pPr>
            <w:r w:rsidRPr="00B07AD1">
              <w:t>Newly created</w:t>
            </w:r>
          </w:p>
        </w:tc>
      </w:tr>
    </w:tbl>
    <w:p w14:paraId="50418B56" w14:textId="13B7E672"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685D89">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685D89">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1667E34F" w:rsidR="00556C4C" w:rsidRPr="000754EC" w:rsidRDefault="00556C4C" w:rsidP="00EE7B86">
            <w:pPr>
              <w:pStyle w:val="SIUnittitle"/>
            </w:pPr>
            <w:r w:rsidRPr="00F56827">
              <w:t xml:space="preserve">Assessment requirements for </w:t>
            </w:r>
            <w:r w:rsidR="00A813E2" w:rsidRPr="00A813E2">
              <w:t>A</w:t>
            </w:r>
            <w:r w:rsidR="005E7F13">
              <w:t>CM</w:t>
            </w:r>
            <w:r w:rsidR="00873802">
              <w:t>ADT3</w:t>
            </w:r>
            <w:r w:rsidR="005E7F13">
              <w:t>X</w:t>
            </w:r>
            <w:r w:rsidR="00873802">
              <w:t>1</w:t>
            </w:r>
            <w:r w:rsidR="00A813E2" w:rsidRPr="00A813E2">
              <w:t xml:space="preserve"> </w:t>
            </w:r>
            <w:r w:rsidR="000B58E3" w:rsidRPr="000B58E3">
              <w:t>Select appropriate equipment for an assistance dog</w:t>
            </w:r>
            <w:r w:rsidR="006C6279">
              <w:t xml:space="preserve"> and handler</w:t>
            </w:r>
          </w:p>
        </w:tc>
      </w:tr>
      <w:tr w:rsidR="00556C4C" w:rsidRPr="00A55106" w14:paraId="61DAA6AD" w14:textId="77777777" w:rsidTr="00685D89">
        <w:trPr>
          <w:tblHeader/>
        </w:trPr>
        <w:tc>
          <w:tcPr>
            <w:tcW w:w="5000" w:type="pct"/>
            <w:gridSpan w:val="2"/>
            <w:shd w:val="clear" w:color="auto" w:fill="auto"/>
          </w:tcPr>
          <w:p w14:paraId="6D0487CD" w14:textId="77777777" w:rsidR="00556C4C" w:rsidRPr="000754EC" w:rsidRDefault="00D71E43" w:rsidP="000754EC">
            <w:pPr>
              <w:pStyle w:val="SIHeading2"/>
            </w:pPr>
            <w:bookmarkStart w:id="0" w:name="_Hlk85906647"/>
            <w:r>
              <w:t>Performance E</w:t>
            </w:r>
            <w:r w:rsidRPr="000754EC">
              <w:t>vidence</w:t>
            </w:r>
          </w:p>
        </w:tc>
      </w:tr>
      <w:tr w:rsidR="00556C4C" w:rsidRPr="00067E1C" w14:paraId="35611450" w14:textId="77777777" w:rsidTr="00685D89">
        <w:tc>
          <w:tcPr>
            <w:tcW w:w="5000" w:type="pct"/>
            <w:gridSpan w:val="2"/>
            <w:shd w:val="clear" w:color="auto" w:fill="auto"/>
          </w:tcPr>
          <w:p w14:paraId="6C668D3F" w14:textId="16C13722" w:rsidR="00A813E2" w:rsidRPr="00443DAE" w:rsidRDefault="00DA54B5" w:rsidP="00443DAE">
            <w:pPr>
              <w:pStyle w:val="SIText"/>
            </w:pPr>
            <w:r w:rsidRPr="00443DAE">
              <w:t xml:space="preserve">An individual demonstrating competency must satisfy </w:t>
            </w:r>
            <w:proofErr w:type="gramStart"/>
            <w:r w:rsidRPr="00443DAE">
              <w:t>all of</w:t>
            </w:r>
            <w:proofErr w:type="gramEnd"/>
            <w:r w:rsidRPr="00443DAE">
              <w:t xml:space="preserve"> the elements and performance criteria in this unit. </w:t>
            </w:r>
          </w:p>
          <w:p w14:paraId="5303840F" w14:textId="77777777" w:rsidR="007436C2" w:rsidRDefault="001C4FEF" w:rsidP="009B6487">
            <w:pPr>
              <w:pStyle w:val="SIText"/>
            </w:pPr>
            <w:r w:rsidRPr="009B6487">
              <w:t>There must be evidence that the individual has</w:t>
            </w:r>
            <w:r w:rsidR="007436C2">
              <w:t>:</w:t>
            </w:r>
          </w:p>
          <w:p w14:paraId="230E4B30" w14:textId="1E0470C7" w:rsidR="007436C2" w:rsidRDefault="00690A09" w:rsidP="007436C2">
            <w:pPr>
              <w:pStyle w:val="SIBulletList1"/>
            </w:pPr>
            <w:r>
              <w:t>A</w:t>
            </w:r>
            <w:r w:rsidR="00D9452F">
              <w:t>ssessed</w:t>
            </w:r>
            <w:r>
              <w:t xml:space="preserve">, </w:t>
            </w:r>
            <w:proofErr w:type="gramStart"/>
            <w:r>
              <w:t>trailed</w:t>
            </w:r>
            <w:proofErr w:type="gramEnd"/>
            <w:r>
              <w:t xml:space="preserve"> </w:t>
            </w:r>
            <w:r w:rsidR="00D9452F">
              <w:t xml:space="preserve">and documented four </w:t>
            </w:r>
            <w:r w:rsidR="000D17A0">
              <w:t>handler</w:t>
            </w:r>
            <w:r w:rsidR="00755D31">
              <w:t>s</w:t>
            </w:r>
            <w:r w:rsidR="008C78E3">
              <w:t>'</w:t>
            </w:r>
            <w:r w:rsidR="00D9452F">
              <w:t xml:space="preserve"> dog assistance </w:t>
            </w:r>
            <w:r w:rsidR="00BE6921">
              <w:t xml:space="preserve">equipment </w:t>
            </w:r>
            <w:r w:rsidR="00D9452F">
              <w:t>requirements</w:t>
            </w:r>
            <w:r>
              <w:t xml:space="preserve"> with two different types of equipment.</w:t>
            </w:r>
            <w:r w:rsidR="007436C2">
              <w:t xml:space="preserve"> </w:t>
            </w:r>
          </w:p>
          <w:p w14:paraId="3F4E2EAA" w14:textId="3286459B" w:rsidR="00556C4C" w:rsidRPr="002E7B29" w:rsidRDefault="00556C4C" w:rsidP="00D9452F">
            <w:pPr>
              <w:pStyle w:val="SIBulletList1"/>
              <w:numPr>
                <w:ilvl w:val="0"/>
                <w:numId w:val="0"/>
              </w:numPr>
            </w:pPr>
          </w:p>
        </w:tc>
      </w:tr>
      <w:bookmarkEnd w:id="0"/>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685D89">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685D89">
        <w:tc>
          <w:tcPr>
            <w:tcW w:w="5000" w:type="pct"/>
            <w:shd w:val="clear" w:color="auto" w:fill="auto"/>
          </w:tcPr>
          <w:p w14:paraId="45139E5B" w14:textId="636D4FB2" w:rsidR="00A813E2" w:rsidRPr="00A813E2" w:rsidRDefault="00AF2743" w:rsidP="00A813E2">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078845F6" w14:textId="4D5AFB10" w:rsidR="002C1104" w:rsidRPr="002C1104" w:rsidRDefault="005E2BB8" w:rsidP="002C1104">
            <w:pPr>
              <w:pStyle w:val="SIBulletList1"/>
            </w:pPr>
            <w:r>
              <w:t>legislation/r</w:t>
            </w:r>
            <w:r w:rsidR="002C1104" w:rsidRPr="002C1104">
              <w:t>egulations</w:t>
            </w:r>
            <w:r w:rsidR="000D17A0">
              <w:t xml:space="preserve">, including the Disability Discrimination Act </w:t>
            </w:r>
            <w:r w:rsidR="00F34029">
              <w:t xml:space="preserve">(DDA) </w:t>
            </w:r>
            <w:r w:rsidR="000D17A0">
              <w:t>and as it relates to the assistance dog's public access</w:t>
            </w:r>
            <w:r w:rsidR="002C1104" w:rsidRPr="002C1104">
              <w:t xml:space="preserve"> </w:t>
            </w:r>
          </w:p>
          <w:p w14:paraId="4FD05CE0" w14:textId="68A85AC3" w:rsidR="00284DFF" w:rsidRPr="00284DFF" w:rsidRDefault="00284DFF" w:rsidP="00284DFF">
            <w:pPr>
              <w:pStyle w:val="SIBulletList1"/>
            </w:pPr>
            <w:r w:rsidRPr="00284DFF">
              <w:t xml:space="preserve">animal welfare practices that are conducive to the animal's lifestyle as well as their </w:t>
            </w:r>
            <w:r w:rsidR="00690A09">
              <w:t>mental</w:t>
            </w:r>
            <w:r w:rsidR="008C78E3">
              <w:t xml:space="preserve">, </w:t>
            </w:r>
            <w:proofErr w:type="gramStart"/>
            <w:r w:rsidR="008C78E3">
              <w:t>emotional</w:t>
            </w:r>
            <w:proofErr w:type="gramEnd"/>
            <w:r w:rsidR="00690A09">
              <w:t xml:space="preserve"> and physical </w:t>
            </w:r>
            <w:r w:rsidRPr="00284DFF">
              <w:t>health</w:t>
            </w:r>
            <w:r w:rsidR="005E2BB8">
              <w:t xml:space="preserve"> and wellbeing</w:t>
            </w:r>
          </w:p>
          <w:p w14:paraId="5DE20432" w14:textId="4D8B032D" w:rsidR="005E2BB8" w:rsidDel="00627E00" w:rsidRDefault="005E2BB8" w:rsidP="00F93F7E">
            <w:pPr>
              <w:pStyle w:val="SIBulletList1"/>
              <w:rPr>
                <w:del w:id="1" w:author="Anna Henderson" w:date="2021-11-07T12:32:00Z"/>
              </w:rPr>
            </w:pPr>
            <w:commentRangeStart w:id="2"/>
            <w:r>
              <w:t xml:space="preserve">dog breeds and associated behaviours that make them desirable as assistance dogs </w:t>
            </w:r>
            <w:commentRangeEnd w:id="2"/>
            <w:r w:rsidR="0019613A">
              <w:rPr>
                <w:szCs w:val="22"/>
                <w:lang w:eastAsia="en-AU"/>
              </w:rPr>
              <w:commentReference w:id="2"/>
            </w:r>
          </w:p>
          <w:p w14:paraId="482D948E" w14:textId="050FC9D6" w:rsidR="00F93F7E" w:rsidRPr="00F93F7E" w:rsidRDefault="00021E28" w:rsidP="00F93F7E">
            <w:pPr>
              <w:pStyle w:val="SIBulletList1"/>
            </w:pPr>
            <w:r>
              <w:t xml:space="preserve">human </w:t>
            </w:r>
            <w:r w:rsidR="00D96522">
              <w:t>disability or disorder</w:t>
            </w:r>
            <w:r w:rsidR="00F93F7E" w:rsidRPr="00F93F7E">
              <w:t xml:space="preserve"> that may require the </w:t>
            </w:r>
            <w:r>
              <w:t>employment</w:t>
            </w:r>
            <w:r w:rsidR="00F93F7E" w:rsidRPr="00F93F7E">
              <w:t xml:space="preserve"> of an assistance dog, including:</w:t>
            </w:r>
          </w:p>
          <w:p w14:paraId="17A8DBE9" w14:textId="7B2233F5" w:rsidR="00F93F7E" w:rsidRDefault="00F93F7E" w:rsidP="00F93F7E">
            <w:pPr>
              <w:pStyle w:val="SIBulletList2"/>
            </w:pPr>
            <w:r w:rsidRPr="00F93F7E">
              <w:t xml:space="preserve">physical </w:t>
            </w:r>
          </w:p>
          <w:p w14:paraId="4F028A11" w14:textId="1E373225" w:rsidR="00D96522" w:rsidRPr="00F93F7E" w:rsidRDefault="00D96522" w:rsidP="00F93F7E">
            <w:pPr>
              <w:pStyle w:val="SIBulletList2"/>
            </w:pPr>
            <w:r>
              <w:t xml:space="preserve">sensory </w:t>
            </w:r>
          </w:p>
          <w:p w14:paraId="167A35C3" w14:textId="0D8A1A43" w:rsidR="00627E00" w:rsidRDefault="00F93F7E" w:rsidP="00F93F7E">
            <w:pPr>
              <w:pStyle w:val="SIBulletList2"/>
            </w:pPr>
            <w:r w:rsidRPr="00F93F7E">
              <w:t>mental health</w:t>
            </w:r>
            <w:r w:rsidR="00D96522">
              <w:t xml:space="preserve"> </w:t>
            </w:r>
          </w:p>
          <w:p w14:paraId="75A4D5D5" w14:textId="6D3CC275" w:rsidR="00D96522" w:rsidRDefault="00D96522" w:rsidP="00376B9E">
            <w:pPr>
              <w:pStyle w:val="SIBulletList2"/>
            </w:pPr>
            <w:r>
              <w:t>neurological</w:t>
            </w:r>
            <w:r w:rsidR="00DE194C">
              <w:t xml:space="preserve">, including </w:t>
            </w:r>
            <w:r w:rsidR="00627E00" w:rsidRPr="00627E00">
              <w:t>neurodegenerative</w:t>
            </w:r>
            <w:r w:rsidR="00627E00">
              <w:t xml:space="preserve"> </w:t>
            </w:r>
          </w:p>
          <w:p w14:paraId="3336A058" w14:textId="4FAC50C7" w:rsidR="00F93F7E" w:rsidRPr="00F93F7E" w:rsidRDefault="00627E00" w:rsidP="00F93F7E">
            <w:pPr>
              <w:pStyle w:val="SIBulletList2"/>
            </w:pPr>
            <w:r>
              <w:t xml:space="preserve">developmental </w:t>
            </w:r>
          </w:p>
          <w:p w14:paraId="3194FE7B" w14:textId="011CF5A4" w:rsidR="00021E28" w:rsidRDefault="00021E28" w:rsidP="00021E28">
            <w:pPr>
              <w:pStyle w:val="SIBulletList1"/>
            </w:pPr>
            <w:r w:rsidRPr="00021E28">
              <w:t>relevant dog physiology</w:t>
            </w:r>
            <w:r>
              <w:t xml:space="preserve"> and how to use/fit equipment humanely</w:t>
            </w:r>
            <w:r w:rsidR="00690A09">
              <w:t xml:space="preserve"> and safely according to the dog's physical attributes</w:t>
            </w:r>
          </w:p>
          <w:p w14:paraId="4F083A31" w14:textId="775F2B3A" w:rsidR="00627E00" w:rsidRDefault="00627E00" w:rsidP="00021E28">
            <w:pPr>
              <w:pStyle w:val="SIBulletList1"/>
            </w:pPr>
            <w:r>
              <w:t>a dog's work/recreation mode to assist with appropriate use of equipment</w:t>
            </w:r>
          </w:p>
          <w:p w14:paraId="4E18C289" w14:textId="38707FD3" w:rsidR="00690A09" w:rsidRPr="00021E28" w:rsidRDefault="00690A09" w:rsidP="00021E28">
            <w:pPr>
              <w:pStyle w:val="SIBulletList1"/>
            </w:pPr>
            <w:r>
              <w:t xml:space="preserve">appropriate adaptations of equipment based on </w:t>
            </w:r>
            <w:r w:rsidR="000D17A0">
              <w:t>handler</w:t>
            </w:r>
            <w:r>
              <w:t xml:space="preserve"> </w:t>
            </w:r>
            <w:r w:rsidR="00720138">
              <w:t>and/</w:t>
            </w:r>
            <w:r>
              <w:t>or dog needs</w:t>
            </w:r>
          </w:p>
          <w:p w14:paraId="3BF3927F" w14:textId="77777777" w:rsidR="00021E28" w:rsidRPr="00021E28" w:rsidRDefault="00021E28" w:rsidP="00021E28">
            <w:pPr>
              <w:pStyle w:val="SIBulletList1"/>
            </w:pPr>
            <w:r w:rsidRPr="00021E28">
              <w:t xml:space="preserve">capabilities and limitations of assistance dogs </w:t>
            </w:r>
          </w:p>
          <w:p w14:paraId="3002C1D1" w14:textId="77777777" w:rsidR="004A7405" w:rsidRDefault="004A7405" w:rsidP="004A7405">
            <w:pPr>
              <w:pStyle w:val="SIBulletList1"/>
            </w:pPr>
            <w:r w:rsidRPr="004A7405">
              <w:t>equipment used in dog training, including</w:t>
            </w:r>
            <w:r>
              <w:t>:</w:t>
            </w:r>
          </w:p>
          <w:p w14:paraId="5BAA8793" w14:textId="693B7C38" w:rsidR="004A7405" w:rsidRDefault="004A7405" w:rsidP="00461B9F">
            <w:pPr>
              <w:pStyle w:val="SIBulletList2"/>
            </w:pPr>
            <w:r w:rsidRPr="004A7405">
              <w:t>collars</w:t>
            </w:r>
            <w:r w:rsidR="00336205">
              <w:t xml:space="preserve">/ head </w:t>
            </w:r>
            <w:proofErr w:type="spellStart"/>
            <w:r w:rsidR="00336205">
              <w:t>haltis</w:t>
            </w:r>
            <w:proofErr w:type="spellEnd"/>
            <w:r w:rsidR="00336205">
              <w:t xml:space="preserve">/ </w:t>
            </w:r>
            <w:r w:rsidR="00CF2671">
              <w:t>martingales</w:t>
            </w:r>
          </w:p>
          <w:p w14:paraId="2255628B" w14:textId="12606FCA" w:rsidR="004A7405" w:rsidRDefault="00F34029" w:rsidP="004A7405">
            <w:pPr>
              <w:pStyle w:val="SIBulletList2"/>
            </w:pPr>
            <w:r>
              <w:t>leads/</w:t>
            </w:r>
            <w:r w:rsidR="004A7405" w:rsidRPr="004A7405">
              <w:t>leashes</w:t>
            </w:r>
          </w:p>
          <w:p w14:paraId="3D8BE222" w14:textId="7B51D5B3" w:rsidR="008C78E3" w:rsidRDefault="008C78E3" w:rsidP="004A7405">
            <w:pPr>
              <w:pStyle w:val="SIBulletList2"/>
            </w:pPr>
            <w:r>
              <w:t>walking</w:t>
            </w:r>
            <w:r w:rsidR="000D17A0">
              <w:t>/guiding</w:t>
            </w:r>
            <w:r>
              <w:t xml:space="preserve"> harnesses</w:t>
            </w:r>
          </w:p>
          <w:p w14:paraId="244518D9" w14:textId="2688EBD0" w:rsidR="004A7405" w:rsidRDefault="00690A09" w:rsidP="004A7405">
            <w:pPr>
              <w:pStyle w:val="SIBulletList2"/>
            </w:pPr>
            <w:r>
              <w:t>working jacket</w:t>
            </w:r>
            <w:r w:rsidR="00F34029">
              <w:t>s</w:t>
            </w:r>
            <w:r>
              <w:t>/coat</w:t>
            </w:r>
            <w:r w:rsidR="00F34029">
              <w:t xml:space="preserve">s/identification vests </w:t>
            </w:r>
          </w:p>
          <w:p w14:paraId="2CF1DC82" w14:textId="28E76E15" w:rsidR="008C78E3" w:rsidRDefault="000D17A0" w:rsidP="00020E38">
            <w:pPr>
              <w:pStyle w:val="SIBulletList2"/>
            </w:pPr>
            <w:r>
              <w:t>mar</w:t>
            </w:r>
            <w:r w:rsidR="00CF2671">
              <w:t>kers/</w:t>
            </w:r>
            <w:r w:rsidR="008C78E3">
              <w:t xml:space="preserve">clickers </w:t>
            </w:r>
          </w:p>
          <w:p w14:paraId="6E1C4242" w14:textId="77777777" w:rsidR="000D17A0" w:rsidRDefault="000D17A0" w:rsidP="004A7405">
            <w:pPr>
              <w:pStyle w:val="SIBulletList2"/>
            </w:pPr>
            <w:r>
              <w:t>modified grooming equipment</w:t>
            </w:r>
          </w:p>
          <w:p w14:paraId="594042BC" w14:textId="2236F395" w:rsidR="00F1480E" w:rsidRPr="000754EC" w:rsidRDefault="000D17A0" w:rsidP="000D17A0">
            <w:pPr>
              <w:pStyle w:val="SIBulletList2"/>
            </w:pPr>
            <w:r>
              <w:t>toys</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685D89">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685D89">
        <w:tc>
          <w:tcPr>
            <w:tcW w:w="5000" w:type="pct"/>
            <w:shd w:val="clear" w:color="auto" w:fill="auto"/>
          </w:tcPr>
          <w:p w14:paraId="3A9952BA" w14:textId="60664DFF" w:rsidR="00DA54B5" w:rsidRPr="00032B82" w:rsidRDefault="00DA54B5" w:rsidP="005A18D2">
            <w:pPr>
              <w:pStyle w:val="SIText"/>
            </w:pPr>
            <w:r w:rsidRPr="00032B82">
              <w:t xml:space="preserve">Assessment of the skills in this unit of competency must take place under the following conditions: </w:t>
            </w:r>
          </w:p>
          <w:p w14:paraId="4E5156B7" w14:textId="77777777" w:rsidR="00C72DA4" w:rsidRPr="00C72DA4" w:rsidRDefault="00C72DA4" w:rsidP="00032B82">
            <w:pPr>
              <w:pStyle w:val="SIBulletList1"/>
            </w:pPr>
            <w:r w:rsidRPr="00C72DA4">
              <w:t>physical conditions:</w:t>
            </w:r>
          </w:p>
          <w:p w14:paraId="21789BD9" w14:textId="38DDF938" w:rsidR="00C72DA4" w:rsidRPr="00C72DA4" w:rsidRDefault="00C72DA4" w:rsidP="00032B82">
            <w:pPr>
              <w:pStyle w:val="SIBulletList2"/>
            </w:pPr>
            <w:r w:rsidRPr="00C72DA4">
              <w:t xml:space="preserve">skills must be demonstrated </w:t>
            </w:r>
            <w:r w:rsidR="00480CFA">
              <w:t xml:space="preserve">in </w:t>
            </w:r>
            <w:r w:rsidRPr="00C72DA4">
              <w:t>an environment that accurately represents workplace conditions</w:t>
            </w:r>
          </w:p>
          <w:p w14:paraId="2AFFA6DB" w14:textId="77777777" w:rsidR="00C72DA4" w:rsidRPr="00C72DA4" w:rsidRDefault="00C72DA4" w:rsidP="00032B82">
            <w:pPr>
              <w:pStyle w:val="SIBulletList1"/>
            </w:pPr>
            <w:r w:rsidRPr="00C72DA4">
              <w:t xml:space="preserve">resources, </w:t>
            </w:r>
            <w:proofErr w:type="gramStart"/>
            <w:r w:rsidRPr="00C72DA4">
              <w:t>equipment</w:t>
            </w:r>
            <w:proofErr w:type="gramEnd"/>
            <w:r w:rsidRPr="00C72DA4">
              <w:t xml:space="preserve"> and materials:</w:t>
            </w:r>
          </w:p>
          <w:p w14:paraId="0FD99327" w14:textId="2FFF39C0" w:rsidR="007B50E2" w:rsidRPr="007B50E2" w:rsidRDefault="00480CFA" w:rsidP="009E51F8">
            <w:pPr>
              <w:pStyle w:val="SIBulletList2"/>
            </w:pPr>
            <w:r>
              <w:t>equipment used in dog training</w:t>
            </w:r>
            <w:r w:rsidR="00720F0B" w:rsidRPr="002224AD">
              <w:t xml:space="preserve"> </w:t>
            </w:r>
            <w:r w:rsidR="00720F0B" w:rsidRPr="002224AD">
              <w:t xml:space="preserve">as </w:t>
            </w:r>
            <w:r w:rsidR="00720F0B" w:rsidRPr="00720F0B">
              <w:t>required for Performance Evidence</w:t>
            </w:r>
          </w:p>
          <w:p w14:paraId="2FB685FC" w14:textId="424EA114" w:rsidR="00C72DA4" w:rsidRPr="00C72DA4" w:rsidRDefault="00C72DA4" w:rsidP="00032B82">
            <w:pPr>
              <w:pStyle w:val="SIBulletList2"/>
            </w:pPr>
            <w:commentRangeStart w:id="3"/>
            <w:r w:rsidRPr="00C72DA4">
              <w:t>personal protective equipment</w:t>
            </w:r>
            <w:r w:rsidR="005E1AD4">
              <w:t xml:space="preserve"> (PPE)</w:t>
            </w:r>
            <w:commentRangeEnd w:id="3"/>
            <w:r w:rsidR="00B21E2C">
              <w:rPr>
                <w:szCs w:val="22"/>
                <w:lang w:eastAsia="en-AU"/>
              </w:rPr>
              <w:commentReference w:id="3"/>
            </w:r>
          </w:p>
          <w:p w14:paraId="6A2844C0" w14:textId="77777777" w:rsidR="00C72DA4" w:rsidRPr="00C72DA4" w:rsidRDefault="00C72DA4" w:rsidP="00032B82">
            <w:pPr>
              <w:pStyle w:val="SIBulletList1"/>
            </w:pPr>
            <w:r w:rsidRPr="00C72DA4">
              <w:t>specifications:</w:t>
            </w:r>
          </w:p>
          <w:p w14:paraId="25E26FFD" w14:textId="5D86605E" w:rsidR="00C72DA4" w:rsidRPr="00C72DA4" w:rsidRDefault="00C72DA4" w:rsidP="00032B82">
            <w:pPr>
              <w:pStyle w:val="SIBulletList2"/>
            </w:pPr>
            <w:r w:rsidRPr="00C72DA4">
              <w:t>workplace</w:t>
            </w:r>
            <w:r>
              <w:t xml:space="preserve"> </w:t>
            </w:r>
            <w:r w:rsidRPr="00C72DA4">
              <w:t>policies</w:t>
            </w:r>
            <w:r>
              <w:t xml:space="preserve"> and procedures</w:t>
            </w:r>
          </w:p>
          <w:p w14:paraId="5702F4FA" w14:textId="1D3BC6D4" w:rsidR="007B09A8" w:rsidRPr="007B09A8" w:rsidRDefault="007B09A8" w:rsidP="007B09A8">
            <w:pPr>
              <w:pStyle w:val="SIBulletList1"/>
            </w:pPr>
            <w:r>
              <w:t>relationships</w:t>
            </w:r>
            <w:r w:rsidRPr="007B09A8">
              <w:t>:</w:t>
            </w:r>
          </w:p>
          <w:p w14:paraId="56181FCD" w14:textId="77777777" w:rsidR="00720138" w:rsidRDefault="000D17A0" w:rsidP="007B09A8">
            <w:pPr>
              <w:pStyle w:val="SIBulletList2"/>
            </w:pPr>
            <w:r>
              <w:t>handler</w:t>
            </w:r>
          </w:p>
          <w:p w14:paraId="71D34998" w14:textId="57229542" w:rsidR="007B09A8" w:rsidRPr="007B09A8" w:rsidRDefault="00720138" w:rsidP="007B09A8">
            <w:pPr>
              <w:pStyle w:val="SIBulletList2"/>
            </w:pPr>
            <w:r>
              <w:t>assistance dog</w:t>
            </w:r>
            <w:r w:rsidR="007B09A8">
              <w:t>.</w:t>
            </w:r>
            <w:r w:rsidR="008269C7">
              <w:t xml:space="preserve"> </w:t>
            </w:r>
          </w:p>
          <w:p w14:paraId="3DE0592A" w14:textId="77777777" w:rsidR="00DA54B5" w:rsidRPr="00032B82" w:rsidRDefault="00DA54B5">
            <w:pPr>
              <w:pStyle w:val="SIText"/>
            </w:pPr>
          </w:p>
          <w:p w14:paraId="408F0CDB" w14:textId="229774D1" w:rsidR="00DA54B5" w:rsidRPr="00955C4D" w:rsidRDefault="00DA54B5">
            <w:pPr>
              <w:pStyle w:val="SIText"/>
              <w:rPr>
                <w:rFonts w:eastAsia="Calibri"/>
              </w:rPr>
            </w:pPr>
            <w:r w:rsidRPr="00032B82">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720F0B" w:rsidP="000754EC">
            <w:pPr>
              <w:pStyle w:val="SIText"/>
            </w:pPr>
            <w:hyperlink r:id="rId16"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7"/>
      <w:footerReference w:type="default" r:id="rId18"/>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Danni McDonald" w:date="2021-11-22T16:47:00Z" w:initials="DM">
    <w:p w14:paraId="5EA833CD" w14:textId="77777777" w:rsidR="0019613A" w:rsidRDefault="0019613A" w:rsidP="00960345">
      <w:pPr>
        <w:pStyle w:val="CommentText"/>
      </w:pPr>
      <w:r>
        <w:annotationRef/>
      </w:r>
      <w:r>
        <w:t>Is this relevant to the unit?</w:t>
      </w:r>
    </w:p>
  </w:comment>
  <w:comment w:id="3" w:author="Danni McDonald" w:date="2021-11-22T16:46:00Z" w:initials="DM">
    <w:p w14:paraId="7FD826DC" w14:textId="75D82C9A" w:rsidR="00B21E2C" w:rsidRDefault="00B21E2C" w:rsidP="0019613A">
      <w:pPr>
        <w:pStyle w:val="CommentText"/>
      </w:pPr>
      <w:r>
        <w:annotationRef/>
      </w:r>
      <w:r>
        <w:t>Delete? feedback to date has indicated that there is no need for handler to wear PPE - is this accurate?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A833CD" w15:done="0"/>
  <w15:commentEx w15:paraId="7FD826D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6483C" w16cex:dateUtc="2021-11-22T05:47:00Z"/>
  <w16cex:commentExtensible w16cex:durableId="254647FE" w16cex:dateUtc="2021-11-22T05: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A833CD" w16cid:durableId="2546483C"/>
  <w16cid:commentId w16cid:paraId="7FD826DC" w16cid:durableId="254647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D6A39" w14:textId="77777777" w:rsidR="001F2C23" w:rsidRDefault="001F2C23" w:rsidP="00BF3F0A">
      <w:r>
        <w:separator/>
      </w:r>
    </w:p>
    <w:p w14:paraId="46A0F708" w14:textId="77777777" w:rsidR="001F2C23" w:rsidRDefault="001F2C23"/>
  </w:endnote>
  <w:endnote w:type="continuationSeparator" w:id="0">
    <w:p w14:paraId="1755ECBF" w14:textId="77777777" w:rsidR="001F2C23" w:rsidRDefault="001F2C23" w:rsidP="00BF3F0A">
      <w:r>
        <w:continuationSeparator/>
      </w:r>
    </w:p>
    <w:p w14:paraId="566808F1" w14:textId="77777777" w:rsidR="001F2C23" w:rsidRDefault="001F2C23"/>
  </w:endnote>
  <w:endnote w:type="continuationNotice" w:id="1">
    <w:p w14:paraId="60A9B408" w14:textId="77777777" w:rsidR="001F2C23" w:rsidRDefault="001F2C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99B67E" w14:textId="77777777" w:rsidR="00685D89" w:rsidRPr="000754EC" w:rsidRDefault="00685D89"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EE7B86">
          <w:rPr>
            <w:noProof/>
          </w:rPr>
          <w:t>4</w:t>
        </w:r>
        <w:r w:rsidRPr="000754EC">
          <w:fldChar w:fldCharType="end"/>
        </w:r>
      </w:p>
      <w:p w14:paraId="72FAB4E5" w14:textId="3F6A1F4C" w:rsidR="00685D89" w:rsidRDefault="00685D89" w:rsidP="005F771F">
        <w:pPr>
          <w:pStyle w:val="SIText"/>
        </w:pPr>
        <w:r w:rsidRPr="000754EC">
          <w:t xml:space="preserve">Template modified on </w:t>
        </w:r>
        <w:r w:rsidR="000966A1" w:rsidRPr="000966A1">
          <w:t>14 October 2020</w:t>
        </w:r>
      </w:p>
    </w:sdtContent>
  </w:sdt>
  <w:p w14:paraId="16FAAD14" w14:textId="77777777" w:rsidR="00685D89" w:rsidRDefault="00685D8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E4CF6" w14:textId="77777777" w:rsidR="001F2C23" w:rsidRDefault="001F2C23" w:rsidP="00BF3F0A">
      <w:r>
        <w:separator/>
      </w:r>
    </w:p>
    <w:p w14:paraId="027B1F83" w14:textId="77777777" w:rsidR="001F2C23" w:rsidRDefault="001F2C23"/>
  </w:footnote>
  <w:footnote w:type="continuationSeparator" w:id="0">
    <w:p w14:paraId="38D8A56E" w14:textId="77777777" w:rsidR="001F2C23" w:rsidRDefault="001F2C23" w:rsidP="00BF3F0A">
      <w:r>
        <w:continuationSeparator/>
      </w:r>
    </w:p>
    <w:p w14:paraId="6A4F3CE8" w14:textId="77777777" w:rsidR="001F2C23" w:rsidRDefault="001F2C23"/>
  </w:footnote>
  <w:footnote w:type="continuationNotice" w:id="1">
    <w:p w14:paraId="4CFCE343" w14:textId="77777777" w:rsidR="001F2C23" w:rsidRDefault="001F2C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69EFD" w14:textId="10AF26B0" w:rsidR="00685D89" w:rsidRPr="00A813E2" w:rsidRDefault="00720F0B" w:rsidP="00A813E2">
    <w:sdt>
      <w:sdtPr>
        <w:rPr>
          <w:lang w:eastAsia="en-US"/>
        </w:rPr>
        <w:id w:val="2037923359"/>
        <w:docPartObj>
          <w:docPartGallery w:val="Watermarks"/>
          <w:docPartUnique/>
        </w:docPartObj>
      </w:sdtPr>
      <w:sdtEndPr/>
      <w:sdtContent>
        <w:r>
          <w:rPr>
            <w:lang w:eastAsia="en-US"/>
          </w:rPr>
          <w:pict w14:anchorId="1DC26E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85D89" w:rsidRPr="00A813E2">
      <w:rPr>
        <w:lang w:eastAsia="en-US"/>
      </w:rPr>
      <w:t>A</w:t>
    </w:r>
    <w:r w:rsidR="00B07AD1">
      <w:t>CM</w:t>
    </w:r>
    <w:r w:rsidR="004C7FA5">
      <w:t>ADT3X</w:t>
    </w:r>
    <w:r w:rsidR="00873802">
      <w:t>1</w:t>
    </w:r>
    <w:r w:rsidR="00685D89" w:rsidRPr="00A813E2">
      <w:rPr>
        <w:lang w:eastAsia="en-US"/>
      </w:rPr>
      <w:t xml:space="preserve"> </w:t>
    </w:r>
    <w:r w:rsidR="000B58E3" w:rsidRPr="000B58E3">
      <w:t>Select appropriate equipment for an assistance dog</w:t>
    </w:r>
    <w:r w:rsidR="006C6279">
      <w:t xml:space="preserve"> and handler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na Henderson">
    <w15:presenceInfo w15:providerId="AD" w15:userId="S::anna@bsv.org.au::024498f1-ce03-4abb-b940-50eb71eae901"/>
  </w15:person>
  <w15:person w15:author="Danni McDonald">
    <w15:presenceInfo w15:providerId="AD" w15:userId="S::dmcdonald@skillsimpact.com.au::ad3b48a1-a7e5-4bc1-8dcb-5ccbb0170c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1B82"/>
    <w:rsid w:val="00002977"/>
    <w:rsid w:val="00005A15"/>
    <w:rsid w:val="00006AAB"/>
    <w:rsid w:val="0001108F"/>
    <w:rsid w:val="000115E2"/>
    <w:rsid w:val="000126D0"/>
    <w:rsid w:val="0001296A"/>
    <w:rsid w:val="0001469D"/>
    <w:rsid w:val="00016803"/>
    <w:rsid w:val="00021E28"/>
    <w:rsid w:val="00023992"/>
    <w:rsid w:val="000275AE"/>
    <w:rsid w:val="00032B82"/>
    <w:rsid w:val="00041507"/>
    <w:rsid w:val="00041E59"/>
    <w:rsid w:val="00064BFE"/>
    <w:rsid w:val="00070B3E"/>
    <w:rsid w:val="000718BA"/>
    <w:rsid w:val="00071F95"/>
    <w:rsid w:val="000737BB"/>
    <w:rsid w:val="000748F0"/>
    <w:rsid w:val="00074E47"/>
    <w:rsid w:val="000754EC"/>
    <w:rsid w:val="000812C0"/>
    <w:rsid w:val="00087432"/>
    <w:rsid w:val="0009093B"/>
    <w:rsid w:val="000966A1"/>
    <w:rsid w:val="000A5441"/>
    <w:rsid w:val="000B2022"/>
    <w:rsid w:val="000B58E3"/>
    <w:rsid w:val="000C149A"/>
    <w:rsid w:val="000C224E"/>
    <w:rsid w:val="000C268C"/>
    <w:rsid w:val="000D17A0"/>
    <w:rsid w:val="000E25E6"/>
    <w:rsid w:val="000E2C86"/>
    <w:rsid w:val="000E381E"/>
    <w:rsid w:val="000E70F6"/>
    <w:rsid w:val="000F29F2"/>
    <w:rsid w:val="00101659"/>
    <w:rsid w:val="00105AEA"/>
    <w:rsid w:val="001078BF"/>
    <w:rsid w:val="00117339"/>
    <w:rsid w:val="001219EE"/>
    <w:rsid w:val="00133957"/>
    <w:rsid w:val="001372F6"/>
    <w:rsid w:val="00144385"/>
    <w:rsid w:val="00146EEC"/>
    <w:rsid w:val="00151D55"/>
    <w:rsid w:val="00151D93"/>
    <w:rsid w:val="00151EA6"/>
    <w:rsid w:val="00156EF3"/>
    <w:rsid w:val="00176E4F"/>
    <w:rsid w:val="0018546B"/>
    <w:rsid w:val="0019613A"/>
    <w:rsid w:val="001A1561"/>
    <w:rsid w:val="001A4D3B"/>
    <w:rsid w:val="001A6A3E"/>
    <w:rsid w:val="001A7B6D"/>
    <w:rsid w:val="001B34D5"/>
    <w:rsid w:val="001B513A"/>
    <w:rsid w:val="001C0A75"/>
    <w:rsid w:val="001C1306"/>
    <w:rsid w:val="001C4FEF"/>
    <w:rsid w:val="001C62AA"/>
    <w:rsid w:val="001D30EB"/>
    <w:rsid w:val="001D5C1B"/>
    <w:rsid w:val="001D7F5B"/>
    <w:rsid w:val="001E0849"/>
    <w:rsid w:val="001E16BC"/>
    <w:rsid w:val="001E16DF"/>
    <w:rsid w:val="001F2BA5"/>
    <w:rsid w:val="001F2C23"/>
    <w:rsid w:val="001F308D"/>
    <w:rsid w:val="00201A7C"/>
    <w:rsid w:val="00205955"/>
    <w:rsid w:val="00207635"/>
    <w:rsid w:val="0021210E"/>
    <w:rsid w:val="0021414D"/>
    <w:rsid w:val="00223124"/>
    <w:rsid w:val="00233143"/>
    <w:rsid w:val="00234444"/>
    <w:rsid w:val="00242293"/>
    <w:rsid w:val="00244EA7"/>
    <w:rsid w:val="0024640C"/>
    <w:rsid w:val="0026192E"/>
    <w:rsid w:val="00262FC3"/>
    <w:rsid w:val="0026394F"/>
    <w:rsid w:val="00267AF6"/>
    <w:rsid w:val="00276DB8"/>
    <w:rsid w:val="00282664"/>
    <w:rsid w:val="00284DFF"/>
    <w:rsid w:val="00285FB8"/>
    <w:rsid w:val="002970C3"/>
    <w:rsid w:val="002A4CD3"/>
    <w:rsid w:val="002A5930"/>
    <w:rsid w:val="002A6CC4"/>
    <w:rsid w:val="002A7D2A"/>
    <w:rsid w:val="002C1104"/>
    <w:rsid w:val="002C55E9"/>
    <w:rsid w:val="002D0C8B"/>
    <w:rsid w:val="002D330A"/>
    <w:rsid w:val="002E170C"/>
    <w:rsid w:val="002E18DD"/>
    <w:rsid w:val="002E193E"/>
    <w:rsid w:val="002E7B29"/>
    <w:rsid w:val="002F250A"/>
    <w:rsid w:val="002F769E"/>
    <w:rsid w:val="00300694"/>
    <w:rsid w:val="00303263"/>
    <w:rsid w:val="00305EFF"/>
    <w:rsid w:val="00310A6A"/>
    <w:rsid w:val="003144E6"/>
    <w:rsid w:val="00336205"/>
    <w:rsid w:val="00336455"/>
    <w:rsid w:val="00337E82"/>
    <w:rsid w:val="00346FDC"/>
    <w:rsid w:val="00350BB1"/>
    <w:rsid w:val="00352C83"/>
    <w:rsid w:val="00365959"/>
    <w:rsid w:val="00366805"/>
    <w:rsid w:val="0037009B"/>
    <w:rsid w:val="0037067D"/>
    <w:rsid w:val="00372445"/>
    <w:rsid w:val="00373436"/>
    <w:rsid w:val="0038735B"/>
    <w:rsid w:val="003916D1"/>
    <w:rsid w:val="00394C90"/>
    <w:rsid w:val="003A21F0"/>
    <w:rsid w:val="003A277F"/>
    <w:rsid w:val="003A58BA"/>
    <w:rsid w:val="003A5AE7"/>
    <w:rsid w:val="003A7221"/>
    <w:rsid w:val="003B3493"/>
    <w:rsid w:val="003B370C"/>
    <w:rsid w:val="003C13AE"/>
    <w:rsid w:val="003C7152"/>
    <w:rsid w:val="003D2E73"/>
    <w:rsid w:val="003E72B6"/>
    <w:rsid w:val="003E7BBE"/>
    <w:rsid w:val="0040033D"/>
    <w:rsid w:val="004127E3"/>
    <w:rsid w:val="0043212E"/>
    <w:rsid w:val="004341CF"/>
    <w:rsid w:val="00434366"/>
    <w:rsid w:val="00434ECE"/>
    <w:rsid w:val="00443DAE"/>
    <w:rsid w:val="00444423"/>
    <w:rsid w:val="00452F3E"/>
    <w:rsid w:val="0045604B"/>
    <w:rsid w:val="0046239A"/>
    <w:rsid w:val="004640AE"/>
    <w:rsid w:val="00464641"/>
    <w:rsid w:val="00466BDD"/>
    <w:rsid w:val="004679E3"/>
    <w:rsid w:val="00475172"/>
    <w:rsid w:val="004758B0"/>
    <w:rsid w:val="00480CFA"/>
    <w:rsid w:val="004832D2"/>
    <w:rsid w:val="00485559"/>
    <w:rsid w:val="004924BA"/>
    <w:rsid w:val="004A142B"/>
    <w:rsid w:val="004A3860"/>
    <w:rsid w:val="004A44E8"/>
    <w:rsid w:val="004A5677"/>
    <w:rsid w:val="004A581D"/>
    <w:rsid w:val="004A7405"/>
    <w:rsid w:val="004A7706"/>
    <w:rsid w:val="004A77E3"/>
    <w:rsid w:val="004B29B7"/>
    <w:rsid w:val="004B7A28"/>
    <w:rsid w:val="004C2244"/>
    <w:rsid w:val="004C79A1"/>
    <w:rsid w:val="004C7FA5"/>
    <w:rsid w:val="004D0D5F"/>
    <w:rsid w:val="004D1569"/>
    <w:rsid w:val="004D44B1"/>
    <w:rsid w:val="004D77A4"/>
    <w:rsid w:val="004E0460"/>
    <w:rsid w:val="004E1579"/>
    <w:rsid w:val="004E5FAE"/>
    <w:rsid w:val="004E6245"/>
    <w:rsid w:val="004E6741"/>
    <w:rsid w:val="004E7094"/>
    <w:rsid w:val="004F5DC7"/>
    <w:rsid w:val="004F78DA"/>
    <w:rsid w:val="005145AB"/>
    <w:rsid w:val="00520E9A"/>
    <w:rsid w:val="00523567"/>
    <w:rsid w:val="005248C1"/>
    <w:rsid w:val="00526134"/>
    <w:rsid w:val="005405B2"/>
    <w:rsid w:val="005427C8"/>
    <w:rsid w:val="005446D1"/>
    <w:rsid w:val="0054499F"/>
    <w:rsid w:val="0055081E"/>
    <w:rsid w:val="00555C1C"/>
    <w:rsid w:val="00556C4C"/>
    <w:rsid w:val="00557369"/>
    <w:rsid w:val="00557D22"/>
    <w:rsid w:val="00564ADD"/>
    <w:rsid w:val="00565AD5"/>
    <w:rsid w:val="00567474"/>
    <w:rsid w:val="005708EB"/>
    <w:rsid w:val="00575BC6"/>
    <w:rsid w:val="00583902"/>
    <w:rsid w:val="0058449A"/>
    <w:rsid w:val="00586D6B"/>
    <w:rsid w:val="005907E0"/>
    <w:rsid w:val="005A18D2"/>
    <w:rsid w:val="005A1D70"/>
    <w:rsid w:val="005A276C"/>
    <w:rsid w:val="005A3AA5"/>
    <w:rsid w:val="005A6C9C"/>
    <w:rsid w:val="005A74DC"/>
    <w:rsid w:val="005B5146"/>
    <w:rsid w:val="005B7490"/>
    <w:rsid w:val="005D1AFD"/>
    <w:rsid w:val="005E1AD4"/>
    <w:rsid w:val="005E2BB8"/>
    <w:rsid w:val="005E51E6"/>
    <w:rsid w:val="005E7F13"/>
    <w:rsid w:val="005F027A"/>
    <w:rsid w:val="005F0975"/>
    <w:rsid w:val="005F33CC"/>
    <w:rsid w:val="005F4752"/>
    <w:rsid w:val="005F771F"/>
    <w:rsid w:val="006121D4"/>
    <w:rsid w:val="00613B49"/>
    <w:rsid w:val="00616845"/>
    <w:rsid w:val="00620E8E"/>
    <w:rsid w:val="00627E00"/>
    <w:rsid w:val="00633CFE"/>
    <w:rsid w:val="00634FCA"/>
    <w:rsid w:val="00643D1B"/>
    <w:rsid w:val="006452B8"/>
    <w:rsid w:val="006478D4"/>
    <w:rsid w:val="00652E62"/>
    <w:rsid w:val="00682D0D"/>
    <w:rsid w:val="00685D89"/>
    <w:rsid w:val="00686A49"/>
    <w:rsid w:val="00687B62"/>
    <w:rsid w:val="00690A09"/>
    <w:rsid w:val="00690C44"/>
    <w:rsid w:val="00695BC8"/>
    <w:rsid w:val="006969D9"/>
    <w:rsid w:val="006A1E43"/>
    <w:rsid w:val="006A2B68"/>
    <w:rsid w:val="006B74B7"/>
    <w:rsid w:val="006B7FA7"/>
    <w:rsid w:val="006C2F32"/>
    <w:rsid w:val="006C6279"/>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0138"/>
    <w:rsid w:val="00720F0B"/>
    <w:rsid w:val="00722769"/>
    <w:rsid w:val="00727901"/>
    <w:rsid w:val="0073075B"/>
    <w:rsid w:val="00733812"/>
    <w:rsid w:val="0073404B"/>
    <w:rsid w:val="00734091"/>
    <w:rsid w:val="007341FF"/>
    <w:rsid w:val="0073707A"/>
    <w:rsid w:val="007404E9"/>
    <w:rsid w:val="0074309C"/>
    <w:rsid w:val="007436C2"/>
    <w:rsid w:val="007444CF"/>
    <w:rsid w:val="00752C75"/>
    <w:rsid w:val="00755D31"/>
    <w:rsid w:val="00756458"/>
    <w:rsid w:val="00757005"/>
    <w:rsid w:val="00761DBE"/>
    <w:rsid w:val="0076523B"/>
    <w:rsid w:val="0077123F"/>
    <w:rsid w:val="00771B60"/>
    <w:rsid w:val="0077207D"/>
    <w:rsid w:val="00781D77"/>
    <w:rsid w:val="00783549"/>
    <w:rsid w:val="007860B7"/>
    <w:rsid w:val="00786DC8"/>
    <w:rsid w:val="007A300D"/>
    <w:rsid w:val="007B09A8"/>
    <w:rsid w:val="007B50E2"/>
    <w:rsid w:val="007C6425"/>
    <w:rsid w:val="007D3780"/>
    <w:rsid w:val="007D5A78"/>
    <w:rsid w:val="007E3BD1"/>
    <w:rsid w:val="007F1563"/>
    <w:rsid w:val="007F1EB2"/>
    <w:rsid w:val="007F44DB"/>
    <w:rsid w:val="007F5A8B"/>
    <w:rsid w:val="00810E09"/>
    <w:rsid w:val="00817D51"/>
    <w:rsid w:val="00823530"/>
    <w:rsid w:val="00823FF4"/>
    <w:rsid w:val="00825F9C"/>
    <w:rsid w:val="008269C7"/>
    <w:rsid w:val="00830267"/>
    <w:rsid w:val="008306E7"/>
    <w:rsid w:val="008322BE"/>
    <w:rsid w:val="00834BC8"/>
    <w:rsid w:val="00837FD6"/>
    <w:rsid w:val="00847B60"/>
    <w:rsid w:val="008500DF"/>
    <w:rsid w:val="00850243"/>
    <w:rsid w:val="00851BE5"/>
    <w:rsid w:val="008545EB"/>
    <w:rsid w:val="008610BB"/>
    <w:rsid w:val="00865011"/>
    <w:rsid w:val="00873802"/>
    <w:rsid w:val="00886790"/>
    <w:rsid w:val="008908DE"/>
    <w:rsid w:val="008A12ED"/>
    <w:rsid w:val="008A39D3"/>
    <w:rsid w:val="008B2C77"/>
    <w:rsid w:val="008B4AD2"/>
    <w:rsid w:val="008B7138"/>
    <w:rsid w:val="008C78E3"/>
    <w:rsid w:val="008D2A81"/>
    <w:rsid w:val="008D73D7"/>
    <w:rsid w:val="008E260C"/>
    <w:rsid w:val="008E39BE"/>
    <w:rsid w:val="008E62EC"/>
    <w:rsid w:val="008F32F6"/>
    <w:rsid w:val="00916CD7"/>
    <w:rsid w:val="00920927"/>
    <w:rsid w:val="00921B38"/>
    <w:rsid w:val="00923720"/>
    <w:rsid w:val="009278C9"/>
    <w:rsid w:val="00932CD7"/>
    <w:rsid w:val="009410B1"/>
    <w:rsid w:val="00944C09"/>
    <w:rsid w:val="009527CB"/>
    <w:rsid w:val="00952BB6"/>
    <w:rsid w:val="00953835"/>
    <w:rsid w:val="00955C4D"/>
    <w:rsid w:val="00960F6C"/>
    <w:rsid w:val="00970747"/>
    <w:rsid w:val="00981203"/>
    <w:rsid w:val="0099447C"/>
    <w:rsid w:val="00997BFC"/>
    <w:rsid w:val="009A5847"/>
    <w:rsid w:val="009A5900"/>
    <w:rsid w:val="009A6E6C"/>
    <w:rsid w:val="009A6F3F"/>
    <w:rsid w:val="009A71BE"/>
    <w:rsid w:val="009B331A"/>
    <w:rsid w:val="009B6487"/>
    <w:rsid w:val="009C2650"/>
    <w:rsid w:val="009C47AF"/>
    <w:rsid w:val="009D15E2"/>
    <w:rsid w:val="009D15FE"/>
    <w:rsid w:val="009D5D2C"/>
    <w:rsid w:val="009F0DCC"/>
    <w:rsid w:val="009F11CA"/>
    <w:rsid w:val="009F5AAB"/>
    <w:rsid w:val="00A0695B"/>
    <w:rsid w:val="00A13052"/>
    <w:rsid w:val="00A174F4"/>
    <w:rsid w:val="00A216A8"/>
    <w:rsid w:val="00A223A6"/>
    <w:rsid w:val="00A3420C"/>
    <w:rsid w:val="00A3639E"/>
    <w:rsid w:val="00A478AB"/>
    <w:rsid w:val="00A5092E"/>
    <w:rsid w:val="00A554D6"/>
    <w:rsid w:val="00A56E14"/>
    <w:rsid w:val="00A6476B"/>
    <w:rsid w:val="00A76C6C"/>
    <w:rsid w:val="00A813E2"/>
    <w:rsid w:val="00A87356"/>
    <w:rsid w:val="00A87D8B"/>
    <w:rsid w:val="00A92561"/>
    <w:rsid w:val="00A92DD1"/>
    <w:rsid w:val="00AA5338"/>
    <w:rsid w:val="00AB1B8E"/>
    <w:rsid w:val="00AB3EC1"/>
    <w:rsid w:val="00AB46DE"/>
    <w:rsid w:val="00AB51ED"/>
    <w:rsid w:val="00AC0696"/>
    <w:rsid w:val="00AC4C98"/>
    <w:rsid w:val="00AC5F6B"/>
    <w:rsid w:val="00AD3896"/>
    <w:rsid w:val="00AD5B47"/>
    <w:rsid w:val="00AE1ED9"/>
    <w:rsid w:val="00AE32CB"/>
    <w:rsid w:val="00AE509F"/>
    <w:rsid w:val="00AF0227"/>
    <w:rsid w:val="00AF2743"/>
    <w:rsid w:val="00AF3957"/>
    <w:rsid w:val="00B00A16"/>
    <w:rsid w:val="00B0712C"/>
    <w:rsid w:val="00B07AD1"/>
    <w:rsid w:val="00B12013"/>
    <w:rsid w:val="00B21E2C"/>
    <w:rsid w:val="00B22C67"/>
    <w:rsid w:val="00B3508F"/>
    <w:rsid w:val="00B421AC"/>
    <w:rsid w:val="00B443EE"/>
    <w:rsid w:val="00B560C8"/>
    <w:rsid w:val="00B60C83"/>
    <w:rsid w:val="00B61150"/>
    <w:rsid w:val="00B61EDA"/>
    <w:rsid w:val="00B65BC7"/>
    <w:rsid w:val="00B746B9"/>
    <w:rsid w:val="00B848D4"/>
    <w:rsid w:val="00B865B7"/>
    <w:rsid w:val="00B9634F"/>
    <w:rsid w:val="00BA1CB1"/>
    <w:rsid w:val="00BA4178"/>
    <w:rsid w:val="00BA443F"/>
    <w:rsid w:val="00BA482D"/>
    <w:rsid w:val="00BB1755"/>
    <w:rsid w:val="00BB23F4"/>
    <w:rsid w:val="00BC5075"/>
    <w:rsid w:val="00BC5419"/>
    <w:rsid w:val="00BC6A0D"/>
    <w:rsid w:val="00BD3B0F"/>
    <w:rsid w:val="00BD59CC"/>
    <w:rsid w:val="00BE5889"/>
    <w:rsid w:val="00BE6921"/>
    <w:rsid w:val="00BF1D4C"/>
    <w:rsid w:val="00BF3F0A"/>
    <w:rsid w:val="00C143C3"/>
    <w:rsid w:val="00C1739B"/>
    <w:rsid w:val="00C21ADE"/>
    <w:rsid w:val="00C26067"/>
    <w:rsid w:val="00C30A29"/>
    <w:rsid w:val="00C317DC"/>
    <w:rsid w:val="00C326B7"/>
    <w:rsid w:val="00C44D83"/>
    <w:rsid w:val="00C5347E"/>
    <w:rsid w:val="00C578E9"/>
    <w:rsid w:val="00C70626"/>
    <w:rsid w:val="00C72860"/>
    <w:rsid w:val="00C72DA4"/>
    <w:rsid w:val="00C73582"/>
    <w:rsid w:val="00C73B90"/>
    <w:rsid w:val="00C742EC"/>
    <w:rsid w:val="00C951FC"/>
    <w:rsid w:val="00C96AF3"/>
    <w:rsid w:val="00C97CCC"/>
    <w:rsid w:val="00CA0274"/>
    <w:rsid w:val="00CA139A"/>
    <w:rsid w:val="00CB746F"/>
    <w:rsid w:val="00CC451E"/>
    <w:rsid w:val="00CD4E9D"/>
    <w:rsid w:val="00CD4F4D"/>
    <w:rsid w:val="00CE7D19"/>
    <w:rsid w:val="00CF0CF5"/>
    <w:rsid w:val="00CF2671"/>
    <w:rsid w:val="00CF2B3E"/>
    <w:rsid w:val="00CF413F"/>
    <w:rsid w:val="00D0201F"/>
    <w:rsid w:val="00D03685"/>
    <w:rsid w:val="00D04ED5"/>
    <w:rsid w:val="00D0551A"/>
    <w:rsid w:val="00D07D4E"/>
    <w:rsid w:val="00D115AA"/>
    <w:rsid w:val="00D145BE"/>
    <w:rsid w:val="00D2035A"/>
    <w:rsid w:val="00D20C57"/>
    <w:rsid w:val="00D25D16"/>
    <w:rsid w:val="00D27CE4"/>
    <w:rsid w:val="00D32124"/>
    <w:rsid w:val="00D54C76"/>
    <w:rsid w:val="00D56382"/>
    <w:rsid w:val="00D632BB"/>
    <w:rsid w:val="00D71E43"/>
    <w:rsid w:val="00D727F3"/>
    <w:rsid w:val="00D73695"/>
    <w:rsid w:val="00D810DE"/>
    <w:rsid w:val="00D82057"/>
    <w:rsid w:val="00D868ED"/>
    <w:rsid w:val="00D87D32"/>
    <w:rsid w:val="00D91188"/>
    <w:rsid w:val="00D92C83"/>
    <w:rsid w:val="00D9452F"/>
    <w:rsid w:val="00D96522"/>
    <w:rsid w:val="00DA0A81"/>
    <w:rsid w:val="00DA3C10"/>
    <w:rsid w:val="00DA53B5"/>
    <w:rsid w:val="00DA54B5"/>
    <w:rsid w:val="00DC1D69"/>
    <w:rsid w:val="00DC3D21"/>
    <w:rsid w:val="00DC5A3A"/>
    <w:rsid w:val="00DD0726"/>
    <w:rsid w:val="00DD2A33"/>
    <w:rsid w:val="00DE194C"/>
    <w:rsid w:val="00DF38CA"/>
    <w:rsid w:val="00DF3DE7"/>
    <w:rsid w:val="00E0652A"/>
    <w:rsid w:val="00E238E6"/>
    <w:rsid w:val="00E34CD8"/>
    <w:rsid w:val="00E35064"/>
    <w:rsid w:val="00E36527"/>
    <w:rsid w:val="00E3681D"/>
    <w:rsid w:val="00E40225"/>
    <w:rsid w:val="00E43FD3"/>
    <w:rsid w:val="00E501F0"/>
    <w:rsid w:val="00E52AF8"/>
    <w:rsid w:val="00E571C4"/>
    <w:rsid w:val="00E6166D"/>
    <w:rsid w:val="00E7282E"/>
    <w:rsid w:val="00E91BFF"/>
    <w:rsid w:val="00E92933"/>
    <w:rsid w:val="00E933B0"/>
    <w:rsid w:val="00E94930"/>
    <w:rsid w:val="00E94FAD"/>
    <w:rsid w:val="00E95498"/>
    <w:rsid w:val="00EA5970"/>
    <w:rsid w:val="00EB0AA4"/>
    <w:rsid w:val="00EB457A"/>
    <w:rsid w:val="00EB5C88"/>
    <w:rsid w:val="00EC0469"/>
    <w:rsid w:val="00EC0C3E"/>
    <w:rsid w:val="00ED324D"/>
    <w:rsid w:val="00EE23E2"/>
    <w:rsid w:val="00EE7B86"/>
    <w:rsid w:val="00EF01F8"/>
    <w:rsid w:val="00EF3268"/>
    <w:rsid w:val="00EF40EF"/>
    <w:rsid w:val="00EF47FE"/>
    <w:rsid w:val="00F069BD"/>
    <w:rsid w:val="00F1480E"/>
    <w:rsid w:val="00F1497D"/>
    <w:rsid w:val="00F16AAC"/>
    <w:rsid w:val="00F248E1"/>
    <w:rsid w:val="00F30C7D"/>
    <w:rsid w:val="00F33FF2"/>
    <w:rsid w:val="00F34029"/>
    <w:rsid w:val="00F438FC"/>
    <w:rsid w:val="00F474BB"/>
    <w:rsid w:val="00F5616F"/>
    <w:rsid w:val="00F56451"/>
    <w:rsid w:val="00F56827"/>
    <w:rsid w:val="00F62866"/>
    <w:rsid w:val="00F65EF0"/>
    <w:rsid w:val="00F71651"/>
    <w:rsid w:val="00F76191"/>
    <w:rsid w:val="00F76CC6"/>
    <w:rsid w:val="00F8149F"/>
    <w:rsid w:val="00F83D7C"/>
    <w:rsid w:val="00F93F7E"/>
    <w:rsid w:val="00FA4497"/>
    <w:rsid w:val="00FB232E"/>
    <w:rsid w:val="00FD557D"/>
    <w:rsid w:val="00FE0282"/>
    <w:rsid w:val="00FE124D"/>
    <w:rsid w:val="00FE792C"/>
    <w:rsid w:val="00FF58F8"/>
    <w:rsid w:val="00FF59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locked/>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tnet.gov.au/Pages/TrainingDocs.aspx?q=c6399549-9c62-4a5e-bf1a-524b2322cf72"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Proofreading</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1968F0-D4F8-4D7A-8619-01329A4136B2}">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4D898BD-2B11-4350-8AD2-A19597DCA0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TotalTime>
  <Pages>4</Pages>
  <Words>943</Words>
  <Characters>5379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Danni McDonald</cp:lastModifiedBy>
  <cp:revision>6</cp:revision>
  <cp:lastPrinted>2016-05-27T05:21:00Z</cp:lastPrinted>
  <dcterms:created xsi:type="dcterms:W3CDTF">2021-11-08T10:55:00Z</dcterms:created>
  <dcterms:modified xsi:type="dcterms:W3CDTF">2021-11-22T05:52:00Z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