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6785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DBC8F4" w14:textId="77777777" w:rsidTr="00CA2922">
        <w:trPr>
          <w:tblHeader/>
        </w:trPr>
        <w:tc>
          <w:tcPr>
            <w:tcW w:w="2689" w:type="dxa"/>
          </w:tcPr>
          <w:p w14:paraId="2E6314F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27470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5236D9B" w14:textId="77777777" w:rsidTr="00CA2922">
        <w:tc>
          <w:tcPr>
            <w:tcW w:w="2689" w:type="dxa"/>
          </w:tcPr>
          <w:p w14:paraId="6DB91F7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1F813FB" w14:textId="65BC03A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F591C">
              <w:t xml:space="preserve">AHC </w:t>
            </w:r>
            <w:r w:rsidR="00AF591C" w:rsidRPr="00AF591C">
              <w:t xml:space="preserve">Agriculture, Horticulture and Conservation and Land Management Training Package </w:t>
            </w:r>
            <w:r w:rsidRPr="00CC451E">
              <w:t xml:space="preserve">Version </w:t>
            </w:r>
            <w:r w:rsidR="00AF591C">
              <w:t>7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4B30C30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C3C88E" w14:textId="77777777" w:rsidTr="000D7BE6">
        <w:tc>
          <w:tcPr>
            <w:tcW w:w="1396" w:type="pct"/>
            <w:shd w:val="clear" w:color="auto" w:fill="auto"/>
          </w:tcPr>
          <w:p w14:paraId="28B6B6B7" w14:textId="53D6C3CB" w:rsidR="00F1480E" w:rsidRPr="00923720" w:rsidRDefault="00AF591C" w:rsidP="00923720">
            <w:pPr>
              <w:pStyle w:val="SIQUALCODE"/>
            </w:pPr>
            <w:r>
              <w:t>AHC</w:t>
            </w:r>
            <w:r w:rsidR="001013F0">
              <w:t>2</w:t>
            </w:r>
            <w:r w:rsidR="00F73491">
              <w:t>XX2</w:t>
            </w:r>
            <w:r w:rsidR="001013F0">
              <w:t>1</w:t>
            </w:r>
          </w:p>
        </w:tc>
        <w:tc>
          <w:tcPr>
            <w:tcW w:w="3604" w:type="pct"/>
            <w:shd w:val="clear" w:color="auto" w:fill="auto"/>
          </w:tcPr>
          <w:p w14:paraId="048C55CA" w14:textId="77777777" w:rsidR="00F1480E" w:rsidRPr="00923720" w:rsidRDefault="001013F0" w:rsidP="00A772D9">
            <w:pPr>
              <w:pStyle w:val="SIQUALtitle"/>
            </w:pPr>
            <w:r w:rsidRPr="001013F0">
              <w:t>Certificate II in Parks and Gardens</w:t>
            </w:r>
          </w:p>
        </w:tc>
      </w:tr>
      <w:tr w:rsidR="00A772D9" w:rsidRPr="00963A46" w14:paraId="7C214B74" w14:textId="77777777" w:rsidTr="000D7BE6">
        <w:tc>
          <w:tcPr>
            <w:tcW w:w="5000" w:type="pct"/>
            <w:gridSpan w:val="2"/>
            <w:shd w:val="clear" w:color="auto" w:fill="auto"/>
          </w:tcPr>
          <w:p w14:paraId="6FF19C7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30C79DE" w14:textId="4ED1B4C5" w:rsidR="00AF591C" w:rsidRDefault="00A772D9" w:rsidP="00AF591C">
            <w:pPr>
              <w:pStyle w:val="SIText"/>
            </w:pPr>
            <w:r w:rsidRPr="00F07C48">
              <w:t xml:space="preserve">This qualification </w:t>
            </w:r>
            <w:r w:rsidR="005502A9">
              <w:t xml:space="preserve">describes the skills and knowledge for </w:t>
            </w:r>
            <w:r w:rsidR="00775C3C">
              <w:t>supporting job rol</w:t>
            </w:r>
            <w:r w:rsidR="00775C3C" w:rsidRPr="00775C3C">
              <w:t xml:space="preserve">es in the </w:t>
            </w:r>
            <w:r w:rsidR="00775C3C">
              <w:t>parks and gardens</w:t>
            </w:r>
            <w:r w:rsidR="00775C3C" w:rsidRPr="00775C3C">
              <w:t xml:space="preserve"> industry including</w:t>
            </w:r>
            <w:r w:rsidR="00775C3C">
              <w:t xml:space="preserve"> </w:t>
            </w:r>
            <w:r w:rsidR="00F73491">
              <w:t>garden labourer</w:t>
            </w:r>
            <w:r w:rsidR="001013F0" w:rsidRPr="001013F0">
              <w:t>.</w:t>
            </w:r>
          </w:p>
          <w:p w14:paraId="1BC5847C" w14:textId="77777777" w:rsidR="005502A9" w:rsidRDefault="005502A9" w:rsidP="005502A9">
            <w:pPr>
              <w:pStyle w:val="SIText"/>
            </w:pPr>
          </w:p>
          <w:p w14:paraId="037846F1" w14:textId="77777777" w:rsidR="005502A9" w:rsidRDefault="005502A9" w:rsidP="005502A9">
            <w:pPr>
              <w:pStyle w:val="SIText"/>
            </w:pPr>
            <w:r>
              <w:t>Individuals with this qualification carry out routine tasks under supervision where the work is predictable and structured with limited judgement requirements.</w:t>
            </w:r>
          </w:p>
          <w:p w14:paraId="3AB12168" w14:textId="77777777" w:rsidR="004278AF" w:rsidRDefault="004278AF" w:rsidP="004278AF">
            <w:pPr>
              <w:pStyle w:val="SIText"/>
            </w:pPr>
          </w:p>
          <w:p w14:paraId="385B5E03" w14:textId="77777777" w:rsidR="004278AF" w:rsidRPr="004278AF" w:rsidRDefault="004278AF" w:rsidP="004278AF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30ABFE36" w14:textId="77777777" w:rsidR="00AF591C" w:rsidRPr="00527F90" w:rsidRDefault="00AF591C" w:rsidP="00AF591C">
            <w:pPr>
              <w:pStyle w:val="SIText"/>
            </w:pPr>
          </w:p>
          <w:p w14:paraId="3C78AA12" w14:textId="4CEBDF9D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527F90">
              <w:t>No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</w:tc>
      </w:tr>
      <w:tr w:rsidR="00A772D9" w:rsidRPr="00963A46" w14:paraId="6D65337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45895F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57D925F" w14:textId="77777777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453352E7" w14:textId="77777777" w:rsidTr="001013F0">
        <w:trPr>
          <w:trHeight w:val="10480"/>
        </w:trPr>
        <w:tc>
          <w:tcPr>
            <w:tcW w:w="5000" w:type="pct"/>
            <w:gridSpan w:val="2"/>
            <w:shd w:val="clear" w:color="auto" w:fill="auto"/>
          </w:tcPr>
          <w:p w14:paraId="5E73ED8A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206C9F7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22EC4B8" w14:textId="77777777" w:rsidR="004270D2" w:rsidRDefault="001013F0" w:rsidP="001F28F9">
            <w:pPr>
              <w:pStyle w:val="SIBulletList1"/>
            </w:pPr>
            <w:r>
              <w:t>15</w:t>
            </w:r>
            <w:r w:rsidR="00AF591C">
              <w:t xml:space="preserve"> </w:t>
            </w:r>
            <w:r w:rsidR="004270D2">
              <w:t>units of competency:</w:t>
            </w:r>
          </w:p>
          <w:p w14:paraId="573D7F90" w14:textId="0FEE6A06" w:rsidR="004270D2" w:rsidRPr="000C490A" w:rsidRDefault="00AD4D30" w:rsidP="004545D5">
            <w:pPr>
              <w:pStyle w:val="SIBulletList2"/>
            </w:pPr>
            <w:r>
              <w:t>7</w:t>
            </w:r>
            <w:r w:rsidR="004270D2" w:rsidRPr="000C490A">
              <w:t xml:space="preserve"> core units plus</w:t>
            </w:r>
          </w:p>
          <w:p w14:paraId="6D53A468" w14:textId="48660F71" w:rsidR="004270D2" w:rsidRDefault="00AD4D30" w:rsidP="004545D5">
            <w:pPr>
              <w:pStyle w:val="SIBulletList2"/>
            </w:pPr>
            <w:r>
              <w:t>8</w:t>
            </w:r>
            <w:r w:rsidR="004270D2" w:rsidRPr="000C490A">
              <w:t xml:space="preserve"> elective units.</w:t>
            </w:r>
          </w:p>
          <w:p w14:paraId="3CD72C9B" w14:textId="77777777" w:rsidR="004270D2" w:rsidRPr="00E048B1" w:rsidRDefault="004270D2" w:rsidP="00E048B1">
            <w:pPr>
              <w:pStyle w:val="SIText"/>
            </w:pPr>
          </w:p>
          <w:p w14:paraId="25D715D8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76DC9A6" w14:textId="0E6B42C9" w:rsidR="004270D2" w:rsidRDefault="00AD4D30" w:rsidP="00E438C3">
            <w:pPr>
              <w:pStyle w:val="SIBulletList1"/>
            </w:pPr>
            <w:r>
              <w:t>5</w:t>
            </w:r>
            <w:r w:rsidR="004270D2">
              <w:t xml:space="preserve"> </w:t>
            </w:r>
            <w:r w:rsidR="005502A9">
              <w:t xml:space="preserve">must be </w:t>
            </w:r>
            <w:r w:rsidR="004270D2" w:rsidRPr="000C490A">
              <w:t>from the electives listed below</w:t>
            </w:r>
          </w:p>
          <w:p w14:paraId="59DDB866" w14:textId="1455E27A" w:rsidR="004270D2" w:rsidRDefault="001013F0" w:rsidP="00894FBB">
            <w:pPr>
              <w:pStyle w:val="SIBulletList1"/>
            </w:pPr>
            <w:r>
              <w:t>3</w:t>
            </w:r>
            <w:r w:rsidR="004270D2" w:rsidRPr="000C490A">
              <w:t xml:space="preserve"> from the </w:t>
            </w:r>
            <w:r w:rsidR="005502A9">
              <w:t xml:space="preserve">remaining </w:t>
            </w:r>
            <w:r w:rsidR="004270D2" w:rsidRPr="000C490A">
              <w:t xml:space="preserve">electives listed below, or any </w:t>
            </w:r>
            <w:r w:rsidR="005502A9">
              <w:t xml:space="preserve">other </w:t>
            </w:r>
            <w:r w:rsidR="004270D2" w:rsidRPr="000C490A">
              <w:t>currently endorsed Training Package or accredited course.</w:t>
            </w:r>
          </w:p>
          <w:p w14:paraId="03605C8D" w14:textId="77777777" w:rsidR="00F03CD8" w:rsidRDefault="00F03CD8" w:rsidP="00856837">
            <w:pPr>
              <w:pStyle w:val="SITextHeading2"/>
            </w:pPr>
          </w:p>
          <w:p w14:paraId="2BE7B7C4" w14:textId="0DDA1B92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9"/>
              <w:gridCol w:w="5812"/>
            </w:tblGrid>
            <w:tr w:rsidR="001013F0" w:rsidRPr="005C7EA8" w14:paraId="10B16C3F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949652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AHCMOM203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57C871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Operate basic machinery and equipment</w:t>
                  </w:r>
                </w:p>
              </w:tc>
            </w:tr>
            <w:tr w:rsidR="00DE43C1" w:rsidRPr="005C7EA8" w14:paraId="30FFDC70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344D67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AHCPCM20</w:t>
                  </w:r>
                  <w:r w:rsidRPr="00FD6242">
                    <w:t>4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8A482F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Recognise plants</w:t>
                  </w:r>
                </w:p>
              </w:tc>
            </w:tr>
            <w:tr w:rsidR="001013F0" w:rsidRPr="005C7EA8" w14:paraId="3947237C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927486" w14:textId="34B94BC2" w:rsidR="001013F0" w:rsidRPr="00203388" w:rsidRDefault="001013F0" w:rsidP="002033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03388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E56A21" w:rsidRPr="00203388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8CDEAB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Plant trees and shrubs</w:t>
                  </w:r>
                </w:p>
              </w:tc>
            </w:tr>
            <w:tr w:rsidR="00FD6242" w:rsidRPr="005C7EA8" w14:paraId="49A84E37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283651" w14:textId="000CC803" w:rsidR="00FD6242" w:rsidRPr="00203388" w:rsidRDefault="00FD6242" w:rsidP="002033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03388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E56A21" w:rsidRPr="00203388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B88A8F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Prepare and maintain plant displays</w:t>
                  </w:r>
                </w:p>
              </w:tc>
            </w:tr>
            <w:tr w:rsidR="00FD6242" w:rsidRPr="005C7EA8" w14:paraId="44E7D1ED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8CD6BA5" w14:textId="317A88C1" w:rsidR="00FD6242" w:rsidRPr="00203388" w:rsidRDefault="00FD6242" w:rsidP="002033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03388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115D1D" w:rsidRPr="00203388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BA786B6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Prune shrubs and small trees</w:t>
                  </w:r>
                </w:p>
              </w:tc>
            </w:tr>
            <w:tr w:rsidR="001013F0" w:rsidRPr="005C7EA8" w14:paraId="679C03F9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A8C22B" w14:textId="05B8FC44" w:rsidR="001013F0" w:rsidRPr="001013F0" w:rsidRDefault="001013F0" w:rsidP="001013F0">
                  <w:pPr>
                    <w:pStyle w:val="SIText"/>
                  </w:pPr>
                  <w:r w:rsidRPr="001013F0">
                    <w:t>AHCTRF20</w:t>
                  </w:r>
                  <w:r w:rsidR="005502A9">
                    <w:t>8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2DA83C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Support turf establishment</w:t>
                  </w:r>
                </w:p>
              </w:tc>
            </w:tr>
            <w:tr w:rsidR="001013F0" w:rsidRPr="005C7EA8" w14:paraId="59DCE420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516329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AHCWHS201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5617D4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Participate in work health and safety processes</w:t>
                  </w:r>
                </w:p>
              </w:tc>
            </w:tr>
          </w:tbl>
          <w:p w14:paraId="0A287DBD" w14:textId="77777777" w:rsidR="004270D2" w:rsidRDefault="004270D2" w:rsidP="00A772D9">
            <w:pPr>
              <w:pStyle w:val="SITextHeading2"/>
            </w:pPr>
          </w:p>
          <w:p w14:paraId="4E6C7488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61"/>
              <w:gridCol w:w="5815"/>
            </w:tblGrid>
            <w:tr w:rsidR="001013F0" w:rsidRPr="005C7EA8" w14:paraId="406E4DE2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BF5A14" w14:textId="6B59A738" w:rsidR="001013F0" w:rsidRPr="001013F0" w:rsidRDefault="001013F0" w:rsidP="001013F0">
                  <w:pPr>
                    <w:pStyle w:val="SIText"/>
                  </w:pPr>
                  <w:r w:rsidRPr="001013F0">
                    <w:t>AHCARB2</w:t>
                  </w:r>
                  <w:r w:rsidR="00976D61">
                    <w:t>1</w:t>
                  </w:r>
                  <w:r w:rsidRPr="001013F0">
                    <w:t>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EF6E7C" w14:textId="09A0D3D9" w:rsidR="001013F0" w:rsidRPr="001013F0" w:rsidRDefault="001013F0" w:rsidP="001013F0">
                  <w:pPr>
                    <w:pStyle w:val="SIText"/>
                  </w:pPr>
                  <w:r w:rsidRPr="001013F0">
                    <w:t>Apply treatments to trees</w:t>
                  </w:r>
                </w:p>
              </w:tc>
            </w:tr>
            <w:tr w:rsidR="00FD6242" w:rsidRPr="001013F0" w14:paraId="35FDDF9A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055DDD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AHCCHM201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EEBE0D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Apply chemicals under supervision</w:t>
                  </w:r>
                </w:p>
              </w:tc>
            </w:tr>
            <w:tr w:rsidR="00FD6242" w:rsidRPr="001013F0" w14:paraId="785C2C5F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79CFA5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AHCIRG2</w:t>
                  </w:r>
                  <w:r w:rsidRPr="00FD6242">
                    <w:t>21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C1FBB2B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Assist with pressurised irrigation operations</w:t>
                  </w:r>
                </w:p>
              </w:tc>
            </w:tr>
            <w:tr w:rsidR="001013F0" w:rsidRPr="005C7EA8" w14:paraId="5C9FE2FE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09BABE" w14:textId="6228BA96" w:rsidR="001013F0" w:rsidRPr="0015637C" w:rsidRDefault="001013F0" w:rsidP="002033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637C">
                    <w:rPr>
                      <w:rStyle w:val="SITemporarytext-green"/>
                      <w:color w:val="auto"/>
                      <w:sz w:val="20"/>
                    </w:rPr>
                    <w:t>AHCLSC2</w:t>
                  </w:r>
                  <w:r w:rsidR="00115D1D" w:rsidRPr="0015637C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84DD2E0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Assist with landscape construction work</w:t>
                  </w:r>
                </w:p>
              </w:tc>
            </w:tr>
            <w:tr w:rsidR="001013F0" w:rsidRPr="005C7EA8" w14:paraId="16E3FD80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D421C8" w14:textId="77777777" w:rsidR="001013F0" w:rsidRPr="0015637C" w:rsidRDefault="001013F0" w:rsidP="00203388">
                  <w:pPr>
                    <w:pStyle w:val="SIText"/>
                  </w:pPr>
                  <w:r w:rsidRPr="00203388">
                    <w:t>AHCMOM204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0EAFE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Undertake operational maintenance of machinery</w:t>
                  </w:r>
                </w:p>
              </w:tc>
            </w:tr>
            <w:tr w:rsidR="001013F0" w:rsidRPr="005C7EA8" w14:paraId="3C6D9919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80C847" w14:textId="6DA019B5" w:rsidR="001013F0" w:rsidRPr="0015637C" w:rsidRDefault="001013F0" w:rsidP="00203388">
                  <w:pPr>
                    <w:pStyle w:val="SIText"/>
                  </w:pPr>
                  <w:r w:rsidRPr="00203388">
                    <w:t>AHCMOM21</w:t>
                  </w:r>
                  <w:r w:rsidR="00D52BEB" w:rsidRPr="0015637C">
                    <w:t>6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902F26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Operate side by side utility vehicles</w:t>
                  </w:r>
                </w:p>
              </w:tc>
            </w:tr>
            <w:tr w:rsidR="001013F0" w:rsidRPr="005C7EA8" w14:paraId="32320DD2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973B2F" w14:textId="32072047" w:rsidR="001013F0" w:rsidRPr="0015637C" w:rsidRDefault="001013F0" w:rsidP="00203388">
                  <w:pPr>
                    <w:pStyle w:val="SIText"/>
                  </w:pPr>
                  <w:r w:rsidRPr="00203388">
                    <w:t>AHCNSY20</w:t>
                  </w:r>
                  <w:r w:rsidR="00D52BEB" w:rsidRPr="0015637C">
                    <w:t>7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C65183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Undertake propagation activities</w:t>
                  </w:r>
                </w:p>
              </w:tc>
            </w:tr>
            <w:tr w:rsidR="00115D1D" w:rsidRPr="005C7EA8" w14:paraId="36CA9402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9786B7" w14:textId="4FBBC7E9" w:rsidR="00115D1D" w:rsidRPr="0015637C" w:rsidRDefault="00115D1D" w:rsidP="002033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637C">
                    <w:rPr>
                      <w:rStyle w:val="SITemporarytext-blue"/>
                      <w:color w:val="auto"/>
                      <w:sz w:val="20"/>
                    </w:rPr>
                    <w:t>AHCPGD2XX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180D7E" w14:textId="3D9FC0EE" w:rsidR="00115D1D" w:rsidRPr="001013F0" w:rsidRDefault="00115D1D" w:rsidP="001013F0">
                  <w:pPr>
                    <w:pStyle w:val="SIText"/>
                  </w:pPr>
                  <w:r>
                    <w:t>Transplant shrubs and small trees</w:t>
                  </w:r>
                </w:p>
              </w:tc>
            </w:tr>
            <w:tr w:rsidR="001013F0" w:rsidRPr="005C7EA8" w:rsidDel="00AF2B72" w14:paraId="35E1964B" w14:textId="0C818CC1" w:rsidTr="004667C8">
              <w:trPr>
                <w:del w:id="0" w:author="Peter" w:date="2021-04-23T15:21:00Z"/>
              </w:trPr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79C15D" w14:textId="4E0FDF58" w:rsidR="001013F0" w:rsidRPr="0015637C" w:rsidDel="00AF2B72" w:rsidRDefault="001013F0" w:rsidP="00203388">
                  <w:pPr>
                    <w:pStyle w:val="SIText"/>
                    <w:rPr>
                      <w:del w:id="1" w:author="Peter" w:date="2021-04-23T15:21:00Z"/>
                      <w:rStyle w:val="SITemporarytext-blue"/>
                      <w:color w:val="auto"/>
                      <w:sz w:val="20"/>
                    </w:rPr>
                  </w:pPr>
                  <w:del w:id="2" w:author="Peter" w:date="2021-04-23T15:21:00Z">
                    <w:r w:rsidRPr="0015637C" w:rsidDel="00AF2B72">
                      <w:rPr>
                        <w:rStyle w:val="SITemporarytext-blue"/>
                        <w:color w:val="auto"/>
                        <w:sz w:val="20"/>
                      </w:rPr>
                      <w:delText>AHCPGD2</w:delText>
                    </w:r>
                  </w:del>
                  <w:del w:id="3" w:author="Peter" w:date="2021-01-02T09:09:00Z">
                    <w:r w:rsidRPr="0015637C" w:rsidDel="00BA4D27">
                      <w:rPr>
                        <w:rStyle w:val="SITemporarytext-blue"/>
                        <w:color w:val="auto"/>
                        <w:sz w:val="20"/>
                      </w:rPr>
                      <w:delText>05</w:delText>
                    </w:r>
                  </w:del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EFC0892" w14:textId="47225E1E" w:rsidR="001013F0" w:rsidRPr="001013F0" w:rsidDel="00AF2B72" w:rsidRDefault="001013F0" w:rsidP="001013F0">
                  <w:pPr>
                    <w:pStyle w:val="SIText"/>
                    <w:rPr>
                      <w:del w:id="4" w:author="Peter" w:date="2021-04-23T15:21:00Z"/>
                    </w:rPr>
                  </w:pPr>
                  <w:del w:id="5" w:author="Peter" w:date="2021-04-23T15:21:00Z">
                    <w:r w:rsidRPr="001013F0" w:rsidDel="00AF2B72">
                      <w:delText>Prepare a grave</w:delText>
                    </w:r>
                  </w:del>
                  <w:del w:id="6" w:author="Peter" w:date="2021-02-23T10:52:00Z">
                    <w:r w:rsidRPr="001013F0" w:rsidDel="00E86F63">
                      <w:delText xml:space="preserve"> </w:delText>
                    </w:r>
                  </w:del>
                  <w:del w:id="7" w:author="Peter" w:date="2021-04-23T15:21:00Z">
                    <w:r w:rsidRPr="001013F0" w:rsidDel="00AF2B72">
                      <w:delText>site</w:delText>
                    </w:r>
                  </w:del>
                </w:p>
              </w:tc>
            </w:tr>
            <w:tr w:rsidR="001013F0" w:rsidRPr="005C7EA8" w14:paraId="4C338FEE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4F7923" w14:textId="77777777" w:rsidR="001013F0" w:rsidRPr="0015637C" w:rsidRDefault="001013F0" w:rsidP="002033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637C">
                    <w:rPr>
                      <w:rStyle w:val="SITemporarytext-blue"/>
                      <w:color w:val="auto"/>
                      <w:sz w:val="20"/>
                    </w:rPr>
                    <w:t>AHCPGD206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E70EE7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Conduct visual inspection of park facilities</w:t>
                  </w:r>
                </w:p>
              </w:tc>
            </w:tr>
            <w:tr w:rsidR="00AD4D30" w:rsidRPr="005C7EA8" w14:paraId="6A8AFE10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485D37" w14:textId="77777777" w:rsidR="00AD4D30" w:rsidRPr="00AD4D30" w:rsidRDefault="00AD4D30" w:rsidP="00AD4D30">
                  <w:pPr>
                    <w:pStyle w:val="SIText"/>
                  </w:pPr>
                  <w:r w:rsidRPr="001013F0">
                    <w:t>AHCPMG201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2CFA4C" w14:textId="77777777" w:rsidR="00AD4D30" w:rsidRPr="00AD4D30" w:rsidRDefault="00AD4D30" w:rsidP="00AD4D30">
                  <w:pPr>
                    <w:pStyle w:val="SIText"/>
                  </w:pPr>
                  <w:r w:rsidRPr="001013F0">
                    <w:t>Treat weeds</w:t>
                  </w:r>
                </w:p>
              </w:tc>
            </w:tr>
            <w:tr w:rsidR="001013F0" w:rsidRPr="005C7EA8" w14:paraId="6879A66B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57965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AHCPMG202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AF1306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Treat plant pests, diseases and disorders</w:t>
                  </w:r>
                </w:p>
              </w:tc>
            </w:tr>
            <w:tr w:rsidR="00DE43C1" w:rsidRPr="005C7EA8" w14:paraId="391B8373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0838C7" w14:textId="77777777" w:rsidR="00B25D31" w:rsidRPr="00B25D31" w:rsidRDefault="00B25D31" w:rsidP="00B25D31">
                  <w:pPr>
                    <w:pStyle w:val="SIText"/>
                  </w:pPr>
                  <w:r w:rsidRPr="00B25D31">
                    <w:t>AHCSOL203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76DD04" w14:textId="77777777" w:rsidR="00B25D31" w:rsidRPr="00B25D31" w:rsidRDefault="00B25D31" w:rsidP="00B25D31">
                  <w:pPr>
                    <w:pStyle w:val="SIText"/>
                  </w:pPr>
                  <w:r w:rsidRPr="00B25D31">
                    <w:t>Assist with soil or growing media sampling and testing</w:t>
                  </w:r>
                </w:p>
              </w:tc>
            </w:tr>
            <w:tr w:rsidR="001013F0" w:rsidRPr="005C7EA8" w14:paraId="35C5E514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F23D86" w14:textId="566E1072" w:rsidR="001013F0" w:rsidRPr="001013F0" w:rsidRDefault="001013F0" w:rsidP="001013F0">
                  <w:pPr>
                    <w:pStyle w:val="SIText"/>
                  </w:pPr>
                  <w:r w:rsidRPr="001013F0">
                    <w:t>AHCTRF20</w:t>
                  </w:r>
                  <w:r w:rsidR="005502A9">
                    <w:t>5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F11AC" w14:textId="739F9E4F" w:rsidR="001013F0" w:rsidRPr="001013F0" w:rsidRDefault="005502A9" w:rsidP="001013F0">
                  <w:pPr>
                    <w:pStyle w:val="SIText"/>
                  </w:pPr>
                  <w:r>
                    <w:t>Assist in the preparation of</w:t>
                  </w:r>
                  <w:r w:rsidR="001013F0" w:rsidRPr="001013F0">
                    <w:t xml:space="preserve"> turf surfaces for play</w:t>
                  </w:r>
                </w:p>
              </w:tc>
            </w:tr>
            <w:tr w:rsidR="001013F0" w:rsidRPr="005C7EA8" w14:paraId="205B6680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F1F1D5" w14:textId="5779B849" w:rsidR="001013F0" w:rsidRPr="001013F0" w:rsidRDefault="001013F0" w:rsidP="001013F0">
                  <w:pPr>
                    <w:pStyle w:val="SIText"/>
                  </w:pPr>
                  <w:r w:rsidRPr="001013F0">
                    <w:t>AHCTRF20</w:t>
                  </w:r>
                  <w:r w:rsidR="005502A9">
                    <w:t>7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D72961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Renovate grassed areas</w:t>
                  </w:r>
                </w:p>
              </w:tc>
            </w:tr>
            <w:tr w:rsidR="001013F0" w:rsidRPr="005C7EA8" w14:paraId="4A0EE034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780481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AHCWRK207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51B80F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Collect and record production data</w:t>
                  </w:r>
                </w:p>
              </w:tc>
            </w:tr>
            <w:tr w:rsidR="00B25D31" w:rsidRPr="005C7EA8" w14:paraId="2AC10EE8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246DAE" w14:textId="79EBDB42" w:rsidR="00B25D31" w:rsidRPr="00B25D31" w:rsidRDefault="00B25D31" w:rsidP="00B25D31">
                  <w:pPr>
                    <w:pStyle w:val="SIText"/>
                  </w:pPr>
                  <w:r>
                    <w:t>FWPCOT22</w:t>
                  </w:r>
                  <w:r w:rsidR="00AF754F">
                    <w:t>54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13908813" w14:textId="0CBDB9F8" w:rsidR="00B25D31" w:rsidRPr="00B25D31" w:rsidRDefault="00B25D31" w:rsidP="00B25D31">
                  <w:pPr>
                    <w:pStyle w:val="SIText"/>
                  </w:pPr>
                  <w:r>
                    <w:t>Maintain chainsaws</w:t>
                  </w:r>
                </w:p>
              </w:tc>
            </w:tr>
            <w:tr w:rsidR="00B25D31" w:rsidRPr="005C7EA8" w14:paraId="658693C4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9867C7" w14:textId="6847725A" w:rsidR="00B25D31" w:rsidRPr="00B25D31" w:rsidRDefault="00B25D31" w:rsidP="00B25D31">
                  <w:pPr>
                    <w:pStyle w:val="SIText"/>
                  </w:pPr>
                  <w:r>
                    <w:t>FWPCOT22</w:t>
                  </w:r>
                  <w:r w:rsidR="00AF754F">
                    <w:t>56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10D20E98" w14:textId="51B78D00" w:rsidR="00B25D31" w:rsidRPr="00B25D31" w:rsidRDefault="00B25D31" w:rsidP="00B25D31">
                  <w:pPr>
                    <w:pStyle w:val="SIText"/>
                  </w:pPr>
                  <w:r w:rsidRPr="00B25D31">
                    <w:t>Trim and cut felled trees</w:t>
                  </w:r>
                </w:p>
              </w:tc>
            </w:tr>
            <w:tr w:rsidR="0074142D" w:rsidRPr="001013F0" w14:paraId="53D95437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CD0254" w14:textId="17FADECF" w:rsidR="0074142D" w:rsidRPr="0074142D" w:rsidRDefault="0074142D" w:rsidP="0074142D">
                  <w:pPr>
                    <w:pStyle w:val="SIText"/>
                  </w:pPr>
                  <w:r w:rsidRPr="00DE43C1">
                    <w:t>HLTAID0</w:t>
                  </w:r>
                  <w:r w:rsidR="00AF754F">
                    <w:t>11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DF1945" w14:textId="77777777" w:rsidR="0074142D" w:rsidRPr="0074142D" w:rsidRDefault="0074142D" w:rsidP="004667C8">
                  <w:pPr>
                    <w:pStyle w:val="SIText"/>
                  </w:pPr>
                  <w:r w:rsidRPr="00DE43C1">
                    <w:t>Provide first aid</w:t>
                  </w:r>
                </w:p>
              </w:tc>
            </w:tr>
            <w:tr w:rsidR="00B25D31" w:rsidRPr="005C7EA8" w14:paraId="7ED4D35B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252654" w14:textId="338C460C" w:rsidR="00B25D31" w:rsidRPr="00B25D31" w:rsidRDefault="00B25D31" w:rsidP="00B25D31">
                  <w:pPr>
                    <w:pStyle w:val="SIText"/>
                  </w:pPr>
                  <w:r>
                    <w:t>PUAFER008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C3C42A1" w14:textId="76D30B97" w:rsidR="00B25D31" w:rsidRPr="00B25D31" w:rsidRDefault="00B25D31" w:rsidP="00B25D31">
                  <w:pPr>
                    <w:pStyle w:val="SIText"/>
                  </w:pPr>
                  <w:r w:rsidRPr="00B25D31">
                    <w:t>Confine small emergencies in a facility</w:t>
                  </w:r>
                </w:p>
              </w:tc>
            </w:tr>
            <w:tr w:rsidR="00B25D31" w:rsidRPr="005C7EA8" w14:paraId="5916B9CD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DF3B0B" w14:textId="4EECF4EC" w:rsidR="00B25D31" w:rsidRPr="00B25D31" w:rsidRDefault="00B25D31" w:rsidP="00B25D31">
                  <w:pPr>
                    <w:pStyle w:val="SIText"/>
                  </w:pPr>
                  <w:r>
                    <w:t>RIIWHS205E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4EE8EE9C" w14:textId="1970A348" w:rsidR="00B25D31" w:rsidRPr="00B25D31" w:rsidRDefault="00B25D31" w:rsidP="00B25D31">
                  <w:pPr>
                    <w:pStyle w:val="SIText"/>
                  </w:pPr>
                  <w:r w:rsidRPr="00B25D31">
                    <w:t>Control traffic with stop-slow bat</w:t>
                  </w:r>
                </w:p>
              </w:tc>
            </w:tr>
          </w:tbl>
          <w:p w14:paraId="37BC130B" w14:textId="77777777" w:rsidR="004270D2" w:rsidRDefault="004270D2" w:rsidP="008E7B69"/>
        </w:tc>
      </w:tr>
    </w:tbl>
    <w:p w14:paraId="5D0053D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A3EF49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09C41F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359C17D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943E98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04B956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EAF8BC0" w14:textId="6160A0A8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D53DFA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F911D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D3299D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548BF9D" w14:textId="77777777" w:rsidTr="008846E4">
              <w:tc>
                <w:tcPr>
                  <w:tcW w:w="1028" w:type="pct"/>
                </w:tcPr>
                <w:p w14:paraId="43D20206" w14:textId="3605703D" w:rsidR="000C13F1" w:rsidRDefault="0013327C" w:rsidP="000C13F1">
                  <w:pPr>
                    <w:pStyle w:val="SIText"/>
                  </w:pPr>
                  <w:r w:rsidRPr="0013327C">
                    <w:t>AHC2</w:t>
                  </w:r>
                  <w:r w:rsidR="00F73491">
                    <w:t>XX2</w:t>
                  </w:r>
                  <w:r w:rsidR="00AA5214">
                    <w:t>1</w:t>
                  </w:r>
                  <w:r w:rsidRPr="0013327C">
                    <w:t xml:space="preserve"> Certificate II in Parks and Gardens</w:t>
                  </w:r>
                </w:p>
                <w:p w14:paraId="7D62AA85" w14:textId="48D10733" w:rsidR="005502A9" w:rsidRPr="00923720" w:rsidRDefault="005502A9" w:rsidP="000C13F1">
                  <w:pPr>
                    <w:pStyle w:val="SIText"/>
                  </w:pPr>
                  <w:r>
                    <w:t xml:space="preserve">Release </w:t>
                  </w:r>
                  <w:r w:rsidR="00F73491">
                    <w:t>1</w:t>
                  </w:r>
                </w:p>
              </w:tc>
              <w:tc>
                <w:tcPr>
                  <w:tcW w:w="1105" w:type="pct"/>
                </w:tcPr>
                <w:p w14:paraId="26A82E70" w14:textId="09AFB785" w:rsidR="000C13F1" w:rsidRDefault="0013327C" w:rsidP="000C13F1">
                  <w:pPr>
                    <w:pStyle w:val="SIText"/>
                  </w:pPr>
                  <w:r w:rsidRPr="0013327C">
                    <w:t>AHC2061</w:t>
                  </w:r>
                  <w:r w:rsidR="003637ED">
                    <w:t>6</w:t>
                  </w:r>
                  <w:r w:rsidRPr="0013327C">
                    <w:t xml:space="preserve"> Certificate II in Parks and Gardens</w:t>
                  </w:r>
                </w:p>
                <w:p w14:paraId="4D349F49" w14:textId="6DA3D063" w:rsidR="005502A9" w:rsidRPr="00BC49BB" w:rsidRDefault="005502A9" w:rsidP="000C13F1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1D845DFC" w14:textId="4EFBC327" w:rsidR="005502A9" w:rsidRPr="005502A9" w:rsidRDefault="00946F6D" w:rsidP="005502A9">
                  <w:pPr>
                    <w:pStyle w:val="SIText"/>
                  </w:pPr>
                  <w:r>
                    <w:t>Amended</w:t>
                  </w:r>
                  <w:r w:rsidR="005502A9" w:rsidRPr="006D49E7">
                    <w:t xml:space="preserve"> </w:t>
                  </w:r>
                  <w:r w:rsidR="005502A9" w:rsidRPr="005502A9">
                    <w:t>packaging rules</w:t>
                  </w:r>
                  <w:r>
                    <w:t>,</w:t>
                  </w:r>
                </w:p>
                <w:p w14:paraId="1F355814" w14:textId="51A6EFBA" w:rsidR="00B519B9" w:rsidRDefault="00B519B9" w:rsidP="005502A9">
                  <w:pPr>
                    <w:pStyle w:val="SIText"/>
                  </w:pPr>
                  <w:r>
                    <w:t>core units decreased by 1 unit</w:t>
                  </w:r>
                </w:p>
                <w:p w14:paraId="35A845F7" w14:textId="70DB1158" w:rsidR="00FD6242" w:rsidRDefault="00DE43C1" w:rsidP="005502A9">
                  <w:pPr>
                    <w:pStyle w:val="SIText"/>
                  </w:pPr>
                  <w:r>
                    <w:t>change to c</w:t>
                  </w:r>
                  <w:r w:rsidR="00FD6242">
                    <w:t>ore units</w:t>
                  </w:r>
                  <w:r>
                    <w:t xml:space="preserve"> list</w:t>
                  </w:r>
                </w:p>
                <w:p w14:paraId="76CF8DCE" w14:textId="7BEABBDF" w:rsidR="006F07A4" w:rsidRPr="00BC49BB" w:rsidRDefault="00946F6D" w:rsidP="005502A9">
                  <w:pPr>
                    <w:pStyle w:val="SIText"/>
                  </w:pPr>
                  <w:r>
                    <w:t>u</w:t>
                  </w:r>
                  <w:r w:rsidR="005502A9" w:rsidRPr="005502A9">
                    <w:t>pdated elective unit</w:t>
                  </w:r>
                  <w:r>
                    <w:t>s</w:t>
                  </w:r>
                </w:p>
              </w:tc>
              <w:tc>
                <w:tcPr>
                  <w:tcW w:w="1469" w:type="pct"/>
                </w:tcPr>
                <w:p w14:paraId="3371F174" w14:textId="6086414B" w:rsidR="000C13F1" w:rsidRPr="00BC49BB" w:rsidRDefault="00F73491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</w:t>
                  </w:r>
                </w:p>
              </w:tc>
            </w:tr>
          </w:tbl>
          <w:p w14:paraId="42EBC705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101AE1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C3B172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51F4377E" w14:textId="77777777" w:rsidR="00AF591C" w:rsidRPr="00AF2F35" w:rsidRDefault="00140954" w:rsidP="001013F0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AF591C" w:rsidRPr="00AF591C">
                <w:t>https://vetnet.gov.au/Pages/TrainingDocs.aspx?q=c6399549-9c62-4a5e-bf1a-524b2322cf72</w:t>
              </w:r>
            </w:hyperlink>
          </w:p>
        </w:tc>
      </w:tr>
    </w:tbl>
    <w:p w14:paraId="587FC573" w14:textId="77777777" w:rsidR="00F1480E" w:rsidRDefault="00F1480E" w:rsidP="000903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145B0" w14:textId="77777777" w:rsidR="007977D0" w:rsidRDefault="007977D0" w:rsidP="00BF3F0A">
      <w:r>
        <w:separator/>
      </w:r>
    </w:p>
    <w:p w14:paraId="5E8B5B42" w14:textId="77777777" w:rsidR="007977D0" w:rsidRDefault="007977D0"/>
  </w:endnote>
  <w:endnote w:type="continuationSeparator" w:id="0">
    <w:p w14:paraId="59632E11" w14:textId="77777777" w:rsidR="007977D0" w:rsidRDefault="007977D0" w:rsidP="00BF3F0A">
      <w:r>
        <w:continuationSeparator/>
      </w:r>
    </w:p>
    <w:p w14:paraId="4CEB1618" w14:textId="77777777" w:rsidR="007977D0" w:rsidRDefault="007977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6A68F9D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844BFDC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0813B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C0A50" w14:textId="77777777" w:rsidR="007977D0" w:rsidRDefault="007977D0" w:rsidP="00BF3F0A">
      <w:r>
        <w:separator/>
      </w:r>
    </w:p>
    <w:p w14:paraId="53946DF6" w14:textId="77777777" w:rsidR="007977D0" w:rsidRDefault="007977D0"/>
  </w:footnote>
  <w:footnote w:type="continuationSeparator" w:id="0">
    <w:p w14:paraId="65DAA135" w14:textId="77777777" w:rsidR="007977D0" w:rsidRDefault="007977D0" w:rsidP="00BF3F0A">
      <w:r>
        <w:continuationSeparator/>
      </w:r>
    </w:p>
    <w:p w14:paraId="0F675283" w14:textId="77777777" w:rsidR="007977D0" w:rsidRDefault="007977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8A32C" w14:textId="3A0255C8" w:rsidR="009C2650" w:rsidRDefault="00AF591C" w:rsidP="00F07C48">
    <w:pPr>
      <w:pStyle w:val="SIText"/>
    </w:pPr>
    <w:r>
      <w:t>AHC</w:t>
    </w:r>
    <w:r w:rsidR="001013F0">
      <w:t>2</w:t>
    </w:r>
    <w:r w:rsidR="002575A2">
      <w:t>XX21</w:t>
    </w:r>
    <w:r w:rsidR="001013F0">
      <w:t xml:space="preserve"> </w:t>
    </w:r>
    <w:r w:rsidR="001013F0" w:rsidRPr="001013F0">
      <w:t>Certificate II in Parks and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9031F"/>
    <w:rsid w:val="000A5441"/>
    <w:rsid w:val="000C13F1"/>
    <w:rsid w:val="000D7BE6"/>
    <w:rsid w:val="000E2C86"/>
    <w:rsid w:val="000F29F2"/>
    <w:rsid w:val="001013F0"/>
    <w:rsid w:val="00101659"/>
    <w:rsid w:val="001078BF"/>
    <w:rsid w:val="00115D1D"/>
    <w:rsid w:val="0013327C"/>
    <w:rsid w:val="00133957"/>
    <w:rsid w:val="001372F6"/>
    <w:rsid w:val="00140954"/>
    <w:rsid w:val="00144385"/>
    <w:rsid w:val="00151293"/>
    <w:rsid w:val="00151D93"/>
    <w:rsid w:val="0015637C"/>
    <w:rsid w:val="00156EF3"/>
    <w:rsid w:val="00176E4F"/>
    <w:rsid w:val="0018546B"/>
    <w:rsid w:val="001962DF"/>
    <w:rsid w:val="001A6A3E"/>
    <w:rsid w:val="001A7B6D"/>
    <w:rsid w:val="001B34D5"/>
    <w:rsid w:val="001B513A"/>
    <w:rsid w:val="001C0A75"/>
    <w:rsid w:val="001E16BC"/>
    <w:rsid w:val="001E3695"/>
    <w:rsid w:val="001F28F9"/>
    <w:rsid w:val="001F2BA5"/>
    <w:rsid w:val="001F308D"/>
    <w:rsid w:val="00201A7C"/>
    <w:rsid w:val="00203388"/>
    <w:rsid w:val="0021414D"/>
    <w:rsid w:val="00223124"/>
    <w:rsid w:val="00234444"/>
    <w:rsid w:val="00242293"/>
    <w:rsid w:val="00244EA7"/>
    <w:rsid w:val="002575A2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22C87"/>
    <w:rsid w:val="00337E82"/>
    <w:rsid w:val="00350BB1"/>
    <w:rsid w:val="00352C83"/>
    <w:rsid w:val="003637ED"/>
    <w:rsid w:val="0036526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72F8"/>
    <w:rsid w:val="004127E3"/>
    <w:rsid w:val="00423D30"/>
    <w:rsid w:val="004270D2"/>
    <w:rsid w:val="004278AF"/>
    <w:rsid w:val="0043212E"/>
    <w:rsid w:val="00434366"/>
    <w:rsid w:val="00440FAA"/>
    <w:rsid w:val="004414A8"/>
    <w:rsid w:val="00444423"/>
    <w:rsid w:val="00452F3E"/>
    <w:rsid w:val="004545D5"/>
    <w:rsid w:val="004638BC"/>
    <w:rsid w:val="004640AE"/>
    <w:rsid w:val="004667C8"/>
    <w:rsid w:val="00473AED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02A9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367F"/>
    <w:rsid w:val="005E5CFC"/>
    <w:rsid w:val="005F33CC"/>
    <w:rsid w:val="006121D4"/>
    <w:rsid w:val="00613B49"/>
    <w:rsid w:val="0061577B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42D"/>
    <w:rsid w:val="007444CF"/>
    <w:rsid w:val="0076523B"/>
    <w:rsid w:val="00770C15"/>
    <w:rsid w:val="00771B60"/>
    <w:rsid w:val="00775C3C"/>
    <w:rsid w:val="00781D77"/>
    <w:rsid w:val="007860B7"/>
    <w:rsid w:val="00786DC8"/>
    <w:rsid w:val="007977D0"/>
    <w:rsid w:val="007A1149"/>
    <w:rsid w:val="007C0513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3AA3"/>
    <w:rsid w:val="008545EB"/>
    <w:rsid w:val="00856837"/>
    <w:rsid w:val="00865011"/>
    <w:rsid w:val="00865FEF"/>
    <w:rsid w:val="00883C6C"/>
    <w:rsid w:val="00886790"/>
    <w:rsid w:val="008908DE"/>
    <w:rsid w:val="00894FBB"/>
    <w:rsid w:val="008A12ED"/>
    <w:rsid w:val="008B2C77"/>
    <w:rsid w:val="008B438F"/>
    <w:rsid w:val="008B4AD2"/>
    <w:rsid w:val="008E1B41"/>
    <w:rsid w:val="008E39BE"/>
    <w:rsid w:val="008E5772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6F6D"/>
    <w:rsid w:val="009527CB"/>
    <w:rsid w:val="00953835"/>
    <w:rsid w:val="00960F6C"/>
    <w:rsid w:val="00964D87"/>
    <w:rsid w:val="00970747"/>
    <w:rsid w:val="00976D61"/>
    <w:rsid w:val="0098725E"/>
    <w:rsid w:val="00992B8C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214"/>
    <w:rsid w:val="00AA5338"/>
    <w:rsid w:val="00AB1B8E"/>
    <w:rsid w:val="00AB386E"/>
    <w:rsid w:val="00AC0696"/>
    <w:rsid w:val="00AC4C98"/>
    <w:rsid w:val="00AC5F6B"/>
    <w:rsid w:val="00AC60E3"/>
    <w:rsid w:val="00AD3896"/>
    <w:rsid w:val="00AD4D30"/>
    <w:rsid w:val="00AD5B47"/>
    <w:rsid w:val="00AE1ED9"/>
    <w:rsid w:val="00AE32CB"/>
    <w:rsid w:val="00AF2B72"/>
    <w:rsid w:val="00AF2F35"/>
    <w:rsid w:val="00AF3957"/>
    <w:rsid w:val="00AF591C"/>
    <w:rsid w:val="00AF754F"/>
    <w:rsid w:val="00B12013"/>
    <w:rsid w:val="00B22C67"/>
    <w:rsid w:val="00B25D31"/>
    <w:rsid w:val="00B3508F"/>
    <w:rsid w:val="00B443EE"/>
    <w:rsid w:val="00B519B9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A4D27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06E4"/>
    <w:rsid w:val="00C72860"/>
    <w:rsid w:val="00C73B90"/>
    <w:rsid w:val="00C8127D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2BEB"/>
    <w:rsid w:val="00D53DF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3C1"/>
    <w:rsid w:val="00E048B1"/>
    <w:rsid w:val="00E238E6"/>
    <w:rsid w:val="00E246B1"/>
    <w:rsid w:val="00E35064"/>
    <w:rsid w:val="00E438C3"/>
    <w:rsid w:val="00E501F0"/>
    <w:rsid w:val="00E56A21"/>
    <w:rsid w:val="00E86F63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689C"/>
    <w:rsid w:val="00F00161"/>
    <w:rsid w:val="00F03CD8"/>
    <w:rsid w:val="00F07C48"/>
    <w:rsid w:val="00F1480E"/>
    <w:rsid w:val="00F1497D"/>
    <w:rsid w:val="00F16AAC"/>
    <w:rsid w:val="00F35A6A"/>
    <w:rsid w:val="00F438FC"/>
    <w:rsid w:val="00F50F0A"/>
    <w:rsid w:val="00F5616F"/>
    <w:rsid w:val="00F56827"/>
    <w:rsid w:val="00F65EF0"/>
    <w:rsid w:val="00F71651"/>
    <w:rsid w:val="00F73491"/>
    <w:rsid w:val="00F73518"/>
    <w:rsid w:val="00F76CC6"/>
    <w:rsid w:val="00FD6242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F330A1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F03CD8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8DA59E3CCD549A3C1B7FCE418CC28" ma:contentTypeVersion="" ma:contentTypeDescription="Create a new document." ma:contentTypeScope="" ma:versionID="b43c0ba2e6f29cd8a6df1daa220f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a647fb9-7e46-44d0-9dc4-393f0557774b" targetNamespace="http://schemas.microsoft.com/office/2006/metadata/properties" ma:root="true" ma:fieldsID="59022b51e44ba51d83f3c10791544475" ns1:_="" ns2:_="" ns3:_="">
    <xsd:import namespace="http://schemas.microsoft.com/sharepoint/v3"/>
    <xsd:import namespace="d50bbff7-d6dd-47d2-864a-cfdc2c3db0f4"/>
    <xsd:import namespace="ba647fb9-7e46-44d0-9dc4-393f0557774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47fb9-7e46-44d0-9dc4-393f05577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657FB-E94F-424C-9ABE-85E5879A0E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ba647fb9-7e46-44d0-9dc4-393f0557774b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98006A-5F24-47C4-A096-BF51202AC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a647fb9-7e46-44d0-9dc4-393f055777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222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Rebecca Ford</cp:lastModifiedBy>
  <cp:revision>35</cp:revision>
  <cp:lastPrinted>2016-05-27T05:21:00Z</cp:lastPrinted>
  <dcterms:created xsi:type="dcterms:W3CDTF">2020-08-04T03:59:00Z</dcterms:created>
  <dcterms:modified xsi:type="dcterms:W3CDTF">2021-05-24T01:55:00Z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0x0101000318DA59E3CCD549A3C1B7FCE418CC28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