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27999" w14:paraId="46D685B3" w14:textId="77777777" w:rsidTr="00146EEC">
        <w:tc>
          <w:tcPr>
            <w:tcW w:w="2689" w:type="dxa"/>
          </w:tcPr>
          <w:p w14:paraId="3C3F41F2" w14:textId="74C6E8F9" w:rsidR="00227999" w:rsidRPr="00227999" w:rsidRDefault="00227999" w:rsidP="00227999">
            <w:pPr>
              <w:pStyle w:val="SIText"/>
            </w:pPr>
            <w:r w:rsidRPr="00227999">
              <w:t>Release 1</w:t>
            </w:r>
          </w:p>
        </w:tc>
        <w:tc>
          <w:tcPr>
            <w:tcW w:w="6939" w:type="dxa"/>
          </w:tcPr>
          <w:p w14:paraId="61D1C099" w14:textId="4A1ABAF0" w:rsidR="00227999" w:rsidRPr="00227999" w:rsidRDefault="00227999" w:rsidP="00227999">
            <w:pPr>
              <w:pStyle w:val="SIText"/>
            </w:pPr>
            <w:r w:rsidRPr="00227999">
              <w:t xml:space="preserve">This version released with PPM Pulp and Paper Manufacturing Training Package Version </w:t>
            </w:r>
            <w:r w:rsidR="005D2B4E">
              <w:t>3</w:t>
            </w:r>
            <w:r w:rsidRPr="00227999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BED2FC7" w:rsidR="00F1480E" w:rsidRPr="005404CB" w:rsidRDefault="00314EFE" w:rsidP="005404CB">
            <w:pPr>
              <w:pStyle w:val="SIUNITCODE"/>
            </w:pPr>
            <w:r>
              <w:t>PPM</w:t>
            </w:r>
            <w:r w:rsidR="000440FE">
              <w:t>DIK</w:t>
            </w:r>
            <w:r w:rsidR="00227999">
              <w:t>2</w:t>
            </w:r>
            <w:r w:rsidR="000B7703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6ABB51C" w:rsidR="00F1480E" w:rsidRPr="005404CB" w:rsidRDefault="00227999" w:rsidP="005404CB">
            <w:pPr>
              <w:pStyle w:val="SIUnittitle"/>
            </w:pPr>
            <w:r w:rsidRPr="00227999">
              <w:t xml:space="preserve">Monitor and control </w:t>
            </w:r>
            <w:r w:rsidR="00CE3BF1">
              <w:t>de-inking</w:t>
            </w:r>
            <w:r w:rsidRPr="00227999">
              <w:t xml:space="preserve">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C2AAB2" w14:textId="31A73E39" w:rsidR="00227999" w:rsidRPr="00227999" w:rsidRDefault="00227999" w:rsidP="00227999">
            <w:r w:rsidRPr="00227999">
              <w:t xml:space="preserve">This unit of competency describes the skills and knowledge required to monitor and maintain </w:t>
            </w:r>
            <w:r w:rsidR="00CE3BF1">
              <w:t>de-inking</w:t>
            </w:r>
            <w:r w:rsidRPr="00227999">
              <w:t xml:space="preserve"> operations, ensure product quality and record and report production data.</w:t>
            </w:r>
          </w:p>
          <w:p w14:paraId="754AAE40" w14:textId="77777777" w:rsidR="00227999" w:rsidRDefault="00227999" w:rsidP="00227999"/>
          <w:p w14:paraId="071B33D4" w14:textId="17174AE3" w:rsidR="00227999" w:rsidRPr="002853C2" w:rsidRDefault="00227999" w:rsidP="00CE3BF1">
            <w:pPr>
              <w:pStyle w:val="SIText"/>
            </w:pPr>
            <w:r w:rsidRPr="000B7703">
              <w:t>The unit applies to production support operators</w:t>
            </w:r>
            <w:ins w:id="0" w:author="Lina Robinson" w:date="2021-04-29T11:59:00Z">
              <w:r w:rsidR="00C20D80">
                <w:t>,</w:t>
              </w:r>
            </w:ins>
            <w:r w:rsidRPr="000B7703">
              <w:t xml:space="preserve"> who</w:t>
            </w:r>
            <w:del w:id="1" w:author="Lina Robinson" w:date="2021-04-29T11:59:00Z">
              <w:r w:rsidR="000B7703" w:rsidRPr="000B7703" w:rsidDel="00C20D80">
                <w:delText>,</w:delText>
              </w:r>
            </w:del>
            <w:r w:rsidRPr="000B7703">
              <w:t xml:space="preserve"> </w:t>
            </w:r>
            <w:del w:id="2" w:author="Lina Robinson" w:date="2021-04-29T11:59:00Z">
              <w:r w:rsidR="000B7703" w:rsidRPr="000B7703" w:rsidDel="00C20D80">
                <w:delText>under supervision,</w:delText>
              </w:r>
              <w:r w:rsidR="000B7703" w:rsidRPr="002853C2" w:rsidDel="00C20D80">
                <w:delText xml:space="preserve"> </w:delText>
              </w:r>
            </w:del>
            <w:r w:rsidR="000B7703" w:rsidRPr="00FC3537">
              <w:t xml:space="preserve">assist in the </w:t>
            </w:r>
            <w:r w:rsidR="00CE3BF1">
              <w:t>de-inking</w:t>
            </w:r>
            <w:r w:rsidR="000B7703" w:rsidRPr="00FC3537">
              <w:t xml:space="preserve"> operations of a pulp manufacturing facility, </w:t>
            </w:r>
            <w:del w:id="3" w:author="Lina Robinson" w:date="2021-05-06T13:07:00Z">
              <w:r w:rsidR="000B7703" w:rsidRPr="00FC3537" w:rsidDel="00D02D9D">
                <w:delText xml:space="preserve">in </w:delText>
              </w:r>
            </w:del>
            <w:ins w:id="4" w:author="Lina Robinson" w:date="2021-05-05T15:47:00Z">
              <w:r w:rsidR="00D4109D">
                <w:t xml:space="preserve">undertaking </w:t>
              </w:r>
            </w:ins>
            <w:ins w:id="5" w:author="Lina Robinson" w:date="2021-05-05T15:41:00Z">
              <w:r w:rsidR="000E0736">
                <w:t xml:space="preserve">routine </w:t>
              </w:r>
            </w:ins>
            <w:ins w:id="6" w:author="Lina Robinson" w:date="2021-05-06T13:07:00Z">
              <w:r w:rsidR="00D02D9D">
                <w:t xml:space="preserve">work in </w:t>
              </w:r>
            </w:ins>
            <w:r w:rsidR="000B7703" w:rsidRPr="00FC3537">
              <w:t xml:space="preserve">monitoring, </w:t>
            </w:r>
            <w:proofErr w:type="gramStart"/>
            <w:r w:rsidR="000B7703" w:rsidRPr="00FC3537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0B7703" w:rsidRPr="00FC3537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0B7703" w:rsidRPr="00FC3537">
              <w:t xml:space="preserve"> that occur with</w:t>
            </w:r>
            <w:r w:rsidR="000B7703" w:rsidRPr="00FC3537" w:rsidDel="000B7703">
              <w:t xml:space="preserve"> </w:t>
            </w:r>
            <w:r w:rsidRPr="00FC3537">
              <w:t>integrated equipment and continuous operations.</w:t>
            </w:r>
            <w:r w:rsidR="002853C2">
              <w:t xml:space="preserve"> </w:t>
            </w:r>
          </w:p>
          <w:p w14:paraId="57268049" w14:textId="77777777" w:rsidR="00227999" w:rsidRDefault="00227999" w:rsidP="00227999"/>
          <w:p w14:paraId="19ADED03" w14:textId="6CECA064" w:rsidR="00373436" w:rsidRPr="000754EC" w:rsidRDefault="00227999" w:rsidP="007D20D0">
            <w:r w:rsidRPr="00227999">
              <w:t>No licensing, legislative,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CD210D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AAE3C88" w:rsidR="004D7BE5" w:rsidRPr="005404CB" w:rsidRDefault="00CE3BF1" w:rsidP="005404CB">
            <w:pPr>
              <w:pStyle w:val="SIText"/>
            </w:pPr>
            <w:r>
              <w:t>De-inking</w:t>
            </w:r>
            <w:r w:rsidR="00227999" w:rsidRPr="00227999">
              <w:t xml:space="preserve"> operations (</w:t>
            </w:r>
            <w:r w:rsidR="000440FE">
              <w:t>DIK</w:t>
            </w:r>
            <w:r w:rsidR="00227999" w:rsidRPr="00227999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B7703" w:rsidRPr="00963A46" w14:paraId="27E4FEF7" w14:textId="77777777" w:rsidTr="008C457A">
        <w:trPr>
          <w:cantSplit/>
        </w:trPr>
        <w:tc>
          <w:tcPr>
            <w:tcW w:w="1396" w:type="pct"/>
            <w:shd w:val="clear" w:color="auto" w:fill="auto"/>
          </w:tcPr>
          <w:p w14:paraId="1F42FDD6" w14:textId="37E04344" w:rsidR="000B7703" w:rsidRPr="000B7703" w:rsidRDefault="000B7703" w:rsidP="000B7703">
            <w:pPr>
              <w:pStyle w:val="SIText"/>
            </w:pPr>
            <w:r>
              <w:t xml:space="preserve">1. Prepare </w:t>
            </w:r>
            <w:r w:rsidRPr="000B7703">
              <w:t xml:space="preserve">to monitor </w:t>
            </w:r>
            <w:r w:rsidR="00CE3BF1">
              <w:t>de-inking</w:t>
            </w:r>
            <w:r w:rsidRPr="000B7703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6810BEC6" w14:textId="56891E1F" w:rsidR="000B7703" w:rsidRPr="000B7703" w:rsidRDefault="000B7703" w:rsidP="000B7703">
            <w:r w:rsidRPr="00E60D14">
              <w:t xml:space="preserve">1.1 Check production requirements at start of shift and plan work activities </w:t>
            </w:r>
            <w:r w:rsidRPr="000B7703">
              <w:t>according to work health and safety and standard operating procedures</w:t>
            </w:r>
          </w:p>
          <w:p w14:paraId="6573AF6F" w14:textId="77777777" w:rsidR="000B7703" w:rsidRPr="000B7703" w:rsidRDefault="000B7703" w:rsidP="000B7703">
            <w:r>
              <w:t xml:space="preserve">1.2 </w:t>
            </w:r>
            <w:r w:rsidRPr="000B7703">
              <w:t>Identify health and safety hazards and report safety concerns</w:t>
            </w:r>
          </w:p>
          <w:p w14:paraId="221E18AE" w14:textId="77777777" w:rsidR="000B7703" w:rsidRPr="000B7703" w:rsidRDefault="000B7703" w:rsidP="000B7703">
            <w:r>
              <w:t>1.</w:t>
            </w:r>
            <w:r w:rsidRPr="000B7703">
              <w:t xml:space="preserve">3 Select and fit personal protective equipment according to safety requirements </w:t>
            </w:r>
          </w:p>
          <w:p w14:paraId="77A59F81" w14:textId="77777777" w:rsidR="000B7703" w:rsidRPr="000B7703" w:rsidRDefault="000B7703" w:rsidP="000B7703">
            <w:r>
              <w:t>1.</w:t>
            </w:r>
            <w:r w:rsidRPr="000B7703">
              <w:t>4 Check tools and equipment are operational, and supplies are available</w:t>
            </w:r>
          </w:p>
        </w:tc>
      </w:tr>
      <w:tr w:rsidR="00227999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8F40166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>1. Monitor and maintain process</w:t>
            </w:r>
          </w:p>
        </w:tc>
        <w:tc>
          <w:tcPr>
            <w:tcW w:w="3604" w:type="pct"/>
            <w:shd w:val="clear" w:color="auto" w:fill="auto"/>
          </w:tcPr>
          <w:p w14:paraId="653D5575" w14:textId="330A06D3" w:rsidR="00227999" w:rsidRPr="00227999" w:rsidRDefault="00227999" w:rsidP="00227999">
            <w:r w:rsidRPr="00227999">
              <w:t>1.2 Confirm operational status by visual inspections and other information</w:t>
            </w:r>
          </w:p>
          <w:p w14:paraId="7D045074" w14:textId="77777777" w:rsidR="00227999" w:rsidRPr="00227999" w:rsidRDefault="00227999" w:rsidP="00227999">
            <w:r w:rsidRPr="00227999">
              <w:t>1.3 Maintain process supplies to meet production requirements</w:t>
            </w:r>
          </w:p>
          <w:p w14:paraId="298F6203" w14:textId="77777777" w:rsidR="00227999" w:rsidRPr="00227999" w:rsidRDefault="00227999" w:rsidP="00227999">
            <w:r w:rsidRPr="00227999">
              <w:t>1.4 Monitor reject systems and screens and gauges to ensure operations are within specification</w:t>
            </w:r>
          </w:p>
          <w:p w14:paraId="7CAFC7E8" w14:textId="77777777" w:rsidR="00227999" w:rsidRPr="00227999" w:rsidRDefault="00227999" w:rsidP="00227999">
            <w:r w:rsidRPr="00227999">
              <w:t>1.5 Identify, rectify or report routine variations from specifications</w:t>
            </w:r>
          </w:p>
          <w:p w14:paraId="7E94FFAC" w14:textId="77777777" w:rsidR="00227999" w:rsidRPr="00227999" w:rsidRDefault="00227999" w:rsidP="00227999">
            <w:r w:rsidRPr="00227999">
              <w:t>1.6 Monitor and maintain process levels to maintain productivity requirements</w:t>
            </w:r>
          </w:p>
          <w:p w14:paraId="0F6BCA09" w14:textId="0D90FABA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 xml:space="preserve">1.7 Complete routine preventative maintenance </w:t>
            </w:r>
            <w:r w:rsidR="005D4114">
              <w:t>according to</w:t>
            </w:r>
            <w:r w:rsidRPr="00227999">
              <w:t xml:space="preserve"> maintenance schedules</w:t>
            </w:r>
          </w:p>
        </w:tc>
      </w:tr>
      <w:tr w:rsidR="00227999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1E802E1D" w:rsidR="00227999" w:rsidRPr="00227999" w:rsidRDefault="00227999" w:rsidP="00227999">
            <w:pPr>
              <w:pStyle w:val="SIText"/>
            </w:pPr>
            <w:r w:rsidRPr="00227999">
              <w:t>2. Control stock quality</w:t>
            </w:r>
          </w:p>
        </w:tc>
        <w:tc>
          <w:tcPr>
            <w:tcW w:w="3604" w:type="pct"/>
            <w:shd w:val="clear" w:color="auto" w:fill="auto"/>
          </w:tcPr>
          <w:p w14:paraId="14E8C223" w14:textId="77777777" w:rsidR="00227999" w:rsidRPr="00227999" w:rsidRDefault="00227999" w:rsidP="00227999">
            <w:r w:rsidRPr="00227999">
              <w:t>2.2 Sample and test stock quality and interpret and record results</w:t>
            </w:r>
          </w:p>
          <w:p w14:paraId="406C72B6" w14:textId="77777777" w:rsidR="00227999" w:rsidRPr="00227999" w:rsidRDefault="00227999" w:rsidP="00227999">
            <w:r w:rsidRPr="00227999">
              <w:t>2.3 Adjust product quality and system operation to rectify out of specification stock and maintain productivity requirements</w:t>
            </w:r>
          </w:p>
          <w:p w14:paraId="3C23E380" w14:textId="265BAE10" w:rsidR="00227999" w:rsidRPr="00227999" w:rsidRDefault="00227999" w:rsidP="00227999">
            <w:r w:rsidRPr="00227999">
              <w:t xml:space="preserve">2.4 Monitor and maintain </w:t>
            </w:r>
            <w:r w:rsidR="006D1320">
              <w:t>washing or flotation</w:t>
            </w:r>
            <w:r w:rsidRPr="00227999">
              <w:t xml:space="preserve"> systems</w:t>
            </w:r>
            <w:r w:rsidR="00FC3537">
              <w:t xml:space="preserve"> according to operating procedures</w:t>
            </w:r>
          </w:p>
        </w:tc>
      </w:tr>
      <w:tr w:rsidR="00227999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6423E232" w:rsidR="00227999" w:rsidRPr="00227999" w:rsidRDefault="00227999" w:rsidP="00227999">
            <w:pPr>
              <w:pStyle w:val="SIText"/>
            </w:pPr>
            <w:r w:rsidRPr="00227999">
              <w:t>3.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363ED73B" w14:textId="77777777" w:rsidR="00227999" w:rsidRPr="00227999" w:rsidRDefault="00227999" w:rsidP="00227999">
            <w:r w:rsidRPr="00227999">
              <w:t>3.1 Interpret production data and enter into recording system</w:t>
            </w:r>
          </w:p>
          <w:p w14:paraId="31471E0C" w14:textId="23D3B678" w:rsidR="00227999" w:rsidRPr="00227999" w:rsidRDefault="00227999" w:rsidP="00227999">
            <w:r w:rsidRPr="00227999">
              <w:t>3.2 Communicate problems or variations with process, product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7999" w:rsidRPr="00336FCA" w:rsidDel="00423CB2" w14:paraId="2C76F5B3" w14:textId="77777777" w:rsidTr="00CA2922">
        <w:tc>
          <w:tcPr>
            <w:tcW w:w="1396" w:type="pct"/>
          </w:tcPr>
          <w:p w14:paraId="3D708245" w14:textId="6FEC2644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>Reading</w:t>
            </w:r>
          </w:p>
        </w:tc>
        <w:tc>
          <w:tcPr>
            <w:tcW w:w="3604" w:type="pct"/>
          </w:tcPr>
          <w:p w14:paraId="204259AD" w14:textId="0DEF78D5" w:rsidR="00227999" w:rsidRPr="00227999" w:rsidRDefault="00227999" w:rsidP="00227999">
            <w:pPr>
              <w:pStyle w:val="SIBulletList1"/>
              <w:rPr>
                <w:rStyle w:val="SITemporaryText-red"/>
                <w:rFonts w:eastAsia="Calibri"/>
              </w:rPr>
            </w:pPr>
            <w:r w:rsidRPr="00227999">
              <w:t xml:space="preserve">Interpret </w:t>
            </w:r>
            <w:r w:rsidR="00FC3537">
              <w:t xml:space="preserve">information in </w:t>
            </w:r>
            <w:r w:rsidRPr="00227999">
              <w:t xml:space="preserve">workplace </w:t>
            </w:r>
            <w:r w:rsidR="00FC3537">
              <w:t>procedures</w:t>
            </w:r>
            <w:r w:rsidRPr="00227999">
              <w:t xml:space="preserve"> and maintenance schedules</w:t>
            </w:r>
          </w:p>
        </w:tc>
      </w:tr>
      <w:tr w:rsidR="00227999" w:rsidRPr="00336FCA" w:rsidDel="00423CB2" w14:paraId="07325B8F" w14:textId="77777777" w:rsidTr="00CA2922">
        <w:tc>
          <w:tcPr>
            <w:tcW w:w="1396" w:type="pct"/>
          </w:tcPr>
          <w:p w14:paraId="5227B3D7" w14:textId="0A7C2DE4" w:rsidR="00227999" w:rsidRPr="00227999" w:rsidRDefault="00227999" w:rsidP="00227999">
            <w:pPr>
              <w:pStyle w:val="SIText"/>
            </w:pPr>
            <w:r w:rsidRPr="00227999">
              <w:t>Writing</w:t>
            </w:r>
          </w:p>
        </w:tc>
        <w:tc>
          <w:tcPr>
            <w:tcW w:w="3604" w:type="pct"/>
          </w:tcPr>
          <w:p w14:paraId="582B10DA" w14:textId="36FB2CE4" w:rsidR="00227999" w:rsidRPr="00227999" w:rsidRDefault="00227999" w:rsidP="00227999">
            <w:pPr>
              <w:pStyle w:val="SIBulletList1"/>
            </w:pPr>
            <w:r w:rsidRPr="00227999">
              <w:t xml:space="preserve">Complete accurate basic records </w:t>
            </w:r>
            <w:r w:rsidR="00FC3537">
              <w:t>in the required format</w:t>
            </w:r>
          </w:p>
        </w:tc>
      </w:tr>
      <w:tr w:rsidR="00227999" w:rsidRPr="00336FCA" w:rsidDel="00423CB2" w14:paraId="3EA0334C" w14:textId="77777777" w:rsidTr="00CA2922">
        <w:tc>
          <w:tcPr>
            <w:tcW w:w="1396" w:type="pct"/>
          </w:tcPr>
          <w:p w14:paraId="63970A0A" w14:textId="01A99867" w:rsidR="00227999" w:rsidRPr="00227999" w:rsidRDefault="00227999" w:rsidP="00227999">
            <w:pPr>
              <w:pStyle w:val="SIText"/>
            </w:pPr>
            <w:r w:rsidRPr="00227999">
              <w:t>Oral communication</w:t>
            </w:r>
          </w:p>
        </w:tc>
        <w:tc>
          <w:tcPr>
            <w:tcW w:w="3604" w:type="pct"/>
          </w:tcPr>
          <w:p w14:paraId="346916E6" w14:textId="15046F32" w:rsidR="00227999" w:rsidRPr="00227999" w:rsidRDefault="00227999" w:rsidP="00227999">
            <w:pPr>
              <w:pStyle w:val="SIBulletList1"/>
            </w:pPr>
            <w:r w:rsidRPr="00227999">
              <w:t>Provide clear basic information about problems or variations with process, products and equipment</w:t>
            </w:r>
            <w:r w:rsidR="00FC3537">
              <w:t xml:space="preserve"> using clear language and industry terminology</w:t>
            </w:r>
          </w:p>
        </w:tc>
      </w:tr>
      <w:tr w:rsidR="00227999" w:rsidRPr="00336FCA" w:rsidDel="00423CB2" w14:paraId="6964C517" w14:textId="77777777" w:rsidTr="00CA2922">
        <w:tc>
          <w:tcPr>
            <w:tcW w:w="1396" w:type="pct"/>
          </w:tcPr>
          <w:p w14:paraId="272E54B0" w14:textId="67008D03" w:rsidR="00227999" w:rsidRPr="00227999" w:rsidRDefault="00227999" w:rsidP="00227999">
            <w:pPr>
              <w:pStyle w:val="SIText"/>
            </w:pPr>
            <w:r w:rsidRPr="00227999">
              <w:t>Numeracy</w:t>
            </w:r>
          </w:p>
        </w:tc>
        <w:tc>
          <w:tcPr>
            <w:tcW w:w="3604" w:type="pct"/>
          </w:tcPr>
          <w:p w14:paraId="66A62129" w14:textId="77777777" w:rsidR="00227999" w:rsidRPr="00227999" w:rsidRDefault="00227999" w:rsidP="00227999">
            <w:pPr>
              <w:pStyle w:val="SIBulletList1"/>
            </w:pPr>
            <w:r w:rsidRPr="00227999">
              <w:t>Interpret basic numerical settings on instruments, gauges and data recording equipment</w:t>
            </w:r>
          </w:p>
          <w:p w14:paraId="37739D42" w14:textId="233C4E31" w:rsidR="00227999" w:rsidRPr="00227999" w:rsidRDefault="00227999" w:rsidP="00227999">
            <w:pPr>
              <w:pStyle w:val="SIBulletList1"/>
            </w:pPr>
            <w:r w:rsidRPr="00227999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27999" w:rsidRPr="004D7BE5" w14:paraId="61763416" w14:textId="77777777" w:rsidTr="00F33FF2">
        <w:tc>
          <w:tcPr>
            <w:tcW w:w="1028" w:type="pct"/>
          </w:tcPr>
          <w:p w14:paraId="5669FA79" w14:textId="6E62A94A" w:rsidR="00227999" w:rsidRPr="00C6080E" w:rsidRDefault="00FC3537" w:rsidP="00C608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080E">
              <w:t>PPM</w:t>
            </w:r>
            <w:r w:rsidR="000440FE" w:rsidRPr="00C6080E">
              <w:t>DIK</w:t>
            </w:r>
            <w:r w:rsidRPr="00C6080E">
              <w:t xml:space="preserve">2XX </w:t>
            </w:r>
            <w:r w:rsidR="00227999" w:rsidRPr="00C6080E">
              <w:t xml:space="preserve">Monitor and control </w:t>
            </w:r>
            <w:r w:rsidR="00CE3BF1" w:rsidRPr="00C6080E">
              <w:t>de-inking</w:t>
            </w:r>
            <w:r w:rsidR="00227999" w:rsidRPr="00C6080E">
              <w:t xml:space="preserve"> operations</w:t>
            </w:r>
          </w:p>
        </w:tc>
        <w:tc>
          <w:tcPr>
            <w:tcW w:w="1105" w:type="pct"/>
          </w:tcPr>
          <w:p w14:paraId="3ABAE0D4" w14:textId="499AA13D" w:rsidR="00227999" w:rsidRPr="00C6080E" w:rsidRDefault="00C3025D" w:rsidP="00C608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080E">
              <w:rPr>
                <w:rStyle w:val="SITemporaryText-red"/>
                <w:color w:val="auto"/>
                <w:sz w:val="20"/>
              </w:rPr>
              <w:t>N/A</w:t>
            </w:r>
          </w:p>
        </w:tc>
        <w:tc>
          <w:tcPr>
            <w:tcW w:w="1251" w:type="pct"/>
          </w:tcPr>
          <w:p w14:paraId="2E4FFBEF" w14:textId="64F55907" w:rsidR="00227999" w:rsidRPr="00C6080E" w:rsidRDefault="00C6080E" w:rsidP="00C608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080E">
              <w:t>The unit has been created to address a skill or task required by industry that is not covered by an existing unit.</w:t>
            </w:r>
          </w:p>
        </w:tc>
        <w:tc>
          <w:tcPr>
            <w:tcW w:w="1616" w:type="pct"/>
          </w:tcPr>
          <w:p w14:paraId="4D80CE46" w14:textId="14ED8FF7" w:rsidR="00227999" w:rsidRPr="001D4373" w:rsidRDefault="00C3025D" w:rsidP="001D43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4373">
              <w:rPr>
                <w:rStyle w:val="SITemporaryText-red"/>
                <w:color w:val="auto"/>
                <w:sz w:val="20"/>
              </w:rPr>
              <w:t xml:space="preserve">Newly </w:t>
            </w:r>
            <w:r w:rsidR="001D4373" w:rsidRPr="001D4373">
              <w:rPr>
                <w:rStyle w:val="SITemporaryText-red"/>
                <w:color w:val="auto"/>
                <w:sz w:val="20"/>
              </w:rPr>
              <w:t>created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FF3620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27999" w:rsidRPr="00227999">
              <w:t>PPM</w:t>
            </w:r>
            <w:r w:rsidR="000440FE">
              <w:t>DIK</w:t>
            </w:r>
            <w:r w:rsidR="00227999" w:rsidRPr="00227999">
              <w:t>2</w:t>
            </w:r>
            <w:r w:rsidR="00F81E0E">
              <w:t>XX</w:t>
            </w:r>
            <w:r w:rsidR="00227999" w:rsidRPr="00227999">
              <w:t xml:space="preserve"> Monitor and control </w:t>
            </w:r>
            <w:r w:rsidR="00CE3BF1">
              <w:t>de-inking</w:t>
            </w:r>
            <w:r w:rsidR="00227999" w:rsidRPr="00227999">
              <w:t xml:space="preserve">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613BCAB1" w14:textId="77777777" w:rsidR="00F81E0E" w:rsidRDefault="00227999" w:rsidP="00F81E0E">
            <w:r w:rsidRPr="00227999">
              <w:t xml:space="preserve">An individual demonstrating competency must satisfy all of the elements and performance criteria in this unit. </w:t>
            </w:r>
          </w:p>
          <w:p w14:paraId="33030CF0" w14:textId="77777777" w:rsidR="00F81E0E" w:rsidRDefault="00F81E0E" w:rsidP="00F81E0E"/>
          <w:p w14:paraId="69D5FA94" w14:textId="4DD2B1BA" w:rsidR="00F81E0E" w:rsidRPr="00F81E0E" w:rsidRDefault="00227999" w:rsidP="00CE3BF1">
            <w:pPr>
              <w:pStyle w:val="SIText"/>
            </w:pPr>
            <w:r w:rsidRPr="00227999">
              <w:t>There must be evidence that the individual has</w:t>
            </w:r>
            <w:r w:rsidR="00F81E0E">
              <w:t xml:space="preserve"> </w:t>
            </w:r>
            <w:ins w:id="7" w:author="Lina Robinson" w:date="2021-05-05T15:49:00Z">
              <w:r w:rsidR="00415279">
                <w:t xml:space="preserve">undertaken routine </w:t>
              </w:r>
            </w:ins>
            <w:r w:rsidRPr="00227999">
              <w:t>monitor</w:t>
            </w:r>
            <w:ins w:id="8" w:author="Lina Robinson" w:date="2021-05-05T15:49:00Z">
              <w:r w:rsidR="00415279">
                <w:t>ing</w:t>
              </w:r>
            </w:ins>
            <w:del w:id="9" w:author="Lina Robinson" w:date="2021-05-05T15:49:00Z">
              <w:r w:rsidRPr="00227999" w:rsidDel="00415279">
                <w:delText>ed</w:delText>
              </w:r>
            </w:del>
            <w:r w:rsidRPr="00227999">
              <w:t xml:space="preserve"> and control</w:t>
            </w:r>
            <w:ins w:id="10" w:author="Lina Robinson" w:date="2021-05-06T13:08:00Z">
              <w:r w:rsidR="00D02D9D">
                <w:t xml:space="preserve"> of</w:t>
              </w:r>
            </w:ins>
            <w:del w:id="11" w:author="Lina Robinson" w:date="2021-05-06T13:08:00Z">
              <w:r w:rsidRPr="00227999" w:rsidDel="00D02D9D">
                <w:delText>led</w:delText>
              </w:r>
            </w:del>
            <w:r w:rsidRPr="00227999">
              <w:t xml:space="preserve"> </w:t>
            </w:r>
            <w:r w:rsidR="00CE3BF1">
              <w:t>de-inking</w:t>
            </w:r>
            <w:r w:rsidRPr="00227999">
              <w:t xml:space="preserve"> operations </w:t>
            </w:r>
            <w:r w:rsidR="00F81E0E">
              <w:t xml:space="preserve">for </w:t>
            </w:r>
            <w:r w:rsidR="00F81E0E" w:rsidRPr="00F81E0E">
              <w:t>at least two operational intervals, including for each interval:</w:t>
            </w:r>
          </w:p>
          <w:p w14:paraId="6D3D22D9" w14:textId="0E4A33BD" w:rsidR="00F81E0E" w:rsidRPr="00F81E0E" w:rsidRDefault="00F81E0E" w:rsidP="00F81E0E">
            <w:pPr>
              <w:pStyle w:val="SIBulletList1"/>
            </w:pPr>
            <w:r>
              <w:t xml:space="preserve">completed checks </w:t>
            </w:r>
            <w:r w:rsidRPr="00F81E0E">
              <w:t xml:space="preserve">throughout the process and responded appropriately to variations from process and </w:t>
            </w:r>
            <w:r w:rsidR="00CE3C40">
              <w:t>stock quality</w:t>
            </w:r>
          </w:p>
          <w:p w14:paraId="5D6ECCAD" w14:textId="77777777" w:rsidR="00F81E0E" w:rsidRPr="00F81E0E" w:rsidRDefault="00F81E0E" w:rsidP="00F81E0E">
            <w:pPr>
              <w:pStyle w:val="SIBulletList1"/>
            </w:pPr>
            <w:r w:rsidRPr="00E60D14">
              <w:t>completed routine maintenance on equipment</w:t>
            </w:r>
          </w:p>
          <w:p w14:paraId="432FABDD" w14:textId="00D1CCF4" w:rsidR="004D7BE5" w:rsidRPr="005404CB" w:rsidRDefault="00F81E0E" w:rsidP="00CE3BF1">
            <w:pPr>
              <w:pStyle w:val="SIBulletList1"/>
            </w:pPr>
            <w:r w:rsidRPr="00E60D14">
              <w:t xml:space="preserve">completed </w:t>
            </w:r>
            <w:r w:rsidRPr="00F81E0E">
              <w:t>accurate records for system operation, production outcomes and equipment faults.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0639BED3" w14:textId="77777777" w:rsidR="00227999" w:rsidRPr="00227999" w:rsidRDefault="00227999" w:rsidP="00227999">
            <w:r w:rsidRPr="00227999">
              <w:t>An individual must be able to demonstrate the knowledge required to perform the tasks outlined in the elements and performance criteria of this unit. This includes knowledge of:</w:t>
            </w:r>
          </w:p>
          <w:p w14:paraId="705A57C0" w14:textId="4429E44B" w:rsidR="00227999" w:rsidRPr="00227999" w:rsidDel="00811372" w:rsidRDefault="00CE3C40">
            <w:pPr>
              <w:pStyle w:val="SIBulletList1"/>
              <w:rPr>
                <w:del w:id="12" w:author="Lina Robinson" w:date="2021-05-19T17:40:00Z"/>
              </w:rPr>
            </w:pPr>
            <w:del w:id="13" w:author="Lina Robinson" w:date="2021-05-19T17:39:00Z">
              <w:r w:rsidDel="00811372">
                <w:delText>workplace</w:delText>
              </w:r>
              <w:r w:rsidRPr="00227999" w:rsidDel="00811372">
                <w:delText xml:space="preserve"> </w:delText>
              </w:r>
              <w:r w:rsidR="00227999" w:rsidRPr="00227999" w:rsidDel="00811372">
                <w:delText xml:space="preserve">procedures relevant to </w:delText>
              </w:r>
            </w:del>
            <w:r w:rsidR="00227999" w:rsidRPr="00227999">
              <w:t>work health and safety</w:t>
            </w:r>
            <w:r w:rsidR="000A20A9">
              <w:t xml:space="preserve"> </w:t>
            </w:r>
            <w:ins w:id="14" w:author="Lina Robinson" w:date="2021-05-19T17:39:00Z">
              <w:r w:rsidR="00811372">
                <w:t xml:space="preserve">requirements and </w:t>
              </w:r>
            </w:ins>
            <w:ins w:id="15" w:author="Lina Robinson" w:date="2021-05-19T17:40:00Z">
              <w:r w:rsidR="00811372">
                <w:t xml:space="preserve">procedures </w:t>
              </w:r>
            </w:ins>
            <w:r w:rsidR="000A20A9">
              <w:t>for de-inking operations</w:t>
            </w:r>
            <w:del w:id="16" w:author="Lina Robinson" w:date="2021-05-19T17:40:00Z">
              <w:r w:rsidDel="00811372">
                <w:delText>, including</w:delText>
              </w:r>
              <w:r w:rsidR="00227999" w:rsidRPr="00227999" w:rsidDel="00811372">
                <w:delText>:</w:delText>
              </w:r>
            </w:del>
          </w:p>
          <w:p w14:paraId="54E55C4E" w14:textId="147DFC26" w:rsidR="00227999" w:rsidRPr="00227999" w:rsidDel="00811372" w:rsidRDefault="00227999">
            <w:pPr>
              <w:pStyle w:val="SIBulletList1"/>
              <w:rPr>
                <w:del w:id="17" w:author="Lina Robinson" w:date="2021-05-19T17:40:00Z"/>
              </w:rPr>
              <w:pPrChange w:id="18" w:author="Lina Robinson" w:date="2021-05-19T17:40:00Z">
                <w:pPr>
                  <w:pStyle w:val="SIBulletList2"/>
                </w:pPr>
              </w:pPrChange>
            </w:pPr>
            <w:del w:id="19" w:author="Lina Robinson" w:date="2021-05-19T17:40:00Z">
              <w:r w:rsidRPr="00227999" w:rsidDel="00811372">
                <w:delText xml:space="preserve">use of personal protective equipment </w:delText>
              </w:r>
            </w:del>
          </w:p>
          <w:p w14:paraId="7E130A67" w14:textId="4CF143D7" w:rsidR="00227999" w:rsidRPr="00227999" w:rsidDel="00811372" w:rsidRDefault="00227999">
            <w:pPr>
              <w:pStyle w:val="SIBulletList1"/>
              <w:rPr>
                <w:del w:id="20" w:author="Lina Robinson" w:date="2021-05-19T17:40:00Z"/>
              </w:rPr>
              <w:pPrChange w:id="21" w:author="Lina Robinson" w:date="2021-05-19T17:40:00Z">
                <w:pPr>
                  <w:pStyle w:val="SIBulletList2"/>
                </w:pPr>
              </w:pPrChange>
            </w:pPr>
            <w:del w:id="22" w:author="Lina Robinson" w:date="2021-05-19T17:40:00Z">
              <w:r w:rsidRPr="00227999" w:rsidDel="00811372">
                <w:delText>equipment lock out and isolation procedures</w:delText>
              </w:r>
            </w:del>
          </w:p>
          <w:p w14:paraId="3B830B1A" w14:textId="5B7BDE03" w:rsidR="00227999" w:rsidRPr="00227999" w:rsidDel="00811372" w:rsidRDefault="00227999">
            <w:pPr>
              <w:pStyle w:val="SIBulletList1"/>
              <w:rPr>
                <w:del w:id="23" w:author="Lina Robinson" w:date="2021-05-19T17:40:00Z"/>
              </w:rPr>
              <w:pPrChange w:id="24" w:author="Lina Robinson" w:date="2021-05-19T17:40:00Z">
                <w:pPr>
                  <w:pStyle w:val="SIBulletList2"/>
                </w:pPr>
              </w:pPrChange>
            </w:pPr>
            <w:del w:id="25" w:author="Lina Robinson" w:date="2021-05-19T17:40:00Z">
              <w:r w:rsidRPr="00227999" w:rsidDel="00811372">
                <w:delText>handling chemicals and hazardous substances, including spill and disposal guidelines</w:delText>
              </w:r>
            </w:del>
          </w:p>
          <w:p w14:paraId="2D4DBDB0" w14:textId="5199C473" w:rsidR="00227999" w:rsidRPr="00227999" w:rsidDel="00811372" w:rsidRDefault="00227999">
            <w:pPr>
              <w:pStyle w:val="SIBulletList1"/>
              <w:rPr>
                <w:del w:id="26" w:author="Lina Robinson" w:date="2021-05-19T17:40:00Z"/>
              </w:rPr>
              <w:pPrChange w:id="27" w:author="Lina Robinson" w:date="2021-05-19T17:40:00Z">
                <w:pPr>
                  <w:pStyle w:val="SIBulletList2"/>
                </w:pPr>
              </w:pPrChange>
            </w:pPr>
            <w:del w:id="28" w:author="Lina Robinson" w:date="2021-05-19T17:40:00Z">
              <w:r w:rsidRPr="00227999" w:rsidDel="00811372">
                <w:delText>plant clearance requirements</w:delText>
              </w:r>
            </w:del>
          </w:p>
          <w:p w14:paraId="1A72C93B" w14:textId="4305FCE2" w:rsidR="00227999" w:rsidRPr="00227999" w:rsidDel="00811372" w:rsidRDefault="00227999">
            <w:pPr>
              <w:pStyle w:val="SIBulletList1"/>
              <w:rPr>
                <w:del w:id="29" w:author="Lina Robinson" w:date="2021-05-19T17:40:00Z"/>
              </w:rPr>
              <w:pPrChange w:id="30" w:author="Lina Robinson" w:date="2021-05-19T17:40:00Z">
                <w:pPr>
                  <w:pStyle w:val="SIBulletList2"/>
                </w:pPr>
              </w:pPrChange>
            </w:pPr>
            <w:del w:id="31" w:author="Lina Robinson" w:date="2021-05-19T17:40:00Z">
              <w:r w:rsidRPr="00227999" w:rsidDel="00811372">
                <w:delText>emergency procedures and responses</w:delText>
              </w:r>
            </w:del>
          </w:p>
          <w:p w14:paraId="409E8A11" w14:textId="7B99091F" w:rsidR="00227999" w:rsidRPr="00227999" w:rsidDel="00811372" w:rsidRDefault="00227999">
            <w:pPr>
              <w:pStyle w:val="SIBulletList1"/>
              <w:rPr>
                <w:del w:id="32" w:author="Lina Robinson" w:date="2021-05-19T17:40:00Z"/>
              </w:rPr>
              <w:pPrChange w:id="33" w:author="Lina Robinson" w:date="2021-05-19T17:40:00Z">
                <w:pPr>
                  <w:pStyle w:val="SIBulletList2"/>
                </w:pPr>
              </w:pPrChange>
            </w:pPr>
            <w:del w:id="34" w:author="Lina Robinson" w:date="2021-05-19T17:40:00Z">
              <w:r w:rsidRPr="00227999" w:rsidDel="00811372">
                <w:delText>job safety analysis documentation and processes</w:delText>
              </w:r>
            </w:del>
          </w:p>
          <w:p w14:paraId="1B99F5E8" w14:textId="604278D9" w:rsidR="00CE3C40" w:rsidRPr="00CE3C40" w:rsidRDefault="00CE3C40" w:rsidP="00811372">
            <w:pPr>
              <w:pStyle w:val="SIBulletList1"/>
            </w:pPr>
            <w:del w:id="35" w:author="Lina Robinson" w:date="2021-05-19T17:40:00Z">
              <w:r w:rsidRPr="00B552CA" w:rsidDel="00811372">
                <w:delText>permit</w:delText>
              </w:r>
              <w:r w:rsidRPr="00CE3C40" w:rsidDel="00811372">
                <w:delText xml:space="preserve">s and licensing requirements for facility hazards and high risk plant and equipment relevant to </w:delText>
              </w:r>
              <w:r w:rsidR="00CE3BF1" w:rsidDel="00811372">
                <w:delText>de-inking</w:delText>
              </w:r>
              <w:r w:rsidRPr="00CE3C40" w:rsidDel="00811372">
                <w:delText xml:space="preserve"> operations</w:delText>
              </w:r>
            </w:del>
          </w:p>
          <w:p w14:paraId="31FF4557" w14:textId="0780E2D3" w:rsidR="007F700F" w:rsidRDefault="007F700F" w:rsidP="007F700F">
            <w:pPr>
              <w:pStyle w:val="SIBulletList1"/>
            </w:pPr>
            <w:r w:rsidRPr="007F700F">
              <w:t xml:space="preserve">workplace environmental sustainability requirements and practices for de-inking operations, including </w:t>
            </w:r>
            <w:ins w:id="36" w:author="Lina Robinson" w:date="2021-05-19T17:40:00Z">
              <w:r w:rsidR="00811372">
                <w:t xml:space="preserve">workplace </w:t>
              </w:r>
            </w:ins>
            <w:r w:rsidRPr="007F700F">
              <w:t>biotechnological applications and processes</w:t>
            </w:r>
            <w:del w:id="37" w:author="Lina Robinson" w:date="2021-05-19T17:40:00Z">
              <w:r w:rsidDel="00811372">
                <w:delText xml:space="preserve"> </w:delText>
              </w:r>
              <w:r w:rsidR="000A20A9" w:rsidDel="00811372">
                <w:delText>and biomass-derived products</w:delText>
              </w:r>
            </w:del>
          </w:p>
          <w:p w14:paraId="724CEC49" w14:textId="241D2B0C" w:rsidR="00227999" w:rsidRPr="00227999" w:rsidDel="00811372" w:rsidRDefault="00227999" w:rsidP="00227999">
            <w:pPr>
              <w:pStyle w:val="SIBulletList1"/>
              <w:rPr>
                <w:del w:id="38" w:author="Lina Robinson" w:date="2021-05-19T17:41:00Z"/>
              </w:rPr>
            </w:pPr>
            <w:del w:id="39" w:author="Lina Robinson" w:date="2021-05-19T17:41:00Z">
              <w:r w:rsidRPr="00227999" w:rsidDel="00811372">
                <w:delText xml:space="preserve">system layout for </w:delText>
              </w:r>
              <w:r w:rsidR="00CE3BF1" w:rsidDel="00811372">
                <w:delText>de-inking</w:delText>
              </w:r>
              <w:r w:rsidRPr="00227999" w:rsidDel="00811372">
                <w:delText xml:space="preserve"> processing plant</w:delText>
              </w:r>
            </w:del>
          </w:p>
          <w:p w14:paraId="0C11A8C1" w14:textId="13A8131A" w:rsidR="00227999" w:rsidRPr="00227999" w:rsidDel="00811372" w:rsidRDefault="00227999" w:rsidP="00227999">
            <w:pPr>
              <w:pStyle w:val="SIBulletList1"/>
              <w:rPr>
                <w:del w:id="40" w:author="Lina Robinson" w:date="2021-05-19T17:41:00Z"/>
              </w:rPr>
            </w:pPr>
            <w:del w:id="41" w:author="Lina Robinson" w:date="2021-05-19T17:41:00Z">
              <w:r w:rsidRPr="00227999" w:rsidDel="00811372">
                <w:delText>purpose and location of each supply system</w:delText>
              </w:r>
            </w:del>
          </w:p>
          <w:p w14:paraId="1C83B946" w14:textId="70DC01FF" w:rsidR="00227999" w:rsidRPr="00227999" w:rsidRDefault="00227999" w:rsidP="00227999">
            <w:pPr>
              <w:pStyle w:val="SIBulletList1"/>
            </w:pPr>
            <w:r w:rsidRPr="00227999">
              <w:t xml:space="preserve">purpose, </w:t>
            </w:r>
            <w:proofErr w:type="gramStart"/>
            <w:r w:rsidRPr="00227999">
              <w:t>features</w:t>
            </w:r>
            <w:proofErr w:type="gramEnd"/>
            <w:r w:rsidRPr="00227999">
              <w:t xml:space="preserve"> and operation of each component of the </w:t>
            </w:r>
            <w:r w:rsidR="00CE3BF1">
              <w:t>de-inking</w:t>
            </w:r>
            <w:r w:rsidRPr="00227999">
              <w:t xml:space="preserve"> operations system, operating parameters and allowable variations</w:t>
            </w:r>
          </w:p>
          <w:p w14:paraId="04677F03" w14:textId="18079AF2" w:rsidR="00227999" w:rsidRPr="00227999" w:rsidDel="00811372" w:rsidRDefault="00227999" w:rsidP="00227999">
            <w:pPr>
              <w:pStyle w:val="SIBulletList1"/>
              <w:rPr>
                <w:del w:id="42" w:author="Lina Robinson" w:date="2021-05-19T17:41:00Z"/>
              </w:rPr>
            </w:pPr>
            <w:del w:id="43" w:author="Lina Robinson" w:date="2021-05-19T17:41:00Z">
              <w:r w:rsidRPr="00227999" w:rsidDel="00811372">
                <w:delText>purpose of process controls and how changes affect production variables</w:delText>
              </w:r>
            </w:del>
          </w:p>
          <w:p w14:paraId="7038ADCA" w14:textId="5E511BEB" w:rsidR="00227999" w:rsidRPr="00227999" w:rsidRDefault="00227999" w:rsidP="00227999">
            <w:pPr>
              <w:pStyle w:val="SIBulletList1"/>
            </w:pPr>
            <w:r w:rsidRPr="00227999">
              <w:t>operation and application of electronic and other control systems</w:t>
            </w:r>
            <w:r w:rsidR="00CE3C40">
              <w:t xml:space="preserve"> to control </w:t>
            </w:r>
            <w:r w:rsidR="00CE3BF1">
              <w:t>de-inking</w:t>
            </w:r>
            <w:r w:rsidR="00CE3C40">
              <w:t xml:space="preserve"> operations</w:t>
            </w:r>
          </w:p>
          <w:p w14:paraId="49701A50" w14:textId="34744959" w:rsidR="00227999" w:rsidRPr="00227999" w:rsidRDefault="00227999" w:rsidP="00227999">
            <w:pPr>
              <w:pStyle w:val="SIBulletList1"/>
            </w:pPr>
            <w:r w:rsidRPr="00227999">
              <w:t xml:space="preserve">purpose of each of the steps in the preparation of the </w:t>
            </w:r>
            <w:r w:rsidR="00CE3BF1">
              <w:t>de-inking</w:t>
            </w:r>
            <w:r w:rsidRPr="00227999">
              <w:t xml:space="preserve"> operations system for production</w:t>
            </w:r>
          </w:p>
          <w:p w14:paraId="6CAE59AF" w14:textId="77777777" w:rsidR="00227999" w:rsidRPr="00227999" w:rsidRDefault="00227999" w:rsidP="00227999">
            <w:pPr>
              <w:pStyle w:val="SIBulletList1"/>
            </w:pPr>
            <w:r w:rsidRPr="00227999">
              <w:t>purpose of, and processes for sampling and testing product quality, plant and system operations</w:t>
            </w:r>
          </w:p>
          <w:p w14:paraId="77B37A9E" w14:textId="77777777" w:rsidR="00227999" w:rsidRPr="00227999" w:rsidRDefault="00227999" w:rsidP="00227999">
            <w:pPr>
              <w:pStyle w:val="SIBulletList1"/>
            </w:pPr>
            <w:r w:rsidRPr="00227999">
              <w:t>quality requirements for different types of stock</w:t>
            </w:r>
          </w:p>
          <w:p w14:paraId="3B73FCE7" w14:textId="53C72EBD" w:rsidR="00227999" w:rsidRPr="00227999" w:rsidRDefault="00227999" w:rsidP="00227999">
            <w:pPr>
              <w:pStyle w:val="SIBulletList1"/>
            </w:pPr>
            <w:r w:rsidRPr="00227999">
              <w:t xml:space="preserve">methods used to monitor </w:t>
            </w:r>
            <w:r w:rsidR="00CE3BF1">
              <w:t>de-inking</w:t>
            </w:r>
            <w:r w:rsidRPr="00227999">
              <w:t xml:space="preserve"> system operations against specified system parameters</w:t>
            </w:r>
          </w:p>
          <w:p w14:paraId="6BBA0D58" w14:textId="21AC6DD4" w:rsidR="00227999" w:rsidRPr="00227999" w:rsidDel="00811372" w:rsidRDefault="00227999" w:rsidP="00227999">
            <w:pPr>
              <w:pStyle w:val="SIBulletList1"/>
              <w:rPr>
                <w:del w:id="44" w:author="Lina Robinson" w:date="2021-05-19T17:42:00Z"/>
              </w:rPr>
            </w:pPr>
            <w:del w:id="45" w:author="Lina Robinson" w:date="2021-05-19T17:42:00Z">
              <w:r w:rsidRPr="00227999" w:rsidDel="00811372">
                <w:delText>effect of process adjustments on product quality and productivity during monitoring and operation</w:delText>
              </w:r>
            </w:del>
          </w:p>
          <w:p w14:paraId="7A9AAC58" w14:textId="3BBC9CC2" w:rsidR="00227999" w:rsidRPr="00227999" w:rsidRDefault="00227999" w:rsidP="00CE3BF1">
            <w:pPr>
              <w:pStyle w:val="SIBulletList1"/>
            </w:pPr>
            <w:r w:rsidRPr="00227999">
              <w:t xml:space="preserve">standard operating procedures specific to </w:t>
            </w:r>
            <w:r w:rsidR="00CE3BF1">
              <w:t>de-inking</w:t>
            </w:r>
            <w:r w:rsidRPr="00227999">
              <w:t xml:space="preserve"> operations</w:t>
            </w:r>
          </w:p>
          <w:p w14:paraId="29A49140" w14:textId="0C0E85DF" w:rsidR="004D7BE5" w:rsidRPr="005404CB" w:rsidRDefault="00CE3C40" w:rsidP="00CE3BF1">
            <w:pPr>
              <w:pStyle w:val="SIBulletList1"/>
            </w:pPr>
            <w:r>
              <w:t xml:space="preserve">procedures for </w:t>
            </w:r>
            <w:r w:rsidRPr="00CE3C40">
              <w:t xml:space="preserve">communicating, recording and reporting </w:t>
            </w:r>
            <w:r w:rsidR="00227999" w:rsidRPr="00227999">
              <w:t>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B7703" w:rsidRDefault="00EF3268" w:rsidP="000B77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7703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FC0686B" w14:textId="77777777" w:rsidR="00227999" w:rsidRPr="00227999" w:rsidRDefault="00227999" w:rsidP="00227999">
            <w:pPr>
              <w:pStyle w:val="SIBulletList1"/>
            </w:pPr>
            <w:r w:rsidRPr="00227999">
              <w:t>physical conditions:</w:t>
            </w:r>
          </w:p>
          <w:p w14:paraId="45D37EDB" w14:textId="77777777" w:rsidR="00CE3C40" w:rsidRPr="00CE3C40" w:rsidRDefault="00CE3C40" w:rsidP="00CE3C40">
            <w:pPr>
              <w:pStyle w:val="SIBulletList2"/>
            </w:pPr>
            <w:r>
              <w:t>skills must be demonstrate</w:t>
            </w:r>
            <w:r w:rsidRPr="00CE3C40">
              <w:t>d in a pulp or paper manufacturing facility or an environment that accurately reflects performance in a workplace</w:t>
            </w:r>
          </w:p>
          <w:p w14:paraId="36475D99" w14:textId="77777777" w:rsidR="00227999" w:rsidRPr="00227999" w:rsidRDefault="00227999" w:rsidP="00227999">
            <w:pPr>
              <w:pStyle w:val="SIBulletList1"/>
            </w:pPr>
            <w:r w:rsidRPr="00227999">
              <w:t>resources, equipment and materials:</w:t>
            </w:r>
          </w:p>
          <w:p w14:paraId="6ADE94B1" w14:textId="21DF9EF9" w:rsidR="00227999" w:rsidRPr="00227999" w:rsidRDefault="00CE3BF1" w:rsidP="00227999">
            <w:pPr>
              <w:pStyle w:val="SIBulletList2"/>
            </w:pPr>
            <w:r>
              <w:t>de-inking</w:t>
            </w:r>
            <w:r w:rsidR="00227999" w:rsidRPr="00227999">
              <w:t xml:space="preserve"> </w:t>
            </w:r>
            <w:r w:rsidR="00802E5B">
              <w:t>system</w:t>
            </w:r>
            <w:r w:rsidR="006A6736">
              <w:t xml:space="preserve"> and plant</w:t>
            </w:r>
          </w:p>
          <w:p w14:paraId="1EFA969A" w14:textId="3FFE6B60" w:rsidR="00802E5B" w:rsidRPr="00802E5B" w:rsidRDefault="00802E5B" w:rsidP="00802E5B">
            <w:pPr>
              <w:pStyle w:val="SIBulletList2"/>
            </w:pPr>
            <w:r w:rsidRPr="00E60D14">
              <w:t xml:space="preserve">maintenance tools and equipment and consumables for </w:t>
            </w:r>
            <w:r w:rsidR="00CE3BF1">
              <w:t>de-inking</w:t>
            </w:r>
            <w:r>
              <w:t xml:space="preserve"> system</w:t>
            </w:r>
          </w:p>
          <w:p w14:paraId="0E706173" w14:textId="77777777" w:rsidR="00802E5B" w:rsidRPr="00802E5B" w:rsidRDefault="00802E5B" w:rsidP="00802E5B">
            <w:pPr>
              <w:pStyle w:val="SIBulletList2"/>
            </w:pPr>
            <w:r>
              <w:t xml:space="preserve">testing </w:t>
            </w:r>
            <w:r w:rsidRPr="00802E5B">
              <w:t xml:space="preserve">and diagnostic equipment </w:t>
            </w:r>
          </w:p>
          <w:p w14:paraId="0857218B" w14:textId="68E6BF71" w:rsidR="00802E5B" w:rsidRPr="00802E5B" w:rsidRDefault="00802E5B" w:rsidP="00802E5B">
            <w:pPr>
              <w:pStyle w:val="SIBulletList2"/>
            </w:pPr>
            <w:r w:rsidRPr="00E60D14">
              <w:t xml:space="preserve">electronic control systems including digital control system, touch screens or robotics required for </w:t>
            </w:r>
            <w:r w:rsidR="00CE3BF1">
              <w:t>de-</w:t>
            </w:r>
            <w:proofErr w:type="spellStart"/>
            <w:r w:rsidR="00CE3BF1">
              <w:t>inking</w:t>
            </w:r>
            <w:r>
              <w:t>s</w:t>
            </w:r>
            <w:proofErr w:type="spellEnd"/>
            <w:r w:rsidRPr="00E60D14">
              <w:t xml:space="preserve"> operation</w:t>
            </w:r>
            <w:r>
              <w:t>s</w:t>
            </w:r>
          </w:p>
          <w:p w14:paraId="11AE7DC8" w14:textId="1D54F3AC" w:rsidR="00802E5B" w:rsidRPr="00802E5B" w:rsidRDefault="00802E5B" w:rsidP="00802E5B">
            <w:pPr>
              <w:pStyle w:val="SIBulletList2"/>
            </w:pPr>
            <w:r>
              <w:t>personal protective equipment</w:t>
            </w:r>
            <w:r w:rsidRPr="00802E5B">
              <w:t xml:space="preserve"> for operating </w:t>
            </w:r>
            <w:r w:rsidR="00CE3BF1">
              <w:t>de-inking</w:t>
            </w:r>
            <w:r>
              <w:t xml:space="preserve"> system</w:t>
            </w:r>
            <w:r w:rsidRPr="00802E5B">
              <w:t xml:space="preserve"> </w:t>
            </w:r>
          </w:p>
          <w:p w14:paraId="6E1C228B" w14:textId="77777777" w:rsidR="00802E5B" w:rsidRPr="00802E5B" w:rsidRDefault="00802E5B" w:rsidP="00802E5B">
            <w:pPr>
              <w:pStyle w:val="SIBulletList2"/>
            </w:pPr>
            <w:r w:rsidRPr="00E60D14">
              <w:t>proforma</w:t>
            </w:r>
            <w:r w:rsidRPr="00802E5B">
              <w:t xml:space="preserve"> or recording system for recording system operation and production outcomes</w:t>
            </w:r>
          </w:p>
          <w:p w14:paraId="37BCE8BD" w14:textId="77777777" w:rsidR="00227999" w:rsidRPr="00227999" w:rsidRDefault="00227999" w:rsidP="00227999">
            <w:pPr>
              <w:pStyle w:val="SIBulletList1"/>
            </w:pPr>
            <w:r w:rsidRPr="00227999">
              <w:lastRenderedPageBreak/>
              <w:t>specifications:</w:t>
            </w:r>
          </w:p>
          <w:p w14:paraId="535EE5D8" w14:textId="39B1753F" w:rsidR="00F225BC" w:rsidRPr="00F225BC" w:rsidRDefault="00F225BC" w:rsidP="00F225BC">
            <w:pPr>
              <w:pStyle w:val="SIBulletList2"/>
            </w:pPr>
            <w:r w:rsidRPr="00631C70">
              <w:t xml:space="preserve">workplace </w:t>
            </w:r>
            <w:r w:rsidRPr="00F225BC">
              <w:t xml:space="preserve">and standard operating procedures relating to </w:t>
            </w:r>
            <w:r w:rsidR="00CE3BF1">
              <w:t>de-inking</w:t>
            </w:r>
            <w:r w:rsidRPr="00F225BC">
              <w:t xml:space="preserve"> operations including health and safety, risks and hazards identification, plant isolation, quality, housekeeping and environmental requirements</w:t>
            </w:r>
          </w:p>
          <w:p w14:paraId="7AA475D1" w14:textId="5CC826AC" w:rsidR="00F225BC" w:rsidRPr="00F225BC" w:rsidRDefault="00F225BC" w:rsidP="00F225BC">
            <w:pPr>
              <w:pStyle w:val="SIBulletList2"/>
            </w:pPr>
            <w:r w:rsidRPr="00E60D14">
              <w:t xml:space="preserve">maintenance schedules for </w:t>
            </w:r>
            <w:r w:rsidR="00CE3BF1">
              <w:t>de-inking</w:t>
            </w:r>
            <w:r>
              <w:t xml:space="preserve"> system</w:t>
            </w:r>
            <w:r w:rsidRPr="00F225BC">
              <w:t>.</w:t>
            </w:r>
          </w:p>
          <w:p w14:paraId="351270FC" w14:textId="77777777" w:rsidR="00227999" w:rsidRDefault="00227999" w:rsidP="00227999"/>
          <w:p w14:paraId="5794455C" w14:textId="02132F83" w:rsidR="00227999" w:rsidRPr="00227999" w:rsidRDefault="00227999" w:rsidP="00227999">
            <w:r w:rsidRPr="00227999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ED60B" w14:textId="77777777" w:rsidR="008225E8" w:rsidRDefault="008225E8" w:rsidP="00BF3F0A">
      <w:r>
        <w:separator/>
      </w:r>
    </w:p>
    <w:p w14:paraId="71F630CB" w14:textId="77777777" w:rsidR="008225E8" w:rsidRDefault="008225E8"/>
  </w:endnote>
  <w:endnote w:type="continuationSeparator" w:id="0">
    <w:p w14:paraId="78A01EEB" w14:textId="77777777" w:rsidR="008225E8" w:rsidRDefault="008225E8" w:rsidP="00BF3F0A">
      <w:r>
        <w:continuationSeparator/>
      </w:r>
    </w:p>
    <w:p w14:paraId="31CF1D80" w14:textId="77777777" w:rsidR="008225E8" w:rsidRDefault="008225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0FDC1" w14:textId="77777777" w:rsidR="00862750" w:rsidRDefault="008627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7B61C" w14:textId="77777777" w:rsidR="00862750" w:rsidRDefault="008627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14D14" w14:textId="77777777" w:rsidR="008225E8" w:rsidRDefault="008225E8" w:rsidP="00BF3F0A">
      <w:r>
        <w:separator/>
      </w:r>
    </w:p>
    <w:p w14:paraId="7A46DE8A" w14:textId="77777777" w:rsidR="008225E8" w:rsidRDefault="008225E8"/>
  </w:footnote>
  <w:footnote w:type="continuationSeparator" w:id="0">
    <w:p w14:paraId="6B5DFCDE" w14:textId="77777777" w:rsidR="008225E8" w:rsidRDefault="008225E8" w:rsidP="00BF3F0A">
      <w:r>
        <w:continuationSeparator/>
      </w:r>
    </w:p>
    <w:p w14:paraId="0FBAB98D" w14:textId="77777777" w:rsidR="008225E8" w:rsidRDefault="008225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3E903" w14:textId="77777777" w:rsidR="00862750" w:rsidRDefault="0086275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1CD80FBA" w:rsidR="009C2650" w:rsidRPr="00227999" w:rsidRDefault="00FF1085" w:rsidP="00227999">
    <w:sdt>
      <w:sdtPr>
        <w:id w:val="13379628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2216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7703" w:rsidRPr="00227999">
      <w:t>PPM</w:t>
    </w:r>
    <w:r w:rsidR="000440FE">
      <w:t>DIK</w:t>
    </w:r>
    <w:r w:rsidR="000B7703" w:rsidRPr="00227999">
      <w:t>2</w:t>
    </w:r>
    <w:r w:rsidR="000B7703">
      <w:t>XX</w:t>
    </w:r>
    <w:r w:rsidR="000B7703" w:rsidRPr="00227999">
      <w:t xml:space="preserve"> </w:t>
    </w:r>
    <w:r w:rsidR="00227999" w:rsidRPr="00227999">
      <w:t xml:space="preserve">Monitor and control </w:t>
    </w:r>
    <w:r w:rsidR="00CE3BF1">
      <w:t>de-inking</w:t>
    </w:r>
    <w:r w:rsidR="00227999" w:rsidRPr="00227999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F7717" w14:textId="77777777" w:rsidR="00862750" w:rsidRDefault="008627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04E3"/>
    <w:multiLevelType w:val="multilevel"/>
    <w:tmpl w:val="50AC4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1438B"/>
    <w:multiLevelType w:val="multilevel"/>
    <w:tmpl w:val="C4429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342C8"/>
    <w:multiLevelType w:val="multilevel"/>
    <w:tmpl w:val="8034A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E6615"/>
    <w:multiLevelType w:val="multilevel"/>
    <w:tmpl w:val="F2904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F6013"/>
    <w:multiLevelType w:val="multilevel"/>
    <w:tmpl w:val="04BAB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37B15DA"/>
    <w:multiLevelType w:val="multilevel"/>
    <w:tmpl w:val="F40E6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5542F8"/>
    <w:multiLevelType w:val="multilevel"/>
    <w:tmpl w:val="D3A867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073376"/>
    <w:multiLevelType w:val="multilevel"/>
    <w:tmpl w:val="FDD69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1E007E"/>
    <w:multiLevelType w:val="multilevel"/>
    <w:tmpl w:val="3CBA3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EA252F"/>
    <w:multiLevelType w:val="multilevel"/>
    <w:tmpl w:val="55446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B1436"/>
    <w:multiLevelType w:val="multilevel"/>
    <w:tmpl w:val="14AE94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B47669"/>
    <w:multiLevelType w:val="multilevel"/>
    <w:tmpl w:val="EE523F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D56869"/>
    <w:multiLevelType w:val="multilevel"/>
    <w:tmpl w:val="C772D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9F2762"/>
    <w:multiLevelType w:val="multilevel"/>
    <w:tmpl w:val="3B36F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2357C2"/>
    <w:multiLevelType w:val="multilevel"/>
    <w:tmpl w:val="004A6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4E28E7"/>
    <w:multiLevelType w:val="multilevel"/>
    <w:tmpl w:val="AB66E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7A4415"/>
    <w:multiLevelType w:val="multilevel"/>
    <w:tmpl w:val="4A365C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02753F"/>
    <w:multiLevelType w:val="multilevel"/>
    <w:tmpl w:val="94A85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7523B0"/>
    <w:multiLevelType w:val="multilevel"/>
    <w:tmpl w:val="A2842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EB4882"/>
    <w:multiLevelType w:val="multilevel"/>
    <w:tmpl w:val="B3FC7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1155AF"/>
    <w:multiLevelType w:val="multilevel"/>
    <w:tmpl w:val="C3F2C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0927D7"/>
    <w:multiLevelType w:val="multilevel"/>
    <w:tmpl w:val="4EDA8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4B76D0"/>
    <w:multiLevelType w:val="multilevel"/>
    <w:tmpl w:val="D610C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F3D40D7"/>
    <w:multiLevelType w:val="multilevel"/>
    <w:tmpl w:val="88F8F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FE60C3"/>
    <w:multiLevelType w:val="multilevel"/>
    <w:tmpl w:val="A6B85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112AF8"/>
    <w:multiLevelType w:val="multilevel"/>
    <w:tmpl w:val="415A98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15278E"/>
    <w:multiLevelType w:val="multilevel"/>
    <w:tmpl w:val="7CC4E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F72A76"/>
    <w:multiLevelType w:val="multilevel"/>
    <w:tmpl w:val="41DE5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BD0E97"/>
    <w:multiLevelType w:val="multilevel"/>
    <w:tmpl w:val="B07C1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E636A5"/>
    <w:multiLevelType w:val="multilevel"/>
    <w:tmpl w:val="31ECA4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735037"/>
    <w:multiLevelType w:val="multilevel"/>
    <w:tmpl w:val="4EA44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B66180"/>
    <w:multiLevelType w:val="multilevel"/>
    <w:tmpl w:val="5D282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A21877"/>
    <w:multiLevelType w:val="multilevel"/>
    <w:tmpl w:val="8AA674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D84A58"/>
    <w:multiLevelType w:val="multilevel"/>
    <w:tmpl w:val="C7908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6A508A"/>
    <w:multiLevelType w:val="multilevel"/>
    <w:tmpl w:val="ED322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844910"/>
    <w:multiLevelType w:val="multilevel"/>
    <w:tmpl w:val="7E4A7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7A1004"/>
    <w:multiLevelType w:val="multilevel"/>
    <w:tmpl w:val="41608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C05829"/>
    <w:multiLevelType w:val="multilevel"/>
    <w:tmpl w:val="A7E0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FD70D8"/>
    <w:multiLevelType w:val="multilevel"/>
    <w:tmpl w:val="CEBA6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4E7F21"/>
    <w:multiLevelType w:val="multilevel"/>
    <w:tmpl w:val="DBE20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632E64"/>
    <w:multiLevelType w:val="multilevel"/>
    <w:tmpl w:val="D1067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827F8D"/>
    <w:multiLevelType w:val="multilevel"/>
    <w:tmpl w:val="514C5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147BAF"/>
    <w:multiLevelType w:val="multilevel"/>
    <w:tmpl w:val="9B989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7608E1"/>
    <w:multiLevelType w:val="multilevel"/>
    <w:tmpl w:val="B0A6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BD4473F"/>
    <w:multiLevelType w:val="multilevel"/>
    <w:tmpl w:val="E9D64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CF75117"/>
    <w:multiLevelType w:val="multilevel"/>
    <w:tmpl w:val="3F0C4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B64D45"/>
    <w:multiLevelType w:val="multilevel"/>
    <w:tmpl w:val="25020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2"/>
  </w:num>
  <w:num w:numId="3">
    <w:abstractNumId w:val="36"/>
  </w:num>
  <w:num w:numId="4">
    <w:abstractNumId w:val="8"/>
  </w:num>
  <w:num w:numId="5">
    <w:abstractNumId w:val="14"/>
  </w:num>
  <w:num w:numId="6">
    <w:abstractNumId w:val="34"/>
  </w:num>
  <w:num w:numId="7">
    <w:abstractNumId w:val="38"/>
  </w:num>
  <w:num w:numId="8">
    <w:abstractNumId w:val="28"/>
  </w:num>
  <w:num w:numId="9">
    <w:abstractNumId w:val="10"/>
  </w:num>
  <w:num w:numId="10">
    <w:abstractNumId w:val="43"/>
  </w:num>
  <w:num w:numId="11">
    <w:abstractNumId w:val="22"/>
  </w:num>
  <w:num w:numId="12">
    <w:abstractNumId w:val="35"/>
  </w:num>
  <w:num w:numId="13">
    <w:abstractNumId w:val="18"/>
  </w:num>
  <w:num w:numId="14">
    <w:abstractNumId w:val="33"/>
  </w:num>
  <w:num w:numId="15">
    <w:abstractNumId w:val="41"/>
  </w:num>
  <w:num w:numId="16">
    <w:abstractNumId w:val="20"/>
  </w:num>
  <w:num w:numId="17">
    <w:abstractNumId w:val="26"/>
  </w:num>
  <w:num w:numId="18">
    <w:abstractNumId w:val="12"/>
  </w:num>
  <w:num w:numId="19">
    <w:abstractNumId w:val="31"/>
  </w:num>
  <w:num w:numId="20">
    <w:abstractNumId w:val="29"/>
  </w:num>
  <w:num w:numId="21">
    <w:abstractNumId w:val="47"/>
  </w:num>
  <w:num w:numId="22">
    <w:abstractNumId w:val="13"/>
  </w:num>
  <w:num w:numId="23">
    <w:abstractNumId w:val="15"/>
  </w:num>
  <w:num w:numId="24">
    <w:abstractNumId w:val="3"/>
  </w:num>
  <w:num w:numId="25">
    <w:abstractNumId w:val="44"/>
  </w:num>
  <w:num w:numId="26">
    <w:abstractNumId w:val="2"/>
  </w:num>
  <w:num w:numId="27">
    <w:abstractNumId w:val="46"/>
  </w:num>
  <w:num w:numId="28">
    <w:abstractNumId w:val="42"/>
  </w:num>
  <w:num w:numId="29">
    <w:abstractNumId w:val="27"/>
  </w:num>
  <w:num w:numId="30">
    <w:abstractNumId w:val="23"/>
  </w:num>
  <w:num w:numId="31">
    <w:abstractNumId w:val="16"/>
  </w:num>
  <w:num w:numId="32">
    <w:abstractNumId w:val="39"/>
  </w:num>
  <w:num w:numId="33">
    <w:abstractNumId w:val="4"/>
  </w:num>
  <w:num w:numId="34">
    <w:abstractNumId w:val="24"/>
  </w:num>
  <w:num w:numId="35">
    <w:abstractNumId w:val="37"/>
  </w:num>
  <w:num w:numId="36">
    <w:abstractNumId w:val="30"/>
  </w:num>
  <w:num w:numId="37">
    <w:abstractNumId w:val="7"/>
  </w:num>
  <w:num w:numId="38">
    <w:abstractNumId w:val="0"/>
  </w:num>
  <w:num w:numId="39">
    <w:abstractNumId w:val="11"/>
  </w:num>
  <w:num w:numId="40">
    <w:abstractNumId w:val="1"/>
  </w:num>
  <w:num w:numId="41">
    <w:abstractNumId w:val="51"/>
  </w:num>
  <w:num w:numId="42">
    <w:abstractNumId w:val="25"/>
  </w:num>
  <w:num w:numId="43">
    <w:abstractNumId w:val="50"/>
  </w:num>
  <w:num w:numId="44">
    <w:abstractNumId w:val="49"/>
  </w:num>
  <w:num w:numId="45">
    <w:abstractNumId w:val="6"/>
  </w:num>
  <w:num w:numId="46">
    <w:abstractNumId w:val="9"/>
  </w:num>
  <w:num w:numId="47">
    <w:abstractNumId w:val="17"/>
  </w:num>
  <w:num w:numId="48">
    <w:abstractNumId w:val="48"/>
  </w:num>
  <w:num w:numId="49">
    <w:abstractNumId w:val="45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na Robinson">
    <w15:presenceInfo w15:providerId="AD" w15:userId="S::lrobinson@skillsimpact.com.au::a5d4fb56-e3a4-4500-9708-354e8f85a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015"/>
    <w:rsid w:val="00016803"/>
    <w:rsid w:val="00023992"/>
    <w:rsid w:val="000275AE"/>
    <w:rsid w:val="00041E59"/>
    <w:rsid w:val="0004265B"/>
    <w:rsid w:val="000440FE"/>
    <w:rsid w:val="00063563"/>
    <w:rsid w:val="00064BFE"/>
    <w:rsid w:val="000671A5"/>
    <w:rsid w:val="00070B3E"/>
    <w:rsid w:val="00071F95"/>
    <w:rsid w:val="000737BB"/>
    <w:rsid w:val="00074E47"/>
    <w:rsid w:val="000754EC"/>
    <w:rsid w:val="0009093B"/>
    <w:rsid w:val="000A20A9"/>
    <w:rsid w:val="000A5441"/>
    <w:rsid w:val="000B2022"/>
    <w:rsid w:val="000B7703"/>
    <w:rsid w:val="000C149A"/>
    <w:rsid w:val="000C224E"/>
    <w:rsid w:val="000E0736"/>
    <w:rsid w:val="000E25E6"/>
    <w:rsid w:val="000E2C86"/>
    <w:rsid w:val="000E73CC"/>
    <w:rsid w:val="000F29F2"/>
    <w:rsid w:val="00101659"/>
    <w:rsid w:val="00105AEA"/>
    <w:rsid w:val="001078BF"/>
    <w:rsid w:val="00111107"/>
    <w:rsid w:val="00116E1B"/>
    <w:rsid w:val="00133957"/>
    <w:rsid w:val="001372F6"/>
    <w:rsid w:val="00144385"/>
    <w:rsid w:val="0014440C"/>
    <w:rsid w:val="00146EEC"/>
    <w:rsid w:val="00151D55"/>
    <w:rsid w:val="00151D93"/>
    <w:rsid w:val="00156EF3"/>
    <w:rsid w:val="0016383C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4373"/>
    <w:rsid w:val="001D5C1B"/>
    <w:rsid w:val="001D7F5B"/>
    <w:rsid w:val="001E0849"/>
    <w:rsid w:val="001E16BC"/>
    <w:rsid w:val="001E16DF"/>
    <w:rsid w:val="001F2BA5"/>
    <w:rsid w:val="001F2D78"/>
    <w:rsid w:val="001F308D"/>
    <w:rsid w:val="00201A7C"/>
    <w:rsid w:val="0021210E"/>
    <w:rsid w:val="0021414D"/>
    <w:rsid w:val="0021420D"/>
    <w:rsid w:val="00223124"/>
    <w:rsid w:val="00227999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3C2"/>
    <w:rsid w:val="00285FB8"/>
    <w:rsid w:val="00294AA4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5279"/>
    <w:rsid w:val="0042050A"/>
    <w:rsid w:val="0043212E"/>
    <w:rsid w:val="00434366"/>
    <w:rsid w:val="00434ECE"/>
    <w:rsid w:val="00443881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D2B4E"/>
    <w:rsid w:val="005D4114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6A5F"/>
    <w:rsid w:val="00687B62"/>
    <w:rsid w:val="00690C44"/>
    <w:rsid w:val="00691CAC"/>
    <w:rsid w:val="00695C89"/>
    <w:rsid w:val="006969D9"/>
    <w:rsid w:val="006A2B68"/>
    <w:rsid w:val="006A6736"/>
    <w:rsid w:val="006B6C7C"/>
    <w:rsid w:val="006C2F32"/>
    <w:rsid w:val="006D1320"/>
    <w:rsid w:val="006D158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7F700F"/>
    <w:rsid w:val="00802E5B"/>
    <w:rsid w:val="00811372"/>
    <w:rsid w:val="00817D51"/>
    <w:rsid w:val="00817DCE"/>
    <w:rsid w:val="008225E8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2B7"/>
    <w:rsid w:val="00862750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D5077"/>
    <w:rsid w:val="008E260C"/>
    <w:rsid w:val="008E39BE"/>
    <w:rsid w:val="008E62EC"/>
    <w:rsid w:val="008F32F6"/>
    <w:rsid w:val="00916CD7"/>
    <w:rsid w:val="00920927"/>
    <w:rsid w:val="00921B38"/>
    <w:rsid w:val="0092331E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66CD3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221B"/>
    <w:rsid w:val="00B0712C"/>
    <w:rsid w:val="00B12013"/>
    <w:rsid w:val="00B22C67"/>
    <w:rsid w:val="00B333DE"/>
    <w:rsid w:val="00B3508F"/>
    <w:rsid w:val="00B443EE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143C3"/>
    <w:rsid w:val="00C1739B"/>
    <w:rsid w:val="00C20D80"/>
    <w:rsid w:val="00C21ADE"/>
    <w:rsid w:val="00C258AB"/>
    <w:rsid w:val="00C26067"/>
    <w:rsid w:val="00C3025D"/>
    <w:rsid w:val="00C30A29"/>
    <w:rsid w:val="00C317DC"/>
    <w:rsid w:val="00C56735"/>
    <w:rsid w:val="00C578E9"/>
    <w:rsid w:val="00C6080E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3BF1"/>
    <w:rsid w:val="00CE3C40"/>
    <w:rsid w:val="00CE7D19"/>
    <w:rsid w:val="00CF0CF5"/>
    <w:rsid w:val="00CF2B3E"/>
    <w:rsid w:val="00D0201F"/>
    <w:rsid w:val="00D02D9D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109D"/>
    <w:rsid w:val="00D45439"/>
    <w:rsid w:val="00D54C76"/>
    <w:rsid w:val="00D56298"/>
    <w:rsid w:val="00D62E6F"/>
    <w:rsid w:val="00D632BB"/>
    <w:rsid w:val="00D66A3F"/>
    <w:rsid w:val="00D71A68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38E6"/>
    <w:rsid w:val="00E317A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25B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1E0E"/>
    <w:rsid w:val="00F83D7C"/>
    <w:rsid w:val="00F86A5B"/>
    <w:rsid w:val="00FB232E"/>
    <w:rsid w:val="00FC3537"/>
    <w:rsid w:val="00FD557D"/>
    <w:rsid w:val="00FE0282"/>
    <w:rsid w:val="00FE124D"/>
    <w:rsid w:val="00FE216F"/>
    <w:rsid w:val="00FE792C"/>
    <w:rsid w:val="00FF108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FC353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BA2B81BE9E34F96C1054977BE7E8A" ma:contentTypeVersion="3" ma:contentTypeDescription="Create a new document." ma:contentTypeScope="" ma:versionID="aa8a201b75775b585b92a2008588b794">
  <xsd:schema xmlns:xsd="http://www.w3.org/2001/XMLSchema" xmlns:xs="http://www.w3.org/2001/XMLSchema" xmlns:p="http://schemas.microsoft.com/office/2006/metadata/properties" xmlns:ns2="ae1e441f-8ac2-48e9-9a27-7df828b5264d" targetNamespace="http://schemas.microsoft.com/office/2006/metadata/properties" ma:root="true" ma:fieldsID="17d8b925e7b85f71e1d24a1cb32d428d" ns2:_="">
    <xsd:import namespace="ae1e441f-8ac2-48e9-9a27-7df828b5264d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e441f-8ac2-48e9-9a27-7df828b5264d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ae1e441f-8ac2-48e9-9a27-7df828b5264d">Validation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567AE0-85A1-4D37-9983-F0AC52CA3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e441f-8ac2-48e9-9a27-7df828b526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EE7769-702B-4D7C-A61C-52318E2B39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ae1e441f-8ac2-48e9-9a27-7df828b5264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2021-06-01T11:42:00Z</dcterms:created>
  <dcterms:modified xsi:type="dcterms:W3CDTF">2021-06-01T11:42:00Z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0x010100BB4BA2B81BE9E34F96C1054977BE7E8A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