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F630C7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F630C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F630C7">
            <w:pPr>
              <w:pStyle w:val="SIText-Bold"/>
            </w:pPr>
            <w:r w:rsidRPr="00A326C2">
              <w:t>Comments</w:t>
            </w:r>
          </w:p>
        </w:tc>
      </w:tr>
      <w:tr w:rsidR="00DD176E" w14:paraId="012553F5" w14:textId="77777777" w:rsidTr="00F630C7">
        <w:tc>
          <w:tcPr>
            <w:tcW w:w="2689" w:type="dxa"/>
          </w:tcPr>
          <w:p w14:paraId="2E03E0F7" w14:textId="2620E69D" w:rsidR="00DD176E" w:rsidRPr="00402646" w:rsidRDefault="00DD176E" w:rsidP="00402646">
            <w:pPr>
              <w:pStyle w:val="SIText"/>
            </w:pPr>
            <w:r>
              <w:t xml:space="preserve">Release </w:t>
            </w:r>
            <w:r w:rsidR="007643B9">
              <w:t>1</w:t>
            </w:r>
          </w:p>
        </w:tc>
        <w:tc>
          <w:tcPr>
            <w:tcW w:w="6939" w:type="dxa"/>
          </w:tcPr>
          <w:p w14:paraId="65DA4210" w14:textId="1FCA9C3E" w:rsidR="00DD176E" w:rsidRPr="00402646" w:rsidRDefault="00DD176E" w:rsidP="00402646">
            <w:pPr>
              <w:pStyle w:val="SIText"/>
            </w:pPr>
            <w:r>
              <w:t xml:space="preserve">This version released with FWP Forest and Wood Products Training Package Version </w:t>
            </w:r>
            <w:r w:rsidR="007643B9">
              <w:t>7</w:t>
            </w:r>
            <w:r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72242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5D3C5688" w:rsidR="00F1480E" w:rsidRPr="00923720" w:rsidRDefault="00402646" w:rsidP="00923720">
            <w:pPr>
              <w:pStyle w:val="SIQUALCODE"/>
            </w:pPr>
            <w:r w:rsidRPr="00402646">
              <w:t>FWP2</w:t>
            </w:r>
            <w:r w:rsidR="007643B9">
              <w:t>XX</w:t>
            </w:r>
            <w:r w:rsidR="003F7EFF">
              <w:t>21</w:t>
            </w:r>
          </w:p>
        </w:tc>
        <w:tc>
          <w:tcPr>
            <w:tcW w:w="3604" w:type="pct"/>
            <w:shd w:val="clear" w:color="auto" w:fill="auto"/>
          </w:tcPr>
          <w:p w14:paraId="76CCBE63" w14:textId="65D5426C" w:rsidR="00F1480E" w:rsidRPr="00923720" w:rsidRDefault="00402646" w:rsidP="00A772D9">
            <w:pPr>
              <w:pStyle w:val="SIQUALtitle"/>
            </w:pPr>
            <w:r w:rsidRPr="00402646">
              <w:t xml:space="preserve">Certificate II in Forest </w:t>
            </w:r>
            <w:r w:rsidR="007643B9">
              <w:t>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F2C864C" w14:textId="393FE945" w:rsidR="002E7D89" w:rsidRDefault="00B7059A" w:rsidP="00FD437A">
            <w:pPr>
              <w:pStyle w:val="SIText"/>
            </w:pPr>
            <w:r>
              <w:t>This qualification reflects the job of people</w:t>
            </w:r>
            <w:r w:rsidR="00527C37">
              <w:t xml:space="preserve"> who provide support </w:t>
            </w:r>
            <w:r w:rsidR="004F7759">
              <w:t xml:space="preserve">to </w:t>
            </w:r>
            <w:r w:rsidR="00121D1C">
              <w:t>forest operations</w:t>
            </w:r>
            <w:r w:rsidR="0093365C">
              <w:t xml:space="preserve"> </w:t>
            </w:r>
            <w:r w:rsidR="0093365C" w:rsidRPr="0093365C">
              <w:t xml:space="preserve">in a variety </w:t>
            </w:r>
            <w:r w:rsidR="00A80C1B">
              <w:t xml:space="preserve">of </w:t>
            </w:r>
            <w:r w:rsidR="0093365C" w:rsidRPr="0093365C">
              <w:t>forestry contexts.</w:t>
            </w:r>
            <w:r w:rsidR="00DF74F1">
              <w:t xml:space="preserve"> </w:t>
            </w:r>
            <w:r w:rsidR="002F3DA6">
              <w:t xml:space="preserve">It </w:t>
            </w:r>
            <w:r w:rsidR="00680DBA">
              <w:t>is also designed for</w:t>
            </w:r>
            <w:r w:rsidR="002F3DA6">
              <w:t xml:space="preserve"> </w:t>
            </w:r>
            <w:r w:rsidR="002F3DA6" w:rsidRPr="002F3DA6">
              <w:t>learners involved in school-based VET traineeships and other VET in school programs.</w:t>
            </w:r>
          </w:p>
          <w:p w14:paraId="0F8704D2" w14:textId="77777777" w:rsidR="002E7D89" w:rsidRDefault="002E7D89" w:rsidP="00FD437A">
            <w:pPr>
              <w:pStyle w:val="SIText"/>
            </w:pPr>
          </w:p>
          <w:p w14:paraId="378F9FD8" w14:textId="20F8D1C1" w:rsidR="00A80C1B" w:rsidRDefault="00565978" w:rsidP="00FD437A">
            <w:pPr>
              <w:pStyle w:val="SIText"/>
            </w:pPr>
            <w:r>
              <w:t xml:space="preserve">Individuals with this qualification apply </w:t>
            </w:r>
            <w:r w:rsidR="00DB555A">
              <w:t xml:space="preserve">specialised skills and knowledge </w:t>
            </w:r>
            <w:r w:rsidR="00697098" w:rsidRPr="00697098">
              <w:t xml:space="preserve">relevant to </w:t>
            </w:r>
            <w:r w:rsidR="007165D3" w:rsidRPr="00697098">
              <w:t>entry</w:t>
            </w:r>
            <w:r w:rsidR="007165D3">
              <w:t>-</w:t>
            </w:r>
            <w:r w:rsidR="00697098" w:rsidRPr="00697098">
              <w:t xml:space="preserve">level roles in </w:t>
            </w:r>
            <w:r w:rsidR="004B797A">
              <w:t>f</w:t>
            </w:r>
            <w:r w:rsidR="00697098" w:rsidRPr="00697098">
              <w:t>orest operation</w:t>
            </w:r>
            <w:r w:rsidR="004B797A">
              <w:t>s</w:t>
            </w:r>
            <w:r w:rsidR="008047D8">
              <w:t xml:space="preserve">. This </w:t>
            </w:r>
            <w:r w:rsidR="00093DBB">
              <w:t>includes</w:t>
            </w:r>
            <w:r w:rsidR="00DB555A">
              <w:t xml:space="preserve"> </w:t>
            </w:r>
            <w:r w:rsidR="0097482E" w:rsidRPr="0097482E">
              <w:rPr>
                <w:lang w:eastAsia="en-AU"/>
              </w:rPr>
              <w:t>a basic understanding of the industry</w:t>
            </w:r>
            <w:r w:rsidR="00E32334">
              <w:t xml:space="preserve"> and</w:t>
            </w:r>
            <w:r w:rsidR="0097482E" w:rsidRPr="0097482E">
              <w:rPr>
                <w:lang w:eastAsia="en-AU"/>
              </w:rPr>
              <w:t xml:space="preserve"> the risks involved in </w:t>
            </w:r>
            <w:r w:rsidR="004E6F67">
              <w:t>forest operations</w:t>
            </w:r>
            <w:r w:rsidR="00E762FB">
              <w:t xml:space="preserve">. </w:t>
            </w:r>
            <w:r w:rsidR="00435F7D">
              <w:t>They are also expected to</w:t>
            </w:r>
            <w:r w:rsidR="007165D3">
              <w:t xml:space="preserve"> </w:t>
            </w:r>
            <w:r w:rsidR="00AC3C37">
              <w:t>conduct</w:t>
            </w:r>
            <w:r w:rsidR="00243F4C">
              <w:t xml:space="preserve"> </w:t>
            </w:r>
            <w:r w:rsidR="009E44D2">
              <w:t xml:space="preserve">basic </w:t>
            </w:r>
            <w:r w:rsidR="00B96722">
              <w:t xml:space="preserve">forest </w:t>
            </w:r>
            <w:r w:rsidR="00D0553B">
              <w:t>operations</w:t>
            </w:r>
            <w:r w:rsidR="00A80C1B">
              <w:t>.</w:t>
            </w:r>
          </w:p>
          <w:p w14:paraId="3BA7873A" w14:textId="0101A7D1" w:rsidR="00546939" w:rsidRPr="00FD437A" w:rsidRDefault="00006BC5" w:rsidP="00FD437A">
            <w:pPr>
              <w:pStyle w:val="SIText"/>
            </w:pPr>
            <w:r>
              <w:t xml:space="preserve"> </w:t>
            </w:r>
          </w:p>
          <w:p w14:paraId="009458BF" w14:textId="14E21F87" w:rsidR="00D82EB1" w:rsidRDefault="00D82EB1" w:rsidP="00FD437A">
            <w:pPr>
              <w:pStyle w:val="SIText"/>
            </w:pPr>
            <w:r w:rsidRPr="00D82EB1">
              <w:t>At this level</w:t>
            </w:r>
            <w:r w:rsidR="00AC3C37">
              <w:t>,</w:t>
            </w:r>
            <w:r w:rsidRPr="00D82EB1">
              <w:t xml:space="preserve"> workers complete tasks under </w:t>
            </w:r>
            <w:r w:rsidR="0097482E">
              <w:t xml:space="preserve">close </w:t>
            </w:r>
            <w:r w:rsidRPr="00D82EB1">
              <w:t xml:space="preserve">supervision involving known routines and procedures but variable </w:t>
            </w:r>
            <w:r w:rsidR="00080733">
              <w:t xml:space="preserve">work </w:t>
            </w:r>
            <w:r w:rsidRPr="00D82EB1">
              <w:t>tasks in collaboration with others.</w:t>
            </w:r>
          </w:p>
          <w:p w14:paraId="33341FD7" w14:textId="77777777" w:rsidR="00D82EB1" w:rsidRDefault="00D82EB1" w:rsidP="00FD437A">
            <w:pPr>
              <w:pStyle w:val="SIText"/>
            </w:pPr>
          </w:p>
          <w:p w14:paraId="330A1D02" w14:textId="3CBD5EE0" w:rsidR="00DD4620" w:rsidRDefault="0020295A" w:rsidP="00FD437A">
            <w:pPr>
              <w:pStyle w:val="SIText"/>
            </w:pPr>
            <w:r w:rsidRPr="0020295A">
              <w:t>This qualification enables specialisations in:</w:t>
            </w:r>
          </w:p>
          <w:p w14:paraId="47ED872C" w14:textId="3B06FA59" w:rsidR="0020295A" w:rsidRDefault="0020295A" w:rsidP="00843107">
            <w:pPr>
              <w:pStyle w:val="SIBulletList1"/>
            </w:pPr>
            <w:r>
              <w:t xml:space="preserve">Forest </w:t>
            </w:r>
            <w:r w:rsidR="00843107">
              <w:t>Nursery Production</w:t>
            </w:r>
            <w:r w:rsidR="00984A75">
              <w:t>,</w:t>
            </w:r>
          </w:p>
          <w:p w14:paraId="2026349D" w14:textId="64AC593A" w:rsidR="00843107" w:rsidRDefault="00843107" w:rsidP="00843107">
            <w:pPr>
              <w:pStyle w:val="SIBulletList1"/>
            </w:pPr>
            <w:r>
              <w:t>Silviculture,</w:t>
            </w:r>
            <w:r w:rsidR="00A34891">
              <w:t xml:space="preserve"> or</w:t>
            </w:r>
          </w:p>
          <w:p w14:paraId="6FCCB7F3" w14:textId="5D5FBC91" w:rsidR="00843107" w:rsidRDefault="00843107">
            <w:pPr>
              <w:pStyle w:val="SIBulletList1"/>
            </w:pPr>
            <w:r>
              <w:t>Timber Harvesting.</w:t>
            </w:r>
          </w:p>
          <w:p w14:paraId="7966D45A" w14:textId="77777777" w:rsidR="00B7059A" w:rsidRPr="00E2713D" w:rsidRDefault="00B7059A" w:rsidP="00FD437A">
            <w:pPr>
              <w:pStyle w:val="SIText"/>
            </w:pPr>
          </w:p>
          <w:p w14:paraId="6A600A29" w14:textId="0F558D1B" w:rsidR="00402646" w:rsidRPr="00E2713D" w:rsidRDefault="005A30D3" w:rsidP="00E2713D">
            <w:pPr>
              <w:pStyle w:val="SIText"/>
            </w:pPr>
            <w:r w:rsidRPr="00E2713D">
              <w:t>No licensing, legislative</w:t>
            </w:r>
            <w:r w:rsidRPr="00306AC1">
              <w:t xml:space="preserve"> or certification requirements apply to this qualification at the time of publication.</w:t>
            </w:r>
          </w:p>
          <w:p w14:paraId="45AE72B4" w14:textId="5CFFBF20" w:rsidR="00A772D9" w:rsidRPr="00856837" w:rsidRDefault="00A772D9" w:rsidP="009D5C30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1C0AEC">
        <w:trPr>
          <w:trHeight w:val="870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5293E8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A509F75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91B6565" w14:textId="77777777" w:rsidTr="001C38E5">
        <w:trPr>
          <w:trHeight w:val="698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FD9544D" w14:textId="77777777" w:rsidR="001C0AEC" w:rsidRPr="00FD437A" w:rsidRDefault="001C0AEC" w:rsidP="00FD437A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FD437A">
              <w:rPr>
                <w:rStyle w:val="SIStrikethroughtext"/>
                <w:strike w:val="0"/>
                <w:color w:val="auto"/>
              </w:rPr>
              <w:t xml:space="preserve">To achieve this qualification, competency must be demonstrated in: </w:t>
            </w:r>
          </w:p>
          <w:p w14:paraId="5F83F3A6" w14:textId="77777777" w:rsidR="001C0AEC" w:rsidRPr="00FD437A" w:rsidRDefault="001C0AEC" w:rsidP="00E2713D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FD437A">
              <w:rPr>
                <w:rStyle w:val="SIStrikethroughtext"/>
                <w:strike w:val="0"/>
                <w:color w:val="auto"/>
              </w:rPr>
              <w:t>13 units of competency:</w:t>
            </w:r>
          </w:p>
          <w:p w14:paraId="642713CD" w14:textId="76FF650F" w:rsidR="001C0AEC" w:rsidRPr="00AF702D" w:rsidRDefault="007D3EDE" w:rsidP="00AF702D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AF702D">
              <w:rPr>
                <w:rStyle w:val="SIStrikethroughtext"/>
                <w:strike w:val="0"/>
                <w:color w:val="auto"/>
              </w:rPr>
              <w:t>5</w:t>
            </w:r>
            <w:r w:rsidR="00EC6EAB" w:rsidRPr="00AF702D">
              <w:rPr>
                <w:rStyle w:val="SIStrikethroughtext"/>
                <w:strike w:val="0"/>
                <w:color w:val="auto"/>
              </w:rPr>
              <w:t xml:space="preserve"> </w:t>
            </w:r>
            <w:r w:rsidR="001C0AEC" w:rsidRPr="00AF702D">
              <w:rPr>
                <w:rStyle w:val="SIStrikethroughtext"/>
                <w:strike w:val="0"/>
                <w:color w:val="auto"/>
              </w:rPr>
              <w:t>core units</w:t>
            </w:r>
          </w:p>
          <w:p w14:paraId="4A2F79E9" w14:textId="05F69853" w:rsidR="001C0AEC" w:rsidRPr="00AF702D" w:rsidRDefault="007D3EDE" w:rsidP="00AF702D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AF702D">
              <w:rPr>
                <w:rStyle w:val="SIStrikethroughtext"/>
                <w:strike w:val="0"/>
                <w:color w:val="auto"/>
              </w:rPr>
              <w:t>8</w:t>
            </w:r>
            <w:r w:rsidR="00EC6EAB" w:rsidRPr="00AF702D">
              <w:rPr>
                <w:rStyle w:val="SIStrikethroughtext"/>
                <w:strike w:val="0"/>
                <w:color w:val="auto"/>
              </w:rPr>
              <w:t xml:space="preserve"> </w:t>
            </w:r>
            <w:r w:rsidR="001C0AEC" w:rsidRPr="00AF702D">
              <w:rPr>
                <w:rStyle w:val="SIStrikethroughtext"/>
                <w:strike w:val="0"/>
                <w:color w:val="auto"/>
              </w:rPr>
              <w:t>elective units.</w:t>
            </w:r>
          </w:p>
          <w:p w14:paraId="2014AD0F" w14:textId="77777777" w:rsidR="001C0AEC" w:rsidRPr="00FD437A" w:rsidRDefault="001C0AEC" w:rsidP="00FD437A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77F7E643" w14:textId="5B962E80" w:rsidR="007634A8" w:rsidRPr="006C684F" w:rsidRDefault="001C0AEC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6C684F">
              <w:rPr>
                <w:rStyle w:val="SIStrikethroughtext"/>
                <w:strike w:val="0"/>
                <w:color w:val="auto"/>
              </w:rPr>
              <w:t xml:space="preserve">Elective units must ensure the integrity of the </w:t>
            </w:r>
            <w:r w:rsidR="00F002C4" w:rsidRPr="003E5796">
              <w:rPr>
                <w:rStyle w:val="SIStrikethroughtext"/>
                <w:strike w:val="0"/>
                <w:color w:val="auto"/>
              </w:rPr>
              <w:t>alignment</w:t>
            </w:r>
            <w:r w:rsidR="004F2244" w:rsidRPr="003E5796">
              <w:rPr>
                <w:rStyle w:val="SIStrikethroughtext"/>
                <w:strike w:val="0"/>
                <w:color w:val="auto"/>
              </w:rPr>
              <w:t xml:space="preserve"> between the</w:t>
            </w:r>
            <w:r w:rsidR="00F002C4" w:rsidRPr="003E5796">
              <w:rPr>
                <w:rStyle w:val="SIStrikethroughtext"/>
                <w:strike w:val="0"/>
                <w:color w:val="auto"/>
              </w:rPr>
              <w:t xml:space="preserve"> </w:t>
            </w:r>
            <w:r w:rsidRPr="006C684F">
              <w:rPr>
                <w:rStyle w:val="SIStrikethroughtext"/>
                <w:strike w:val="0"/>
                <w:color w:val="auto"/>
              </w:rPr>
              <w:t>qualification</w:t>
            </w:r>
            <w:r w:rsidR="004F2244" w:rsidRPr="003E5796">
              <w:rPr>
                <w:rStyle w:val="SIStrikethroughtext"/>
                <w:strike w:val="0"/>
                <w:color w:val="auto"/>
              </w:rPr>
              <w:t xml:space="preserve"> and</w:t>
            </w:r>
            <w:r w:rsidRPr="006C684F">
              <w:rPr>
                <w:rStyle w:val="SIStrikethroughtext"/>
                <w:strike w:val="0"/>
                <w:color w:val="auto"/>
              </w:rPr>
              <w:t xml:space="preserve"> Australian Qualification Framework (AQF) and contribute to a valid, industry-supported vocational outcome.</w:t>
            </w:r>
            <w:r w:rsidR="00663F5B" w:rsidRPr="006C684F">
              <w:rPr>
                <w:rStyle w:val="SIStrikethroughtext"/>
                <w:strike w:val="0"/>
                <w:color w:val="auto"/>
              </w:rPr>
              <w:t xml:space="preserve"> Electives can be chosen to provide </w:t>
            </w:r>
            <w:r w:rsidR="00AB12F3" w:rsidRPr="006C684F">
              <w:rPr>
                <w:rStyle w:val="SIStrikethroughtext"/>
                <w:strike w:val="0"/>
                <w:color w:val="auto"/>
              </w:rPr>
              <w:t xml:space="preserve">a general </w:t>
            </w:r>
            <w:r w:rsidR="001B0C38" w:rsidRPr="006C684F">
              <w:rPr>
                <w:rStyle w:val="SIStrikethroughtext"/>
                <w:strike w:val="0"/>
                <w:color w:val="auto"/>
              </w:rPr>
              <w:t xml:space="preserve">qualification or a </w:t>
            </w:r>
            <w:r w:rsidR="00D6451B" w:rsidRPr="006C684F">
              <w:rPr>
                <w:rStyle w:val="SIStrikethroughtext"/>
                <w:strike w:val="0"/>
                <w:color w:val="auto"/>
              </w:rPr>
              <w:t>qualification with a specialisation.</w:t>
            </w:r>
            <w:r w:rsidRPr="006C684F">
              <w:rPr>
                <w:rStyle w:val="SIStrikethroughtext"/>
                <w:strike w:val="0"/>
                <w:color w:val="auto"/>
              </w:rPr>
              <w:t xml:space="preserve"> </w:t>
            </w:r>
          </w:p>
          <w:p w14:paraId="2DB5E685" w14:textId="77777777" w:rsidR="007634A8" w:rsidRPr="003A5C11" w:rsidRDefault="007634A8" w:rsidP="003A5C11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3322597A" w14:textId="258A1033" w:rsidR="003A5C11" w:rsidRDefault="00253F06">
            <w:pPr>
              <w:pStyle w:val="SIText"/>
              <w:rPr>
                <w:rStyle w:val="SIStrikethroughtext"/>
              </w:rPr>
            </w:pPr>
            <w:r w:rsidRPr="003E5796">
              <w:rPr>
                <w:rStyle w:val="SIStrikethroughtext"/>
                <w:strike w:val="0"/>
                <w:color w:val="auto"/>
              </w:rPr>
              <w:t>For the award of</w:t>
            </w:r>
            <w:r w:rsidR="00774129" w:rsidRPr="00253F06">
              <w:rPr>
                <w:rStyle w:val="SIStrikethroughtext"/>
                <w:strike w:val="0"/>
                <w:color w:val="auto"/>
              </w:rPr>
              <w:t xml:space="preserve"> the</w:t>
            </w:r>
            <w:r w:rsidR="00774129" w:rsidRPr="00774129">
              <w:rPr>
                <w:rStyle w:val="SIStrikethroughtext"/>
                <w:strike w:val="0"/>
                <w:color w:val="auto"/>
              </w:rPr>
              <w:t xml:space="preserve"> </w:t>
            </w:r>
            <w:r w:rsidR="003F7EFF" w:rsidRPr="007D43FC">
              <w:rPr>
                <w:rStyle w:val="SIText-Italic"/>
              </w:rPr>
              <w:t>Certificate II in Forest Operations</w:t>
            </w:r>
            <w:r w:rsidR="00774129" w:rsidRPr="00774129">
              <w:rPr>
                <w:rStyle w:val="SIStrikethroughtext"/>
                <w:strike w:val="0"/>
                <w:color w:val="auto"/>
              </w:rPr>
              <w:t xml:space="preserve"> </w:t>
            </w:r>
            <w:r w:rsidR="00D6451B" w:rsidRPr="003A5C11">
              <w:rPr>
                <w:rStyle w:val="SIStrikethroughtext"/>
                <w:strike w:val="0"/>
                <w:color w:val="auto"/>
              </w:rPr>
              <w:t>choose:</w:t>
            </w:r>
            <w:r w:rsidR="00D6451B">
              <w:rPr>
                <w:rStyle w:val="SIStrikethroughtext"/>
              </w:rPr>
              <w:t xml:space="preserve"> </w:t>
            </w:r>
          </w:p>
          <w:p w14:paraId="7E490E07" w14:textId="0F18BB5C" w:rsidR="001C0AEC" w:rsidRPr="0077595F" w:rsidRDefault="001C0AEC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r w:rsidR="00CC628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6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from </w:t>
            </w:r>
            <w:r w:rsidR="00B16620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electives in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Group</w:t>
            </w:r>
            <w:r w:rsidR="001D6F72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s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A</w:t>
            </w:r>
            <w:r w:rsidR="002565C3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1D6F72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to</w:t>
            </w:r>
            <w:r w:rsidR="002565C3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</w:p>
          <w:p w14:paraId="4D16E00A" w14:textId="03684B77" w:rsidR="002565C3" w:rsidRPr="0077595F" w:rsidRDefault="002565C3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r w:rsidR="0035300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r w:rsidR="000526F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unit</w:t>
            </w:r>
            <w:r w:rsidR="0035300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s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7D5CD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from </w:t>
            </w:r>
            <w:r w:rsidR="00F81087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remaining 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electives in </w:t>
            </w:r>
            <w:r w:rsidR="004A773B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G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roups A to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, or from </w:t>
            </w:r>
            <w:r w:rsidR="007D5CD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any currently endorsed Training Package or accredited course</w:t>
            </w:r>
            <w:r w:rsidR="00CB472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.</w:t>
            </w:r>
          </w:p>
          <w:p w14:paraId="7EE9957D" w14:textId="6218D75E" w:rsidR="002219FC" w:rsidRPr="001B63D1" w:rsidRDefault="002219FC" w:rsidP="001B63D1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</w:p>
          <w:p w14:paraId="1FA1613E" w14:textId="766A0603" w:rsidR="00E47A7F" w:rsidRPr="001B63D1" w:rsidRDefault="00F34019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6D0D3D">
              <w:rPr>
                <w:rStyle w:val="SIStrikethroughtext"/>
                <w:strike w:val="0"/>
                <w:color w:val="auto"/>
              </w:rPr>
              <w:t xml:space="preserve">For </w:t>
            </w:r>
            <w:r w:rsidR="004A773B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Pr="006D0D3D">
              <w:rPr>
                <w:rStyle w:val="SIStrikethroughtext"/>
                <w:strike w:val="0"/>
                <w:color w:val="auto"/>
              </w:rPr>
              <w:t>award</w:t>
            </w:r>
            <w:r w:rsidRPr="00F34019">
              <w:rPr>
                <w:rStyle w:val="SIStrikethroughtext"/>
                <w:strike w:val="0"/>
                <w:color w:val="auto"/>
              </w:rPr>
              <w:t xml:space="preserve"> of th</w:t>
            </w:r>
            <w:r w:rsidRPr="00363FA9">
              <w:rPr>
                <w:rStyle w:val="SIStrikethroughtext"/>
                <w:strike w:val="0"/>
                <w:color w:val="auto"/>
              </w:rPr>
              <w:t xml:space="preserve">e </w:t>
            </w:r>
            <w:r w:rsidRPr="00F34019">
              <w:rPr>
                <w:rStyle w:val="SIText-Italic"/>
              </w:rPr>
              <w:t>Certificate II in Forest Operations (Forest Nursery Production</w:t>
            </w:r>
            <w:r>
              <w:rPr>
                <w:rStyle w:val="SIText-Italic"/>
              </w:rPr>
              <w:t xml:space="preserve">) </w:t>
            </w:r>
            <w:r w:rsidRPr="00363FA9">
              <w:rPr>
                <w:rStyle w:val="SIText-Italic"/>
                <w:i w:val="0"/>
                <w:szCs w:val="22"/>
              </w:rPr>
              <w:t>choose:</w:t>
            </w:r>
          </w:p>
          <w:p w14:paraId="2696DD37" w14:textId="592A4016" w:rsidR="007C7FE8" w:rsidRPr="0077595F" w:rsidRDefault="007C7FE8" w:rsidP="00B561A4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Strikethroughtext"/>
                <w:strike w:val="0"/>
                <w:color w:val="auto"/>
              </w:rPr>
              <w:t xml:space="preserve">at least </w:t>
            </w:r>
            <w:r w:rsidR="008D585E" w:rsidRPr="0077595F">
              <w:rPr>
                <w:rStyle w:val="SIStrikethroughtext"/>
                <w:strike w:val="0"/>
                <w:color w:val="auto"/>
              </w:rPr>
              <w:t>4</w:t>
            </w:r>
            <w:r w:rsidR="004902AD" w:rsidRPr="0077595F">
              <w:rPr>
                <w:rStyle w:val="SIStrikethroughtext"/>
                <w:strike w:val="0"/>
                <w:color w:val="auto"/>
              </w:rPr>
              <w:t xml:space="preserve"> 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units </w:t>
            </w:r>
            <w:r w:rsidR="00D40FC0" w:rsidRPr="0077595F">
              <w:rPr>
                <w:rStyle w:val="SIStrikethroughtext"/>
                <w:strike w:val="0"/>
                <w:color w:val="auto"/>
              </w:rPr>
              <w:t xml:space="preserve">from </w:t>
            </w:r>
            <w:r w:rsidR="00A96E51" w:rsidRPr="0077595F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B561A4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6E3681" w:rsidRPr="00B561A4">
              <w:rPr>
                <w:rStyle w:val="SIStrikethroughtext"/>
                <w:strike w:val="0"/>
                <w:color w:val="auto"/>
              </w:rPr>
              <w:t>B</w:t>
            </w:r>
            <w:r w:rsidR="003C0AB5" w:rsidRPr="0077595F">
              <w:rPr>
                <w:rStyle w:val="SIStrikethroughtext"/>
                <w:strike w:val="0"/>
                <w:color w:val="auto"/>
              </w:rPr>
              <w:t xml:space="preserve"> and F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. One of these units </w:t>
            </w:r>
            <w:r w:rsidR="00552253" w:rsidRPr="0077595F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5A65BD" w:rsidRPr="0077595F">
              <w:rPr>
                <w:rStyle w:val="SIStrikethroughtext"/>
                <w:strike w:val="0"/>
                <w:color w:val="auto"/>
              </w:rPr>
              <w:t xml:space="preserve">from </w:t>
            </w:r>
            <w:r w:rsidR="008779FC" w:rsidRPr="0077595F">
              <w:rPr>
                <w:rStyle w:val="SIStrikethroughtext"/>
                <w:strike w:val="0"/>
                <w:color w:val="auto"/>
              </w:rPr>
              <w:t xml:space="preserve">Group </w:t>
            </w:r>
            <w:r w:rsidR="005F61C6" w:rsidRPr="0077595F">
              <w:rPr>
                <w:rStyle w:val="SIStrikethroughtext"/>
                <w:strike w:val="0"/>
                <w:color w:val="auto"/>
              </w:rPr>
              <w:t xml:space="preserve">D </w:t>
            </w:r>
            <w:r w:rsidR="0077640D" w:rsidRPr="0077595F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01542E" w:rsidRPr="0077595F">
              <w:rPr>
                <w:rStyle w:val="SIText-Italic"/>
              </w:rPr>
              <w:t xml:space="preserve">Certificate III </w:t>
            </w:r>
            <w:r w:rsidR="009C149E" w:rsidRPr="0077595F">
              <w:rPr>
                <w:rStyle w:val="SIText-Italic"/>
              </w:rPr>
              <w:t>in Forestry Operations</w:t>
            </w:r>
          </w:p>
          <w:p w14:paraId="6309F210" w14:textId="1CD13207" w:rsidR="00C5432A" w:rsidRPr="0077595F" w:rsidRDefault="00EB32D0" w:rsidP="0077595F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Text-Italic"/>
                <w:i w:val="0"/>
              </w:rPr>
              <w:t xml:space="preserve">at least 2 units from </w:t>
            </w:r>
            <w:r w:rsidR="00A96E51" w:rsidRPr="0077595F">
              <w:rPr>
                <w:rStyle w:val="SIText-Italic"/>
                <w:i w:val="0"/>
              </w:rPr>
              <w:t xml:space="preserve">the electives in </w:t>
            </w:r>
            <w:r w:rsidRPr="0077595F">
              <w:rPr>
                <w:rStyle w:val="SIText-Italic"/>
                <w:i w:val="0"/>
              </w:rPr>
              <w:t xml:space="preserve">Groups A to </w:t>
            </w:r>
            <w:r w:rsidR="0004241E" w:rsidRPr="0077595F">
              <w:rPr>
                <w:rStyle w:val="SIText-Italic"/>
                <w:i w:val="0"/>
              </w:rPr>
              <w:t>H</w:t>
            </w:r>
            <w:r w:rsidR="003045F3" w:rsidRPr="0077595F">
              <w:rPr>
                <w:rStyle w:val="SIText-Italic"/>
                <w:i w:val="0"/>
              </w:rPr>
              <w:t>, excluding specialisation electives already selected</w:t>
            </w:r>
          </w:p>
          <w:p w14:paraId="4D918FBC" w14:textId="594C3846" w:rsidR="003045F3" w:rsidRPr="0077595F" w:rsidRDefault="003045F3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2 units from the remaining electives in Groups A to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455EF43C" w14:textId="77777777" w:rsidR="0072173A" w:rsidRPr="003E5796" w:rsidRDefault="0072173A">
            <w:pPr>
              <w:pStyle w:val="SIBulletList1"/>
              <w:numPr>
                <w:ilvl w:val="0"/>
                <w:numId w:val="0"/>
              </w:numPr>
              <w:rPr>
                <w:rStyle w:val="SIStrikethroughtext"/>
                <w:strike w:val="0"/>
                <w:color w:val="auto"/>
              </w:rPr>
            </w:pPr>
          </w:p>
          <w:p w14:paraId="4FA41762" w14:textId="6CAD03DD" w:rsidR="0072173A" w:rsidRPr="0072173A" w:rsidRDefault="00366B31" w:rsidP="00417655">
            <w:pPr>
              <w:pStyle w:val="SIText"/>
              <w:rPr>
                <w:rStyle w:val="SIText-Italic"/>
                <w:i w:val="0"/>
              </w:rPr>
            </w:pPr>
            <w:r w:rsidRPr="002848DC">
              <w:rPr>
                <w:rStyle w:val="SIStrikethroughtext"/>
                <w:strike w:val="0"/>
                <w:color w:val="auto"/>
              </w:rPr>
              <w:t>F</w:t>
            </w:r>
            <w:r w:rsidR="00552253" w:rsidRPr="002848DC">
              <w:rPr>
                <w:rStyle w:val="SIStrikethroughtext"/>
                <w:strike w:val="0"/>
                <w:color w:val="auto"/>
              </w:rPr>
              <w:t xml:space="preserve">or </w:t>
            </w:r>
            <w:r w:rsidR="008318DE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="00552253" w:rsidRPr="002848DC">
              <w:rPr>
                <w:rStyle w:val="SIStrikethroughtext"/>
                <w:strike w:val="0"/>
                <w:color w:val="auto"/>
              </w:rPr>
              <w:t>award</w:t>
            </w:r>
            <w:r w:rsidR="00552253" w:rsidRPr="000D6FCF">
              <w:rPr>
                <w:rStyle w:val="SIStrikethroughtext"/>
                <w:strike w:val="0"/>
                <w:color w:val="auto"/>
              </w:rPr>
              <w:t xml:space="preserve"> of the </w:t>
            </w:r>
            <w:r w:rsidR="00552253" w:rsidRPr="00F94B89">
              <w:rPr>
                <w:rStyle w:val="SIText-Italic"/>
              </w:rPr>
              <w:t>Certificate II in Forest Operations (Silviculture)</w:t>
            </w:r>
            <w:r w:rsidR="003679CF">
              <w:rPr>
                <w:rStyle w:val="SIText-Italic"/>
              </w:rPr>
              <w:t xml:space="preserve"> </w:t>
            </w:r>
            <w:r w:rsidR="003679CF" w:rsidRPr="003679CF">
              <w:rPr>
                <w:rStyle w:val="SIText-Italic"/>
                <w:i w:val="0"/>
                <w:szCs w:val="22"/>
              </w:rPr>
              <w:t>choose:</w:t>
            </w:r>
          </w:p>
          <w:p w14:paraId="16E6382C" w14:textId="0E39C43E" w:rsidR="00C1075C" w:rsidRPr="0077595F" w:rsidRDefault="00C1075C" w:rsidP="00B561A4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Strikethroughtext"/>
                <w:strike w:val="0"/>
                <w:color w:val="auto"/>
              </w:rPr>
              <w:t xml:space="preserve">at least </w:t>
            </w:r>
            <w:r w:rsidR="00D2097B" w:rsidRPr="0077595F">
              <w:rPr>
                <w:rStyle w:val="SIStrikethroughtext"/>
                <w:strike w:val="0"/>
                <w:color w:val="auto"/>
              </w:rPr>
              <w:t>4</w:t>
            </w:r>
            <w:r w:rsidRPr="0077595F">
              <w:rPr>
                <w:rStyle w:val="SIStrikethroughtext"/>
                <w:strike w:val="0"/>
                <w:color w:val="auto"/>
              </w:rPr>
              <w:t xml:space="preserve"> units from </w:t>
            </w:r>
            <w:r w:rsidR="009C574C" w:rsidRPr="0077595F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B561A4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6E3681" w:rsidRPr="00B561A4">
              <w:rPr>
                <w:rStyle w:val="SIStrikethroughtext"/>
                <w:strike w:val="0"/>
                <w:color w:val="auto"/>
              </w:rPr>
              <w:t>C</w:t>
            </w:r>
            <w:r w:rsidR="0004241E" w:rsidRPr="0077595F">
              <w:rPr>
                <w:rStyle w:val="SIStrikethroughtext"/>
                <w:strike w:val="0"/>
                <w:color w:val="auto"/>
              </w:rPr>
              <w:t xml:space="preserve"> and </w:t>
            </w:r>
            <w:r w:rsidR="0077595F" w:rsidRPr="0077595F">
              <w:rPr>
                <w:rStyle w:val="SIStrikethroughtext"/>
                <w:strike w:val="0"/>
                <w:color w:val="auto"/>
              </w:rPr>
              <w:t>F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. </w:t>
            </w:r>
            <w:r w:rsidR="00044F21" w:rsidRPr="0077595F">
              <w:rPr>
                <w:rStyle w:val="SIStrikethroughtext"/>
                <w:strike w:val="0"/>
                <w:color w:val="auto"/>
              </w:rPr>
              <w:t>O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ne of these units </w:t>
            </w:r>
            <w:r w:rsidR="000D6FCF" w:rsidRPr="0077595F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200926" w:rsidRPr="0077595F">
              <w:rPr>
                <w:rStyle w:val="SIStrikethroughtext"/>
                <w:strike w:val="0"/>
                <w:color w:val="auto"/>
              </w:rPr>
              <w:t xml:space="preserve">from Group </w:t>
            </w:r>
            <w:r w:rsidR="002848DC" w:rsidRPr="0077595F">
              <w:rPr>
                <w:rStyle w:val="SIStrikethroughtext"/>
                <w:strike w:val="0"/>
                <w:color w:val="auto"/>
              </w:rPr>
              <w:t xml:space="preserve">E </w:t>
            </w:r>
            <w:r w:rsidR="00200926" w:rsidRPr="0077595F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200926" w:rsidRPr="0077595F">
              <w:rPr>
                <w:rStyle w:val="SIText-Italic"/>
              </w:rPr>
              <w:t>Certificate III in Forestry Operations</w:t>
            </w:r>
            <w:r w:rsidRPr="0077595F">
              <w:rPr>
                <w:rStyle w:val="SIText-Italic"/>
              </w:rPr>
              <w:t xml:space="preserve"> </w:t>
            </w:r>
          </w:p>
          <w:p w14:paraId="37D02A34" w14:textId="5566C92B" w:rsidR="002848DC" w:rsidRPr="0077595F" w:rsidRDefault="002848DC" w:rsidP="0077595F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Text-Italic"/>
                <w:i w:val="0"/>
              </w:rPr>
              <w:t xml:space="preserve">at least 2 units from the electives in Groups A to </w:t>
            </w:r>
            <w:r w:rsidR="0077595F" w:rsidRPr="0077595F">
              <w:rPr>
                <w:rStyle w:val="SIText-Italic"/>
                <w:i w:val="0"/>
              </w:rPr>
              <w:t>H</w:t>
            </w:r>
            <w:r w:rsidRPr="0077595F">
              <w:rPr>
                <w:rStyle w:val="SIText-Italic"/>
                <w:i w:val="0"/>
              </w:rPr>
              <w:t>, excluding specialisation electives already selected</w:t>
            </w:r>
          </w:p>
          <w:p w14:paraId="47EFD4E6" w14:textId="34D7567D" w:rsidR="002848DC" w:rsidRPr="0077595F" w:rsidRDefault="002848DC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2 units from the remaining electives in Groups A to </w:t>
            </w:r>
            <w:r w:rsidR="0077595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3F5AB280" w14:textId="77777777" w:rsidR="003679CF" w:rsidRDefault="003679CF" w:rsidP="003679CF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strike w:val="0"/>
                <w:color w:val="auto"/>
              </w:rPr>
            </w:pPr>
          </w:p>
          <w:p w14:paraId="4F271EE1" w14:textId="7B30D2DE" w:rsidR="003679CF" w:rsidRDefault="00366B31">
            <w:pPr>
              <w:pStyle w:val="SIText"/>
              <w:rPr>
                <w:rStyle w:val="SIText-Italic"/>
              </w:rPr>
            </w:pPr>
            <w:r w:rsidRPr="00C1703D">
              <w:rPr>
                <w:rStyle w:val="SIStrikethroughtext"/>
                <w:strike w:val="0"/>
                <w:color w:val="auto"/>
              </w:rPr>
              <w:lastRenderedPageBreak/>
              <w:t>F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 xml:space="preserve">or </w:t>
            </w:r>
            <w:r w:rsidR="000E3E13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>award</w:t>
            </w:r>
            <w:r w:rsidR="000D6FCF" w:rsidRPr="000D6FCF">
              <w:rPr>
                <w:rStyle w:val="SIStrikethroughtext"/>
                <w:strike w:val="0"/>
                <w:color w:val="auto"/>
              </w:rPr>
              <w:t xml:space="preserve"> of the </w:t>
            </w:r>
            <w:r w:rsidR="000D6FCF" w:rsidRPr="00366B31">
              <w:rPr>
                <w:rStyle w:val="SIText-Italic"/>
              </w:rPr>
              <w:t>Certificate II in Forest Operations (Timber Harvesting)</w:t>
            </w:r>
            <w:r w:rsidR="003679CF">
              <w:rPr>
                <w:rStyle w:val="SIText-Italic"/>
              </w:rPr>
              <w:t xml:space="preserve"> </w:t>
            </w:r>
            <w:r w:rsidR="003679CF" w:rsidRPr="00CB472D">
              <w:rPr>
                <w:rStyle w:val="SIText-Italic"/>
                <w:i w:val="0"/>
                <w:szCs w:val="22"/>
              </w:rPr>
              <w:t>choose:</w:t>
            </w:r>
          </w:p>
          <w:p w14:paraId="7BA8BBC2" w14:textId="2AFF7B51" w:rsidR="00C1075C" w:rsidRPr="003E5796" w:rsidRDefault="00C1075C" w:rsidP="00B561A4">
            <w:pPr>
              <w:pStyle w:val="SIBulletList1"/>
              <w:rPr>
                <w:rStyle w:val="SIText-Italic"/>
                <w:i w:val="0"/>
              </w:rPr>
            </w:pPr>
            <w:r w:rsidRPr="00C1703D">
              <w:rPr>
                <w:rStyle w:val="SIStrikethroughtext"/>
                <w:strike w:val="0"/>
                <w:color w:val="auto"/>
              </w:rPr>
              <w:t xml:space="preserve">at least </w:t>
            </w:r>
            <w:r w:rsidR="00C55B87" w:rsidRPr="00C1703D">
              <w:rPr>
                <w:rStyle w:val="SIStrikethroughtext"/>
                <w:strike w:val="0"/>
                <w:color w:val="auto"/>
              </w:rPr>
              <w:t>4</w:t>
            </w:r>
            <w:r w:rsidRPr="00C1703D">
              <w:rPr>
                <w:rStyle w:val="SIStrikethroughtext"/>
                <w:strike w:val="0"/>
                <w:color w:val="auto"/>
              </w:rPr>
              <w:t xml:space="preserve"> units from </w:t>
            </w:r>
            <w:r w:rsidR="000E3E13" w:rsidRPr="003E5796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7C423E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BC6758" w:rsidRPr="00B561A4">
              <w:rPr>
                <w:rStyle w:val="SIStrikethroughtext"/>
                <w:strike w:val="0"/>
                <w:color w:val="auto"/>
              </w:rPr>
              <w:t>D</w:t>
            </w:r>
            <w:r w:rsidR="007C423E" w:rsidRPr="00B561A4">
              <w:rPr>
                <w:rStyle w:val="SIStrikethroughtext"/>
                <w:strike w:val="0"/>
                <w:color w:val="auto"/>
              </w:rPr>
              <w:t xml:space="preserve"> and E</w:t>
            </w:r>
            <w:r w:rsidR="00044F21" w:rsidRPr="00B561A4">
              <w:rPr>
                <w:rStyle w:val="SIStrikethroughtext"/>
                <w:strike w:val="0"/>
                <w:color w:val="auto"/>
              </w:rPr>
              <w:t>.</w:t>
            </w:r>
            <w:r w:rsidR="00044F21" w:rsidRPr="00C1703D">
              <w:rPr>
                <w:rStyle w:val="SIStrikethroughtext"/>
                <w:strike w:val="0"/>
                <w:color w:val="auto"/>
              </w:rPr>
              <w:t xml:space="preserve"> One of these units 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C55B87" w:rsidRPr="00C1703D">
              <w:rPr>
                <w:rStyle w:val="SIStrikethroughtext"/>
                <w:strike w:val="0"/>
                <w:color w:val="auto"/>
              </w:rPr>
              <w:t xml:space="preserve">from Group </w:t>
            </w:r>
            <w:r w:rsidR="00C1703D" w:rsidRPr="003E5796">
              <w:rPr>
                <w:rStyle w:val="SIStrikethroughtext"/>
                <w:strike w:val="0"/>
                <w:color w:val="auto"/>
              </w:rPr>
              <w:t>F</w:t>
            </w:r>
            <w:r w:rsidR="00C1703D" w:rsidRPr="00C1703D">
              <w:rPr>
                <w:rStyle w:val="SIStrikethroughtext"/>
                <w:strike w:val="0"/>
                <w:color w:val="auto"/>
              </w:rPr>
              <w:t xml:space="preserve"> </w:t>
            </w:r>
            <w:r w:rsidR="00C55B87" w:rsidRPr="00C1703D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C55B87" w:rsidRPr="00C1703D">
              <w:rPr>
                <w:rStyle w:val="SIText-Italic"/>
              </w:rPr>
              <w:t>Certificate III in Forestry Operations</w:t>
            </w:r>
            <w:r w:rsidR="00C55B87" w:rsidRPr="003E5796">
              <w:rPr>
                <w:rStyle w:val="SIText-Italic"/>
                <w:i w:val="0"/>
              </w:rPr>
              <w:t xml:space="preserve"> </w:t>
            </w:r>
          </w:p>
          <w:p w14:paraId="0CCA99E5" w14:textId="46D69494" w:rsidR="00C1703D" w:rsidRPr="003E5796" w:rsidRDefault="00C1703D" w:rsidP="00445DC9">
            <w:pPr>
              <w:pStyle w:val="SIBulletList1"/>
              <w:rPr>
                <w:rStyle w:val="SIText-Italic"/>
                <w:i w:val="0"/>
              </w:rPr>
            </w:pPr>
            <w:r w:rsidRPr="003E5796">
              <w:rPr>
                <w:rStyle w:val="SIText-Italic"/>
                <w:i w:val="0"/>
              </w:rPr>
              <w:t xml:space="preserve">at least 2 units from the electives in Groups A </w:t>
            </w:r>
            <w:r w:rsidRPr="00445DC9">
              <w:rPr>
                <w:rStyle w:val="SIText-Italic"/>
                <w:i w:val="0"/>
              </w:rPr>
              <w:t xml:space="preserve">to </w:t>
            </w:r>
            <w:r w:rsidR="0077595F" w:rsidRPr="00445DC9">
              <w:rPr>
                <w:rStyle w:val="SIText-Italic"/>
                <w:i w:val="0"/>
              </w:rPr>
              <w:t>H</w:t>
            </w:r>
            <w:r w:rsidRPr="00445DC9">
              <w:rPr>
                <w:rStyle w:val="SIText-Italic"/>
                <w:i w:val="0"/>
              </w:rPr>
              <w:t>,</w:t>
            </w:r>
            <w:r w:rsidRPr="003E5796">
              <w:rPr>
                <w:rStyle w:val="SIText-Italic"/>
                <w:i w:val="0"/>
              </w:rPr>
              <w:t xml:space="preserve"> excluding specialisation electives already selected</w:t>
            </w:r>
          </w:p>
          <w:p w14:paraId="537EA475" w14:textId="1ED1148E" w:rsidR="00C1703D" w:rsidRPr="0077595F" w:rsidRDefault="00C1703D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2 units from the remaining electives in Groups A to </w:t>
            </w:r>
            <w:r w:rsidR="0077595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59B18C6F" w14:textId="77777777" w:rsidR="003679CF" w:rsidRPr="000D6FCF" w:rsidRDefault="003679CF" w:rsidP="00B80E46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strike w:val="0"/>
                <w:color w:val="auto"/>
              </w:rPr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4004" w:type="pct"/>
              <w:tblLook w:val="04A0" w:firstRow="1" w:lastRow="0" w:firstColumn="1" w:lastColumn="0" w:noHBand="0" w:noVBand="1"/>
            </w:tblPr>
            <w:tblGrid>
              <w:gridCol w:w="1860"/>
              <w:gridCol w:w="5669"/>
            </w:tblGrid>
            <w:tr w:rsidR="006C3F4D" w:rsidRPr="005C7EA8" w14:paraId="2582BFE3" w14:textId="243501D5" w:rsidTr="007C423E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50C6F9FE" w14:textId="4123F911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E5796">
                    <w:t xml:space="preserve">FWPCOT2XXX </w:t>
                  </w:r>
                </w:p>
              </w:tc>
              <w:tc>
                <w:tcPr>
                  <w:tcW w:w="3765" w:type="pct"/>
                  <w:vAlign w:val="center"/>
                </w:tcPr>
                <w:p w14:paraId="7C7166D4" w14:textId="0186421F" w:rsidR="006C3F4D" w:rsidRPr="002A7FC1" w:rsidRDefault="006C3F4D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2A7FC1">
                    <w:t>Develop knowledge of the forest and wood products industry</w:t>
                  </w:r>
                </w:p>
              </w:tc>
            </w:tr>
            <w:tr w:rsidR="006C3F4D" w:rsidRPr="005C7EA8" w14:paraId="60B9E192" w14:textId="1025283F" w:rsidTr="007C423E">
              <w:trPr>
                <w:trHeight w:val="70"/>
              </w:trPr>
              <w:tc>
                <w:tcPr>
                  <w:tcW w:w="1235" w:type="pct"/>
                </w:tcPr>
                <w:p w14:paraId="5FA8E796" w14:textId="16A33E6F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6DC95B21" w14:textId="054C01FD" w:rsidR="006C3F4D" w:rsidRPr="002A7FC1" w:rsidRDefault="006C3F4D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  <w:t xml:space="preserve">Work effectively in the forest and forest products </w:t>
                  </w:r>
                  <w:r w:rsidRPr="002A7FC1">
                    <w:rPr>
                      <w:rStyle w:val="IntenseEmphasis"/>
                      <w:i w:val="0"/>
                      <w:iCs w:val="0"/>
                      <w:color w:val="auto"/>
                    </w:rPr>
                    <w:t>industry</w:t>
                  </w:r>
                </w:p>
              </w:tc>
            </w:tr>
            <w:tr w:rsidR="006C3F4D" w:rsidRPr="005C7EA8" w14:paraId="509ABDE1" w14:textId="01CFF76E" w:rsidTr="007C423E">
              <w:tc>
                <w:tcPr>
                  <w:tcW w:w="1235" w:type="pct"/>
                </w:tcPr>
                <w:p w14:paraId="560F7D1F" w14:textId="0F9EF162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2B3FFB5C" w14:textId="01B5767B" w:rsidR="006C3F4D" w:rsidRPr="002A7FC1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Communicate and interact effectively in the </w:t>
                  </w:r>
                  <w:r w:rsidRPr="002A7FC1">
                    <w:rPr>
                      <w:rStyle w:val="IntenseEmphasis"/>
                      <w:i w:val="0"/>
                      <w:iCs w:val="0"/>
                      <w:color w:val="auto"/>
                    </w:rPr>
                    <w:t>workplace</w:t>
                  </w:r>
                </w:p>
              </w:tc>
            </w:tr>
            <w:tr w:rsidR="006C3F4D" w:rsidRPr="005C7EA8" w14:paraId="4D9B77C1" w14:textId="65E695D5" w:rsidTr="007C423E">
              <w:tc>
                <w:tcPr>
                  <w:tcW w:w="1235" w:type="pct"/>
                </w:tcPr>
                <w:p w14:paraId="5B734930" w14:textId="5F9EFF66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70CB9837" w14:textId="71B8D67D" w:rsidR="006C3F4D" w:rsidRPr="002A7FC1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Follow environmental 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protection</w:t>
                  </w: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 procedures</w:t>
                  </w:r>
                </w:p>
              </w:tc>
            </w:tr>
            <w:tr w:rsidR="006C3F4D" w:rsidRPr="005C7EA8" w14:paraId="03268615" w14:textId="274A69CB" w:rsidTr="007C423E">
              <w:tc>
                <w:tcPr>
                  <w:tcW w:w="1235" w:type="pct"/>
                </w:tcPr>
                <w:p w14:paraId="595E5ED1" w14:textId="42E7C561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3765" w:type="pct"/>
                </w:tcPr>
                <w:p w14:paraId="14685F8E" w14:textId="680C27E7" w:rsidR="006C3F4D" w:rsidRPr="002A7FC1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Follow health and safety policies and procedures</w:t>
                  </w:r>
                </w:p>
              </w:tc>
            </w:tr>
          </w:tbl>
          <w:p w14:paraId="46601991" w14:textId="77777777" w:rsidR="00A55CCC" w:rsidRDefault="00A55CCC" w:rsidP="00894FBB">
            <w:pPr>
              <w:pStyle w:val="SITextHeading2"/>
            </w:pPr>
          </w:p>
          <w:p w14:paraId="3AE7C722" w14:textId="5245447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FC7A55A" w14:textId="56D8904F" w:rsidR="00110385" w:rsidRDefault="00110385" w:rsidP="00110385">
            <w:pPr>
              <w:pStyle w:val="SIText"/>
            </w:pPr>
          </w:p>
          <w:p w14:paraId="1ACC344C" w14:textId="790B8100" w:rsidR="00C934C7" w:rsidRPr="00C934C7" w:rsidRDefault="00110385" w:rsidP="00C934C7">
            <w:pPr>
              <w:pStyle w:val="SIText-Bold"/>
            </w:pPr>
            <w:r w:rsidRPr="00110385">
              <w:t>Group A</w:t>
            </w:r>
            <w:r w:rsidR="00025471">
              <w:t>: Safety</w:t>
            </w:r>
            <w:r w:rsidR="00566A30">
              <w:t xml:space="preserve">, </w:t>
            </w:r>
            <w:r w:rsidR="00455194">
              <w:t xml:space="preserve">Environment, </w:t>
            </w:r>
            <w:r w:rsidR="00566A30">
              <w:t>Quality</w:t>
            </w:r>
            <w:r w:rsidR="00561ED7">
              <w:t xml:space="preserve"> and</w:t>
            </w:r>
            <w:r w:rsidR="00662A17">
              <w:t xml:space="preserve"> </w:t>
            </w:r>
            <w:r w:rsidR="00025471">
              <w:t xml:space="preserve">Cultural </w:t>
            </w:r>
            <w:r w:rsidR="00C934C7">
              <w:t>Heritage</w:t>
            </w:r>
            <w:r w:rsidR="00662A17">
              <w:t xml:space="preserve"> </w:t>
            </w:r>
          </w:p>
          <w:tbl>
            <w:tblPr>
              <w:tblStyle w:val="TableGrid"/>
              <w:tblW w:w="4004" w:type="pct"/>
              <w:tblLook w:val="04A0" w:firstRow="1" w:lastRow="0" w:firstColumn="1" w:lastColumn="0" w:noHBand="0" w:noVBand="1"/>
            </w:tblPr>
            <w:tblGrid>
              <w:gridCol w:w="1860"/>
              <w:gridCol w:w="5669"/>
            </w:tblGrid>
            <w:tr w:rsidR="006C3F4D" w:rsidRPr="003D3B98" w14:paraId="028C6630" w14:textId="4C39EBD9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72343A9" w14:textId="695D2A5B" w:rsidR="006C3F4D" w:rsidRPr="00187C2E" w:rsidRDefault="006C3F4D" w:rsidP="00187C2E">
                  <w:pPr>
                    <w:pStyle w:val="SIText"/>
                  </w:pPr>
                  <w:r w:rsidRPr="00187C2E">
                    <w:t>AHCILM201</w:t>
                  </w:r>
                </w:p>
              </w:tc>
              <w:tc>
                <w:tcPr>
                  <w:tcW w:w="3765" w:type="pct"/>
                  <w:vAlign w:val="center"/>
                </w:tcPr>
                <w:p w14:paraId="2EE782A9" w14:textId="362ED84D" w:rsidR="006C3F4D" w:rsidRPr="00187C2E" w:rsidRDefault="006C3F4D" w:rsidP="00187C2E">
                  <w:pPr>
                    <w:pStyle w:val="SIText"/>
                  </w:pPr>
                  <w:r w:rsidRPr="00187C2E">
                    <w:t xml:space="preserve">Maintain cultural places </w:t>
                  </w:r>
                </w:p>
              </w:tc>
            </w:tr>
            <w:tr w:rsidR="006C3F4D" w:rsidRPr="003D3B98" w14:paraId="192A963C" w14:textId="2B97D4EC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AEAE71E" w14:textId="2ACD165A" w:rsidR="006C3F4D" w:rsidRPr="00187C2E" w:rsidRDefault="006C3F4D" w:rsidP="00187C2E">
                  <w:pPr>
                    <w:pStyle w:val="SIText"/>
                  </w:pPr>
                  <w:r w:rsidRPr="00187C2E">
                    <w:t>BSBWHS201</w:t>
                  </w:r>
                </w:p>
              </w:tc>
              <w:tc>
                <w:tcPr>
                  <w:tcW w:w="3765" w:type="pct"/>
                  <w:vAlign w:val="center"/>
                </w:tcPr>
                <w:p w14:paraId="30B13427" w14:textId="61133305" w:rsidR="006C3F4D" w:rsidRPr="00187C2E" w:rsidRDefault="006C3F4D" w:rsidP="00187C2E">
                  <w:pPr>
                    <w:pStyle w:val="SIText"/>
                  </w:pPr>
                  <w:r w:rsidRPr="00187C2E">
                    <w:t>Contribute to the health and safety of self and others</w:t>
                  </w:r>
                </w:p>
              </w:tc>
            </w:tr>
            <w:tr w:rsidR="006C3F4D" w:rsidRPr="003D3B98" w14:paraId="6200BFD8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10F7816C" w14:textId="4626E2B3" w:rsidR="006C3F4D" w:rsidRPr="00187C2E" w:rsidRDefault="00EB4B20" w:rsidP="00187C2E">
                  <w:pPr>
                    <w:pStyle w:val="SIText"/>
                  </w:pPr>
                  <w:hyperlink r:id="rId11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FBPOPR1010</w:t>
                    </w:r>
                  </w:hyperlink>
                </w:p>
              </w:tc>
              <w:tc>
                <w:tcPr>
                  <w:tcW w:w="3765" w:type="pct"/>
                </w:tcPr>
                <w:p w14:paraId="022CD0CC" w14:textId="5CD3C72A" w:rsidR="006C3F4D" w:rsidRPr="00187C2E" w:rsidRDefault="006C3F4D" w:rsidP="00187C2E">
                  <w:pPr>
                    <w:pStyle w:val="SIText"/>
                  </w:pPr>
                  <w:r w:rsidRPr="00187C2E">
                    <w:t>Carry out manual handling tasks</w:t>
                  </w:r>
                </w:p>
              </w:tc>
            </w:tr>
            <w:tr w:rsidR="006C3F4D" w:rsidRPr="003D3B98" w14:paraId="67EF74FE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613ACDD0" w14:textId="15AAE372" w:rsidR="006C3F4D" w:rsidRPr="00187C2E" w:rsidRDefault="006C3F4D" w:rsidP="00187C2E">
                  <w:pPr>
                    <w:pStyle w:val="SIText"/>
                  </w:pPr>
                  <w:r w:rsidRPr="00187C2E">
                    <w:t>FWPCOR2XXX</w:t>
                  </w:r>
                </w:p>
              </w:tc>
              <w:tc>
                <w:tcPr>
                  <w:tcW w:w="3765" w:type="pct"/>
                  <w:vAlign w:val="center"/>
                </w:tcPr>
                <w:p w14:paraId="27F67F9A" w14:textId="57E43B9E" w:rsidR="006C3F4D" w:rsidRPr="00187C2E" w:rsidRDefault="006C3F4D" w:rsidP="00187C2E">
                  <w:pPr>
                    <w:pStyle w:val="SIText"/>
                  </w:pPr>
                  <w:r w:rsidRPr="00187C2E">
                    <w:t xml:space="preserve">Follow quality and product care  </w:t>
                  </w:r>
                </w:p>
              </w:tc>
            </w:tr>
            <w:tr w:rsidR="006C3F4D" w:rsidRPr="003D3B98" w14:paraId="4EDEBC74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7AB31B8C" w14:textId="4EF7B8E0" w:rsidR="006C3F4D" w:rsidRPr="00187C2E" w:rsidRDefault="006C3F4D" w:rsidP="00187C2E">
                  <w:pPr>
                    <w:pStyle w:val="SIText"/>
                  </w:pPr>
                  <w:r w:rsidRPr="00187C2E">
                    <w:t>FWPCOT3XXX</w:t>
                  </w:r>
                </w:p>
              </w:tc>
              <w:tc>
                <w:tcPr>
                  <w:tcW w:w="3765" w:type="pct"/>
                  <w:vAlign w:val="center"/>
                </w:tcPr>
                <w:p w14:paraId="4434CABC" w14:textId="088904A0" w:rsidR="006C3F4D" w:rsidRPr="00187C2E" w:rsidRDefault="006C3F4D" w:rsidP="00187C2E">
                  <w:pPr>
                    <w:pStyle w:val="SIText"/>
                  </w:pPr>
                  <w:r w:rsidRPr="00187C2E">
                    <w:t xml:space="preserve">Follow cultural heritage protection requirements </w:t>
                  </w:r>
                </w:p>
              </w:tc>
            </w:tr>
            <w:tr w:rsidR="006C3F4D" w:rsidRPr="003D3B98" w14:paraId="42CF5279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C439860" w14:textId="7A74E6F6" w:rsidR="006C3F4D" w:rsidRPr="00187C2E" w:rsidRDefault="006C3F4D" w:rsidP="00187C2E">
                  <w:pPr>
                    <w:pStyle w:val="SIText"/>
                  </w:pPr>
                  <w:r w:rsidRPr="00187C2E">
                    <w:t xml:space="preserve">FWPCOT3314 </w:t>
                  </w:r>
                </w:p>
              </w:tc>
              <w:tc>
                <w:tcPr>
                  <w:tcW w:w="3765" w:type="pct"/>
                  <w:vAlign w:val="center"/>
                </w:tcPr>
                <w:p w14:paraId="583988A5" w14:textId="71CD59BC" w:rsidR="006C3F4D" w:rsidRPr="00187C2E" w:rsidRDefault="006C3F4D" w:rsidP="00187C2E">
                  <w:pPr>
                    <w:pStyle w:val="SIText"/>
                  </w:pPr>
                  <w:r w:rsidRPr="00187C2E">
                    <w:t xml:space="preserve">Comply with soil and water protection </w:t>
                  </w:r>
                </w:p>
              </w:tc>
            </w:tr>
            <w:tr w:rsidR="006C3F4D" w:rsidRPr="003D3B98" w14:paraId="75BF98A7" w14:textId="77777777" w:rsidTr="009977BA">
              <w:trPr>
                <w:trHeight w:val="70"/>
              </w:trPr>
              <w:tc>
                <w:tcPr>
                  <w:tcW w:w="1235" w:type="pct"/>
                </w:tcPr>
                <w:p w14:paraId="4F506CF1" w14:textId="3D057962" w:rsidR="006C3F4D" w:rsidRPr="00187C2E" w:rsidRDefault="006C3F4D" w:rsidP="00187C2E">
                  <w:pPr>
                    <w:pStyle w:val="SIText"/>
                  </w:pPr>
                  <w:r w:rsidRPr="00187C2E">
                    <w:t>HLTAID001</w:t>
                  </w:r>
                </w:p>
              </w:tc>
              <w:tc>
                <w:tcPr>
                  <w:tcW w:w="3765" w:type="pct"/>
                </w:tcPr>
                <w:p w14:paraId="5B703077" w14:textId="160E7813" w:rsidR="006C3F4D" w:rsidRPr="00187C2E" w:rsidRDefault="006C3F4D" w:rsidP="00187C2E">
                  <w:pPr>
                    <w:pStyle w:val="SIText"/>
                  </w:pPr>
                  <w:r w:rsidRPr="00187C2E">
                    <w:t>Provide First Aid</w:t>
                  </w:r>
                </w:p>
              </w:tc>
            </w:tr>
            <w:tr w:rsidR="006C3F4D" w:rsidRPr="003D3B98" w14:paraId="5DECC957" w14:textId="391C30D0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6AAB1618" w14:textId="5092993A" w:rsidR="006C3F4D" w:rsidRPr="00187C2E" w:rsidRDefault="006C3F4D" w:rsidP="00187C2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87C2E">
                    <w:t xml:space="preserve">TLID1001 </w:t>
                  </w:r>
                </w:p>
              </w:tc>
              <w:tc>
                <w:tcPr>
                  <w:tcW w:w="3765" w:type="pct"/>
                  <w:vAlign w:val="center"/>
                </w:tcPr>
                <w:p w14:paraId="407B86BD" w14:textId="230D3710" w:rsidR="006C3F4D" w:rsidRPr="00187C2E" w:rsidRDefault="006C3F4D" w:rsidP="00187C2E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187C2E">
                    <w:t xml:space="preserve">Shift materials safely using manual handling methods </w:t>
                  </w:r>
                </w:p>
              </w:tc>
            </w:tr>
          </w:tbl>
          <w:p w14:paraId="23E4F808" w14:textId="77777777" w:rsidR="00110385" w:rsidRPr="00110385" w:rsidRDefault="00110385" w:rsidP="00110385">
            <w:pPr>
              <w:pStyle w:val="SIText-Bold"/>
            </w:pPr>
          </w:p>
          <w:p w14:paraId="6A7CC769" w14:textId="032D4D1A" w:rsidR="002936B8" w:rsidRDefault="002936B8" w:rsidP="00E2713D">
            <w:pPr>
              <w:pStyle w:val="SIText-Bold"/>
            </w:pPr>
            <w:bookmarkStart w:id="0" w:name="_Toc58436970"/>
            <w:r>
              <w:t xml:space="preserve">Group </w:t>
            </w:r>
            <w:r w:rsidR="001B2412">
              <w:t>B</w:t>
            </w:r>
            <w:r>
              <w:t>: Forest Nursery</w:t>
            </w:r>
            <w:bookmarkEnd w:id="0"/>
            <w:r w:rsidR="00F160A9">
              <w:t xml:space="preserve"> </w:t>
            </w:r>
            <w:r w:rsidR="004C0DAD">
              <w:t xml:space="preserve">Production </w:t>
            </w:r>
            <w:r w:rsidR="00F160A9">
              <w:t>Operations</w:t>
            </w:r>
          </w:p>
          <w:p w14:paraId="7BF38BA0" w14:textId="3E4ACB37" w:rsidR="008C4CA8" w:rsidRDefault="00F81639" w:rsidP="00E2713D">
            <w:pPr>
              <w:pStyle w:val="SIText-Bold"/>
            </w:pPr>
            <w:r>
              <w:t>Seed Orchard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043A026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6F40BFD" w14:textId="77777777" w:rsidR="006C3F4D" w:rsidRPr="00131650" w:rsidRDefault="006C3F4D" w:rsidP="00131650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3B7CCFF0" w14:textId="77777777" w:rsidR="006C3F4D" w:rsidRPr="00131650" w:rsidRDefault="006C3F4D" w:rsidP="00131650">
                  <w:pPr>
                    <w:pStyle w:val="SIText"/>
                  </w:pPr>
                  <w:r w:rsidRPr="0043644B">
                    <w:t>Collect tree seed</w:t>
                  </w:r>
                  <w:r w:rsidRPr="00131650">
                    <w:t xml:space="preserve">s </w:t>
                  </w:r>
                </w:p>
              </w:tc>
            </w:tr>
          </w:tbl>
          <w:p w14:paraId="5662E188" w14:textId="1ABEEDF3" w:rsidR="00131650" w:rsidRDefault="00131650" w:rsidP="00E2713D">
            <w:pPr>
              <w:pStyle w:val="SIText-Bold"/>
            </w:pPr>
            <w:r>
              <w:t>Tree Propagation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5D5D8D43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1C8F617E" w14:textId="77777777" w:rsidR="006C3F4D" w:rsidRPr="00C8150B" w:rsidRDefault="006C3F4D" w:rsidP="00C8150B">
                  <w:pPr>
                    <w:pStyle w:val="SIText"/>
                  </w:pPr>
                  <w:r w:rsidRPr="003A4E9B">
                    <w:t>FWPFGM2XXX</w:t>
                  </w:r>
                </w:p>
              </w:tc>
              <w:tc>
                <w:tcPr>
                  <w:tcW w:w="5670" w:type="dxa"/>
                </w:tcPr>
                <w:p w14:paraId="439BEAD3" w14:textId="77777777" w:rsidR="006C3F4D" w:rsidRPr="00C8150B" w:rsidDel="007D78B0" w:rsidRDefault="006C3F4D" w:rsidP="00C8150B">
                  <w:pPr>
                    <w:pStyle w:val="SIText"/>
                  </w:pPr>
                  <w:r>
                    <w:t xml:space="preserve">Apply </w:t>
                  </w:r>
                  <w:r w:rsidRPr="00C8150B">
                    <w:t>tree seed treatment</w:t>
                  </w:r>
                </w:p>
              </w:tc>
            </w:tr>
            <w:tr w:rsidR="006C3F4D" w:rsidRPr="0043644B" w14:paraId="5B15508E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44DEE668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3639FBAC" w14:textId="77777777" w:rsidR="006C3F4D" w:rsidRPr="00C8150B" w:rsidRDefault="006C3F4D" w:rsidP="00C8150B">
                  <w:pPr>
                    <w:pStyle w:val="SIText"/>
                  </w:pPr>
                  <w:r>
                    <w:t>Cut</w:t>
                  </w:r>
                  <w:r w:rsidRPr="00C8150B">
                    <w:t>, sort and set cuttings</w:t>
                  </w:r>
                </w:p>
              </w:tc>
            </w:tr>
            <w:tr w:rsidR="006C3F4D" w:rsidRPr="0043644B" w14:paraId="74FAB617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2C509AF5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2B5564F3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Prick out and transplant tree seedlings in a forest nursery</w:t>
                  </w:r>
                </w:p>
              </w:tc>
            </w:tr>
          </w:tbl>
          <w:p w14:paraId="1C0B6820" w14:textId="2C71AF45" w:rsidR="00131650" w:rsidRDefault="006B3862" w:rsidP="00E2713D">
            <w:pPr>
              <w:pStyle w:val="SIText-Bold"/>
            </w:pPr>
            <w:r>
              <w:t xml:space="preserve">Tree </w:t>
            </w:r>
            <w:r w:rsidR="000D4D26">
              <w:t xml:space="preserve">Stock </w:t>
            </w:r>
            <w:r w:rsidR="004504F8">
              <w:t>Quality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27D047A3" w14:textId="77777777" w:rsidTr="009977BA">
              <w:trPr>
                <w:trHeight w:val="164"/>
              </w:trPr>
              <w:tc>
                <w:tcPr>
                  <w:tcW w:w="1860" w:type="dxa"/>
                  <w:vAlign w:val="center"/>
                </w:tcPr>
                <w:p w14:paraId="3C66F23C" w14:textId="2E802E30" w:rsidR="006C3F4D" w:rsidRPr="0043644B" w:rsidRDefault="00EB4B20" w:rsidP="0043644B">
                  <w:pPr>
                    <w:pStyle w:val="SIText"/>
                  </w:pPr>
                  <w:hyperlink r:id="rId12" w:history="1">
                    <w:r w:rsidR="006C3F4D" w:rsidRPr="0043644B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AHCBIO204</w:t>
                    </w:r>
                  </w:hyperlink>
                </w:p>
              </w:tc>
              <w:tc>
                <w:tcPr>
                  <w:tcW w:w="5670" w:type="dxa"/>
                </w:tcPr>
                <w:p w14:paraId="5467BCFD" w14:textId="34B75819" w:rsidR="006C3F4D" w:rsidRPr="0043644B" w:rsidRDefault="006C3F4D" w:rsidP="0043644B">
                  <w:pPr>
                    <w:pStyle w:val="SIText"/>
                  </w:pPr>
                  <w:r w:rsidRPr="0043644B">
                    <w:t xml:space="preserve">Follow site biosecurity procedures </w:t>
                  </w:r>
                </w:p>
              </w:tc>
            </w:tr>
            <w:tr w:rsidR="006C3F4D" w:rsidRPr="0043644B" w14:paraId="37FE7994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3C302E44" w14:textId="7D7FD246" w:rsidR="006C3F4D" w:rsidRPr="0043644B" w:rsidRDefault="006C3F4D" w:rsidP="0043644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1F6BC5A4" w14:textId="2C2152D4" w:rsidR="006C3F4D" w:rsidRPr="0043644B" w:rsidRDefault="006C3F4D" w:rsidP="00946253">
                  <w:pPr>
                    <w:pStyle w:val="SIText"/>
                  </w:pPr>
                  <w:r w:rsidRPr="0043644B">
                    <w:t xml:space="preserve">Follow quality procedures in forest nursery production </w:t>
                  </w:r>
                </w:p>
              </w:tc>
            </w:tr>
          </w:tbl>
          <w:p w14:paraId="41A87C11" w14:textId="0E36DCBF" w:rsidR="00055D7F" w:rsidRPr="00055D7F" w:rsidRDefault="006E4B4E" w:rsidP="00055D7F">
            <w:pPr>
              <w:pStyle w:val="SIText-Bold"/>
            </w:pPr>
            <w:r>
              <w:t>Nursery</w:t>
            </w:r>
            <w:r w:rsidR="00055D7F" w:rsidRPr="00055D7F">
              <w:t xml:space="preserve"> Equipment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35486004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DBCEE3A" w14:textId="69B1767A" w:rsidR="006C3F4D" w:rsidRPr="00187C2E" w:rsidRDefault="00EB4B20" w:rsidP="00187C2E">
                  <w:pPr>
                    <w:pStyle w:val="SIText"/>
                  </w:pPr>
                  <w:hyperlink r:id="rId13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AHCMOM202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40C1763" w14:textId="581B1BCF" w:rsidR="006C3F4D" w:rsidRPr="00187C2E" w:rsidRDefault="006C3F4D" w:rsidP="00187C2E">
                  <w:pPr>
                    <w:pStyle w:val="SIText"/>
                  </w:pPr>
                  <w:r w:rsidRPr="00187C2E">
                    <w:t>Operate tractors</w:t>
                  </w:r>
                </w:p>
              </w:tc>
            </w:tr>
            <w:tr w:rsidR="006C3F4D" w:rsidRPr="00E86149" w14:paraId="2996263B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5B3329D0" w14:textId="513B93B8" w:rsidR="006C3F4D" w:rsidRPr="00187C2E" w:rsidRDefault="006C3F4D" w:rsidP="00187C2E">
                  <w:pPr>
                    <w:pStyle w:val="SIText"/>
                  </w:pPr>
                  <w:r w:rsidRPr="00187C2E">
                    <w:t>AHCMOM216</w:t>
                  </w:r>
                </w:p>
              </w:tc>
              <w:tc>
                <w:tcPr>
                  <w:tcW w:w="5670" w:type="dxa"/>
                </w:tcPr>
                <w:p w14:paraId="54D7EC20" w14:textId="759EDF38" w:rsidR="006C3F4D" w:rsidRPr="00187C2E" w:rsidRDefault="006C3F4D" w:rsidP="00187C2E">
                  <w:pPr>
                    <w:pStyle w:val="SIText"/>
                  </w:pPr>
                  <w:r w:rsidRPr="00187C2E">
                    <w:t xml:space="preserve">Operate side by side utility vehicles </w:t>
                  </w:r>
                </w:p>
              </w:tc>
            </w:tr>
            <w:tr w:rsidR="006C3F4D" w:rsidRPr="00E86149" w14:paraId="31516030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7AC6A12" w14:textId="77777777" w:rsidR="006C3F4D" w:rsidRPr="00187C2E" w:rsidRDefault="00EB4B20" w:rsidP="00187C2E">
                  <w:pPr>
                    <w:pStyle w:val="SIText"/>
                  </w:pPr>
                  <w:hyperlink r:id="rId14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TLILIC0003</w:t>
                    </w:r>
                  </w:hyperlink>
                </w:p>
              </w:tc>
              <w:tc>
                <w:tcPr>
                  <w:tcW w:w="5670" w:type="dxa"/>
                </w:tcPr>
                <w:p w14:paraId="2C6E22D6" w14:textId="77777777" w:rsidR="006C3F4D" w:rsidRPr="00187C2E" w:rsidRDefault="006C3F4D" w:rsidP="00187C2E">
                  <w:pPr>
                    <w:pStyle w:val="SIText"/>
                  </w:pPr>
                  <w:r w:rsidRPr="00187C2E">
                    <w:t>Licence to operate a forklift truck</w:t>
                  </w:r>
                </w:p>
              </w:tc>
            </w:tr>
            <w:tr w:rsidR="006C3F4D" w:rsidRPr="00E86149" w14:paraId="73C729E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9E3D2DA" w14:textId="77777777" w:rsidR="006C3F4D" w:rsidRPr="00187C2E" w:rsidRDefault="00EB4B20" w:rsidP="00187C2E">
                  <w:pPr>
                    <w:pStyle w:val="SIText"/>
                  </w:pPr>
                  <w:hyperlink r:id="rId15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TLID0007</w:t>
                    </w:r>
                  </w:hyperlink>
                </w:p>
              </w:tc>
              <w:tc>
                <w:tcPr>
                  <w:tcW w:w="5670" w:type="dxa"/>
                </w:tcPr>
                <w:p w14:paraId="541CBEA0" w14:textId="77777777" w:rsidR="006C3F4D" w:rsidRPr="00187C2E" w:rsidRDefault="006C3F4D" w:rsidP="00187C2E">
                  <w:pPr>
                    <w:pStyle w:val="SIText"/>
                  </w:pPr>
                  <w:r w:rsidRPr="00187C2E">
                    <w:t>Operate a specialised load shifting equipment</w:t>
                  </w:r>
                </w:p>
              </w:tc>
            </w:tr>
          </w:tbl>
          <w:p w14:paraId="699D22ED" w14:textId="4C51C054" w:rsidR="00055D7F" w:rsidRDefault="00055D7F" w:rsidP="00E2713D">
            <w:pPr>
              <w:pStyle w:val="SIText-Bold"/>
            </w:pPr>
          </w:p>
          <w:p w14:paraId="36304868" w14:textId="204B4D49" w:rsidR="00E41E04" w:rsidRDefault="00817B3D" w:rsidP="00110385">
            <w:pPr>
              <w:pStyle w:val="SIText-Bold"/>
            </w:pPr>
            <w:r>
              <w:t xml:space="preserve">Group </w:t>
            </w:r>
            <w:r w:rsidR="001B2412">
              <w:t>C</w:t>
            </w:r>
            <w:r>
              <w:t>: Silviculture</w:t>
            </w:r>
            <w:r w:rsidR="00F160A9">
              <w:t xml:space="preserve"> Operations</w:t>
            </w:r>
          </w:p>
          <w:p w14:paraId="09451C54" w14:textId="514D592F" w:rsidR="00817B3D" w:rsidRDefault="00817B3D" w:rsidP="00110385">
            <w:pPr>
              <w:pStyle w:val="SIText-Bold"/>
            </w:pPr>
            <w:r>
              <w:t>Tree Planting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5E256D2" w14:textId="73DF410F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1FCF27B" w14:textId="5187BAF0" w:rsidR="006C3F4D" w:rsidRPr="00EE113C" w:rsidRDefault="006C3F4D" w:rsidP="00EE113C">
                  <w:pPr>
                    <w:pStyle w:val="SIText"/>
                  </w:pPr>
                  <w:r w:rsidRPr="00EE113C">
                    <w:t>FWPFGM2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7FEF2EC6" w14:textId="3CD9446A" w:rsidR="006C3F4D" w:rsidRPr="00EE113C" w:rsidRDefault="006C3F4D" w:rsidP="00EE113C">
                  <w:pPr>
                    <w:pStyle w:val="SIText"/>
                  </w:pPr>
                  <w:r w:rsidRPr="00EE113C">
                    <w:t xml:space="preserve">Plant trees by hand </w:t>
                  </w:r>
                </w:p>
              </w:tc>
            </w:tr>
          </w:tbl>
          <w:p w14:paraId="26B485B7" w14:textId="745373BE" w:rsidR="00793660" w:rsidRDefault="00793660" w:rsidP="00110385">
            <w:pPr>
              <w:pStyle w:val="SIText-Bold"/>
            </w:pPr>
            <w:r>
              <w:t xml:space="preserve">Tree </w:t>
            </w:r>
            <w:r w:rsidR="000376B4">
              <w:t>Prun</w:t>
            </w:r>
            <w:r w:rsidR="004E7BB0">
              <w:t>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EE9E047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EF009CF" w14:textId="5B30974C" w:rsidR="006C3F4D" w:rsidRPr="00D07117" w:rsidDel="001B7EDB" w:rsidRDefault="006C3F4D" w:rsidP="00D07117">
                  <w:pPr>
                    <w:pStyle w:val="SIText"/>
                  </w:pPr>
                  <w:r w:rsidRPr="004C650D">
                    <w:t>FWPCOT2XXX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59B54EBF" w14:textId="4678CE13" w:rsidR="006C3F4D" w:rsidRPr="00D07117" w:rsidRDefault="006C3F4D" w:rsidP="00D07117">
                  <w:pPr>
                    <w:pStyle w:val="SIText"/>
                  </w:pPr>
                  <w:r w:rsidRPr="004C650D">
                    <w:t xml:space="preserve">Select </w:t>
                  </w:r>
                  <w:r>
                    <w:t xml:space="preserve">and mark </w:t>
                  </w:r>
                  <w:r w:rsidRPr="004C650D">
                    <w:t xml:space="preserve">trees for </w:t>
                  </w:r>
                  <w:r>
                    <w:t>tending</w:t>
                  </w:r>
                  <w:r w:rsidRPr="004C650D">
                    <w:t xml:space="preserve"> operations </w:t>
                  </w:r>
                </w:p>
              </w:tc>
            </w:tr>
            <w:tr w:rsidR="006C3F4D" w:rsidRPr="003D3B98" w14:paraId="129736F9" w14:textId="3D21118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014E69A" w14:textId="446C5CC8" w:rsidR="006C3F4D" w:rsidRPr="00D07117" w:rsidRDefault="006C3F4D" w:rsidP="00D07117">
                  <w:pPr>
                    <w:pStyle w:val="SIText"/>
                  </w:pPr>
                  <w:r w:rsidRPr="00D07117">
                    <w:t>FWPFGM2XXX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DF6E4C" w14:textId="76CE18B8" w:rsidR="006C3F4D" w:rsidRPr="00D07117" w:rsidRDefault="006C3F4D" w:rsidP="00D07117">
                  <w:pPr>
                    <w:pStyle w:val="SIText"/>
                  </w:pPr>
                  <w:r w:rsidRPr="004C650D">
                    <w:t xml:space="preserve">Prune trees </w:t>
                  </w:r>
                </w:p>
              </w:tc>
            </w:tr>
            <w:tr w:rsidR="006C3F4D" w:rsidRPr="003D3B98" w14:paraId="2915E3B7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AF61E8F" w14:textId="33B37C00" w:rsidR="006C3F4D" w:rsidRPr="00D07117" w:rsidRDefault="006C3F4D" w:rsidP="00D07117">
                  <w:pPr>
                    <w:pStyle w:val="SIText"/>
                  </w:pPr>
                  <w:r w:rsidRPr="004C650D">
                    <w:t>FWPCOT3301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EFF1703" w14:textId="07A8D2F6" w:rsidR="006C3F4D" w:rsidRPr="00D07117" w:rsidRDefault="006C3F4D" w:rsidP="00D07117">
                  <w:pPr>
                    <w:pStyle w:val="SIText"/>
                  </w:pPr>
                  <w:r w:rsidRPr="004C650D">
                    <w:t xml:space="preserve">Trim trees using a pole saw </w:t>
                  </w:r>
                </w:p>
              </w:tc>
            </w:tr>
            <w:tr w:rsidR="006C3F4D" w:rsidRPr="003D3B98" w14:paraId="7F3F68E6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1626374" w14:textId="020AE4B8" w:rsidR="006C3F4D" w:rsidRPr="00D07117" w:rsidRDefault="00EB4B20" w:rsidP="00D07117">
                  <w:pPr>
                    <w:pStyle w:val="SIText"/>
                  </w:pPr>
                  <w:hyperlink r:id="rId16" w:history="1">
                    <w:r w:rsidR="006C3F4D" w:rsidRPr="00D07117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FWPCOT3317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768E1FDF" w14:textId="666A7347" w:rsidR="006C3F4D" w:rsidRPr="00D07117" w:rsidRDefault="006C3F4D" w:rsidP="00D07117">
                  <w:pPr>
                    <w:pStyle w:val="SIText"/>
                  </w:pPr>
                  <w:r w:rsidRPr="004C650D">
                    <w:t>Use chainsaw within a tree</w:t>
                  </w:r>
                </w:p>
              </w:tc>
            </w:tr>
          </w:tbl>
          <w:p w14:paraId="1BAA6114" w14:textId="77777777" w:rsidR="004D065A" w:rsidRPr="004D065A" w:rsidRDefault="004D065A" w:rsidP="004D065A">
            <w:pPr>
              <w:pStyle w:val="SIText-Bold"/>
            </w:pPr>
            <w:r>
              <w:lastRenderedPageBreak/>
              <w:t>Forest Health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C2E4205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25AF296" w14:textId="77777777" w:rsidR="006C3F4D" w:rsidRPr="004D065A" w:rsidRDefault="006C3F4D" w:rsidP="004D065A">
                  <w:pPr>
                    <w:pStyle w:val="SIText"/>
                  </w:pPr>
                  <w:r w:rsidRPr="00DD31F2">
                    <w:t>AHCPMG201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61958C8" w14:textId="77777777" w:rsidR="006C3F4D" w:rsidRPr="004D065A" w:rsidRDefault="006C3F4D" w:rsidP="004D065A">
                  <w:pPr>
                    <w:pStyle w:val="SIText"/>
                  </w:pPr>
                  <w:r w:rsidRPr="00DD31F2">
                    <w:t xml:space="preserve">Treat weeds </w:t>
                  </w:r>
                </w:p>
              </w:tc>
            </w:tr>
            <w:tr w:rsidR="006C3F4D" w:rsidRPr="003D3B98" w14:paraId="3CB52525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5A772D6" w14:textId="77777777" w:rsidR="006C3F4D" w:rsidRPr="004D065A" w:rsidRDefault="006C3F4D" w:rsidP="004D065A">
                  <w:pPr>
                    <w:pStyle w:val="SIText"/>
                  </w:pPr>
                  <w:r w:rsidRPr="00DD31F2">
                    <w:t>AHCPMG202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ED5E58" w14:textId="77777777" w:rsidR="006C3F4D" w:rsidRPr="004D065A" w:rsidRDefault="006C3F4D" w:rsidP="004D065A">
                  <w:pPr>
                    <w:pStyle w:val="SIText"/>
                  </w:pPr>
                  <w:r w:rsidRPr="00DD31F2">
                    <w:t xml:space="preserve">Treat plant pests, diseases and disorders </w:t>
                  </w:r>
                </w:p>
              </w:tc>
            </w:tr>
            <w:tr w:rsidR="006C3F4D" w:rsidRPr="003D3B98" w14:paraId="39E16B5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719471C" w14:textId="0D518C24" w:rsidR="006C3F4D" w:rsidRPr="00C16193" w:rsidRDefault="006C3F4D" w:rsidP="00C16193">
                  <w:pPr>
                    <w:pStyle w:val="SIText"/>
                  </w:pPr>
                  <w:r w:rsidRPr="00382D7E">
                    <w:t>FWPFGM2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2FC9D2D1" w14:textId="15DA6887" w:rsidR="006C3F4D" w:rsidRPr="00C16193" w:rsidRDefault="006C3F4D" w:rsidP="00C16193">
                  <w:pPr>
                    <w:pStyle w:val="SIText"/>
                  </w:pPr>
                  <w:r>
                    <w:t xml:space="preserve">Operate brush cutter </w:t>
                  </w:r>
                  <w:r w:rsidRPr="00C16193">
                    <w:t xml:space="preserve"> </w:t>
                  </w:r>
                </w:p>
              </w:tc>
            </w:tr>
          </w:tbl>
          <w:p w14:paraId="083C7743" w14:textId="77777777" w:rsidR="002321B5" w:rsidRPr="002321B5" w:rsidRDefault="002321B5" w:rsidP="002321B5">
            <w:pPr>
              <w:pStyle w:val="SIText-Bold"/>
            </w:pPr>
            <w:r>
              <w:t xml:space="preserve">Forest Inventory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144E2BD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2B7FD50" w14:textId="77777777" w:rsidR="006C3F4D" w:rsidRPr="002321B5" w:rsidRDefault="006C3F4D" w:rsidP="002321B5">
                  <w:pPr>
                    <w:pStyle w:val="SIText"/>
                  </w:pPr>
                  <w:r w:rsidRPr="008A42F9">
                    <w:t>FWP</w:t>
                  </w:r>
                  <w:r w:rsidRPr="002321B5">
                    <w:t>FGM2XXX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7DB3D7" w14:textId="77777777" w:rsidR="006C3F4D" w:rsidRPr="002321B5" w:rsidRDefault="006C3F4D" w:rsidP="002321B5">
                  <w:pPr>
                    <w:pStyle w:val="SIText"/>
                  </w:pPr>
                  <w:r w:rsidRPr="0016668F">
                    <w:t>Collect forest data or samples for assessment and analysis</w:t>
                  </w:r>
                </w:p>
              </w:tc>
            </w:tr>
            <w:tr w:rsidR="006C3F4D" w:rsidRPr="00E86149" w14:paraId="21FC9D03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5F50278" w14:textId="77777777" w:rsidR="006C3F4D" w:rsidRPr="002321B5" w:rsidRDefault="006C3F4D" w:rsidP="002321B5">
                  <w:pPr>
                    <w:pStyle w:val="SIText"/>
                  </w:pPr>
                  <w:r w:rsidRPr="005A3C72">
                    <w:t>FWPFGM2</w:t>
                  </w:r>
                  <w:r w:rsidRPr="002321B5">
                    <w:t xml:space="preserve">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6C78E0" w14:textId="77777777" w:rsidR="006C3F4D" w:rsidRPr="002321B5" w:rsidRDefault="006C3F4D" w:rsidP="002321B5">
                  <w:pPr>
                    <w:pStyle w:val="SIText"/>
                  </w:pPr>
                  <w:r w:rsidRPr="005A3C72">
                    <w:t xml:space="preserve">Measure trees </w:t>
                  </w:r>
                </w:p>
              </w:tc>
            </w:tr>
          </w:tbl>
          <w:p w14:paraId="0CB7747E" w14:textId="77777777" w:rsidR="004E7BB0" w:rsidRPr="004E7BB0" w:rsidRDefault="004E7BB0" w:rsidP="004E7BB0">
            <w:pPr>
              <w:pStyle w:val="SIText-Bold"/>
            </w:pPr>
            <w:r>
              <w:t>Hand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495371A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4FCC802" w14:textId="77777777" w:rsidR="006C3F4D" w:rsidRPr="004E7BB0" w:rsidRDefault="006C3F4D" w:rsidP="004E7BB0">
                  <w:pPr>
                    <w:pStyle w:val="SIText"/>
                  </w:pPr>
                  <w:r w:rsidRPr="00E15CCC">
                    <w:t>FWPCOT2253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91E472" w14:textId="77777777" w:rsidR="006C3F4D" w:rsidRPr="004E7BB0" w:rsidRDefault="006C3F4D" w:rsidP="004E7BB0">
                  <w:pPr>
                    <w:pStyle w:val="SIText"/>
                  </w:pPr>
                  <w:r w:rsidRPr="00E15CCC">
                    <w:t xml:space="preserve">Fell trees manually (basic) </w:t>
                  </w:r>
                </w:p>
              </w:tc>
            </w:tr>
            <w:tr w:rsidR="006C3F4D" w:rsidRPr="003D3B98" w14:paraId="5B4C746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13C7188" w14:textId="77777777" w:rsidR="006C3F4D" w:rsidRPr="004E7BB0" w:rsidRDefault="006C3F4D" w:rsidP="004E7BB0">
                  <w:pPr>
                    <w:pStyle w:val="SIText"/>
                  </w:pPr>
                  <w:r w:rsidRPr="00E15CCC">
                    <w:t>FWPCOT2256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6DC4207" w14:textId="77777777" w:rsidR="006C3F4D" w:rsidRPr="004E7BB0" w:rsidRDefault="006C3F4D" w:rsidP="004E7BB0">
                  <w:pPr>
                    <w:pStyle w:val="SIText"/>
                  </w:pPr>
                  <w:r w:rsidRPr="00E15CCC">
                    <w:t xml:space="preserve">Trim and cut felled trees </w:t>
                  </w:r>
                </w:p>
              </w:tc>
            </w:tr>
            <w:tr w:rsidR="006C3F4D" w:rsidRPr="003D3B98" w14:paraId="4DA299FC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F1ADC27" w14:textId="77777777" w:rsidR="006C3F4D" w:rsidRPr="004E7BB0" w:rsidRDefault="006C3F4D" w:rsidP="004E7BB0">
                  <w:pPr>
                    <w:pStyle w:val="SIText"/>
                  </w:pPr>
                  <w:r w:rsidRPr="003A7243">
                    <w:t xml:space="preserve">FWPCOT2254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47C8F3F" w14:textId="77777777" w:rsidR="006C3F4D" w:rsidRPr="004E7BB0" w:rsidRDefault="006C3F4D" w:rsidP="004E7BB0">
                  <w:pPr>
                    <w:pStyle w:val="SIText"/>
                  </w:pPr>
                  <w:r w:rsidRPr="003A7243">
                    <w:t xml:space="preserve">Maintain chainsaws </w:t>
                  </w:r>
                </w:p>
              </w:tc>
            </w:tr>
          </w:tbl>
          <w:p w14:paraId="15AD1C62" w14:textId="77777777" w:rsidR="00943D32" w:rsidRPr="00943D32" w:rsidRDefault="00943D32" w:rsidP="00943D32">
            <w:pPr>
              <w:pStyle w:val="SIText-Bold"/>
            </w:pPr>
            <w:r>
              <w:t>UTV/ATV</w:t>
            </w:r>
            <w:r w:rsidRPr="00943D32">
              <w:t xml:space="preserve"> Vehicles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26608920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EEB11D9" w14:textId="2E9F693D" w:rsidR="006C3F4D" w:rsidRPr="00943D32" w:rsidRDefault="006C3F4D" w:rsidP="00943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</w:p>
              </w:tc>
              <w:tc>
                <w:tcPr>
                  <w:tcW w:w="5670" w:type="dxa"/>
                </w:tcPr>
                <w:p w14:paraId="3B186EC0" w14:textId="305FD4C4" w:rsidR="006C3F4D" w:rsidRPr="00943D32" w:rsidRDefault="006C3F4D" w:rsidP="00943D32">
                  <w:pPr>
                    <w:pStyle w:val="SIText"/>
                  </w:pPr>
                  <w:r w:rsidRPr="0000663A">
                    <w:t>Operate a four wheel</w:t>
                  </w:r>
                  <w:r w:rsidRPr="00943D32">
                    <w:t xml:space="preserve"> drive on unsealed </w:t>
                  </w:r>
                  <w:r>
                    <w:t>terrain types</w:t>
                  </w:r>
                </w:p>
              </w:tc>
            </w:tr>
            <w:tr w:rsidR="006C3F4D" w:rsidRPr="00E86149" w14:paraId="6DC6B06B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07967B1" w14:textId="7D9131B2" w:rsidR="006C3F4D" w:rsidRPr="00943D32" w:rsidRDefault="006C3F4D" w:rsidP="00943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2C8BCDB0" w14:textId="4D0E33AF" w:rsidR="006C3F4D" w:rsidRPr="00943D32" w:rsidRDefault="006C3F4D" w:rsidP="00943D32">
                  <w:pPr>
                    <w:pStyle w:val="SIText"/>
                  </w:pPr>
                  <w:r w:rsidRPr="0000663A">
                    <w:t xml:space="preserve">Recover four wheel drive vehicle </w:t>
                  </w:r>
                </w:p>
              </w:tc>
            </w:tr>
            <w:tr w:rsidR="006C3F4D" w:rsidRPr="00E86149" w14:paraId="098C57BE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A6AFA32" w14:textId="7E041FD7" w:rsidR="006C3F4D" w:rsidRPr="00943D32" w:rsidRDefault="006C3F4D" w:rsidP="00943D32">
                  <w:pPr>
                    <w:pStyle w:val="SIText"/>
                    <w:rPr>
                      <w:rStyle w:val="SIStrikethroughtext"/>
                    </w:rPr>
                  </w:pPr>
                  <w:r w:rsidRPr="005D42DA">
                    <w:t>FWPCOT2</w:t>
                  </w:r>
                  <w:r w:rsidR="00882990"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0D3DC8" w14:textId="77777777" w:rsidR="006C3F4D" w:rsidRPr="00943D32" w:rsidRDefault="006C3F4D" w:rsidP="00943D32">
                  <w:pPr>
                    <w:pStyle w:val="SIText"/>
                    <w:rPr>
                      <w:rStyle w:val="SIStrikethroughtext"/>
                    </w:rPr>
                  </w:pPr>
                  <w:r w:rsidRPr="005D42DA">
                    <w:t xml:space="preserve">Navigate in forest areas </w:t>
                  </w:r>
                </w:p>
              </w:tc>
            </w:tr>
          </w:tbl>
          <w:p w14:paraId="31148B22" w14:textId="77777777" w:rsidR="0014390B" w:rsidRDefault="0014390B" w:rsidP="00110385">
            <w:pPr>
              <w:pStyle w:val="SIText-Bold"/>
            </w:pPr>
          </w:p>
          <w:p w14:paraId="5B25C704" w14:textId="1CCAF48D" w:rsidR="00DD33E6" w:rsidRDefault="00E15CCC" w:rsidP="00110385">
            <w:pPr>
              <w:pStyle w:val="SIText-Bold"/>
            </w:pPr>
            <w:r>
              <w:t>Group</w:t>
            </w:r>
            <w:r w:rsidR="00EF7943">
              <w:t xml:space="preserve"> </w:t>
            </w:r>
            <w:r w:rsidR="001B2412">
              <w:t>D</w:t>
            </w:r>
            <w:r w:rsidR="00EF7943">
              <w:t>: Timber Harvesting</w:t>
            </w:r>
            <w:r w:rsidR="00F160A9">
              <w:t xml:space="preserve"> Operations</w:t>
            </w:r>
          </w:p>
          <w:p w14:paraId="564F3E6F" w14:textId="3D06BBA8" w:rsidR="00EF7943" w:rsidRDefault="00EF7943" w:rsidP="00110385">
            <w:pPr>
              <w:pStyle w:val="SIText-Bold"/>
            </w:pPr>
            <w:r>
              <w:t xml:space="preserve">Commercial Manual </w:t>
            </w:r>
            <w:r w:rsidR="005A4940">
              <w:t>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7227C" w14:paraId="5CB05699" w14:textId="509F3839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884F985" w14:textId="1289267F" w:rsidR="006C3F4D" w:rsidRPr="00501A1C" w:rsidRDefault="006C3F4D" w:rsidP="00501A1C">
                  <w:pPr>
                    <w:pStyle w:val="SIText"/>
                  </w:pPr>
                  <w:r w:rsidRPr="00501A1C">
                    <w:t>FWPHAR2209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6563BE" w14:textId="5C605D5D" w:rsidR="006C3F4D" w:rsidRPr="00501A1C" w:rsidRDefault="006C3F4D" w:rsidP="00501A1C">
                  <w:pPr>
                    <w:pStyle w:val="SIText"/>
                  </w:pPr>
                  <w:r w:rsidRPr="00501A1C">
                    <w:t xml:space="preserve">Trim and cut harvested trees </w:t>
                  </w:r>
                </w:p>
              </w:tc>
            </w:tr>
          </w:tbl>
          <w:p w14:paraId="3E75D78A" w14:textId="02969092" w:rsidR="00D12137" w:rsidRDefault="009E63E3" w:rsidP="00110385">
            <w:pPr>
              <w:pStyle w:val="SIText-Bold"/>
            </w:pPr>
            <w:r>
              <w:t>Mechanical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5C5B01" w14:paraId="71937FEF" w14:textId="7BCA503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6573DB6" w14:textId="77777777" w:rsidR="006C3F4D" w:rsidRPr="00D12137" w:rsidRDefault="006C3F4D" w:rsidP="00D12137">
                  <w:pPr>
                    <w:pStyle w:val="SIText"/>
                  </w:pPr>
                  <w:r w:rsidRPr="005C5B01">
                    <w:t xml:space="preserve">FWPHAR2XXX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BE7401D" w14:textId="500AA4C8" w:rsidR="006C3F4D" w:rsidRPr="00D12137" w:rsidRDefault="006C3F4D" w:rsidP="00D12137">
                  <w:pPr>
                    <w:pStyle w:val="SIText"/>
                  </w:pPr>
                  <w:r w:rsidRPr="005C5B01">
                    <w:t>Operate a simulated forest</w:t>
                  </w:r>
                  <w:r>
                    <w:t>ry</w:t>
                  </w:r>
                  <w:r w:rsidRPr="005C5B01">
                    <w:t xml:space="preserve"> machine </w:t>
                  </w:r>
                </w:p>
              </w:tc>
            </w:tr>
          </w:tbl>
          <w:p w14:paraId="5CC64799" w14:textId="374C835B" w:rsidR="009A6BAC" w:rsidRDefault="009A6BAC" w:rsidP="00110385">
            <w:pPr>
              <w:pStyle w:val="SIText-Bold"/>
            </w:pPr>
            <w:r>
              <w:t>Log Extraction, Landing and Loading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E827C6" w:rsidRPr="0037227C" w14:paraId="5DCA2197" w14:textId="486556F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3EAE339" w14:textId="1C1F426A" w:rsidR="00E827C6" w:rsidRPr="00CE3A25" w:rsidRDefault="00E827C6" w:rsidP="00CE3A25">
                  <w:pPr>
                    <w:pStyle w:val="SIText"/>
                  </w:pPr>
                  <w:r w:rsidRPr="00CE3A25">
                    <w:t xml:space="preserve">FWPHAR2201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51BFD1D" w14:textId="11FAF22A" w:rsidR="00E827C6" w:rsidRPr="00CE3A25" w:rsidRDefault="00E827C6" w:rsidP="00CE3A25">
                  <w:pPr>
                    <w:pStyle w:val="SIText"/>
                  </w:pPr>
                  <w:r w:rsidRPr="00CE3A25">
                    <w:t xml:space="preserve">Hook up felled trees (choker) </w:t>
                  </w:r>
                </w:p>
              </w:tc>
            </w:tr>
            <w:tr w:rsidR="00E827C6" w:rsidRPr="0037227C" w14:paraId="3260C54E" w14:textId="55442C6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E7798D0" w14:textId="1D641544" w:rsidR="00E827C6" w:rsidRPr="00CE3A25" w:rsidRDefault="00E827C6" w:rsidP="00CE3A25">
                  <w:pPr>
                    <w:pStyle w:val="SIText"/>
                  </w:pPr>
                  <w:r w:rsidRPr="00CE3A25">
                    <w:t xml:space="preserve">FWPHAR2202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2E402D" w14:textId="6328DFBE" w:rsidR="00E827C6" w:rsidRPr="00CE3A25" w:rsidRDefault="00E827C6" w:rsidP="00CE3A25">
                  <w:pPr>
                    <w:pStyle w:val="SIText"/>
                  </w:pPr>
                  <w:r w:rsidRPr="00CE3A25">
                    <w:t xml:space="preserve">Perform landing duties (chaser) </w:t>
                  </w:r>
                </w:p>
              </w:tc>
            </w:tr>
          </w:tbl>
          <w:p w14:paraId="7B7DEA94" w14:textId="04E6A86A" w:rsidR="009A6BAC" w:rsidRDefault="00943D14" w:rsidP="00110385">
            <w:pPr>
              <w:pStyle w:val="SIText-Bold"/>
            </w:pPr>
            <w:r>
              <w:t>Log Sorting, Grading and Marking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E827C6" w:rsidRPr="0037227C" w14:paraId="4207F411" w14:textId="74FDEFC1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0766D6CA" w14:textId="277081AA" w:rsidR="00E827C6" w:rsidRPr="002F65FB" w:rsidRDefault="00E827C6" w:rsidP="002F65FB">
                  <w:pPr>
                    <w:pStyle w:val="SIText"/>
                  </w:pPr>
                  <w:r w:rsidRPr="002F65FB">
                    <w:t xml:space="preserve">FWPCOT2242 </w:t>
                  </w:r>
                </w:p>
              </w:tc>
              <w:tc>
                <w:tcPr>
                  <w:tcW w:w="5670" w:type="dxa"/>
                </w:tcPr>
                <w:p w14:paraId="0F4AC22D" w14:textId="208D93AD" w:rsidR="00E827C6" w:rsidRPr="002F65FB" w:rsidRDefault="00E827C6" w:rsidP="002F65FB">
                  <w:pPr>
                    <w:pStyle w:val="SIText"/>
                  </w:pPr>
                  <w:r w:rsidRPr="002F65FB">
                    <w:t xml:space="preserve">Segregate and sort logs </w:t>
                  </w:r>
                </w:p>
              </w:tc>
            </w:tr>
            <w:tr w:rsidR="00E827C6" w:rsidRPr="0037227C" w14:paraId="441C9351" w14:textId="39E6426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2F62C73" w14:textId="62067746" w:rsidR="00E827C6" w:rsidRPr="00C97B68" w:rsidRDefault="00E827C6" w:rsidP="00C97B68">
                  <w:pPr>
                    <w:pStyle w:val="SIText"/>
                  </w:pPr>
                  <w:r w:rsidRPr="00C97B68">
                    <w:t xml:space="preserve">FWPCOT3270 </w:t>
                  </w:r>
                </w:p>
              </w:tc>
              <w:tc>
                <w:tcPr>
                  <w:tcW w:w="5670" w:type="dxa"/>
                </w:tcPr>
                <w:p w14:paraId="69142000" w14:textId="49FA76D4" w:rsidR="00E827C6" w:rsidRPr="00C97B68" w:rsidRDefault="00E827C6" w:rsidP="00C97B68">
                  <w:pPr>
                    <w:pStyle w:val="SIText"/>
                  </w:pPr>
                  <w:r w:rsidRPr="00C97B68">
                    <w:t xml:space="preserve">Grade and mark logs </w:t>
                  </w:r>
                </w:p>
              </w:tc>
            </w:tr>
          </w:tbl>
          <w:p w14:paraId="40FEE813" w14:textId="77777777" w:rsidR="00621E37" w:rsidRDefault="00621E37" w:rsidP="00110385">
            <w:pPr>
              <w:pStyle w:val="SIText-Bold"/>
            </w:pPr>
          </w:p>
          <w:p w14:paraId="0C917B80" w14:textId="79BDE52F" w:rsidR="002107A1" w:rsidRDefault="002107A1" w:rsidP="002107A1">
            <w:pPr>
              <w:pStyle w:val="SIText-Bold"/>
            </w:pPr>
            <w:r w:rsidRPr="002107A1">
              <w:t xml:space="preserve">Group </w:t>
            </w:r>
            <w:r>
              <w:t>E</w:t>
            </w:r>
            <w:r w:rsidRPr="002107A1">
              <w:t>: Fire Control </w:t>
            </w:r>
          </w:p>
          <w:p w14:paraId="443B9A91" w14:textId="77777777" w:rsidR="002107A1" w:rsidRPr="002107A1" w:rsidRDefault="002107A1" w:rsidP="002107A1">
            <w:pPr>
              <w:pStyle w:val="SIText-Bold"/>
            </w:pPr>
            <w:bookmarkStart w:id="1" w:name="_Toc58436966"/>
            <w:r w:rsidRPr="002107A1">
              <w:t>Bushfire Awareness and Prevention</w:t>
            </w:r>
            <w:bookmarkEnd w:id="1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:rsidDel="0000070D" w14:paraId="10D07A71" w14:textId="0FF02CCC" w:rsidTr="009977BA">
              <w:trPr>
                <w:trHeight w:val="70"/>
                <w:del w:id="2" w:author="Georgiana Daian" w:date="2021-05-06T10:27:00Z"/>
              </w:trPr>
              <w:tc>
                <w:tcPr>
                  <w:tcW w:w="1860" w:type="dxa"/>
                  <w:vAlign w:val="center"/>
                </w:tcPr>
                <w:p w14:paraId="3DA587F0" w14:textId="52D2A977" w:rsidR="001607A0" w:rsidRPr="00C36D74" w:rsidDel="0000070D" w:rsidRDefault="001607A0" w:rsidP="00C36D74">
                  <w:pPr>
                    <w:pStyle w:val="SIText"/>
                    <w:rPr>
                      <w:del w:id="3" w:author="Georgiana Daian" w:date="2021-05-06T10:27:00Z"/>
                      <w:rStyle w:val="SITemporarytext-blue"/>
                      <w:color w:val="auto"/>
                      <w:sz w:val="20"/>
                    </w:rPr>
                  </w:pPr>
                  <w:del w:id="4" w:author="Georgiana Daian" w:date="2021-05-06T10:27:00Z">
                    <w:r w:rsidRPr="00C36D74" w:rsidDel="0000070D">
                      <w:rPr>
                        <w:rStyle w:val="SITemporarytext-blue"/>
                        <w:color w:val="auto"/>
                        <w:sz w:val="20"/>
                      </w:rPr>
                      <w:delText xml:space="preserve">AHCWRK201 </w:delText>
                    </w:r>
                  </w:del>
                </w:p>
              </w:tc>
              <w:tc>
                <w:tcPr>
                  <w:tcW w:w="5670" w:type="dxa"/>
                  <w:vAlign w:val="center"/>
                </w:tcPr>
                <w:p w14:paraId="125CE52C" w14:textId="2B770464" w:rsidR="001607A0" w:rsidRPr="00C36D74" w:rsidDel="0000070D" w:rsidRDefault="001607A0" w:rsidP="00C36D74">
                  <w:pPr>
                    <w:pStyle w:val="SIText"/>
                    <w:rPr>
                      <w:del w:id="5" w:author="Georgiana Daian" w:date="2021-05-06T10:27:00Z"/>
                      <w:rStyle w:val="SITemporarytext-blue"/>
                      <w:color w:val="auto"/>
                      <w:sz w:val="20"/>
                    </w:rPr>
                  </w:pPr>
                  <w:del w:id="6" w:author="Georgiana Daian" w:date="2021-05-06T10:27:00Z">
                    <w:r w:rsidRPr="00C36D74" w:rsidDel="0000070D">
                      <w:rPr>
                        <w:rStyle w:val="SITemporarytext-blue"/>
                        <w:color w:val="auto"/>
                        <w:sz w:val="20"/>
                      </w:rPr>
                      <w:delText xml:space="preserve">Observe and report on weather </w:delText>
                    </w:r>
                  </w:del>
                </w:p>
              </w:tc>
            </w:tr>
            <w:tr w:rsidR="001607A0" w:rsidRPr="003D3B98" w14:paraId="4FB1646E" w14:textId="78F09A7A" w:rsidTr="009977BA">
              <w:trPr>
                <w:trHeight w:val="70"/>
              </w:trPr>
              <w:tc>
                <w:tcPr>
                  <w:tcW w:w="1860" w:type="dxa"/>
                </w:tcPr>
                <w:p w14:paraId="28F5F008" w14:textId="69ECE853" w:rsidR="001607A0" w:rsidRPr="00C36D74" w:rsidRDefault="001607A0" w:rsidP="00C36D74">
                  <w:pPr>
                    <w:pStyle w:val="SIText"/>
                  </w:pPr>
                  <w:r w:rsidRPr="00C36D74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5670" w:type="dxa"/>
                </w:tcPr>
                <w:p w14:paraId="7E063879" w14:textId="77777777" w:rsidR="001607A0" w:rsidRPr="00C36D74" w:rsidRDefault="001607A0" w:rsidP="00C36D74">
                  <w:pPr>
                    <w:pStyle w:val="SIText"/>
                  </w:pPr>
                  <w:r w:rsidRPr="00C36D74">
                    <w:rPr>
                      <w:rStyle w:val="SITemporarytext-green"/>
                      <w:color w:val="auto"/>
                      <w:sz w:val="20"/>
                    </w:rPr>
                    <w:t>Follow fire prevention procedures</w:t>
                  </w:r>
                </w:p>
              </w:tc>
            </w:tr>
            <w:tr w:rsidR="001607A0" w:rsidRPr="003D3B98" w14:paraId="59B3357D" w14:textId="416535FB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366AE25" w14:textId="65F1CA42" w:rsidR="001607A0" w:rsidRPr="00C36D74" w:rsidRDefault="001607A0" w:rsidP="00C36D74">
                  <w:pPr>
                    <w:pStyle w:val="SIText"/>
                  </w:pPr>
                  <w:r w:rsidRPr="00C36D74">
                    <w:t xml:space="preserve">FWPFGM2XXX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33A7A4" w14:textId="34480483" w:rsidR="001607A0" w:rsidRPr="00C36D74" w:rsidRDefault="00EB4B20" w:rsidP="00C36D74">
                  <w:pPr>
                    <w:pStyle w:val="SIText"/>
                  </w:pPr>
                  <w:hyperlink r:id="rId17" w:history="1">
                    <w:r w:rsidR="001607A0" w:rsidRPr="00C36D74">
                      <w:rPr>
                        <w:rStyle w:val="Hyperlink"/>
                        <w:color w:val="auto"/>
                        <w:u w:val="none"/>
                      </w:rPr>
                      <w:t>Detect fire</w:t>
                    </w:r>
                  </w:hyperlink>
                  <w:r w:rsidR="001607A0" w:rsidRPr="00C36D74">
                    <w:rPr>
                      <w:rStyle w:val="Hyperlink"/>
                      <w:color w:val="auto"/>
                      <w:u w:val="none"/>
                    </w:rPr>
                    <w:t xml:space="preserve"> in a native forest or plantation</w:t>
                  </w:r>
                  <w:r w:rsidR="001607A0" w:rsidRPr="00C36D74">
                    <w:t xml:space="preserve"> </w:t>
                  </w:r>
                </w:p>
              </w:tc>
            </w:tr>
          </w:tbl>
          <w:p w14:paraId="4B17E070" w14:textId="0FDA6E25" w:rsidR="002107A1" w:rsidRPr="002107A1" w:rsidRDefault="002107A1" w:rsidP="002107A1">
            <w:pPr>
              <w:pStyle w:val="SIText-Bold"/>
            </w:pPr>
            <w:bookmarkStart w:id="7" w:name="_Toc58436967"/>
            <w:r w:rsidRPr="002107A1">
              <w:t>Bushfire Suppression</w:t>
            </w:r>
            <w:bookmarkEnd w:id="7"/>
          </w:p>
          <w:tbl>
            <w:tblPr>
              <w:tblStyle w:val="TableGrid"/>
              <w:tblW w:w="7530" w:type="dxa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44510680" w14:textId="3D37220F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E0A1555" w14:textId="4E9FAE0C" w:rsidR="001607A0" w:rsidRPr="00DD31F2" w:rsidRDefault="001607A0" w:rsidP="00DD31F2">
                  <w:pPr>
                    <w:pStyle w:val="SIText"/>
                  </w:pPr>
                  <w:r w:rsidRPr="00DD31F2">
                    <w:t>PUAEQU001*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3E14642" w14:textId="0F13C8DB" w:rsidR="001607A0" w:rsidRPr="00DD31F2" w:rsidRDefault="001607A0" w:rsidP="00DD31F2">
                  <w:pPr>
                    <w:pStyle w:val="SIText"/>
                  </w:pPr>
                  <w:r w:rsidRPr="00DD31F2">
                    <w:t>Prepare, maintain and test response equipment</w:t>
                  </w:r>
                </w:p>
              </w:tc>
            </w:tr>
            <w:tr w:rsidR="001607A0" w:rsidRPr="003D3B98" w14:paraId="14CD59C8" w14:textId="7A965E9B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3734300" w14:textId="6523C856" w:rsidR="001607A0" w:rsidRPr="00DD31F2" w:rsidRDefault="001607A0" w:rsidP="00DD31F2">
                  <w:pPr>
                    <w:pStyle w:val="SIText"/>
                  </w:pPr>
                  <w:r w:rsidRPr="00DD31F2">
                    <w:t>PUAFIR204*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DE436C" w14:textId="54E67DE2" w:rsidR="001607A0" w:rsidRPr="00DD31F2" w:rsidRDefault="001607A0" w:rsidP="00DD31F2">
                  <w:pPr>
                    <w:pStyle w:val="SIText"/>
                  </w:pPr>
                  <w:r w:rsidRPr="00DD31F2">
                    <w:t>Respond to wildfire</w:t>
                  </w:r>
                </w:p>
              </w:tc>
            </w:tr>
            <w:tr w:rsidR="001607A0" w:rsidRPr="003D3B98" w14:paraId="2FDDA2F1" w14:textId="38CCACA6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4FA1571" w14:textId="7F2A5F84" w:rsidR="001607A0" w:rsidRPr="00DD31F2" w:rsidRDefault="001607A0" w:rsidP="00DD31F2">
                  <w:pPr>
                    <w:pStyle w:val="SIText"/>
                  </w:pPr>
                  <w:r w:rsidRPr="00DD31F2">
                    <w:t xml:space="preserve">PUAFIR209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91543FA" w14:textId="5255AED5" w:rsidR="001607A0" w:rsidRPr="00DD31F2" w:rsidRDefault="001607A0" w:rsidP="00DD31F2">
                  <w:pPr>
                    <w:pStyle w:val="SIText"/>
                  </w:pPr>
                  <w:r w:rsidRPr="00DD31F2">
                    <w:t xml:space="preserve">Work safely around aircraft </w:t>
                  </w:r>
                </w:p>
              </w:tc>
            </w:tr>
            <w:tr w:rsidR="001607A0" w:rsidRPr="003D3B98" w14:paraId="3D00CD21" w14:textId="726A9ED1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4C0B836" w14:textId="5A82EBCC" w:rsidR="001607A0" w:rsidRPr="00DD31F2" w:rsidRDefault="001607A0" w:rsidP="00DD31F2">
                  <w:pPr>
                    <w:pStyle w:val="SIText"/>
                  </w:pPr>
                  <w:r w:rsidRPr="00DD31F2">
                    <w:t>PUAFIR210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67E674" w14:textId="795EFB3B" w:rsidR="001607A0" w:rsidRPr="00DD31F2" w:rsidRDefault="001607A0" w:rsidP="00DD31F2">
                  <w:pPr>
                    <w:pStyle w:val="SIText"/>
                  </w:pPr>
                  <w:r w:rsidRPr="00DD31F2">
                    <w:t>Prevent injury</w:t>
                  </w:r>
                </w:p>
              </w:tc>
            </w:tr>
            <w:tr w:rsidR="001607A0" w:rsidRPr="003D3B98" w14:paraId="6D636E04" w14:textId="69266136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2CA2E6C" w14:textId="5E597E8C" w:rsidR="001607A0" w:rsidRPr="00DD31F2" w:rsidRDefault="001607A0" w:rsidP="00DD31F2">
                  <w:pPr>
                    <w:pStyle w:val="SIText"/>
                  </w:pPr>
                  <w:r w:rsidRPr="00DD31F2">
                    <w:t>PUALAW001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163D15C" w14:textId="28AE831A" w:rsidR="001607A0" w:rsidRPr="00DD31F2" w:rsidRDefault="001607A0" w:rsidP="00DD31F2">
                  <w:pPr>
                    <w:pStyle w:val="SIText"/>
                  </w:pPr>
                  <w:r w:rsidRPr="00DD31F2">
                    <w:t>Protect and preserve incident scene</w:t>
                  </w:r>
                </w:p>
              </w:tc>
            </w:tr>
            <w:tr w:rsidR="001607A0" w:rsidRPr="003D3B98" w14:paraId="6B8EC432" w14:textId="346C26DA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A80871E" w14:textId="6C3E19FF" w:rsidR="001607A0" w:rsidRPr="00DD31F2" w:rsidRDefault="001607A0" w:rsidP="00DD31F2">
                  <w:pPr>
                    <w:pStyle w:val="SIText"/>
                  </w:pPr>
                  <w:r w:rsidRPr="00DD31F2">
                    <w:t>PUAOPE013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FCC4C0F" w14:textId="130AE88B" w:rsidR="001607A0" w:rsidRPr="00DD31F2" w:rsidRDefault="001607A0" w:rsidP="00DD31F2">
                  <w:pPr>
                    <w:pStyle w:val="SIText"/>
                  </w:pPr>
                  <w:r w:rsidRPr="00DD31F2">
                    <w:t>Operate communications systems and equipment</w:t>
                  </w:r>
                </w:p>
              </w:tc>
            </w:tr>
            <w:tr w:rsidR="001607A0" w:rsidRPr="003D3B98" w14:paraId="61EBCE44" w14:textId="4C9DF63E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5F09AFD1" w14:textId="096D7331" w:rsidR="001607A0" w:rsidRPr="00DD31F2" w:rsidRDefault="001607A0" w:rsidP="00DD31F2">
                  <w:pPr>
                    <w:pStyle w:val="SIText"/>
                    <w:rPr>
                      <w:rStyle w:val="SITemporarytext-green"/>
                    </w:rPr>
                  </w:pPr>
                  <w:r w:rsidRPr="00DD31F2">
                    <w:t>PUATEA001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AAD64C" w14:textId="6F028681" w:rsidR="001607A0" w:rsidRPr="00DD31F2" w:rsidRDefault="001607A0" w:rsidP="00DD31F2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DD31F2">
                    <w:t>Work in a team</w:t>
                  </w:r>
                </w:p>
              </w:tc>
            </w:tr>
          </w:tbl>
          <w:p w14:paraId="2E54EA6F" w14:textId="6E0E494A" w:rsidR="002107A1" w:rsidRPr="002107A1" w:rsidRDefault="002107A1" w:rsidP="002107A1">
            <w:pPr>
              <w:pStyle w:val="SIText-Bold"/>
            </w:pPr>
            <w:r w:rsidRPr="002107A1">
              <w:t>Prescribed Burning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572C9114" w14:textId="366766AE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0AB2751A" w14:textId="3E132AF1" w:rsidR="001607A0" w:rsidRPr="002107A1" w:rsidRDefault="001607A0" w:rsidP="002107A1">
                  <w:pPr>
                    <w:pStyle w:val="SIText"/>
                  </w:pPr>
                  <w:r w:rsidRPr="002107A1">
                    <w:t>AHCFIR20</w:t>
                  </w:r>
                  <w:r>
                    <w:t>2</w:t>
                  </w:r>
                  <w:r w:rsidRPr="002107A1">
                    <w:t xml:space="preserve">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B431293" w14:textId="2D8BBB56" w:rsidR="001607A0" w:rsidRPr="002107A1" w:rsidRDefault="001607A0" w:rsidP="002107A1">
                  <w:pPr>
                    <w:pStyle w:val="SIText"/>
                  </w:pPr>
                  <w:r w:rsidRPr="002107A1">
                    <w:t xml:space="preserve">Assist with </w:t>
                  </w:r>
                  <w:r>
                    <w:t>planned</w:t>
                  </w:r>
                  <w:r w:rsidRPr="002107A1">
                    <w:t xml:space="preserve"> burning </w:t>
                  </w:r>
                </w:p>
              </w:tc>
            </w:tr>
          </w:tbl>
          <w:p w14:paraId="517F3522" w14:textId="7FF92A8D" w:rsidR="004A7159" w:rsidRDefault="004A7159" w:rsidP="00E86149">
            <w:pPr>
              <w:pStyle w:val="SIText-Bold"/>
            </w:pPr>
          </w:p>
          <w:p w14:paraId="4967B472" w14:textId="1D0CAD27" w:rsidR="000100C0" w:rsidRPr="000100C0" w:rsidRDefault="00E764A6" w:rsidP="000100C0">
            <w:pPr>
              <w:pStyle w:val="SIText-Bold"/>
            </w:pPr>
            <w:r w:rsidRPr="002107A1">
              <w:t xml:space="preserve">Group </w:t>
            </w:r>
            <w:r>
              <w:t>F</w:t>
            </w:r>
            <w:r w:rsidRPr="00E764A6">
              <w:t xml:space="preserve">: </w:t>
            </w:r>
            <w:r w:rsidR="000100C0">
              <w:t xml:space="preserve">Chemical Application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27221471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A8247A4" w14:textId="77777777" w:rsidR="001607A0" w:rsidRPr="00C36D74" w:rsidRDefault="001607A0" w:rsidP="00C36D74">
                  <w:pPr>
                    <w:pStyle w:val="SIText"/>
                  </w:pPr>
                  <w:r w:rsidRPr="00C36D74">
                    <w:t>AHCCHM201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032A54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Apply chemicals under supervision </w:t>
                  </w:r>
                </w:p>
              </w:tc>
            </w:tr>
            <w:tr w:rsidR="001607A0" w:rsidRPr="003D3B98" w14:paraId="25545DA9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1770791" w14:textId="77777777" w:rsidR="001607A0" w:rsidRPr="00C36D74" w:rsidRDefault="001607A0" w:rsidP="00C36D74">
                  <w:pPr>
                    <w:pStyle w:val="SIText"/>
                  </w:pPr>
                  <w:r w:rsidRPr="00C36D74">
                    <w:t>AHCCHM304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6A41AF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Transport and store chemicals </w:t>
                  </w:r>
                </w:p>
              </w:tc>
            </w:tr>
            <w:tr w:rsidR="001607A0" w:rsidRPr="003D3B98" w14:paraId="3A55A29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099D5A4" w14:textId="77777777" w:rsidR="001607A0" w:rsidRPr="00C36D74" w:rsidRDefault="00EB4B20" w:rsidP="00C36D74">
                  <w:pPr>
                    <w:pStyle w:val="SIText"/>
                  </w:pPr>
                  <w:hyperlink r:id="rId18" w:history="1">
                    <w:r w:rsidR="001607A0" w:rsidRPr="00C36D74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AHCCHM307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18A5C5BA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Prepare and apply chemicals to control pest, weeds and diseases </w:t>
                  </w:r>
                </w:p>
              </w:tc>
            </w:tr>
          </w:tbl>
          <w:p w14:paraId="14E26228" w14:textId="4BDC4C02" w:rsidR="000100C0" w:rsidRDefault="000100C0" w:rsidP="00E86149">
            <w:pPr>
              <w:pStyle w:val="SIText-Bold"/>
            </w:pPr>
          </w:p>
          <w:p w14:paraId="6D5E4677" w14:textId="44B2548A" w:rsidR="00E86149" w:rsidRDefault="00E86149" w:rsidP="00E86149">
            <w:pPr>
              <w:pStyle w:val="SIText-Bold"/>
            </w:pPr>
            <w:r>
              <w:lastRenderedPageBreak/>
              <w:t xml:space="preserve">Group </w:t>
            </w:r>
            <w:r w:rsidR="00E764A6">
              <w:t>G</w:t>
            </w:r>
            <w:r>
              <w:t>: Other</w:t>
            </w:r>
            <w:r w:rsidR="00E05C7E">
              <w:t xml:space="preserve"> Operations</w:t>
            </w:r>
          </w:p>
          <w:p w14:paraId="1322EB28" w14:textId="77777777" w:rsidR="00176212" w:rsidRDefault="00176212" w:rsidP="00176212">
            <w:pPr>
              <w:pStyle w:val="SIText-Bold"/>
            </w:pPr>
            <w:r>
              <w:t>Fencing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1FC92939" w14:textId="47656EF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CD9251D" w14:textId="77777777" w:rsidR="001607A0" w:rsidRPr="00E86149" w:rsidRDefault="001607A0" w:rsidP="00E86149">
                  <w:pPr>
                    <w:pStyle w:val="SIText"/>
                  </w:pPr>
                  <w:r w:rsidRPr="000902A4">
                    <w:t xml:space="preserve">AHCINF202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71A4BA" w14:textId="77777777" w:rsidR="001607A0" w:rsidRPr="00E86149" w:rsidRDefault="001607A0" w:rsidP="00E86149">
                  <w:pPr>
                    <w:pStyle w:val="SIText"/>
                  </w:pPr>
                  <w:r w:rsidRPr="000902A4">
                    <w:t xml:space="preserve">Install, maintain and repair farm fencing </w:t>
                  </w:r>
                </w:p>
              </w:tc>
            </w:tr>
          </w:tbl>
          <w:p w14:paraId="28861020" w14:textId="4A70B0A8" w:rsidR="00E86149" w:rsidRDefault="00E86149" w:rsidP="00E86149">
            <w:pPr>
              <w:pStyle w:val="SIText-Bold"/>
            </w:pPr>
            <w:r>
              <w:t>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7227C" w14:paraId="5071F7B2" w14:textId="63500C2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A2574B8" w14:textId="40DB707C" w:rsidR="001607A0" w:rsidRPr="00DD31F2" w:rsidRDefault="001607A0" w:rsidP="00DD31F2">
                  <w:pPr>
                    <w:pStyle w:val="SIText"/>
                  </w:pPr>
                  <w:r w:rsidRPr="00DD31F2">
                    <w:t xml:space="preserve">AHCSAW203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B8033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Conduct erosion and sediment control activities </w:t>
                  </w:r>
                </w:p>
              </w:tc>
            </w:tr>
            <w:tr w:rsidR="001607A0" w:rsidRPr="0037227C" w14:paraId="6112C163" w14:textId="294508E3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F385955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LGAWORK212A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C7DA68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Perform field support duties in a roadwork environment </w:t>
                  </w:r>
                </w:p>
              </w:tc>
            </w:tr>
          </w:tbl>
          <w:p w14:paraId="5C8854E4" w14:textId="3C1F38CA" w:rsidR="008F5720" w:rsidRDefault="00995146" w:rsidP="008F5720">
            <w:pPr>
              <w:pStyle w:val="SIText-Bold"/>
            </w:pPr>
            <w:r>
              <w:t>I</w:t>
            </w:r>
            <w:r w:rsidR="008F5720">
              <w:t xml:space="preserve">n-field </w:t>
            </w:r>
            <w:r>
              <w:t>P</w:t>
            </w:r>
            <w:r w:rsidR="008F5720">
              <w:t>rocessing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7227C" w14:paraId="1D5E00AB" w14:textId="71DC4E84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F383C82" w14:textId="67FFFE73" w:rsidR="001607A0" w:rsidRPr="00382D7E" w:rsidRDefault="001607A0" w:rsidP="00382D7E">
                  <w:pPr>
                    <w:pStyle w:val="SIText"/>
                  </w:pPr>
                  <w:r w:rsidRPr="00382D7E">
                    <w:t>AHCARB212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B761DB2" w14:textId="62D166EE" w:rsidR="001607A0" w:rsidRPr="00382D7E" w:rsidRDefault="001607A0" w:rsidP="00382D7E">
                  <w:pPr>
                    <w:pStyle w:val="SIText"/>
                  </w:pPr>
                  <w:r w:rsidRPr="00382D7E">
                    <w:t xml:space="preserve">Operate and maintain stump grinding machines </w:t>
                  </w:r>
                </w:p>
              </w:tc>
            </w:tr>
            <w:tr w:rsidR="001607A0" w:rsidRPr="0037227C" w14:paraId="5A21051D" w14:textId="48D96180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52D9F4B" w14:textId="77777777" w:rsidR="001607A0" w:rsidRPr="00382D7E" w:rsidRDefault="001607A0" w:rsidP="00382D7E">
                  <w:pPr>
                    <w:pStyle w:val="SIText"/>
                  </w:pPr>
                  <w:r w:rsidRPr="00382D7E">
                    <w:t>FWPHAR2208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244F2BC" w14:textId="77777777" w:rsidR="001607A0" w:rsidRPr="00382D7E" w:rsidRDefault="001607A0" w:rsidP="00382D7E">
                  <w:pPr>
                    <w:pStyle w:val="SIText"/>
                  </w:pPr>
                  <w:r w:rsidRPr="00382D7E">
                    <w:t xml:space="preserve">Operate a mobile chipper/mulcher </w:t>
                  </w:r>
                </w:p>
              </w:tc>
            </w:tr>
            <w:tr w:rsidR="001607A0" w:rsidRPr="0037227C" w14:paraId="5D359FA5" w14:textId="6504AEAA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4CCA52D" w14:textId="7A015740" w:rsidR="001607A0" w:rsidRPr="00382D7E" w:rsidRDefault="001607A0" w:rsidP="00382D7E">
                  <w:pPr>
                    <w:pStyle w:val="SIText"/>
                  </w:pPr>
                  <w:r w:rsidRPr="00382D7E">
                    <w:t>FWPHAR2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09E97B8E" w14:textId="6CEC1190" w:rsidR="001607A0" w:rsidRPr="00382D7E" w:rsidRDefault="001607A0" w:rsidP="00382D7E">
                  <w:pPr>
                    <w:pStyle w:val="SIText"/>
                  </w:pPr>
                  <w:r>
                    <w:t>Operate a mobile hydraulic log splitter</w:t>
                  </w:r>
                </w:p>
              </w:tc>
            </w:tr>
          </w:tbl>
          <w:p w14:paraId="649E39BA" w14:textId="7182D0BA" w:rsidR="000D44B0" w:rsidRDefault="00CF412F" w:rsidP="00110385">
            <w:pPr>
              <w:pStyle w:val="SIText-Bold"/>
            </w:pPr>
            <w:r>
              <w:t>Drone</w:t>
            </w:r>
            <w:r w:rsidR="0004005E">
              <w:t xml:space="preserve"> Technology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314D7E80" w14:textId="0BCE39B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C8DA1E4" w14:textId="77777777" w:rsidR="001607A0" w:rsidRPr="003624AD" w:rsidRDefault="001607A0" w:rsidP="003624AD">
                  <w:pPr>
                    <w:pStyle w:val="SIText"/>
                  </w:pPr>
                  <w:r w:rsidRPr="005C5B01">
                    <w:t xml:space="preserve">AVIY9999Y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888B1C" w14:textId="77777777" w:rsidR="001607A0" w:rsidRPr="003624AD" w:rsidRDefault="001607A0" w:rsidP="003624AD">
                  <w:pPr>
                    <w:pStyle w:val="SIText"/>
                  </w:pPr>
                  <w:r w:rsidRPr="005C5B01">
                    <w:t xml:space="preserve">Operate remotely piloted aircraft in excluded category sub 2kg operations </w:t>
                  </w:r>
                </w:p>
              </w:tc>
            </w:tr>
          </w:tbl>
          <w:p w14:paraId="1A83DF05" w14:textId="77777777" w:rsidR="0004005E" w:rsidRDefault="0004005E" w:rsidP="00110385">
            <w:pPr>
              <w:pStyle w:val="SIText-Bold"/>
            </w:pPr>
          </w:p>
          <w:p w14:paraId="6B1FC80D" w14:textId="074A96B7" w:rsidR="00E05C7E" w:rsidRDefault="00E05C7E" w:rsidP="00110385">
            <w:pPr>
              <w:pStyle w:val="SIText-Bold"/>
            </w:pPr>
            <w:r>
              <w:t xml:space="preserve">Group </w:t>
            </w:r>
            <w:r w:rsidR="00B26F50">
              <w:t>H</w:t>
            </w:r>
            <w:r>
              <w:t>:</w:t>
            </w:r>
            <w:r w:rsidR="008401D3">
              <w:t xml:space="preserve"> </w:t>
            </w:r>
            <w:r w:rsidR="00A5409A">
              <w:t xml:space="preserve">Personal Effectiveness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762746" w14:paraId="7BE0CD56" w14:textId="400E6C65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DCE0A08" w14:textId="4C64C519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BSBPEF202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4639892" w14:textId="26548A63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 xml:space="preserve">Plan and apply time management </w:t>
                  </w:r>
                </w:p>
              </w:tc>
            </w:tr>
            <w:tr w:rsidR="001607A0" w:rsidRPr="00762746" w14:paraId="12DCE5A9" w14:textId="2667E3F9" w:rsidTr="009977BA">
              <w:trPr>
                <w:trHeight w:val="70"/>
              </w:trPr>
              <w:tc>
                <w:tcPr>
                  <w:tcW w:w="1860" w:type="dxa"/>
                </w:tcPr>
                <w:p w14:paraId="3F19E90A" w14:textId="433B37D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FSKOCM007</w:t>
                  </w:r>
                </w:p>
              </w:tc>
              <w:tc>
                <w:tcPr>
                  <w:tcW w:w="5670" w:type="dxa"/>
                </w:tcPr>
                <w:p w14:paraId="600DF780" w14:textId="43BEEE2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t>Interact effectively with others at work</w:t>
                  </w:r>
                </w:p>
              </w:tc>
            </w:tr>
            <w:tr w:rsidR="001607A0" w:rsidRPr="00762746" w14:paraId="7D858251" w14:textId="0B320361" w:rsidTr="009977BA">
              <w:trPr>
                <w:trHeight w:val="70"/>
              </w:trPr>
              <w:tc>
                <w:tcPr>
                  <w:tcW w:w="1860" w:type="dxa"/>
                </w:tcPr>
                <w:p w14:paraId="282777FE" w14:textId="5E7714ED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 xml:space="preserve">FSKRDG007 </w:t>
                  </w:r>
                </w:p>
              </w:tc>
              <w:tc>
                <w:tcPr>
                  <w:tcW w:w="5670" w:type="dxa"/>
                </w:tcPr>
                <w:p w14:paraId="0D3320FF" w14:textId="70097F8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Hyperlink"/>
                      <w:color w:val="auto"/>
                      <w:u w:val="none"/>
                    </w:rPr>
                    <w:t>Read and respond to simple workplace information</w:t>
                  </w:r>
                </w:p>
              </w:tc>
            </w:tr>
            <w:tr w:rsidR="001607A0" w:rsidRPr="00762746" w14:paraId="4F4B79BE" w14:textId="5DE95636" w:rsidTr="009977BA">
              <w:trPr>
                <w:trHeight w:val="70"/>
              </w:trPr>
              <w:tc>
                <w:tcPr>
                  <w:tcW w:w="1860" w:type="dxa"/>
                </w:tcPr>
                <w:p w14:paraId="5F8F6309" w14:textId="7EFA32A9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FSKWTG006</w:t>
                  </w:r>
                </w:p>
              </w:tc>
              <w:tc>
                <w:tcPr>
                  <w:tcW w:w="5670" w:type="dxa"/>
                </w:tcPr>
                <w:p w14:paraId="1AD743A9" w14:textId="1B70F59F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Hyperlink"/>
                      <w:color w:val="auto"/>
                      <w:u w:val="none"/>
                    </w:rPr>
                    <w:t>Write simple workplace information</w:t>
                  </w:r>
                </w:p>
              </w:tc>
            </w:tr>
          </w:tbl>
          <w:p w14:paraId="132616AB" w14:textId="087A143D" w:rsidR="005C5B01" w:rsidRPr="00762746" w:rsidRDefault="005C5B01" w:rsidP="00762746">
            <w:pPr>
              <w:pStyle w:val="SIText"/>
            </w:pPr>
          </w:p>
          <w:p w14:paraId="1E096184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68EEB56E" w14:textId="77777777" w:rsidR="004270D2" w:rsidRDefault="00C263C1" w:rsidP="00C263C1">
            <w:pPr>
              <w:pStyle w:val="SIText"/>
            </w:pPr>
            <w:r w:rsidRPr="00C263C1">
              <w:t>Units listed in the </w:t>
            </w:r>
            <w:r w:rsidRPr="00C263C1">
              <w:rPr>
                <w:rStyle w:val="Emphasis"/>
              </w:rPr>
              <w:t>Prerequisite requirement</w:t>
            </w:r>
            <w:r w:rsidRPr="00C263C1">
              <w:t> 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274"/>
            </w:tblGrid>
            <w:tr w:rsidR="00E16C6F" w14:paraId="06EEB650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EDC39" w14:textId="77777777" w:rsidR="00E16C6F" w:rsidRPr="00E16C6F" w:rsidRDefault="00E16C6F" w:rsidP="00E16C6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3793B" w14:textId="77777777" w:rsidR="00E16C6F" w:rsidRPr="00E16C6F" w:rsidRDefault="00E16C6F" w:rsidP="00E16C6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16C6F" w14:paraId="003A365D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4C16E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PUAEQU001 Prepare, maintain and test response equipment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D4C71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PUAFIR21</w:t>
                  </w:r>
                  <w:r w:rsidRPr="00E16C6F">
                    <w:t>0 Prevent injury</w:t>
                  </w:r>
                </w:p>
              </w:tc>
            </w:tr>
            <w:tr w:rsidR="00E16C6F" w14:paraId="4DF0D485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40CF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</w:t>
                  </w:r>
                  <w:r w:rsidRPr="00E16C6F">
                    <w:t>04 Respond to wildfire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739CA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PUAFIR21</w:t>
                  </w:r>
                  <w:r w:rsidRPr="00E16C6F">
                    <w:t>0 Prevent injury</w:t>
                  </w:r>
                </w:p>
              </w:tc>
            </w:tr>
          </w:tbl>
          <w:p w14:paraId="45EE8270" w14:textId="77777777" w:rsidR="00E16C6F" w:rsidRDefault="00E16C6F" w:rsidP="008E7B69"/>
          <w:p w14:paraId="6B11E8C3" w14:textId="6B055082" w:rsidR="00E16C6F" w:rsidRDefault="00E16C6F" w:rsidP="008E7B69"/>
        </w:tc>
      </w:tr>
    </w:tbl>
    <w:p w14:paraId="1B0DA48B" w14:textId="280668C1" w:rsidR="000D7BE6" w:rsidRDefault="000D7BE6"/>
    <w:p w14:paraId="18ED7321" w14:textId="77777777" w:rsidR="00653B15" w:rsidRDefault="00653B1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7A588E">
        <w:trPr>
          <w:trHeight w:val="3456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F630C7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E6458" w:rsidRPr="00BC49BB" w14:paraId="3794A909" w14:textId="77777777" w:rsidTr="00F630C7">
              <w:tc>
                <w:tcPr>
                  <w:tcW w:w="1028" w:type="pct"/>
                </w:tcPr>
                <w:p w14:paraId="07CFF679" w14:textId="1AA24C8E" w:rsidR="006E6458" w:rsidRPr="006E6458" w:rsidRDefault="006E6458" w:rsidP="006E6458">
                  <w:pPr>
                    <w:pStyle w:val="SIText"/>
                  </w:pPr>
                  <w:r w:rsidRPr="006E6458">
                    <w:t>FWP2</w:t>
                  </w:r>
                  <w:r w:rsidR="00DA4F29">
                    <w:t>XX21</w:t>
                  </w:r>
                  <w:r w:rsidRPr="006E6458">
                    <w:t xml:space="preserve"> Certificate II in Forest</w:t>
                  </w:r>
                  <w:r w:rsidR="00DA4F29">
                    <w:t xml:space="preserve"> Operations</w:t>
                  </w:r>
                </w:p>
              </w:tc>
              <w:tc>
                <w:tcPr>
                  <w:tcW w:w="1105" w:type="pct"/>
                </w:tcPr>
                <w:p w14:paraId="40787C9B" w14:textId="7CDCE954" w:rsidR="00A56636" w:rsidRPr="006E6458" w:rsidRDefault="006E6458" w:rsidP="007A588E">
                  <w:pPr>
                    <w:pStyle w:val="SIText"/>
                  </w:pPr>
                  <w:r w:rsidRPr="006E6458">
                    <w:t xml:space="preserve">FWP20116 Certificate II in Forest Growing and Management </w:t>
                  </w:r>
                </w:p>
              </w:tc>
              <w:tc>
                <w:tcPr>
                  <w:tcW w:w="1398" w:type="pct"/>
                </w:tcPr>
                <w:p w14:paraId="69511654" w14:textId="7E98E4D4" w:rsidR="006E6458" w:rsidRPr="006E6458" w:rsidRDefault="006E6458" w:rsidP="006E224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2158965D" w:rsidR="006E6458" w:rsidRPr="006E6458" w:rsidRDefault="008317F5" w:rsidP="006E6458">
                  <w:pPr>
                    <w:pStyle w:val="SIText"/>
                  </w:pPr>
                  <w:r>
                    <w:t>No</w:t>
                  </w:r>
                  <w:r w:rsidR="00DB680B">
                    <w:t>t</w:t>
                  </w:r>
                  <w:r>
                    <w:t xml:space="preserve"> </w:t>
                  </w:r>
                  <w:r w:rsidR="00C62A28">
                    <w:t>e</w:t>
                  </w:r>
                  <w:r w:rsidR="006E6458" w:rsidRPr="006E6458">
                    <w:t>quivalent</w:t>
                  </w:r>
                  <w:r w:rsidR="00C62A28">
                    <w:t xml:space="preserve"> </w:t>
                  </w:r>
                </w:p>
              </w:tc>
            </w:tr>
            <w:tr w:rsidR="007A588E" w:rsidRPr="00BC49BB" w14:paraId="76373A04" w14:textId="77777777" w:rsidTr="00F630C7">
              <w:tc>
                <w:tcPr>
                  <w:tcW w:w="1028" w:type="pct"/>
                </w:tcPr>
                <w:p w14:paraId="41F2F308" w14:textId="4190F96C" w:rsidR="007A588E" w:rsidRPr="006E6458" w:rsidRDefault="007A588E" w:rsidP="006E6458">
                  <w:pPr>
                    <w:pStyle w:val="SIText"/>
                  </w:pPr>
                  <w:r w:rsidRPr="006E6458">
                    <w:t>FWP2</w:t>
                  </w:r>
                  <w:r w:rsidRPr="007A588E">
                    <w:t>XX21 Certificate II in Forest Operations</w:t>
                  </w:r>
                </w:p>
              </w:tc>
              <w:tc>
                <w:tcPr>
                  <w:tcW w:w="1105" w:type="pct"/>
                </w:tcPr>
                <w:p w14:paraId="20624942" w14:textId="5BD0362D" w:rsidR="007A588E" w:rsidRPr="006E6458" w:rsidRDefault="007A588E" w:rsidP="006E6458">
                  <w:pPr>
                    <w:pStyle w:val="SIText"/>
                  </w:pPr>
                  <w:r w:rsidRPr="005076B2">
                    <w:t>FWP20216 Certificate II in Harvesting and Haulage</w:t>
                  </w:r>
                </w:p>
              </w:tc>
              <w:tc>
                <w:tcPr>
                  <w:tcW w:w="1398" w:type="pct"/>
                </w:tcPr>
                <w:p w14:paraId="75A12A29" w14:textId="77777777" w:rsidR="007A588E" w:rsidRPr="006E6458" w:rsidRDefault="007A588E" w:rsidP="006E224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42DB6825" w14:textId="469A9AB6" w:rsidR="007A588E" w:rsidRDefault="00C867FA" w:rsidP="006E6458">
                  <w:pPr>
                    <w:pStyle w:val="SIText"/>
                  </w:pPr>
                  <w:r>
                    <w:t>No</w:t>
                  </w:r>
                  <w:r w:rsidRPr="00C867FA">
                    <w:t>t equivalent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9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20"/>
      <w:footerReference w:type="default" r:id="rId2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7763" w14:textId="77777777" w:rsidR="00EB4B20" w:rsidRDefault="00EB4B20" w:rsidP="00BF3F0A">
      <w:r>
        <w:separator/>
      </w:r>
    </w:p>
    <w:p w14:paraId="7FDA1489" w14:textId="77777777" w:rsidR="00EB4B20" w:rsidRDefault="00EB4B20"/>
  </w:endnote>
  <w:endnote w:type="continuationSeparator" w:id="0">
    <w:p w14:paraId="3F2E63CA" w14:textId="77777777" w:rsidR="00EB4B20" w:rsidRDefault="00EB4B20" w:rsidP="00BF3F0A">
      <w:r>
        <w:continuationSeparator/>
      </w:r>
    </w:p>
    <w:p w14:paraId="71B72282" w14:textId="77777777" w:rsidR="00EB4B20" w:rsidRDefault="00EB4B20"/>
  </w:endnote>
  <w:endnote w:type="continuationNotice" w:id="1">
    <w:p w14:paraId="209FEAD9" w14:textId="77777777" w:rsidR="00EB4B20" w:rsidRDefault="00EB4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F630C7" w:rsidRDefault="00F630C7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F630C7" w:rsidRPr="008E1B41" w:rsidRDefault="00F630C7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14 August 2019</w:t>
        </w:r>
      </w:p>
    </w:sdtContent>
  </w:sdt>
  <w:p w14:paraId="090B0EC5" w14:textId="77777777" w:rsidR="00F630C7" w:rsidRDefault="00F630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27F8" w14:textId="77777777" w:rsidR="00EB4B20" w:rsidRDefault="00EB4B20" w:rsidP="00BF3F0A">
      <w:r>
        <w:separator/>
      </w:r>
    </w:p>
    <w:p w14:paraId="65BD20EB" w14:textId="77777777" w:rsidR="00EB4B20" w:rsidRDefault="00EB4B20"/>
  </w:footnote>
  <w:footnote w:type="continuationSeparator" w:id="0">
    <w:p w14:paraId="04E67FFA" w14:textId="77777777" w:rsidR="00EB4B20" w:rsidRDefault="00EB4B20" w:rsidP="00BF3F0A">
      <w:r>
        <w:continuationSeparator/>
      </w:r>
    </w:p>
    <w:p w14:paraId="19C8485A" w14:textId="77777777" w:rsidR="00EB4B20" w:rsidRDefault="00EB4B20"/>
  </w:footnote>
  <w:footnote w:type="continuationNotice" w:id="1">
    <w:p w14:paraId="2EB70CC3" w14:textId="77777777" w:rsidR="00EB4B20" w:rsidRDefault="00EB4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35E9B212" w:rsidR="00F630C7" w:rsidRPr="00402646" w:rsidRDefault="00667571" w:rsidP="00147938">
    <w:pPr>
      <w:pStyle w:val="SIText"/>
    </w:pPr>
    <w:r w:rsidRPr="00402646">
      <w:t>FWP2</w:t>
    </w:r>
    <w:r>
      <w:t>XX21</w:t>
    </w:r>
    <w:r w:rsidRPr="00402646">
      <w:t xml:space="preserve"> </w:t>
    </w:r>
    <w:r w:rsidR="00F630C7" w:rsidRPr="00402646">
      <w:t xml:space="preserve">Certificate II in Forest </w:t>
    </w:r>
    <w:r w:rsidR="00F630C7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403AB"/>
    <w:multiLevelType w:val="hybridMultilevel"/>
    <w:tmpl w:val="DDEC5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307D7"/>
    <w:multiLevelType w:val="hybridMultilevel"/>
    <w:tmpl w:val="EB1417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9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MTY0MrQwNbEwNzBS0lEKTi0uzszPAykwNqgFANdohp8tAAAA"/>
  </w:docVars>
  <w:rsids>
    <w:rsidRoot w:val="00110385"/>
    <w:rsid w:val="0000070D"/>
    <w:rsid w:val="000014B9"/>
    <w:rsid w:val="000023BE"/>
    <w:rsid w:val="00005A15"/>
    <w:rsid w:val="00006985"/>
    <w:rsid w:val="00006BC5"/>
    <w:rsid w:val="000100C0"/>
    <w:rsid w:val="0001108F"/>
    <w:rsid w:val="000115E2"/>
    <w:rsid w:val="0001296A"/>
    <w:rsid w:val="0001542E"/>
    <w:rsid w:val="00016803"/>
    <w:rsid w:val="00017781"/>
    <w:rsid w:val="00017C6F"/>
    <w:rsid w:val="00022F07"/>
    <w:rsid w:val="00023042"/>
    <w:rsid w:val="00023992"/>
    <w:rsid w:val="00025471"/>
    <w:rsid w:val="0002619E"/>
    <w:rsid w:val="0003122F"/>
    <w:rsid w:val="000367E0"/>
    <w:rsid w:val="00037066"/>
    <w:rsid w:val="00037265"/>
    <w:rsid w:val="000376B4"/>
    <w:rsid w:val="00040034"/>
    <w:rsid w:val="0004005E"/>
    <w:rsid w:val="00041E59"/>
    <w:rsid w:val="0004241E"/>
    <w:rsid w:val="0004321B"/>
    <w:rsid w:val="000433DC"/>
    <w:rsid w:val="00044F21"/>
    <w:rsid w:val="000526FF"/>
    <w:rsid w:val="00054C98"/>
    <w:rsid w:val="00055D7F"/>
    <w:rsid w:val="00057608"/>
    <w:rsid w:val="00063E1E"/>
    <w:rsid w:val="00064B2D"/>
    <w:rsid w:val="00064BFE"/>
    <w:rsid w:val="00070B3E"/>
    <w:rsid w:val="00071F95"/>
    <w:rsid w:val="0007236C"/>
    <w:rsid w:val="00072417"/>
    <w:rsid w:val="00072B0D"/>
    <w:rsid w:val="000737BB"/>
    <w:rsid w:val="00073914"/>
    <w:rsid w:val="00074AB5"/>
    <w:rsid w:val="00074E47"/>
    <w:rsid w:val="00077691"/>
    <w:rsid w:val="00080733"/>
    <w:rsid w:val="00085AC8"/>
    <w:rsid w:val="00086CF9"/>
    <w:rsid w:val="0008746F"/>
    <w:rsid w:val="000902A4"/>
    <w:rsid w:val="00093A5D"/>
    <w:rsid w:val="00093DBB"/>
    <w:rsid w:val="000976C4"/>
    <w:rsid w:val="000A5441"/>
    <w:rsid w:val="000A5604"/>
    <w:rsid w:val="000B034C"/>
    <w:rsid w:val="000B6753"/>
    <w:rsid w:val="000B7E8D"/>
    <w:rsid w:val="000C13F1"/>
    <w:rsid w:val="000C636C"/>
    <w:rsid w:val="000C6BDA"/>
    <w:rsid w:val="000C7BAB"/>
    <w:rsid w:val="000C7C10"/>
    <w:rsid w:val="000D16AF"/>
    <w:rsid w:val="000D1DD0"/>
    <w:rsid w:val="000D2C16"/>
    <w:rsid w:val="000D44B0"/>
    <w:rsid w:val="000D4D26"/>
    <w:rsid w:val="000D6FCF"/>
    <w:rsid w:val="000D7BE6"/>
    <w:rsid w:val="000E25CB"/>
    <w:rsid w:val="000E26F2"/>
    <w:rsid w:val="000E2C86"/>
    <w:rsid w:val="000E3E13"/>
    <w:rsid w:val="000E45EE"/>
    <w:rsid w:val="000E7E0A"/>
    <w:rsid w:val="000F29F2"/>
    <w:rsid w:val="000F4528"/>
    <w:rsid w:val="000F467F"/>
    <w:rsid w:val="000F4991"/>
    <w:rsid w:val="000F78AD"/>
    <w:rsid w:val="00101659"/>
    <w:rsid w:val="00105E08"/>
    <w:rsid w:val="001060F9"/>
    <w:rsid w:val="00106EE5"/>
    <w:rsid w:val="001078BF"/>
    <w:rsid w:val="00110385"/>
    <w:rsid w:val="00111DE2"/>
    <w:rsid w:val="00112289"/>
    <w:rsid w:val="00114BA4"/>
    <w:rsid w:val="00117F27"/>
    <w:rsid w:val="001216D5"/>
    <w:rsid w:val="00121C2D"/>
    <w:rsid w:val="00121D1C"/>
    <w:rsid w:val="00122E4C"/>
    <w:rsid w:val="0013090C"/>
    <w:rsid w:val="00131650"/>
    <w:rsid w:val="00133957"/>
    <w:rsid w:val="001372F6"/>
    <w:rsid w:val="00140564"/>
    <w:rsid w:val="00140954"/>
    <w:rsid w:val="0014390B"/>
    <w:rsid w:val="00144385"/>
    <w:rsid w:val="001450E5"/>
    <w:rsid w:val="001472CF"/>
    <w:rsid w:val="00147938"/>
    <w:rsid w:val="00151293"/>
    <w:rsid w:val="00151D93"/>
    <w:rsid w:val="00155F31"/>
    <w:rsid w:val="00156EF3"/>
    <w:rsid w:val="001607A0"/>
    <w:rsid w:val="0016668F"/>
    <w:rsid w:val="00166CCA"/>
    <w:rsid w:val="00176212"/>
    <w:rsid w:val="00176E4F"/>
    <w:rsid w:val="00180193"/>
    <w:rsid w:val="0018546B"/>
    <w:rsid w:val="0018575A"/>
    <w:rsid w:val="00185B92"/>
    <w:rsid w:val="00187C2E"/>
    <w:rsid w:val="00196659"/>
    <w:rsid w:val="001A3274"/>
    <w:rsid w:val="001A61F4"/>
    <w:rsid w:val="001A6A3E"/>
    <w:rsid w:val="001A7158"/>
    <w:rsid w:val="001A7B6D"/>
    <w:rsid w:val="001B0C38"/>
    <w:rsid w:val="001B2412"/>
    <w:rsid w:val="001B34D5"/>
    <w:rsid w:val="001B513A"/>
    <w:rsid w:val="001B63D1"/>
    <w:rsid w:val="001B7EDB"/>
    <w:rsid w:val="001C0A75"/>
    <w:rsid w:val="001C0AEC"/>
    <w:rsid w:val="001C15DA"/>
    <w:rsid w:val="001C29C5"/>
    <w:rsid w:val="001C38E5"/>
    <w:rsid w:val="001C539A"/>
    <w:rsid w:val="001D10DF"/>
    <w:rsid w:val="001D2E61"/>
    <w:rsid w:val="001D331D"/>
    <w:rsid w:val="001D6F72"/>
    <w:rsid w:val="001E16BC"/>
    <w:rsid w:val="001E2CE3"/>
    <w:rsid w:val="001E59D0"/>
    <w:rsid w:val="001F28F9"/>
    <w:rsid w:val="001F2BA5"/>
    <w:rsid w:val="001F308D"/>
    <w:rsid w:val="001F6D3E"/>
    <w:rsid w:val="001F76DF"/>
    <w:rsid w:val="001F7B58"/>
    <w:rsid w:val="002005C6"/>
    <w:rsid w:val="00200926"/>
    <w:rsid w:val="002014F3"/>
    <w:rsid w:val="00201A7C"/>
    <w:rsid w:val="0020295A"/>
    <w:rsid w:val="00205506"/>
    <w:rsid w:val="0020789D"/>
    <w:rsid w:val="002107A1"/>
    <w:rsid w:val="00212698"/>
    <w:rsid w:val="002130C3"/>
    <w:rsid w:val="0021414D"/>
    <w:rsid w:val="002219FC"/>
    <w:rsid w:val="00223124"/>
    <w:rsid w:val="00227641"/>
    <w:rsid w:val="002321B5"/>
    <w:rsid w:val="00234444"/>
    <w:rsid w:val="00234595"/>
    <w:rsid w:val="00241F08"/>
    <w:rsid w:val="00242293"/>
    <w:rsid w:val="00243182"/>
    <w:rsid w:val="00243F4C"/>
    <w:rsid w:val="00244EA7"/>
    <w:rsid w:val="00245032"/>
    <w:rsid w:val="0024554C"/>
    <w:rsid w:val="0024595D"/>
    <w:rsid w:val="00247C37"/>
    <w:rsid w:val="00247E3E"/>
    <w:rsid w:val="00250934"/>
    <w:rsid w:val="00251DEF"/>
    <w:rsid w:val="00253F06"/>
    <w:rsid w:val="002565C3"/>
    <w:rsid w:val="0026023B"/>
    <w:rsid w:val="00262FC3"/>
    <w:rsid w:val="00266A22"/>
    <w:rsid w:val="00270A2D"/>
    <w:rsid w:val="00271CBA"/>
    <w:rsid w:val="00272B67"/>
    <w:rsid w:val="00272BCC"/>
    <w:rsid w:val="00273643"/>
    <w:rsid w:val="002761BE"/>
    <w:rsid w:val="00276DB8"/>
    <w:rsid w:val="0028003F"/>
    <w:rsid w:val="00281C62"/>
    <w:rsid w:val="00282664"/>
    <w:rsid w:val="00282C65"/>
    <w:rsid w:val="0028383E"/>
    <w:rsid w:val="00284892"/>
    <w:rsid w:val="002848DC"/>
    <w:rsid w:val="00284D3E"/>
    <w:rsid w:val="00285FB8"/>
    <w:rsid w:val="00290FB0"/>
    <w:rsid w:val="002931C2"/>
    <w:rsid w:val="002936B8"/>
    <w:rsid w:val="002A00B0"/>
    <w:rsid w:val="002A4CD3"/>
    <w:rsid w:val="002A509B"/>
    <w:rsid w:val="002A7FC1"/>
    <w:rsid w:val="002B0310"/>
    <w:rsid w:val="002B47F3"/>
    <w:rsid w:val="002B486E"/>
    <w:rsid w:val="002B4A2E"/>
    <w:rsid w:val="002B6715"/>
    <w:rsid w:val="002B6BFB"/>
    <w:rsid w:val="002C04A5"/>
    <w:rsid w:val="002C1603"/>
    <w:rsid w:val="002C2B61"/>
    <w:rsid w:val="002C55E9"/>
    <w:rsid w:val="002C62D2"/>
    <w:rsid w:val="002C750B"/>
    <w:rsid w:val="002D0C8B"/>
    <w:rsid w:val="002D14DF"/>
    <w:rsid w:val="002D3DB7"/>
    <w:rsid w:val="002E15C5"/>
    <w:rsid w:val="002E18E5"/>
    <w:rsid w:val="002E193E"/>
    <w:rsid w:val="002E7D89"/>
    <w:rsid w:val="002F088A"/>
    <w:rsid w:val="002F16C9"/>
    <w:rsid w:val="002F1BE6"/>
    <w:rsid w:val="002F30DE"/>
    <w:rsid w:val="002F3DA6"/>
    <w:rsid w:val="002F65FB"/>
    <w:rsid w:val="002F6BC6"/>
    <w:rsid w:val="002F7DE3"/>
    <w:rsid w:val="00301513"/>
    <w:rsid w:val="00301B8D"/>
    <w:rsid w:val="003026B1"/>
    <w:rsid w:val="003045F3"/>
    <w:rsid w:val="003056D8"/>
    <w:rsid w:val="00305D44"/>
    <w:rsid w:val="003109AF"/>
    <w:rsid w:val="003113BA"/>
    <w:rsid w:val="00315CD8"/>
    <w:rsid w:val="003177EE"/>
    <w:rsid w:val="00321C7C"/>
    <w:rsid w:val="0032293B"/>
    <w:rsid w:val="00324B89"/>
    <w:rsid w:val="003333A8"/>
    <w:rsid w:val="0033508A"/>
    <w:rsid w:val="00337E82"/>
    <w:rsid w:val="003419D2"/>
    <w:rsid w:val="00345E86"/>
    <w:rsid w:val="0034677A"/>
    <w:rsid w:val="003473C9"/>
    <w:rsid w:val="00350BB1"/>
    <w:rsid w:val="0035177E"/>
    <w:rsid w:val="00352C83"/>
    <w:rsid w:val="0035300D"/>
    <w:rsid w:val="003550C0"/>
    <w:rsid w:val="00355569"/>
    <w:rsid w:val="00355BED"/>
    <w:rsid w:val="003624AD"/>
    <w:rsid w:val="00363FA9"/>
    <w:rsid w:val="0036542C"/>
    <w:rsid w:val="00365D30"/>
    <w:rsid w:val="00366B31"/>
    <w:rsid w:val="003679CF"/>
    <w:rsid w:val="003679EE"/>
    <w:rsid w:val="003701F7"/>
    <w:rsid w:val="0037067D"/>
    <w:rsid w:val="00370F1B"/>
    <w:rsid w:val="0037227C"/>
    <w:rsid w:val="00381069"/>
    <w:rsid w:val="00382D7E"/>
    <w:rsid w:val="00384EA7"/>
    <w:rsid w:val="00387266"/>
    <w:rsid w:val="0038735B"/>
    <w:rsid w:val="003916D1"/>
    <w:rsid w:val="003A093C"/>
    <w:rsid w:val="003A1FB0"/>
    <w:rsid w:val="003A21F0"/>
    <w:rsid w:val="003A3C37"/>
    <w:rsid w:val="003A4E9B"/>
    <w:rsid w:val="003A58BA"/>
    <w:rsid w:val="003A5AE7"/>
    <w:rsid w:val="003A5C11"/>
    <w:rsid w:val="003A6468"/>
    <w:rsid w:val="003A7221"/>
    <w:rsid w:val="003A7243"/>
    <w:rsid w:val="003B10C1"/>
    <w:rsid w:val="003B1312"/>
    <w:rsid w:val="003B1D5F"/>
    <w:rsid w:val="003B7F43"/>
    <w:rsid w:val="003C0AB5"/>
    <w:rsid w:val="003C13AE"/>
    <w:rsid w:val="003C2D31"/>
    <w:rsid w:val="003C3D78"/>
    <w:rsid w:val="003C47C5"/>
    <w:rsid w:val="003C498B"/>
    <w:rsid w:val="003C6F64"/>
    <w:rsid w:val="003D11A8"/>
    <w:rsid w:val="003D2E73"/>
    <w:rsid w:val="003D3E14"/>
    <w:rsid w:val="003E008C"/>
    <w:rsid w:val="003E0B6E"/>
    <w:rsid w:val="003E2794"/>
    <w:rsid w:val="003E5796"/>
    <w:rsid w:val="003E5F6B"/>
    <w:rsid w:val="003E7BBE"/>
    <w:rsid w:val="003F782E"/>
    <w:rsid w:val="003F7EFF"/>
    <w:rsid w:val="00401ADC"/>
    <w:rsid w:val="00402646"/>
    <w:rsid w:val="00402DF5"/>
    <w:rsid w:val="004108A6"/>
    <w:rsid w:val="00410E6F"/>
    <w:rsid w:val="00412354"/>
    <w:rsid w:val="004127E3"/>
    <w:rsid w:val="004139FC"/>
    <w:rsid w:val="00415A10"/>
    <w:rsid w:val="00417655"/>
    <w:rsid w:val="00420923"/>
    <w:rsid w:val="00420FEC"/>
    <w:rsid w:val="00421ABF"/>
    <w:rsid w:val="00423D30"/>
    <w:rsid w:val="004270D2"/>
    <w:rsid w:val="0043212E"/>
    <w:rsid w:val="00433470"/>
    <w:rsid w:val="00433D91"/>
    <w:rsid w:val="0043434E"/>
    <w:rsid w:val="00434366"/>
    <w:rsid w:val="00435F7D"/>
    <w:rsid w:val="0043644B"/>
    <w:rsid w:val="00440FAA"/>
    <w:rsid w:val="004434CF"/>
    <w:rsid w:val="00444423"/>
    <w:rsid w:val="00444E1A"/>
    <w:rsid w:val="00445DC9"/>
    <w:rsid w:val="004504F8"/>
    <w:rsid w:val="00452F3E"/>
    <w:rsid w:val="004545D5"/>
    <w:rsid w:val="00454829"/>
    <w:rsid w:val="00455194"/>
    <w:rsid w:val="00463B62"/>
    <w:rsid w:val="004640AE"/>
    <w:rsid w:val="00464A31"/>
    <w:rsid w:val="004673FA"/>
    <w:rsid w:val="004700CF"/>
    <w:rsid w:val="00470A1E"/>
    <w:rsid w:val="00475172"/>
    <w:rsid w:val="004758B0"/>
    <w:rsid w:val="00475BBE"/>
    <w:rsid w:val="00476F77"/>
    <w:rsid w:val="00477A5F"/>
    <w:rsid w:val="004832D2"/>
    <w:rsid w:val="00483748"/>
    <w:rsid w:val="00485559"/>
    <w:rsid w:val="004902AD"/>
    <w:rsid w:val="004913A8"/>
    <w:rsid w:val="004934C7"/>
    <w:rsid w:val="004960E6"/>
    <w:rsid w:val="0049676A"/>
    <w:rsid w:val="004A142B"/>
    <w:rsid w:val="004A44E8"/>
    <w:rsid w:val="004A7159"/>
    <w:rsid w:val="004A773B"/>
    <w:rsid w:val="004B0579"/>
    <w:rsid w:val="004B29B7"/>
    <w:rsid w:val="004B2A2B"/>
    <w:rsid w:val="004B3C87"/>
    <w:rsid w:val="004B797A"/>
    <w:rsid w:val="004C0DAD"/>
    <w:rsid w:val="004C2244"/>
    <w:rsid w:val="004C4C20"/>
    <w:rsid w:val="004C650D"/>
    <w:rsid w:val="004C79A1"/>
    <w:rsid w:val="004D065A"/>
    <w:rsid w:val="004D0D5F"/>
    <w:rsid w:val="004D1569"/>
    <w:rsid w:val="004D2710"/>
    <w:rsid w:val="004D41F9"/>
    <w:rsid w:val="004D44B1"/>
    <w:rsid w:val="004D64D5"/>
    <w:rsid w:val="004E0460"/>
    <w:rsid w:val="004E1579"/>
    <w:rsid w:val="004E4D89"/>
    <w:rsid w:val="004E55DF"/>
    <w:rsid w:val="004E5FAE"/>
    <w:rsid w:val="004E6F67"/>
    <w:rsid w:val="004E7094"/>
    <w:rsid w:val="004E7BB0"/>
    <w:rsid w:val="004F1F3F"/>
    <w:rsid w:val="004F2244"/>
    <w:rsid w:val="004F4847"/>
    <w:rsid w:val="004F5537"/>
    <w:rsid w:val="004F5DC7"/>
    <w:rsid w:val="004F6602"/>
    <w:rsid w:val="004F7759"/>
    <w:rsid w:val="004F78DA"/>
    <w:rsid w:val="00501A1C"/>
    <w:rsid w:val="00502C52"/>
    <w:rsid w:val="00503D38"/>
    <w:rsid w:val="005076B2"/>
    <w:rsid w:val="00507762"/>
    <w:rsid w:val="00512595"/>
    <w:rsid w:val="00513329"/>
    <w:rsid w:val="0051564B"/>
    <w:rsid w:val="005248C1"/>
    <w:rsid w:val="00526134"/>
    <w:rsid w:val="00527B78"/>
    <w:rsid w:val="00527C37"/>
    <w:rsid w:val="00527F90"/>
    <w:rsid w:val="00532825"/>
    <w:rsid w:val="00532890"/>
    <w:rsid w:val="00534059"/>
    <w:rsid w:val="005351AC"/>
    <w:rsid w:val="00535AD0"/>
    <w:rsid w:val="00535BD8"/>
    <w:rsid w:val="00535ED1"/>
    <w:rsid w:val="00542277"/>
    <w:rsid w:val="005427C8"/>
    <w:rsid w:val="00543AF0"/>
    <w:rsid w:val="005446D1"/>
    <w:rsid w:val="00546939"/>
    <w:rsid w:val="00547704"/>
    <w:rsid w:val="00552235"/>
    <w:rsid w:val="00552253"/>
    <w:rsid w:val="0055297C"/>
    <w:rsid w:val="00552C6B"/>
    <w:rsid w:val="00556C4C"/>
    <w:rsid w:val="00557369"/>
    <w:rsid w:val="00560619"/>
    <w:rsid w:val="00561ED7"/>
    <w:rsid w:val="00561F08"/>
    <w:rsid w:val="00562452"/>
    <w:rsid w:val="00565978"/>
    <w:rsid w:val="00566A30"/>
    <w:rsid w:val="005708EB"/>
    <w:rsid w:val="00570FE4"/>
    <w:rsid w:val="005719EB"/>
    <w:rsid w:val="00572242"/>
    <w:rsid w:val="00575BC6"/>
    <w:rsid w:val="005768B1"/>
    <w:rsid w:val="00583902"/>
    <w:rsid w:val="00586EE6"/>
    <w:rsid w:val="005915E2"/>
    <w:rsid w:val="00592490"/>
    <w:rsid w:val="005926AF"/>
    <w:rsid w:val="005926BF"/>
    <w:rsid w:val="00593214"/>
    <w:rsid w:val="005A19C5"/>
    <w:rsid w:val="005A30D3"/>
    <w:rsid w:val="005A3AA5"/>
    <w:rsid w:val="005A3C72"/>
    <w:rsid w:val="005A44B1"/>
    <w:rsid w:val="005A4940"/>
    <w:rsid w:val="005A65BD"/>
    <w:rsid w:val="005A65F0"/>
    <w:rsid w:val="005A6C9C"/>
    <w:rsid w:val="005A74DC"/>
    <w:rsid w:val="005A76BF"/>
    <w:rsid w:val="005B016F"/>
    <w:rsid w:val="005B119D"/>
    <w:rsid w:val="005B5146"/>
    <w:rsid w:val="005B6279"/>
    <w:rsid w:val="005C0028"/>
    <w:rsid w:val="005C1D00"/>
    <w:rsid w:val="005C2453"/>
    <w:rsid w:val="005C5B01"/>
    <w:rsid w:val="005C7054"/>
    <w:rsid w:val="005C7EA8"/>
    <w:rsid w:val="005D2590"/>
    <w:rsid w:val="005D2C43"/>
    <w:rsid w:val="005D42DA"/>
    <w:rsid w:val="005E5CFC"/>
    <w:rsid w:val="005F2EC2"/>
    <w:rsid w:val="005F33CC"/>
    <w:rsid w:val="005F391A"/>
    <w:rsid w:val="005F61C6"/>
    <w:rsid w:val="00602D15"/>
    <w:rsid w:val="006075AD"/>
    <w:rsid w:val="00611F20"/>
    <w:rsid w:val="006121D4"/>
    <w:rsid w:val="0061353E"/>
    <w:rsid w:val="00613B49"/>
    <w:rsid w:val="0061583E"/>
    <w:rsid w:val="00616359"/>
    <w:rsid w:val="00620E8E"/>
    <w:rsid w:val="00621E37"/>
    <w:rsid w:val="00623D70"/>
    <w:rsid w:val="00624366"/>
    <w:rsid w:val="006243D7"/>
    <w:rsid w:val="00633CFE"/>
    <w:rsid w:val="00634C3F"/>
    <w:rsid w:val="00634FCA"/>
    <w:rsid w:val="00637094"/>
    <w:rsid w:val="006404B5"/>
    <w:rsid w:val="0064248A"/>
    <w:rsid w:val="00644293"/>
    <w:rsid w:val="006452B8"/>
    <w:rsid w:val="00646993"/>
    <w:rsid w:val="00651D86"/>
    <w:rsid w:val="0065253A"/>
    <w:rsid w:val="00652E62"/>
    <w:rsid w:val="00653B15"/>
    <w:rsid w:val="00655EE3"/>
    <w:rsid w:val="0065611E"/>
    <w:rsid w:val="00657BFE"/>
    <w:rsid w:val="00662A17"/>
    <w:rsid w:val="00663F5B"/>
    <w:rsid w:val="00664E83"/>
    <w:rsid w:val="006674A8"/>
    <w:rsid w:val="00667571"/>
    <w:rsid w:val="00670365"/>
    <w:rsid w:val="0067046F"/>
    <w:rsid w:val="00672A9D"/>
    <w:rsid w:val="0067529A"/>
    <w:rsid w:val="0067630B"/>
    <w:rsid w:val="00680DBA"/>
    <w:rsid w:val="00682A3B"/>
    <w:rsid w:val="006841FA"/>
    <w:rsid w:val="006843B0"/>
    <w:rsid w:val="00687B62"/>
    <w:rsid w:val="00690C44"/>
    <w:rsid w:val="0069241A"/>
    <w:rsid w:val="00692B4C"/>
    <w:rsid w:val="00693361"/>
    <w:rsid w:val="006969D9"/>
    <w:rsid w:val="00697098"/>
    <w:rsid w:val="006A112A"/>
    <w:rsid w:val="006A2B68"/>
    <w:rsid w:val="006A7AAB"/>
    <w:rsid w:val="006B19B1"/>
    <w:rsid w:val="006B26DB"/>
    <w:rsid w:val="006B26E3"/>
    <w:rsid w:val="006B3862"/>
    <w:rsid w:val="006B52F0"/>
    <w:rsid w:val="006B744D"/>
    <w:rsid w:val="006C2F32"/>
    <w:rsid w:val="006C3F4D"/>
    <w:rsid w:val="006C5B88"/>
    <w:rsid w:val="006C684F"/>
    <w:rsid w:val="006C6DE7"/>
    <w:rsid w:val="006C6F03"/>
    <w:rsid w:val="006D0D3D"/>
    <w:rsid w:val="006D1ADD"/>
    <w:rsid w:val="006D22AA"/>
    <w:rsid w:val="006D31B6"/>
    <w:rsid w:val="006D3411"/>
    <w:rsid w:val="006D4448"/>
    <w:rsid w:val="006D5284"/>
    <w:rsid w:val="006D68C0"/>
    <w:rsid w:val="006D70A7"/>
    <w:rsid w:val="006E2241"/>
    <w:rsid w:val="006E2C4D"/>
    <w:rsid w:val="006E3681"/>
    <w:rsid w:val="006E4B4E"/>
    <w:rsid w:val="006E6458"/>
    <w:rsid w:val="006E6FB6"/>
    <w:rsid w:val="006F6070"/>
    <w:rsid w:val="0070188F"/>
    <w:rsid w:val="00705EEC"/>
    <w:rsid w:val="00707741"/>
    <w:rsid w:val="00707CB6"/>
    <w:rsid w:val="00711134"/>
    <w:rsid w:val="00714E2D"/>
    <w:rsid w:val="00715A0A"/>
    <w:rsid w:val="007165D3"/>
    <w:rsid w:val="0072173A"/>
    <w:rsid w:val="00722769"/>
    <w:rsid w:val="00725F53"/>
    <w:rsid w:val="00727901"/>
    <w:rsid w:val="0073075B"/>
    <w:rsid w:val="00734081"/>
    <w:rsid w:val="007341A9"/>
    <w:rsid w:val="007341FF"/>
    <w:rsid w:val="00735CCA"/>
    <w:rsid w:val="00735E18"/>
    <w:rsid w:val="00736C4E"/>
    <w:rsid w:val="00737184"/>
    <w:rsid w:val="007400CA"/>
    <w:rsid w:val="0074038D"/>
    <w:rsid w:val="007404E9"/>
    <w:rsid w:val="007409C6"/>
    <w:rsid w:val="00740F45"/>
    <w:rsid w:val="00741907"/>
    <w:rsid w:val="00743B01"/>
    <w:rsid w:val="007444CF"/>
    <w:rsid w:val="0075146A"/>
    <w:rsid w:val="00755248"/>
    <w:rsid w:val="00757346"/>
    <w:rsid w:val="007579C4"/>
    <w:rsid w:val="00762746"/>
    <w:rsid w:val="007634A8"/>
    <w:rsid w:val="007643B9"/>
    <w:rsid w:val="00764848"/>
    <w:rsid w:val="0076523B"/>
    <w:rsid w:val="00766C76"/>
    <w:rsid w:val="007702DC"/>
    <w:rsid w:val="00770C15"/>
    <w:rsid w:val="00771B60"/>
    <w:rsid w:val="00774129"/>
    <w:rsid w:val="00774D33"/>
    <w:rsid w:val="0077595F"/>
    <w:rsid w:val="0077640D"/>
    <w:rsid w:val="00781D77"/>
    <w:rsid w:val="007825C2"/>
    <w:rsid w:val="00782DC7"/>
    <w:rsid w:val="00785B19"/>
    <w:rsid w:val="007860B7"/>
    <w:rsid w:val="00786DC8"/>
    <w:rsid w:val="00790EFE"/>
    <w:rsid w:val="00791849"/>
    <w:rsid w:val="00792772"/>
    <w:rsid w:val="00792C53"/>
    <w:rsid w:val="00793660"/>
    <w:rsid w:val="0079792D"/>
    <w:rsid w:val="007A1149"/>
    <w:rsid w:val="007A14D6"/>
    <w:rsid w:val="007A167A"/>
    <w:rsid w:val="007A588E"/>
    <w:rsid w:val="007B2E84"/>
    <w:rsid w:val="007B5248"/>
    <w:rsid w:val="007C423E"/>
    <w:rsid w:val="007C7801"/>
    <w:rsid w:val="007C7FE8"/>
    <w:rsid w:val="007D3EDE"/>
    <w:rsid w:val="007D43FC"/>
    <w:rsid w:val="007D5A78"/>
    <w:rsid w:val="007D5CDF"/>
    <w:rsid w:val="007D78B0"/>
    <w:rsid w:val="007E3BD1"/>
    <w:rsid w:val="007E72EE"/>
    <w:rsid w:val="007F1563"/>
    <w:rsid w:val="007F1629"/>
    <w:rsid w:val="007F44DB"/>
    <w:rsid w:val="007F5A8B"/>
    <w:rsid w:val="00801614"/>
    <w:rsid w:val="008047D8"/>
    <w:rsid w:val="008174F8"/>
    <w:rsid w:val="00817B3D"/>
    <w:rsid w:val="00817D51"/>
    <w:rsid w:val="00821390"/>
    <w:rsid w:val="00821B9E"/>
    <w:rsid w:val="00823530"/>
    <w:rsid w:val="00823A7B"/>
    <w:rsid w:val="00823FF4"/>
    <w:rsid w:val="008306E7"/>
    <w:rsid w:val="008317F5"/>
    <w:rsid w:val="008318DE"/>
    <w:rsid w:val="00832A4C"/>
    <w:rsid w:val="00833BD2"/>
    <w:rsid w:val="00834BC8"/>
    <w:rsid w:val="008360B2"/>
    <w:rsid w:val="00837FD6"/>
    <w:rsid w:val="008401D3"/>
    <w:rsid w:val="0084081B"/>
    <w:rsid w:val="008418A6"/>
    <w:rsid w:val="00841BA5"/>
    <w:rsid w:val="00843107"/>
    <w:rsid w:val="008461E9"/>
    <w:rsid w:val="00847B60"/>
    <w:rsid w:val="00850243"/>
    <w:rsid w:val="00853552"/>
    <w:rsid w:val="008545EB"/>
    <w:rsid w:val="00856837"/>
    <w:rsid w:val="00862CA1"/>
    <w:rsid w:val="00865011"/>
    <w:rsid w:val="008707DC"/>
    <w:rsid w:val="00877357"/>
    <w:rsid w:val="00877647"/>
    <w:rsid w:val="008779FC"/>
    <w:rsid w:val="00882990"/>
    <w:rsid w:val="00883C6C"/>
    <w:rsid w:val="00883E69"/>
    <w:rsid w:val="00886790"/>
    <w:rsid w:val="00887E27"/>
    <w:rsid w:val="008908DE"/>
    <w:rsid w:val="008937B6"/>
    <w:rsid w:val="00894FBB"/>
    <w:rsid w:val="008A0684"/>
    <w:rsid w:val="008A12ED"/>
    <w:rsid w:val="008A42F9"/>
    <w:rsid w:val="008B0437"/>
    <w:rsid w:val="008B2199"/>
    <w:rsid w:val="008B2C77"/>
    <w:rsid w:val="008B432C"/>
    <w:rsid w:val="008B4736"/>
    <w:rsid w:val="008B4AD2"/>
    <w:rsid w:val="008C114E"/>
    <w:rsid w:val="008C2818"/>
    <w:rsid w:val="008C4CA8"/>
    <w:rsid w:val="008C62B7"/>
    <w:rsid w:val="008C6C1F"/>
    <w:rsid w:val="008D01D1"/>
    <w:rsid w:val="008D4AC6"/>
    <w:rsid w:val="008D5650"/>
    <w:rsid w:val="008D585E"/>
    <w:rsid w:val="008D5DD7"/>
    <w:rsid w:val="008E0009"/>
    <w:rsid w:val="008E1162"/>
    <w:rsid w:val="008E1B41"/>
    <w:rsid w:val="008E3383"/>
    <w:rsid w:val="008E39BE"/>
    <w:rsid w:val="008E62EC"/>
    <w:rsid w:val="008E7B69"/>
    <w:rsid w:val="008E7BA1"/>
    <w:rsid w:val="008F32F6"/>
    <w:rsid w:val="008F5720"/>
    <w:rsid w:val="008F6515"/>
    <w:rsid w:val="00900BB3"/>
    <w:rsid w:val="00916ABE"/>
    <w:rsid w:val="00916BC0"/>
    <w:rsid w:val="00916CD7"/>
    <w:rsid w:val="0091728A"/>
    <w:rsid w:val="009206B6"/>
    <w:rsid w:val="00920927"/>
    <w:rsid w:val="00921927"/>
    <w:rsid w:val="00921B38"/>
    <w:rsid w:val="009227FD"/>
    <w:rsid w:val="00922D6D"/>
    <w:rsid w:val="00923720"/>
    <w:rsid w:val="00924FBA"/>
    <w:rsid w:val="0092586D"/>
    <w:rsid w:val="009278C9"/>
    <w:rsid w:val="009303A7"/>
    <w:rsid w:val="00930E80"/>
    <w:rsid w:val="0093365C"/>
    <w:rsid w:val="00936ED6"/>
    <w:rsid w:val="00943D14"/>
    <w:rsid w:val="00943D32"/>
    <w:rsid w:val="0094599B"/>
    <w:rsid w:val="00946253"/>
    <w:rsid w:val="00946720"/>
    <w:rsid w:val="009527CB"/>
    <w:rsid w:val="009531C6"/>
    <w:rsid w:val="00953835"/>
    <w:rsid w:val="00954C1E"/>
    <w:rsid w:val="00955D54"/>
    <w:rsid w:val="00960A88"/>
    <w:rsid w:val="00960F6C"/>
    <w:rsid w:val="00964D87"/>
    <w:rsid w:val="00970747"/>
    <w:rsid w:val="009744E8"/>
    <w:rsid w:val="0097482E"/>
    <w:rsid w:val="00975BD5"/>
    <w:rsid w:val="009814F1"/>
    <w:rsid w:val="009833D0"/>
    <w:rsid w:val="00984652"/>
    <w:rsid w:val="009847D8"/>
    <w:rsid w:val="00984A75"/>
    <w:rsid w:val="009857A8"/>
    <w:rsid w:val="0098725E"/>
    <w:rsid w:val="00990EB5"/>
    <w:rsid w:val="0099318F"/>
    <w:rsid w:val="00993D68"/>
    <w:rsid w:val="00995146"/>
    <w:rsid w:val="00996F1F"/>
    <w:rsid w:val="009977BA"/>
    <w:rsid w:val="009A566E"/>
    <w:rsid w:val="009A5900"/>
    <w:rsid w:val="009A6BAC"/>
    <w:rsid w:val="009B5C5F"/>
    <w:rsid w:val="009C03B3"/>
    <w:rsid w:val="009C129A"/>
    <w:rsid w:val="009C149E"/>
    <w:rsid w:val="009C22C7"/>
    <w:rsid w:val="009C2650"/>
    <w:rsid w:val="009C574C"/>
    <w:rsid w:val="009C72EE"/>
    <w:rsid w:val="009C7A98"/>
    <w:rsid w:val="009D15E2"/>
    <w:rsid w:val="009D15FE"/>
    <w:rsid w:val="009D25BE"/>
    <w:rsid w:val="009D4287"/>
    <w:rsid w:val="009D5786"/>
    <w:rsid w:val="009D5C30"/>
    <w:rsid w:val="009D5D2C"/>
    <w:rsid w:val="009D607F"/>
    <w:rsid w:val="009E1F5D"/>
    <w:rsid w:val="009E44D2"/>
    <w:rsid w:val="009E568C"/>
    <w:rsid w:val="009E63E3"/>
    <w:rsid w:val="009E6CEC"/>
    <w:rsid w:val="009F0DCC"/>
    <w:rsid w:val="009F11CA"/>
    <w:rsid w:val="009F44E0"/>
    <w:rsid w:val="00A01555"/>
    <w:rsid w:val="00A01E1B"/>
    <w:rsid w:val="00A021A6"/>
    <w:rsid w:val="00A02FEC"/>
    <w:rsid w:val="00A031A0"/>
    <w:rsid w:val="00A04706"/>
    <w:rsid w:val="00A0695B"/>
    <w:rsid w:val="00A10E92"/>
    <w:rsid w:val="00A128B9"/>
    <w:rsid w:val="00A13052"/>
    <w:rsid w:val="00A216A8"/>
    <w:rsid w:val="00A223A6"/>
    <w:rsid w:val="00A2388E"/>
    <w:rsid w:val="00A25C31"/>
    <w:rsid w:val="00A26087"/>
    <w:rsid w:val="00A26299"/>
    <w:rsid w:val="00A273B2"/>
    <w:rsid w:val="00A31921"/>
    <w:rsid w:val="00A31E2E"/>
    <w:rsid w:val="00A34891"/>
    <w:rsid w:val="00A354FC"/>
    <w:rsid w:val="00A369BD"/>
    <w:rsid w:val="00A406E7"/>
    <w:rsid w:val="00A43CCC"/>
    <w:rsid w:val="00A4795D"/>
    <w:rsid w:val="00A5092E"/>
    <w:rsid w:val="00A5409A"/>
    <w:rsid w:val="00A55CCC"/>
    <w:rsid w:val="00A56636"/>
    <w:rsid w:val="00A56E14"/>
    <w:rsid w:val="00A637BB"/>
    <w:rsid w:val="00A6476B"/>
    <w:rsid w:val="00A6651B"/>
    <w:rsid w:val="00A66C22"/>
    <w:rsid w:val="00A71492"/>
    <w:rsid w:val="00A74178"/>
    <w:rsid w:val="00A756AF"/>
    <w:rsid w:val="00A7654A"/>
    <w:rsid w:val="00A76C6C"/>
    <w:rsid w:val="00A772D9"/>
    <w:rsid w:val="00A808FA"/>
    <w:rsid w:val="00A80C1B"/>
    <w:rsid w:val="00A80DC1"/>
    <w:rsid w:val="00A85066"/>
    <w:rsid w:val="00A92DD1"/>
    <w:rsid w:val="00A96E51"/>
    <w:rsid w:val="00AA1556"/>
    <w:rsid w:val="00AA2B0A"/>
    <w:rsid w:val="00AA48D6"/>
    <w:rsid w:val="00AA5338"/>
    <w:rsid w:val="00AB0FF1"/>
    <w:rsid w:val="00AB12F3"/>
    <w:rsid w:val="00AB144B"/>
    <w:rsid w:val="00AB1B8E"/>
    <w:rsid w:val="00AB3528"/>
    <w:rsid w:val="00AB386E"/>
    <w:rsid w:val="00AC0696"/>
    <w:rsid w:val="00AC3BE1"/>
    <w:rsid w:val="00AC3C37"/>
    <w:rsid w:val="00AC4C98"/>
    <w:rsid w:val="00AC5F6B"/>
    <w:rsid w:val="00AC60E3"/>
    <w:rsid w:val="00AD3896"/>
    <w:rsid w:val="00AD5B47"/>
    <w:rsid w:val="00AD7D8F"/>
    <w:rsid w:val="00AE1ED9"/>
    <w:rsid w:val="00AE2FA3"/>
    <w:rsid w:val="00AE32CB"/>
    <w:rsid w:val="00AE4838"/>
    <w:rsid w:val="00AE4A8F"/>
    <w:rsid w:val="00AF0BC9"/>
    <w:rsid w:val="00AF2F35"/>
    <w:rsid w:val="00AF3957"/>
    <w:rsid w:val="00AF3988"/>
    <w:rsid w:val="00AF5555"/>
    <w:rsid w:val="00AF702D"/>
    <w:rsid w:val="00AF7104"/>
    <w:rsid w:val="00AF7B14"/>
    <w:rsid w:val="00B006A6"/>
    <w:rsid w:val="00B0119E"/>
    <w:rsid w:val="00B017F0"/>
    <w:rsid w:val="00B01DE5"/>
    <w:rsid w:val="00B074B6"/>
    <w:rsid w:val="00B12013"/>
    <w:rsid w:val="00B14020"/>
    <w:rsid w:val="00B16620"/>
    <w:rsid w:val="00B169AA"/>
    <w:rsid w:val="00B22C67"/>
    <w:rsid w:val="00B23421"/>
    <w:rsid w:val="00B23F59"/>
    <w:rsid w:val="00B2508A"/>
    <w:rsid w:val="00B26635"/>
    <w:rsid w:val="00B26F50"/>
    <w:rsid w:val="00B3508F"/>
    <w:rsid w:val="00B37101"/>
    <w:rsid w:val="00B41A8A"/>
    <w:rsid w:val="00B443EE"/>
    <w:rsid w:val="00B45E32"/>
    <w:rsid w:val="00B46283"/>
    <w:rsid w:val="00B539FD"/>
    <w:rsid w:val="00B560C8"/>
    <w:rsid w:val="00B561A4"/>
    <w:rsid w:val="00B61150"/>
    <w:rsid w:val="00B64E2A"/>
    <w:rsid w:val="00B65BC7"/>
    <w:rsid w:val="00B7059A"/>
    <w:rsid w:val="00B746B9"/>
    <w:rsid w:val="00B802CA"/>
    <w:rsid w:val="00B80E46"/>
    <w:rsid w:val="00B847CD"/>
    <w:rsid w:val="00B848D4"/>
    <w:rsid w:val="00B85FD7"/>
    <w:rsid w:val="00B865B7"/>
    <w:rsid w:val="00B86A3E"/>
    <w:rsid w:val="00B9014D"/>
    <w:rsid w:val="00B96722"/>
    <w:rsid w:val="00BA1CB1"/>
    <w:rsid w:val="00BA482D"/>
    <w:rsid w:val="00BA6F7A"/>
    <w:rsid w:val="00BA7D5B"/>
    <w:rsid w:val="00BB0705"/>
    <w:rsid w:val="00BB23F4"/>
    <w:rsid w:val="00BC00E2"/>
    <w:rsid w:val="00BC05C6"/>
    <w:rsid w:val="00BC1366"/>
    <w:rsid w:val="00BC4604"/>
    <w:rsid w:val="00BC5075"/>
    <w:rsid w:val="00BC6758"/>
    <w:rsid w:val="00BD0FB4"/>
    <w:rsid w:val="00BD114A"/>
    <w:rsid w:val="00BD3B0F"/>
    <w:rsid w:val="00BD51CA"/>
    <w:rsid w:val="00BD54DC"/>
    <w:rsid w:val="00BE0A31"/>
    <w:rsid w:val="00BE28B0"/>
    <w:rsid w:val="00BE36C6"/>
    <w:rsid w:val="00BE66CF"/>
    <w:rsid w:val="00BF0AFC"/>
    <w:rsid w:val="00BF1D4C"/>
    <w:rsid w:val="00BF3F0A"/>
    <w:rsid w:val="00BF4F28"/>
    <w:rsid w:val="00BF5B35"/>
    <w:rsid w:val="00C00306"/>
    <w:rsid w:val="00C1075C"/>
    <w:rsid w:val="00C132EC"/>
    <w:rsid w:val="00C13CB9"/>
    <w:rsid w:val="00C143C3"/>
    <w:rsid w:val="00C1591C"/>
    <w:rsid w:val="00C16193"/>
    <w:rsid w:val="00C1703D"/>
    <w:rsid w:val="00C1739B"/>
    <w:rsid w:val="00C21107"/>
    <w:rsid w:val="00C21A48"/>
    <w:rsid w:val="00C24472"/>
    <w:rsid w:val="00C24806"/>
    <w:rsid w:val="00C26067"/>
    <w:rsid w:val="00C263C1"/>
    <w:rsid w:val="00C26D3F"/>
    <w:rsid w:val="00C276DF"/>
    <w:rsid w:val="00C30A29"/>
    <w:rsid w:val="00C317DC"/>
    <w:rsid w:val="00C32499"/>
    <w:rsid w:val="00C35500"/>
    <w:rsid w:val="00C36D74"/>
    <w:rsid w:val="00C44737"/>
    <w:rsid w:val="00C50C7C"/>
    <w:rsid w:val="00C5318A"/>
    <w:rsid w:val="00C53259"/>
    <w:rsid w:val="00C5432A"/>
    <w:rsid w:val="00C551A0"/>
    <w:rsid w:val="00C55B87"/>
    <w:rsid w:val="00C55E14"/>
    <w:rsid w:val="00C578E9"/>
    <w:rsid w:val="00C62756"/>
    <w:rsid w:val="00C62A28"/>
    <w:rsid w:val="00C65837"/>
    <w:rsid w:val="00C703E2"/>
    <w:rsid w:val="00C70626"/>
    <w:rsid w:val="00C72860"/>
    <w:rsid w:val="00C739E6"/>
    <w:rsid w:val="00C73B90"/>
    <w:rsid w:val="00C77723"/>
    <w:rsid w:val="00C810B5"/>
    <w:rsid w:val="00C8150B"/>
    <w:rsid w:val="00C83C66"/>
    <w:rsid w:val="00C867FA"/>
    <w:rsid w:val="00C873B5"/>
    <w:rsid w:val="00C87E0C"/>
    <w:rsid w:val="00C934C7"/>
    <w:rsid w:val="00C96365"/>
    <w:rsid w:val="00C965F7"/>
    <w:rsid w:val="00C96AF3"/>
    <w:rsid w:val="00C97B68"/>
    <w:rsid w:val="00C97CCC"/>
    <w:rsid w:val="00CA0274"/>
    <w:rsid w:val="00CA303F"/>
    <w:rsid w:val="00CA47E2"/>
    <w:rsid w:val="00CA5B8E"/>
    <w:rsid w:val="00CA631A"/>
    <w:rsid w:val="00CA7FCA"/>
    <w:rsid w:val="00CB472D"/>
    <w:rsid w:val="00CB6FF3"/>
    <w:rsid w:val="00CB746F"/>
    <w:rsid w:val="00CC451E"/>
    <w:rsid w:val="00CC5A23"/>
    <w:rsid w:val="00CC628F"/>
    <w:rsid w:val="00CD0C46"/>
    <w:rsid w:val="00CD4E9D"/>
    <w:rsid w:val="00CD4F4D"/>
    <w:rsid w:val="00CE0457"/>
    <w:rsid w:val="00CE3A25"/>
    <w:rsid w:val="00CE3F7C"/>
    <w:rsid w:val="00CE72E4"/>
    <w:rsid w:val="00CE7D19"/>
    <w:rsid w:val="00CF0CF5"/>
    <w:rsid w:val="00CF1AED"/>
    <w:rsid w:val="00CF2B3E"/>
    <w:rsid w:val="00CF2B8B"/>
    <w:rsid w:val="00CF38C7"/>
    <w:rsid w:val="00CF412F"/>
    <w:rsid w:val="00CF4C29"/>
    <w:rsid w:val="00CF4FE6"/>
    <w:rsid w:val="00D0201F"/>
    <w:rsid w:val="00D02808"/>
    <w:rsid w:val="00D03685"/>
    <w:rsid w:val="00D0553B"/>
    <w:rsid w:val="00D07117"/>
    <w:rsid w:val="00D07D4E"/>
    <w:rsid w:val="00D115AA"/>
    <w:rsid w:val="00D12137"/>
    <w:rsid w:val="00D1348D"/>
    <w:rsid w:val="00D141C2"/>
    <w:rsid w:val="00D145BE"/>
    <w:rsid w:val="00D17AE5"/>
    <w:rsid w:val="00D2097B"/>
    <w:rsid w:val="00D20C57"/>
    <w:rsid w:val="00D2250A"/>
    <w:rsid w:val="00D23BF6"/>
    <w:rsid w:val="00D24E65"/>
    <w:rsid w:val="00D25D16"/>
    <w:rsid w:val="00D30BC5"/>
    <w:rsid w:val="00D32124"/>
    <w:rsid w:val="00D33DC7"/>
    <w:rsid w:val="00D40512"/>
    <w:rsid w:val="00D40FC0"/>
    <w:rsid w:val="00D45D04"/>
    <w:rsid w:val="00D527EF"/>
    <w:rsid w:val="00D54C76"/>
    <w:rsid w:val="00D571FB"/>
    <w:rsid w:val="00D573B6"/>
    <w:rsid w:val="00D6238D"/>
    <w:rsid w:val="00D6451B"/>
    <w:rsid w:val="00D65221"/>
    <w:rsid w:val="00D66D82"/>
    <w:rsid w:val="00D727F3"/>
    <w:rsid w:val="00D73695"/>
    <w:rsid w:val="00D810DE"/>
    <w:rsid w:val="00D82EB1"/>
    <w:rsid w:val="00D866C6"/>
    <w:rsid w:val="00D87D32"/>
    <w:rsid w:val="00D911A0"/>
    <w:rsid w:val="00D92C83"/>
    <w:rsid w:val="00D93A3D"/>
    <w:rsid w:val="00DA0A4A"/>
    <w:rsid w:val="00DA0A81"/>
    <w:rsid w:val="00DA2547"/>
    <w:rsid w:val="00DA3C10"/>
    <w:rsid w:val="00DA4F29"/>
    <w:rsid w:val="00DA53B5"/>
    <w:rsid w:val="00DB1875"/>
    <w:rsid w:val="00DB3F1E"/>
    <w:rsid w:val="00DB555A"/>
    <w:rsid w:val="00DB680B"/>
    <w:rsid w:val="00DC1B45"/>
    <w:rsid w:val="00DC1D69"/>
    <w:rsid w:val="00DC5A3A"/>
    <w:rsid w:val="00DD176E"/>
    <w:rsid w:val="00DD31F2"/>
    <w:rsid w:val="00DD33E6"/>
    <w:rsid w:val="00DD4620"/>
    <w:rsid w:val="00DD7252"/>
    <w:rsid w:val="00DE4CCE"/>
    <w:rsid w:val="00DE5193"/>
    <w:rsid w:val="00DF1B1F"/>
    <w:rsid w:val="00DF60BE"/>
    <w:rsid w:val="00DF65F3"/>
    <w:rsid w:val="00DF74F1"/>
    <w:rsid w:val="00E048B1"/>
    <w:rsid w:val="00E05C7E"/>
    <w:rsid w:val="00E06D96"/>
    <w:rsid w:val="00E10312"/>
    <w:rsid w:val="00E13DDF"/>
    <w:rsid w:val="00E144E3"/>
    <w:rsid w:val="00E15CCC"/>
    <w:rsid w:val="00E16C6F"/>
    <w:rsid w:val="00E21B34"/>
    <w:rsid w:val="00E238E6"/>
    <w:rsid w:val="00E246B1"/>
    <w:rsid w:val="00E24744"/>
    <w:rsid w:val="00E25D39"/>
    <w:rsid w:val="00E25E51"/>
    <w:rsid w:val="00E26A10"/>
    <w:rsid w:val="00E26DC1"/>
    <w:rsid w:val="00E2713D"/>
    <w:rsid w:val="00E303F7"/>
    <w:rsid w:val="00E32334"/>
    <w:rsid w:val="00E35064"/>
    <w:rsid w:val="00E372F9"/>
    <w:rsid w:val="00E41BDF"/>
    <w:rsid w:val="00E41E04"/>
    <w:rsid w:val="00E438C3"/>
    <w:rsid w:val="00E44E8E"/>
    <w:rsid w:val="00E460A1"/>
    <w:rsid w:val="00E47A7F"/>
    <w:rsid w:val="00E47F31"/>
    <w:rsid w:val="00E501F0"/>
    <w:rsid w:val="00E57C8A"/>
    <w:rsid w:val="00E629A1"/>
    <w:rsid w:val="00E65482"/>
    <w:rsid w:val="00E701DC"/>
    <w:rsid w:val="00E722CD"/>
    <w:rsid w:val="00E725B0"/>
    <w:rsid w:val="00E762FB"/>
    <w:rsid w:val="00E764A6"/>
    <w:rsid w:val="00E77005"/>
    <w:rsid w:val="00E80F4D"/>
    <w:rsid w:val="00E8159C"/>
    <w:rsid w:val="00E81F43"/>
    <w:rsid w:val="00E8208D"/>
    <w:rsid w:val="00E827C6"/>
    <w:rsid w:val="00E830FB"/>
    <w:rsid w:val="00E86149"/>
    <w:rsid w:val="00E865B3"/>
    <w:rsid w:val="00E91BFF"/>
    <w:rsid w:val="00E92933"/>
    <w:rsid w:val="00E9651C"/>
    <w:rsid w:val="00EA00A4"/>
    <w:rsid w:val="00EA062E"/>
    <w:rsid w:val="00EA3B97"/>
    <w:rsid w:val="00EB0AA4"/>
    <w:rsid w:val="00EB28EB"/>
    <w:rsid w:val="00EB32D0"/>
    <w:rsid w:val="00EB40A2"/>
    <w:rsid w:val="00EB4B20"/>
    <w:rsid w:val="00EB5849"/>
    <w:rsid w:val="00EB58C7"/>
    <w:rsid w:val="00EB5C88"/>
    <w:rsid w:val="00EB6D96"/>
    <w:rsid w:val="00EC0469"/>
    <w:rsid w:val="00EC1425"/>
    <w:rsid w:val="00EC25A5"/>
    <w:rsid w:val="00EC6EAB"/>
    <w:rsid w:val="00EC7682"/>
    <w:rsid w:val="00ED1A0E"/>
    <w:rsid w:val="00ED48C3"/>
    <w:rsid w:val="00ED615B"/>
    <w:rsid w:val="00EE0E30"/>
    <w:rsid w:val="00EE113C"/>
    <w:rsid w:val="00EE2529"/>
    <w:rsid w:val="00EE78A6"/>
    <w:rsid w:val="00EE7C74"/>
    <w:rsid w:val="00EF01F8"/>
    <w:rsid w:val="00EF1E10"/>
    <w:rsid w:val="00EF40EF"/>
    <w:rsid w:val="00EF6095"/>
    <w:rsid w:val="00EF7914"/>
    <w:rsid w:val="00EF7943"/>
    <w:rsid w:val="00F002C4"/>
    <w:rsid w:val="00F04759"/>
    <w:rsid w:val="00F061AA"/>
    <w:rsid w:val="00F07C48"/>
    <w:rsid w:val="00F11471"/>
    <w:rsid w:val="00F14327"/>
    <w:rsid w:val="00F1480E"/>
    <w:rsid w:val="00F1497D"/>
    <w:rsid w:val="00F157D0"/>
    <w:rsid w:val="00F160A9"/>
    <w:rsid w:val="00F16AAC"/>
    <w:rsid w:val="00F24087"/>
    <w:rsid w:val="00F25CCC"/>
    <w:rsid w:val="00F2787D"/>
    <w:rsid w:val="00F27F24"/>
    <w:rsid w:val="00F34019"/>
    <w:rsid w:val="00F35A6A"/>
    <w:rsid w:val="00F35C8C"/>
    <w:rsid w:val="00F438FC"/>
    <w:rsid w:val="00F44571"/>
    <w:rsid w:val="00F46A01"/>
    <w:rsid w:val="00F47BF6"/>
    <w:rsid w:val="00F53353"/>
    <w:rsid w:val="00F54676"/>
    <w:rsid w:val="00F5616F"/>
    <w:rsid w:val="00F56827"/>
    <w:rsid w:val="00F62C3B"/>
    <w:rsid w:val="00F630C7"/>
    <w:rsid w:val="00F64D89"/>
    <w:rsid w:val="00F65EF0"/>
    <w:rsid w:val="00F71651"/>
    <w:rsid w:val="00F73518"/>
    <w:rsid w:val="00F76CC6"/>
    <w:rsid w:val="00F7750F"/>
    <w:rsid w:val="00F80C51"/>
    <w:rsid w:val="00F81087"/>
    <w:rsid w:val="00F81323"/>
    <w:rsid w:val="00F81639"/>
    <w:rsid w:val="00F82F1B"/>
    <w:rsid w:val="00F85DF4"/>
    <w:rsid w:val="00F8670C"/>
    <w:rsid w:val="00F94B89"/>
    <w:rsid w:val="00FB05CD"/>
    <w:rsid w:val="00FB20FC"/>
    <w:rsid w:val="00FB4929"/>
    <w:rsid w:val="00FB61FE"/>
    <w:rsid w:val="00FC5A14"/>
    <w:rsid w:val="00FC7B3D"/>
    <w:rsid w:val="00FD2897"/>
    <w:rsid w:val="00FD36CE"/>
    <w:rsid w:val="00FD437A"/>
    <w:rsid w:val="00FD74C5"/>
    <w:rsid w:val="00FD7A7C"/>
    <w:rsid w:val="00FE0282"/>
    <w:rsid w:val="00FE124D"/>
    <w:rsid w:val="00FE2297"/>
    <w:rsid w:val="00FE38C4"/>
    <w:rsid w:val="00FE792C"/>
    <w:rsid w:val="00FF2CCA"/>
    <w:rsid w:val="00FF2DF8"/>
    <w:rsid w:val="00FF2E4D"/>
    <w:rsid w:val="00FF3C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C3BE1"/>
    <w:rPr>
      <w:i/>
      <w:iCs/>
      <w:color w:val="4F81BD" w:themeColor="accent1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2936B8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BD54D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HCMOM202" TargetMode="External"/><Relationship Id="rId18" Type="http://schemas.openxmlformats.org/officeDocument/2006/relationships/hyperlink" Target="https://training.gov.au/Training/Details/AHCCHM307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BIO204" TargetMode="External"/><Relationship Id="rId17" Type="http://schemas.openxmlformats.org/officeDocument/2006/relationships/hyperlink" Target="https://training.gov.au/Training/Details/FWPFGM221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FWPCOT331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BPOPR101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TLID0007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TLILIC0003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B20A3395-1FC0-4F8B-B9E4-EAD0D837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0F6E-97D4-4CFF-9EA7-C7568AD18E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4350</TotalTime>
  <Pages>4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918</cp:revision>
  <cp:lastPrinted>2016-05-27T05:21:00Z</cp:lastPrinted>
  <dcterms:created xsi:type="dcterms:W3CDTF">2020-10-30T02:49:00Z</dcterms:created>
  <dcterms:modified xsi:type="dcterms:W3CDTF">2021-05-06T00:27:00Z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