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3FDE881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3486B">
              <w:t>3</w:t>
            </w:r>
          </w:p>
        </w:tc>
        <w:tc>
          <w:tcPr>
            <w:tcW w:w="6939" w:type="dxa"/>
          </w:tcPr>
          <w:p w14:paraId="2703E6CB" w14:textId="57EAB496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F3486B" w:rsidRPr="00F3486B">
              <w:t>RGR Racing and Breeding Training Package</w:t>
            </w:r>
            <w:r w:rsidRPr="00CC451E">
              <w:t xml:space="preserve"> Version </w:t>
            </w:r>
            <w:r w:rsidR="00F3486B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3908E869" w:rsidR="00F1480E" w:rsidRPr="00923720" w:rsidRDefault="005E49FD" w:rsidP="00923720">
            <w:pPr>
              <w:pStyle w:val="SIQUALCODE"/>
            </w:pPr>
            <w:r>
              <w:t>RGR202XX</w:t>
            </w:r>
          </w:p>
        </w:tc>
        <w:tc>
          <w:tcPr>
            <w:tcW w:w="3604" w:type="pct"/>
            <w:shd w:val="clear" w:color="auto" w:fill="auto"/>
          </w:tcPr>
          <w:p w14:paraId="180CFC72" w14:textId="469B5A77" w:rsidR="00F1480E" w:rsidRPr="00923720" w:rsidRDefault="005E49FD" w:rsidP="00A772D9">
            <w:pPr>
              <w:pStyle w:val="SIQUALtitle"/>
            </w:pPr>
            <w:r>
              <w:t>Certificate II in Racing Industry</w:t>
            </w:r>
            <w:r w:rsidR="00A772D9">
              <w:t xml:space="preserve"> 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53EEAEDE" w:rsidR="00E048B1" w:rsidRDefault="00813665" w:rsidP="00F07C48">
            <w:pPr>
              <w:pStyle w:val="SIText"/>
            </w:pPr>
            <w:r w:rsidRPr="00813665">
              <w:t xml:space="preserve">This qualification </w:t>
            </w:r>
            <w:r w:rsidR="00AB3C1F" w:rsidRPr="00AB3C1F">
              <w:t xml:space="preserve">describes the skills and knowledge for supporting job roles in the </w:t>
            </w:r>
            <w:r w:rsidR="00AB3C1F">
              <w:t>horse</w:t>
            </w:r>
            <w:r w:rsidR="00A4689C">
              <w:t xml:space="preserve"> or greyhound racing industry.</w:t>
            </w:r>
            <w:r w:rsidR="00AB3C1F">
              <w:t xml:space="preserve"> It</w:t>
            </w:r>
            <w:r w:rsidR="00A4689C">
              <w:t xml:space="preserve"> </w:t>
            </w:r>
            <w:r w:rsidR="00AB3C1F" w:rsidRPr="00AB3C1F">
              <w:t xml:space="preserve">allows for specialisation in </w:t>
            </w:r>
            <w:r w:rsidR="00AB3C1F">
              <w:t>various</w:t>
            </w:r>
            <w:r w:rsidR="00AB3C1F" w:rsidRPr="00AB3C1F">
              <w:t xml:space="preserve"> roles, including stablehand (harness or thoroughbred), stud hand (breeding),</w:t>
            </w:r>
            <w:ins w:id="0" w:author="Cathy" w:date="2021-02-18T09:40:00Z">
              <w:r w:rsidR="00A16ABF">
                <w:t xml:space="preserve"> kennel hand,</w:t>
              </w:r>
            </w:ins>
            <w:r w:rsidR="00AB3C1F" w:rsidRPr="00AB3C1F">
              <w:t xml:space="preserve"> track maintenance and racing administration.</w:t>
            </w:r>
          </w:p>
          <w:p w14:paraId="720FE08F" w14:textId="77777777" w:rsidR="00AB3C1F" w:rsidRDefault="00AB3C1F" w:rsidP="00AB3C1F">
            <w:pPr>
              <w:pStyle w:val="SIText"/>
            </w:pPr>
          </w:p>
          <w:p w14:paraId="1CEBEA22" w14:textId="5A185208" w:rsidR="00AB3C1F" w:rsidRPr="00AB3C1F" w:rsidRDefault="00AB3C1F" w:rsidP="00AB3C1F">
            <w:pPr>
              <w:pStyle w:val="SIText"/>
            </w:pPr>
            <w:r w:rsidRPr="00AB3C1F">
              <w:t>Individuals with this qualification carry out routine tasks under supervision where the work is predictable</w:t>
            </w:r>
            <w:r>
              <w:t xml:space="preserve"> </w:t>
            </w:r>
          </w:p>
          <w:p w14:paraId="2181DB04" w14:textId="77777777" w:rsidR="00AB3C1F" w:rsidRPr="00AB3C1F" w:rsidRDefault="00AB3C1F" w:rsidP="00AB3C1F">
            <w:pPr>
              <w:pStyle w:val="SIText"/>
            </w:pPr>
            <w:r w:rsidRPr="00AB3C1F">
              <w:t>and structured with limited judgement requirements.</w:t>
            </w:r>
          </w:p>
          <w:p w14:paraId="0DBBF8EE" w14:textId="77777777" w:rsidR="00AB3C1F" w:rsidRPr="00AB3C1F" w:rsidRDefault="00AB3C1F" w:rsidP="00AB3C1F">
            <w:pPr>
              <w:pStyle w:val="SIText"/>
            </w:pPr>
          </w:p>
          <w:p w14:paraId="40B7046E" w14:textId="063419A9" w:rsidR="00AB3C1F" w:rsidRPr="00AB3C1F" w:rsidRDefault="00AB3C1F" w:rsidP="00AB3C1F">
            <w:pPr>
              <w:pStyle w:val="SIText"/>
            </w:pPr>
            <w:r w:rsidRPr="00AB3C1F">
              <w:t>Work must comply with work health and safety and environmental regulations and legislation that apply to</w:t>
            </w:r>
            <w:r>
              <w:t xml:space="preserve"> </w:t>
            </w:r>
          </w:p>
          <w:p w14:paraId="3AF5058A" w14:textId="4831B5B8" w:rsidR="00AB3C1F" w:rsidRDefault="00AB3C1F" w:rsidP="00AB3C1F">
            <w:pPr>
              <w:pStyle w:val="SIText"/>
            </w:pPr>
            <w:r w:rsidRPr="00AB3C1F">
              <w:t>the workplace.</w:t>
            </w:r>
          </w:p>
          <w:p w14:paraId="3BBCB96D" w14:textId="77777777" w:rsidR="00A4689C" w:rsidRDefault="00A4689C" w:rsidP="00527F90">
            <w:pPr>
              <w:pStyle w:val="SIText"/>
            </w:pPr>
          </w:p>
          <w:p w14:paraId="151940A9" w14:textId="4B8CF239" w:rsidR="00EB58C7" w:rsidRDefault="00A4689C" w:rsidP="00527F90">
            <w:pPr>
              <w:pStyle w:val="SIText"/>
            </w:pPr>
            <w:r w:rsidRPr="00A4689C">
              <w:t>Licensing or registration requirements apply to this qualification in some states and territories. Users are advised to check with the relevant Principal Racing Authority for current requirements</w:t>
            </w:r>
            <w:r>
              <w:t>.</w:t>
            </w:r>
          </w:p>
          <w:p w14:paraId="13659A22" w14:textId="77777777" w:rsidR="00A772D9" w:rsidRPr="00856837" w:rsidRDefault="00A772D9" w:rsidP="00A4689C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5BD9D49E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F4F88">
        <w:trPr>
          <w:trHeight w:val="6794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557EF06A" w:rsidR="004270D2" w:rsidRDefault="00636D9D" w:rsidP="001F28F9">
            <w:pPr>
              <w:pStyle w:val="SIBulletList1"/>
            </w:pPr>
            <w:r>
              <w:t>14</w:t>
            </w:r>
            <w:r w:rsidR="004270D2">
              <w:t xml:space="preserve"> units of competency:</w:t>
            </w:r>
          </w:p>
          <w:p w14:paraId="2E3FCD8A" w14:textId="765AD0BE" w:rsidR="004270D2" w:rsidRPr="000C490A" w:rsidRDefault="00A638E2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2C8DECE1" w:rsidR="004270D2" w:rsidRDefault="00A638E2" w:rsidP="004545D5">
            <w:pPr>
              <w:pStyle w:val="SIBulletList2"/>
            </w:pPr>
            <w:r>
              <w:t>10</w:t>
            </w:r>
            <w:r w:rsidR="004270D2" w:rsidRPr="000C490A">
              <w:t xml:space="preserve"> elective units.</w:t>
            </w:r>
          </w:p>
          <w:p w14:paraId="5BC54A6E" w14:textId="77777777" w:rsidR="00813665" w:rsidRDefault="00813665" w:rsidP="0081366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2D17F95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</w:t>
            </w:r>
            <w:r w:rsidRPr="008B31BF">
              <w:t xml:space="preserve"> choose:</w:t>
            </w:r>
          </w:p>
          <w:p w14:paraId="5A183AA4" w14:textId="7E04C404" w:rsidR="008B31BF" w:rsidRPr="008B31BF" w:rsidRDefault="008B31BF" w:rsidP="005E49FD">
            <w:pPr>
              <w:pStyle w:val="SIBulletList1"/>
            </w:pPr>
            <w:r w:rsidRPr="008B31BF">
              <w:t xml:space="preserve">at least 7 units from the electives in </w:t>
            </w:r>
            <w:del w:id="1" w:author="Cathy" w:date="2021-02-18T09:44:00Z">
              <w:r w:rsidRPr="008B31BF" w:rsidDel="00A16ABF">
                <w:delText>Groups A to E</w:delText>
              </w:r>
            </w:del>
            <w:ins w:id="2" w:author="Cathy" w:date="2021-02-18T09:44:00Z">
              <w:r w:rsidR="00A16ABF">
                <w:t xml:space="preserve">Groups </w:t>
              </w:r>
            </w:ins>
            <w:ins w:id="3" w:author="Cathy" w:date="2021-02-18T13:30:00Z">
              <w:r w:rsidR="00BA2E0D">
                <w:t>A to E</w:t>
              </w:r>
            </w:ins>
          </w:p>
          <w:p w14:paraId="6E8E894E" w14:textId="2D2ABDAA" w:rsidR="008B31BF" w:rsidRDefault="008B31BF" w:rsidP="005E49FD">
            <w:pPr>
              <w:pStyle w:val="SIBulletList1"/>
            </w:pPr>
            <w:r w:rsidRPr="008B31BF">
              <w:t xml:space="preserve">up to </w:t>
            </w:r>
            <w:r w:rsidR="00A638E2">
              <w:t>3</w:t>
            </w:r>
            <w:r w:rsidRPr="008B31BF">
              <w:t xml:space="preserve"> units from any currently endorsed Training Package or accredited course.</w:t>
            </w:r>
          </w:p>
          <w:p w14:paraId="5BBAE91D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D366C78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(Stablehand)</w:t>
            </w:r>
            <w:r w:rsidRPr="008B31BF">
              <w:t xml:space="preserve"> choose:</w:t>
            </w:r>
          </w:p>
          <w:p w14:paraId="5BEC309A" w14:textId="4C391342" w:rsidR="008B31BF" w:rsidRPr="008B31BF" w:rsidRDefault="00A638E2" w:rsidP="005E49FD">
            <w:pPr>
              <w:pStyle w:val="SIBulletList1"/>
            </w:pPr>
            <w:r>
              <w:t>4</w:t>
            </w:r>
            <w:r w:rsidR="008B31BF" w:rsidRPr="008B31BF">
              <w:t xml:space="preserve"> electives from Group A </w:t>
            </w:r>
          </w:p>
          <w:p w14:paraId="0F116B46" w14:textId="27246D6F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del w:id="4" w:author="Cathy" w:date="2021-02-18T09:44:00Z">
              <w:r w:rsidRPr="008B31BF" w:rsidDel="00A16ABF">
                <w:delText>Groups A to E</w:delText>
              </w:r>
            </w:del>
            <w:ins w:id="5" w:author="Cathy" w:date="2021-02-18T09:44:00Z">
              <w:r w:rsidR="00A16ABF">
                <w:t xml:space="preserve">Groups </w:t>
              </w:r>
            </w:ins>
            <w:ins w:id="6" w:author="Cathy" w:date="2021-02-18T13:30:00Z">
              <w:r w:rsidR="00BA2E0D">
                <w:t>A to E</w:t>
              </w:r>
            </w:ins>
            <w:r w:rsidRPr="008B31BF">
              <w:t xml:space="preserve"> excluding specialisation electives already selected</w:t>
            </w:r>
          </w:p>
          <w:p w14:paraId="2A4D226A" w14:textId="1C1A36FA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3BE35AAB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C2E0902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(Stud Hand)</w:t>
            </w:r>
            <w:r w:rsidRPr="008B31BF">
              <w:t xml:space="preserve"> choose:</w:t>
            </w:r>
          </w:p>
          <w:p w14:paraId="3D1C7D06" w14:textId="77777777" w:rsidR="008B31BF" w:rsidRPr="008B31BF" w:rsidRDefault="008B31BF" w:rsidP="005E49FD">
            <w:pPr>
              <w:pStyle w:val="SIBulletList1"/>
            </w:pPr>
            <w:r w:rsidRPr="008B31BF">
              <w:t>all 4 electives from Group B</w:t>
            </w:r>
          </w:p>
          <w:p w14:paraId="08F52D38" w14:textId="45D3F9FE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del w:id="7" w:author="Cathy" w:date="2021-02-18T09:44:00Z">
              <w:r w:rsidRPr="008B31BF" w:rsidDel="00A16ABF">
                <w:delText>Groups A to E</w:delText>
              </w:r>
            </w:del>
            <w:ins w:id="8" w:author="Cathy" w:date="2021-02-18T09:44:00Z">
              <w:r w:rsidR="00A16ABF">
                <w:t xml:space="preserve">Groups </w:t>
              </w:r>
            </w:ins>
            <w:ins w:id="9" w:author="Cathy" w:date="2021-02-18T13:30:00Z">
              <w:r w:rsidR="00BA2E0D">
                <w:t>A to E</w:t>
              </w:r>
            </w:ins>
            <w:r w:rsidRPr="008B31BF">
              <w:t xml:space="preserve"> excluding specialisation electives already selected</w:t>
            </w:r>
          </w:p>
          <w:p w14:paraId="40D46F3F" w14:textId="03CBBB26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39D749CB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0BC9CAE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(Track Maintenance)</w:t>
            </w:r>
            <w:r w:rsidRPr="008B31BF">
              <w:t xml:space="preserve"> choose:</w:t>
            </w:r>
          </w:p>
          <w:p w14:paraId="4ED37C0D" w14:textId="77777777" w:rsidR="008B31BF" w:rsidRPr="008B31BF" w:rsidRDefault="008B31BF" w:rsidP="005E49FD">
            <w:pPr>
              <w:pStyle w:val="SIBulletList1"/>
            </w:pPr>
            <w:r w:rsidRPr="008B31BF">
              <w:t xml:space="preserve">all 4 electives from Group C </w:t>
            </w:r>
          </w:p>
          <w:p w14:paraId="224AEB72" w14:textId="2647796C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del w:id="10" w:author="Cathy" w:date="2021-02-18T09:44:00Z">
              <w:r w:rsidRPr="008B31BF" w:rsidDel="00A16ABF">
                <w:delText>Groups A to E</w:delText>
              </w:r>
            </w:del>
            <w:ins w:id="11" w:author="Cathy" w:date="2021-02-18T09:44:00Z">
              <w:r w:rsidR="00A16ABF">
                <w:t xml:space="preserve">Groups </w:t>
              </w:r>
            </w:ins>
            <w:ins w:id="12" w:author="Cathy" w:date="2021-02-18T13:30:00Z">
              <w:r w:rsidR="00BA2E0D">
                <w:t>A to E</w:t>
              </w:r>
            </w:ins>
            <w:r w:rsidRPr="008B31BF">
              <w:t xml:space="preserve"> excluding specialisation electives already selected</w:t>
            </w:r>
          </w:p>
          <w:p w14:paraId="2F373D65" w14:textId="049D44C3" w:rsidR="008B31BF" w:rsidRDefault="008B31BF" w:rsidP="005E49FD">
            <w:pPr>
              <w:pStyle w:val="SIBulletList1"/>
            </w:pPr>
            <w:r w:rsidRPr="008B31BF">
              <w:t>up to 2 units from any currently endorsed Training Package or accredited course.</w:t>
            </w:r>
          </w:p>
          <w:p w14:paraId="2063ADA8" w14:textId="77777777" w:rsidR="00813665" w:rsidRPr="008B31BF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53B2261" w14:textId="77777777" w:rsidR="008B31BF" w:rsidRPr="008B31BF" w:rsidRDefault="008B31BF" w:rsidP="008B31BF">
            <w:pPr>
              <w:pStyle w:val="SIText"/>
            </w:pPr>
            <w:r w:rsidRPr="008B31BF">
              <w:t xml:space="preserve">For the award of the </w:t>
            </w:r>
            <w:r w:rsidRPr="005E49FD">
              <w:rPr>
                <w:rStyle w:val="SIText-Italic"/>
              </w:rPr>
              <w:t>Certificate II in Racing Industry (Administration)</w:t>
            </w:r>
            <w:r w:rsidRPr="008B31BF">
              <w:t xml:space="preserve"> choose:</w:t>
            </w:r>
          </w:p>
          <w:p w14:paraId="78A2E982" w14:textId="77777777" w:rsidR="008B31BF" w:rsidRPr="008B31BF" w:rsidRDefault="008B31BF" w:rsidP="005E49FD">
            <w:pPr>
              <w:pStyle w:val="SIBulletList1"/>
            </w:pPr>
            <w:r w:rsidRPr="008B31BF">
              <w:t xml:space="preserve">all 4 electives from Group D </w:t>
            </w:r>
          </w:p>
          <w:p w14:paraId="1CE50D40" w14:textId="5AD58E0F" w:rsidR="008B31BF" w:rsidRPr="008B31BF" w:rsidRDefault="008B31BF" w:rsidP="005E49FD">
            <w:pPr>
              <w:pStyle w:val="SIBulletList1"/>
            </w:pPr>
            <w:r w:rsidRPr="008B31BF">
              <w:t xml:space="preserve">at least </w:t>
            </w:r>
            <w:r w:rsidR="00A638E2">
              <w:t>4</w:t>
            </w:r>
            <w:r w:rsidRPr="008B31BF">
              <w:t xml:space="preserve"> units from the electives in </w:t>
            </w:r>
            <w:del w:id="13" w:author="Cathy" w:date="2021-02-18T09:44:00Z">
              <w:r w:rsidRPr="008B31BF" w:rsidDel="00A16ABF">
                <w:delText>Groups A to E</w:delText>
              </w:r>
            </w:del>
            <w:ins w:id="14" w:author="Cathy" w:date="2021-02-18T09:44:00Z">
              <w:r w:rsidR="00A16ABF">
                <w:t xml:space="preserve">Groups </w:t>
              </w:r>
            </w:ins>
            <w:ins w:id="15" w:author="Cathy" w:date="2021-02-18T13:30:00Z">
              <w:r w:rsidR="00BA2E0D">
                <w:t>A to E</w:t>
              </w:r>
            </w:ins>
            <w:r w:rsidRPr="008B31BF">
              <w:t xml:space="preserve"> excluding specialisation electives already selected</w:t>
            </w:r>
          </w:p>
          <w:p w14:paraId="1A3A0ED1" w14:textId="0DA08783" w:rsidR="008B31BF" w:rsidRDefault="008B31BF" w:rsidP="005E49FD">
            <w:pPr>
              <w:pStyle w:val="SIBulletList1"/>
            </w:pPr>
            <w:r w:rsidRPr="008B31BF">
              <w:lastRenderedPageBreak/>
              <w:t>up to 2 units from any currently endorsed Training Package or accredited course.</w:t>
            </w:r>
          </w:p>
          <w:p w14:paraId="627B6156" w14:textId="67C17AE0" w:rsidR="00813665" w:rsidRDefault="00813665" w:rsidP="00813665">
            <w:pPr>
              <w:pStyle w:val="SIBulletList1"/>
              <w:numPr>
                <w:ilvl w:val="0"/>
                <w:numId w:val="0"/>
              </w:numPr>
              <w:ind w:left="357"/>
              <w:rPr>
                <w:ins w:id="16" w:author="Cathy" w:date="2021-02-18T09:46:00Z"/>
              </w:rPr>
            </w:pPr>
          </w:p>
          <w:p w14:paraId="0493CAC8" w14:textId="1B08CDAD" w:rsidR="00A16ABF" w:rsidRPr="008B31BF" w:rsidDel="00F664FF" w:rsidRDefault="00A16ABF" w:rsidP="00E36481">
            <w:pPr>
              <w:pStyle w:val="SIBulletList1"/>
              <w:numPr>
                <w:ilvl w:val="0"/>
                <w:numId w:val="0"/>
              </w:numPr>
              <w:ind w:left="357"/>
              <w:rPr>
                <w:del w:id="17" w:author="Cathy" w:date="2021-02-18T13:40:00Z"/>
              </w:rPr>
              <w:pPrChange w:id="18" w:author="Cathy" w:date="2021-02-18T13:40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firstLine="0"/>
                </w:pPr>
              </w:pPrChange>
            </w:pPr>
          </w:p>
          <w:p w14:paraId="4057351A" w14:textId="77777777" w:rsidR="008B31BF" w:rsidRPr="008B31BF" w:rsidRDefault="008B31BF" w:rsidP="008B31BF">
            <w:pPr>
              <w:pStyle w:val="SIText"/>
            </w:pPr>
            <w:r w:rsidRPr="008B31BF">
              <w:t xml:space="preserve">Where two specialisations are completed, award of the qualification would read (for example), </w:t>
            </w:r>
            <w:r w:rsidRPr="005E49FD">
              <w:rPr>
                <w:rStyle w:val="SIText-Italic"/>
              </w:rPr>
              <w:t>Certificate II in Racing Industry (Stablehand, Administration)</w:t>
            </w:r>
            <w:r w:rsidRPr="008B31BF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36D9D" w:rsidRPr="005C7EA8" w14:paraId="3B9BAD8C" w14:textId="77777777" w:rsidTr="005C7EA8">
              <w:tc>
                <w:tcPr>
                  <w:tcW w:w="1718" w:type="dxa"/>
                </w:tcPr>
                <w:p w14:paraId="6550C1E8" w14:textId="16603B22" w:rsidR="00636D9D" w:rsidRPr="00636D9D" w:rsidRDefault="00636D9D" w:rsidP="00636D9D">
                  <w:pPr>
                    <w:pStyle w:val="SIText"/>
                  </w:pPr>
                  <w:r w:rsidRPr="00636D9D">
                    <w:t>ACMGAS202</w:t>
                  </w:r>
                </w:p>
              </w:tc>
              <w:tc>
                <w:tcPr>
                  <w:tcW w:w="5670" w:type="dxa"/>
                </w:tcPr>
                <w:p w14:paraId="662BDBC9" w14:textId="36784D79" w:rsidR="00636D9D" w:rsidRPr="00636D9D" w:rsidRDefault="00636D9D" w:rsidP="00636D9D">
                  <w:pPr>
                    <w:pStyle w:val="SIText"/>
                  </w:pPr>
                  <w:r w:rsidRPr="00636D9D">
                    <w:t xml:space="preserve">Participate in workplace communications </w:t>
                  </w:r>
                </w:p>
              </w:tc>
            </w:tr>
            <w:tr w:rsidR="00636D9D" w:rsidRPr="005C7EA8" w14:paraId="3CF83B5B" w14:textId="77777777" w:rsidTr="005C7EA8">
              <w:tc>
                <w:tcPr>
                  <w:tcW w:w="1718" w:type="dxa"/>
                </w:tcPr>
                <w:p w14:paraId="035274F0" w14:textId="2944A470" w:rsidR="00636D9D" w:rsidRPr="00636D9D" w:rsidRDefault="00A638E2" w:rsidP="00636D9D">
                  <w:pPr>
                    <w:pStyle w:val="SIText"/>
                  </w:pPr>
                  <w:r w:rsidRPr="00A638E2">
                    <w:t>BSBWHS211</w:t>
                  </w:r>
                </w:p>
              </w:tc>
              <w:tc>
                <w:tcPr>
                  <w:tcW w:w="5670" w:type="dxa"/>
                </w:tcPr>
                <w:p w14:paraId="0D5CD230" w14:textId="18D472C6" w:rsidR="00636D9D" w:rsidRPr="00636D9D" w:rsidRDefault="00636D9D" w:rsidP="00636D9D">
                  <w:pPr>
                    <w:pStyle w:val="SIText"/>
                  </w:pPr>
                  <w:r w:rsidRPr="00636D9D">
                    <w:t xml:space="preserve">Contribute to health and safety of self and others </w:t>
                  </w:r>
                </w:p>
              </w:tc>
            </w:tr>
            <w:tr w:rsidR="00636D9D" w:rsidRPr="005C7EA8" w14:paraId="5AE12CE5" w14:textId="77777777" w:rsidTr="005C7EA8">
              <w:tc>
                <w:tcPr>
                  <w:tcW w:w="1718" w:type="dxa"/>
                </w:tcPr>
                <w:p w14:paraId="0628A252" w14:textId="2E898120" w:rsidR="00636D9D" w:rsidRPr="00636D9D" w:rsidRDefault="00636D9D" w:rsidP="00636D9D">
                  <w:pPr>
                    <w:pStyle w:val="SIText"/>
                  </w:pPr>
                  <w:r w:rsidRPr="00636D9D">
                    <w:t>RGRCMN201</w:t>
                  </w:r>
                </w:p>
              </w:tc>
              <w:tc>
                <w:tcPr>
                  <w:tcW w:w="5670" w:type="dxa"/>
                </w:tcPr>
                <w:p w14:paraId="5FE7CE46" w14:textId="6C2B6FBB" w:rsidR="00636D9D" w:rsidRPr="00636D9D" w:rsidRDefault="00636D9D" w:rsidP="00636D9D">
                  <w:pPr>
                    <w:pStyle w:val="SIText"/>
                  </w:pPr>
                  <w:r w:rsidRPr="00636D9D">
                    <w:t>Investigate job opportunities in racing and related industries</w:t>
                  </w:r>
                </w:p>
              </w:tc>
            </w:tr>
            <w:tr w:rsidR="00636D9D" w:rsidRPr="005C7EA8" w14:paraId="47A058E3" w14:textId="77777777" w:rsidTr="005C7EA8">
              <w:tc>
                <w:tcPr>
                  <w:tcW w:w="1718" w:type="dxa"/>
                </w:tcPr>
                <w:p w14:paraId="5E5DB38B" w14:textId="5C556EA4" w:rsidR="00636D9D" w:rsidRPr="00636D9D" w:rsidRDefault="00636D9D" w:rsidP="00636D9D">
                  <w:pPr>
                    <w:pStyle w:val="SIText"/>
                  </w:pPr>
                  <w:r w:rsidRPr="00636D9D">
                    <w:t>RGRCMN203</w:t>
                  </w:r>
                </w:p>
              </w:tc>
              <w:tc>
                <w:tcPr>
                  <w:tcW w:w="5670" w:type="dxa"/>
                </w:tcPr>
                <w:p w14:paraId="4BBDB39D" w14:textId="2AA5609A" w:rsidR="00636D9D" w:rsidRPr="00636D9D" w:rsidRDefault="00636D9D" w:rsidP="00636D9D">
                  <w:pPr>
                    <w:pStyle w:val="SIText"/>
                  </w:pPr>
                  <w:r w:rsidRPr="00636D9D">
                    <w:t>Comply with racing industry ethics and integrity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BF60AD3" w14:textId="5053557D" w:rsidR="00636D9D" w:rsidRPr="005E49FD" w:rsidDel="00C35763" w:rsidRDefault="00636D9D" w:rsidP="005E49FD">
            <w:pPr>
              <w:pStyle w:val="SIText"/>
              <w:rPr>
                <w:del w:id="19" w:author="Cathy" w:date="2021-02-18T11:44:00Z"/>
                <w:rStyle w:val="SITemporarytext-red"/>
                <w:color w:val="auto"/>
                <w:sz w:val="20"/>
              </w:rPr>
            </w:pPr>
            <w:del w:id="20" w:author="Cathy" w:date="2021-02-18T11:44:00Z">
              <w:r w:rsidRPr="005E49FD" w:rsidDel="00C35763">
                <w:rPr>
                  <w:rStyle w:val="SITemporarytext-red"/>
                  <w:color w:val="auto"/>
                  <w:sz w:val="20"/>
                </w:rPr>
                <w:delText>An asterisk (*) next to the unit code indicates that there are prerequisite requirements which must be met when packaging the qualification. Please refer to the Prerequisite requirements table for details.</w:delText>
              </w:r>
            </w:del>
          </w:p>
          <w:p w14:paraId="626EDAA5" w14:textId="280370B5" w:rsidR="004270D2" w:rsidDel="00C35763" w:rsidRDefault="004270D2" w:rsidP="00894FBB">
            <w:pPr>
              <w:rPr>
                <w:del w:id="21" w:author="Cathy" w:date="2021-02-18T11:45:00Z"/>
                <w:lang w:eastAsia="en-US"/>
              </w:rPr>
            </w:pPr>
          </w:p>
          <w:p w14:paraId="2C71F903" w14:textId="2707907E" w:rsidR="004270D2" w:rsidRDefault="004270D2" w:rsidP="004D2710">
            <w:pPr>
              <w:pStyle w:val="SIText-Bold"/>
              <w:rPr>
                <w:ins w:id="22" w:author="Cathy" w:date="2021-02-18T11:45:00Z"/>
              </w:rPr>
            </w:pPr>
            <w:r>
              <w:rPr>
                <w:lang w:eastAsia="en-US"/>
              </w:rPr>
              <w:t xml:space="preserve">Group A </w:t>
            </w:r>
            <w:r w:rsidR="00636D9D">
              <w:t>Stablehand</w:t>
            </w:r>
          </w:p>
          <w:p w14:paraId="55515BD8" w14:textId="77777777" w:rsidR="00C35763" w:rsidRPr="00C35763" w:rsidRDefault="00C35763">
            <w:pPr>
              <w:pStyle w:val="SIText"/>
              <w:rPr>
                <w:ins w:id="23" w:author="Cathy" w:date="2021-02-18T11:45:00Z"/>
                <w:rStyle w:val="SITemporarytext-red"/>
                <w:color w:val="auto"/>
                <w:sz w:val="20"/>
                <w:rPrChange w:id="24" w:author="Cathy" w:date="2021-02-18T11:45:00Z">
                  <w:rPr>
                    <w:ins w:id="25" w:author="Cathy" w:date="2021-02-18T11:45:00Z"/>
                    <w:rStyle w:val="SITemporarytext-red"/>
                    <w:b/>
                    <w:lang w:eastAsia="en-AU"/>
                  </w:rPr>
                </w:rPrChange>
              </w:rPr>
            </w:pPr>
            <w:ins w:id="26" w:author="Cathy" w:date="2021-02-18T11:45:00Z">
              <w:r w:rsidRPr="00C35763">
                <w:rPr>
                  <w:rStyle w:val="SITemporarytext-red"/>
                  <w:color w:val="auto"/>
                  <w:sz w:val="20"/>
                  <w:rPrChange w:id="27" w:author="Cathy" w:date="2021-02-18T11:45:00Z">
                    <w:rPr>
                      <w:rStyle w:val="SITemporarytext-red"/>
                    </w:rPr>
                  </w:rPrChange>
                </w:rPr>
                <w:t>An asterisk (*) next to the unit code indicates that there are prerequisite requirements which must be met when packaging the qualification. Please refer to the Prerequisite requirements table for details.</w:t>
              </w:r>
            </w:ins>
          </w:p>
          <w:p w14:paraId="683F0936" w14:textId="1A107E5C" w:rsidR="00C35763" w:rsidDel="00C35763" w:rsidRDefault="00C35763" w:rsidP="004D2710">
            <w:pPr>
              <w:pStyle w:val="SIText-Bold"/>
              <w:rPr>
                <w:del w:id="28" w:author="Cathy" w:date="2021-02-18T11:45:00Z"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B53D8" w:rsidRPr="005C7EA8" w14:paraId="211990B6" w14:textId="77777777" w:rsidTr="00E67BB9">
              <w:tc>
                <w:tcPr>
                  <w:tcW w:w="1718" w:type="dxa"/>
                </w:tcPr>
                <w:p w14:paraId="3D73520A" w14:textId="58F0AFCA" w:rsidR="00DB53D8" w:rsidRPr="00DB53D8" w:rsidRDefault="00550DCA" w:rsidP="00DB53D8">
                  <w:pPr>
                    <w:pStyle w:val="SIText"/>
                  </w:pPr>
                  <w:r w:rsidRPr="00636D9D">
                    <w:t>ACMEQU205</w:t>
                  </w:r>
                </w:p>
              </w:tc>
              <w:tc>
                <w:tcPr>
                  <w:tcW w:w="5670" w:type="dxa"/>
                </w:tcPr>
                <w:p w14:paraId="0C1F1FF4" w14:textId="77777777" w:rsidR="00DB53D8" w:rsidRPr="00DB53D8" w:rsidRDefault="00DB53D8" w:rsidP="00DB53D8">
                  <w:pPr>
                    <w:pStyle w:val="SIText"/>
                  </w:pPr>
                  <w:r w:rsidRPr="00636D9D">
                    <w:t>Apply knowledge of horse behaviour</w:t>
                  </w:r>
                </w:p>
              </w:tc>
            </w:tr>
            <w:tr w:rsidR="00636D9D" w:rsidRPr="005C7EA8" w14:paraId="39DEB422" w14:textId="77777777" w:rsidTr="008846E4">
              <w:tc>
                <w:tcPr>
                  <w:tcW w:w="1718" w:type="dxa"/>
                </w:tcPr>
                <w:p w14:paraId="2B6ABF9C" w14:textId="435750F6" w:rsidR="00636D9D" w:rsidRPr="00636D9D" w:rsidRDefault="00636D9D" w:rsidP="00636D9D">
                  <w:pPr>
                    <w:pStyle w:val="SIText"/>
                  </w:pPr>
                  <w:r w:rsidRPr="00636D9D">
                    <w:t>RGRPSH201</w:t>
                  </w:r>
                </w:p>
              </w:tc>
              <w:tc>
                <w:tcPr>
                  <w:tcW w:w="5670" w:type="dxa"/>
                </w:tcPr>
                <w:p w14:paraId="39457D25" w14:textId="64957AC9" w:rsidR="00636D9D" w:rsidRPr="00636D9D" w:rsidRDefault="00636D9D" w:rsidP="00636D9D">
                  <w:pPr>
                    <w:pStyle w:val="SIText"/>
                  </w:pPr>
                  <w:r w:rsidRPr="00636D9D">
                    <w:t>Handle racehorses in stables and at trackwork</w:t>
                  </w:r>
                </w:p>
              </w:tc>
            </w:tr>
            <w:tr w:rsidR="00636D9D" w:rsidRPr="005C7EA8" w14:paraId="6EFE2C3D" w14:textId="77777777" w:rsidTr="008846E4">
              <w:tc>
                <w:tcPr>
                  <w:tcW w:w="1718" w:type="dxa"/>
                </w:tcPr>
                <w:p w14:paraId="2FB13EF7" w14:textId="358CE5A5" w:rsidR="00636D9D" w:rsidRPr="00636D9D" w:rsidRDefault="00636D9D" w:rsidP="00636D9D">
                  <w:pPr>
                    <w:pStyle w:val="SIText"/>
                  </w:pPr>
                  <w:r w:rsidRPr="00636D9D">
                    <w:t>RGRPSH202*</w:t>
                  </w:r>
                </w:p>
              </w:tc>
              <w:tc>
                <w:tcPr>
                  <w:tcW w:w="5670" w:type="dxa"/>
                </w:tcPr>
                <w:p w14:paraId="3DC94F90" w14:textId="7798FB39" w:rsidR="00636D9D" w:rsidRPr="00636D9D" w:rsidRDefault="00636D9D" w:rsidP="00636D9D">
                  <w:pPr>
                    <w:pStyle w:val="SIText"/>
                  </w:pPr>
                  <w:r w:rsidRPr="00636D9D">
                    <w:t>Assist with transportation of horses</w:t>
                  </w:r>
                </w:p>
              </w:tc>
            </w:tr>
            <w:tr w:rsidR="00636D9D" w:rsidRPr="005C7EA8" w14:paraId="66BC0F83" w14:textId="77777777" w:rsidTr="008846E4">
              <w:tc>
                <w:tcPr>
                  <w:tcW w:w="1718" w:type="dxa"/>
                </w:tcPr>
                <w:p w14:paraId="6811EE9D" w14:textId="42EAA36E" w:rsidR="00636D9D" w:rsidRPr="00636D9D" w:rsidRDefault="00636D9D" w:rsidP="00636D9D">
                  <w:pPr>
                    <w:pStyle w:val="SIText"/>
                  </w:pPr>
                  <w:r w:rsidRPr="00636D9D">
                    <w:t>RGRPSH207*</w:t>
                  </w:r>
                </w:p>
              </w:tc>
              <w:tc>
                <w:tcPr>
                  <w:tcW w:w="5670" w:type="dxa"/>
                </w:tcPr>
                <w:p w14:paraId="12FBF393" w14:textId="3E8C9831" w:rsidR="00636D9D" w:rsidRPr="00636D9D" w:rsidRDefault="00636D9D" w:rsidP="00636D9D">
                  <w:pPr>
                    <w:pStyle w:val="SIText"/>
                  </w:pPr>
                  <w:r w:rsidRPr="00636D9D">
                    <w:t>Perform racing stable duties</w:t>
                  </w:r>
                </w:p>
              </w:tc>
            </w:tr>
            <w:tr w:rsidR="00636D9D" w:rsidRPr="005C7EA8" w14:paraId="5717FE61" w14:textId="77777777" w:rsidTr="008846E4">
              <w:tc>
                <w:tcPr>
                  <w:tcW w:w="1718" w:type="dxa"/>
                </w:tcPr>
                <w:p w14:paraId="01C8114D" w14:textId="32B7527D" w:rsidR="00636D9D" w:rsidRPr="00636D9D" w:rsidRDefault="00636D9D" w:rsidP="00636D9D">
                  <w:pPr>
                    <w:pStyle w:val="SIText"/>
                  </w:pPr>
                  <w:r w:rsidRPr="00636D9D">
                    <w:t>RGRPSH209*</w:t>
                  </w:r>
                </w:p>
              </w:tc>
              <w:tc>
                <w:tcPr>
                  <w:tcW w:w="5670" w:type="dxa"/>
                </w:tcPr>
                <w:p w14:paraId="734C7456" w14:textId="3DE45236" w:rsidR="00636D9D" w:rsidRPr="00636D9D" w:rsidRDefault="00636D9D" w:rsidP="00636D9D">
                  <w:pPr>
                    <w:pStyle w:val="SIText"/>
                  </w:pPr>
                  <w:r w:rsidRPr="00636D9D">
                    <w:t>Attend horses at race meetings and trials</w:t>
                  </w:r>
                </w:p>
              </w:tc>
            </w:tr>
            <w:tr w:rsidR="00636D9D" w:rsidRPr="005C7EA8" w14:paraId="1A53771E" w14:textId="77777777" w:rsidTr="008846E4">
              <w:tc>
                <w:tcPr>
                  <w:tcW w:w="1718" w:type="dxa"/>
                </w:tcPr>
                <w:p w14:paraId="27F413B4" w14:textId="65599D26" w:rsidR="00636D9D" w:rsidRPr="00636D9D" w:rsidRDefault="00636D9D" w:rsidP="00636D9D">
                  <w:pPr>
                    <w:pStyle w:val="SIText"/>
                  </w:pPr>
                  <w:r w:rsidRPr="00636D9D">
                    <w:t>RGRPSH201</w:t>
                  </w:r>
                </w:p>
              </w:tc>
              <w:tc>
                <w:tcPr>
                  <w:tcW w:w="5670" w:type="dxa"/>
                </w:tcPr>
                <w:p w14:paraId="59A49776" w14:textId="10C94F9E" w:rsidR="00636D9D" w:rsidRPr="00636D9D" w:rsidRDefault="00636D9D" w:rsidP="00636D9D">
                  <w:pPr>
                    <w:pStyle w:val="SIText"/>
                  </w:pPr>
                  <w:r w:rsidRPr="00636D9D">
                    <w:t>Handle racehorses in stables and at trackwork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4E173EC7" w14:textId="2D3D57A5" w:rsidR="004E7D0F" w:rsidRDefault="004E7D0F" w:rsidP="004E7D0F">
            <w:pPr>
              <w:pStyle w:val="SIText-Bold"/>
              <w:rPr>
                <w:ins w:id="29" w:author="Cathy" w:date="2021-02-18T11:45:00Z"/>
              </w:rPr>
            </w:pPr>
            <w:r w:rsidRPr="004E7D0F">
              <w:t>Group B Stud Hand</w:t>
            </w:r>
          </w:p>
          <w:p w14:paraId="3F7E0911" w14:textId="77777777" w:rsidR="00C35763" w:rsidRPr="00C35763" w:rsidRDefault="00C35763">
            <w:pPr>
              <w:pStyle w:val="SIText"/>
              <w:rPr>
                <w:ins w:id="30" w:author="Cathy" w:date="2021-02-18T11:45:00Z"/>
                <w:rStyle w:val="SITemporarytext-red"/>
                <w:color w:val="auto"/>
                <w:sz w:val="20"/>
                <w:rPrChange w:id="31" w:author="Cathy" w:date="2021-02-18T11:45:00Z">
                  <w:rPr>
                    <w:ins w:id="32" w:author="Cathy" w:date="2021-02-18T11:45:00Z"/>
                    <w:rStyle w:val="SITemporarytext-red"/>
                    <w:b/>
                    <w:lang w:eastAsia="en-AU"/>
                  </w:rPr>
                </w:rPrChange>
              </w:rPr>
            </w:pPr>
            <w:ins w:id="33" w:author="Cathy" w:date="2021-02-18T11:45:00Z">
              <w:r w:rsidRPr="00C35763">
                <w:rPr>
                  <w:rStyle w:val="SITemporarytext-red"/>
                  <w:color w:val="auto"/>
                  <w:sz w:val="20"/>
                  <w:rPrChange w:id="34" w:author="Cathy" w:date="2021-02-18T11:45:00Z">
                    <w:rPr>
                      <w:rStyle w:val="SITemporarytext-red"/>
                    </w:rPr>
                  </w:rPrChange>
                </w:rPr>
                <w:t>An asterisk (*) next to the unit code indicates that there are prerequisite requirements which must be met when packaging the qualification. Please refer to the Prerequisite requirements table for details.</w:t>
              </w:r>
            </w:ins>
          </w:p>
          <w:p w14:paraId="2558172E" w14:textId="05CC4BBE" w:rsidR="00C35763" w:rsidRPr="004E7D0F" w:rsidDel="00C35763" w:rsidRDefault="00C35763" w:rsidP="004E7D0F">
            <w:pPr>
              <w:pStyle w:val="SIText-Bold"/>
              <w:rPr>
                <w:del w:id="35" w:author="Cathy" w:date="2021-02-18T11:46:00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63B160BB" w14:textId="77777777" w:rsidTr="00296DB8">
              <w:tc>
                <w:tcPr>
                  <w:tcW w:w="1718" w:type="dxa"/>
                </w:tcPr>
                <w:p w14:paraId="6CD04A1B" w14:textId="43DEC4BA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36" w:author="Cathy" w:date="2021-02-18T09:41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37" w:author="Cathy" w:date="2021-02-18T09:41:00Z">
                        <w:rPr>
                          <w:rStyle w:val="SITemporarytext-red"/>
                        </w:rPr>
                      </w:rPrChange>
                    </w:rPr>
                    <w:t>ACMEQU202*</w:t>
                  </w:r>
                </w:p>
              </w:tc>
              <w:tc>
                <w:tcPr>
                  <w:tcW w:w="5670" w:type="dxa"/>
                </w:tcPr>
                <w:p w14:paraId="0DB7EAA4" w14:textId="7F72B867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38" w:author="Cathy" w:date="2021-02-18T09:41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39" w:author="Cathy" w:date="2021-02-18T09:41:00Z">
                        <w:rPr>
                          <w:rStyle w:val="SITemporarytext-red"/>
                        </w:rPr>
                      </w:rPrChange>
                    </w:rPr>
                    <w:t>Handle horses safely</w:t>
                  </w:r>
                </w:p>
              </w:tc>
            </w:tr>
            <w:tr w:rsidR="004E7D0F" w:rsidRPr="005C7EA8" w14:paraId="3A7398F3" w14:textId="77777777" w:rsidTr="00296DB8">
              <w:tc>
                <w:tcPr>
                  <w:tcW w:w="1718" w:type="dxa"/>
                </w:tcPr>
                <w:p w14:paraId="26D8C6E5" w14:textId="358D4B27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40" w:author="Cathy" w:date="2021-02-18T09:41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41" w:author="Cathy" w:date="2021-02-18T09:41:00Z">
                        <w:rPr>
                          <w:rStyle w:val="SITemporarytext-red"/>
                        </w:rPr>
                      </w:rPrChange>
                    </w:rPr>
                    <w:t>ACMHBR203</w:t>
                  </w:r>
                </w:p>
              </w:tc>
              <w:tc>
                <w:tcPr>
                  <w:tcW w:w="5670" w:type="dxa"/>
                </w:tcPr>
                <w:p w14:paraId="6552F450" w14:textId="048D99B3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42" w:author="Cathy" w:date="2021-02-18T09:41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43" w:author="Cathy" w:date="2021-02-18T09:41:00Z">
                        <w:rPr>
                          <w:rStyle w:val="SITemporarytext-red"/>
                        </w:rPr>
                      </w:rPrChange>
                    </w:rPr>
                    <w:t>Provide daily care for horses</w:t>
                  </w:r>
                </w:p>
              </w:tc>
            </w:tr>
            <w:tr w:rsidR="004E7D0F" w:rsidRPr="005C7EA8" w14:paraId="7D61BB91" w14:textId="77777777" w:rsidTr="00296DB8">
              <w:tc>
                <w:tcPr>
                  <w:tcW w:w="1718" w:type="dxa"/>
                </w:tcPr>
                <w:p w14:paraId="7FBF6DBA" w14:textId="59B8C399" w:rsidR="004E7D0F" w:rsidRPr="004E7D0F" w:rsidRDefault="004E7D0F" w:rsidP="004E7D0F">
                  <w:pPr>
                    <w:pStyle w:val="SIText"/>
                  </w:pPr>
                  <w:r w:rsidRPr="004E7D0F">
                    <w:t>AHCBIO20</w:t>
                  </w:r>
                  <w:r w:rsidR="003F27B4">
                    <w:t>4</w:t>
                  </w:r>
                </w:p>
              </w:tc>
              <w:tc>
                <w:tcPr>
                  <w:tcW w:w="5670" w:type="dxa"/>
                </w:tcPr>
                <w:p w14:paraId="6DE17566" w14:textId="37B9F82B" w:rsidR="004E7D0F" w:rsidRPr="004E7D0F" w:rsidRDefault="004E7D0F" w:rsidP="004E7D0F">
                  <w:pPr>
                    <w:pStyle w:val="SIText"/>
                  </w:pPr>
                  <w:r w:rsidRPr="004E7D0F">
                    <w:t xml:space="preserve">Follow site </w:t>
                  </w:r>
                  <w:r w:rsidR="00190116" w:rsidRPr="00190116">
                    <w:t>biosecurity</w:t>
                  </w:r>
                  <w:r w:rsidR="00190116">
                    <w:t xml:space="preserve"> </w:t>
                  </w:r>
                  <w:r w:rsidRPr="004E7D0F">
                    <w:t>procedures</w:t>
                  </w:r>
                </w:p>
              </w:tc>
            </w:tr>
            <w:tr w:rsidR="004E7D0F" w:rsidRPr="005C7EA8" w14:paraId="635BA0E8" w14:textId="77777777" w:rsidTr="00296DB8">
              <w:tc>
                <w:tcPr>
                  <w:tcW w:w="1718" w:type="dxa"/>
                </w:tcPr>
                <w:p w14:paraId="2965B113" w14:textId="2A9FBE1A" w:rsidR="004E7D0F" w:rsidRPr="004E7D0F" w:rsidRDefault="004E7D0F" w:rsidP="004E7D0F">
                  <w:pPr>
                    <w:pStyle w:val="SIText"/>
                  </w:pPr>
                  <w:r w:rsidRPr="004E7D0F">
                    <w:t>RGRHBR201</w:t>
                  </w:r>
                </w:p>
              </w:tc>
              <w:tc>
                <w:tcPr>
                  <w:tcW w:w="5670" w:type="dxa"/>
                </w:tcPr>
                <w:p w14:paraId="3D46E212" w14:textId="11510033" w:rsidR="004E7D0F" w:rsidRPr="004E7D0F" w:rsidRDefault="004E7D0F" w:rsidP="004E7D0F">
                  <w:pPr>
                    <w:pStyle w:val="SIText"/>
                  </w:pPr>
                  <w:r w:rsidRPr="004E7D0F">
                    <w:t>Assist with oestrus detection in mares</w:t>
                  </w:r>
                </w:p>
              </w:tc>
            </w:tr>
          </w:tbl>
          <w:p w14:paraId="59162DDA" w14:textId="4EDAC0F4" w:rsidR="004E7D0F" w:rsidRDefault="004E7D0F" w:rsidP="004D2710">
            <w:pPr>
              <w:pStyle w:val="SITextHeading2"/>
            </w:pPr>
          </w:p>
          <w:p w14:paraId="7A6F4C71" w14:textId="7EA1B289" w:rsidR="004E7D0F" w:rsidRPr="004E7D0F" w:rsidRDefault="004E7D0F" w:rsidP="004E7D0F">
            <w:pPr>
              <w:pStyle w:val="SIText-Bold"/>
            </w:pPr>
            <w:r w:rsidRPr="004E7D0F">
              <w:t>Group C Track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6AE8BB34" w14:textId="77777777" w:rsidTr="00296DB8">
              <w:tc>
                <w:tcPr>
                  <w:tcW w:w="1718" w:type="dxa"/>
                </w:tcPr>
                <w:p w14:paraId="1AD472FB" w14:textId="59B76FAE" w:rsidR="004E7D0F" w:rsidRPr="004E7D0F" w:rsidRDefault="004E7D0F" w:rsidP="004E7D0F">
                  <w:pPr>
                    <w:pStyle w:val="SIText"/>
                  </w:pPr>
                  <w:r w:rsidRPr="004E7D0F">
                    <w:t>AHCCHM201</w:t>
                  </w:r>
                </w:p>
              </w:tc>
              <w:tc>
                <w:tcPr>
                  <w:tcW w:w="5670" w:type="dxa"/>
                </w:tcPr>
                <w:p w14:paraId="634BB843" w14:textId="7053EDA1" w:rsidR="004E7D0F" w:rsidRPr="004E7D0F" w:rsidRDefault="004E7D0F" w:rsidP="004E7D0F">
                  <w:pPr>
                    <w:pStyle w:val="SIText"/>
                  </w:pPr>
                  <w:r w:rsidRPr="004E7D0F">
                    <w:t>Apply chemicals under supervision</w:t>
                  </w:r>
                </w:p>
              </w:tc>
            </w:tr>
            <w:tr w:rsidR="004E7D0F" w:rsidRPr="005C7EA8" w14:paraId="56C9A5CF" w14:textId="77777777" w:rsidTr="00296DB8">
              <w:tc>
                <w:tcPr>
                  <w:tcW w:w="1718" w:type="dxa"/>
                </w:tcPr>
                <w:p w14:paraId="7D62A410" w14:textId="75C0875B" w:rsidR="004E7D0F" w:rsidRPr="00F74AD5" w:rsidRDefault="004E7D0F" w:rsidP="00F74AD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74AD5">
                    <w:rPr>
                      <w:rStyle w:val="SITemporarytext-red"/>
                      <w:color w:val="auto"/>
                      <w:sz w:val="20"/>
                    </w:rPr>
                    <w:t>AHCINF203</w:t>
                  </w:r>
                </w:p>
              </w:tc>
              <w:tc>
                <w:tcPr>
                  <w:tcW w:w="5670" w:type="dxa"/>
                </w:tcPr>
                <w:p w14:paraId="4C3CE27D" w14:textId="3597D705" w:rsidR="004E7D0F" w:rsidRPr="00F74AD5" w:rsidRDefault="004E7D0F" w:rsidP="00F74AD5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74AD5">
                    <w:rPr>
                      <w:rStyle w:val="SITemporarytext-red"/>
                      <w:color w:val="auto"/>
                      <w:sz w:val="20"/>
                    </w:rPr>
                    <w:t>Maintain properties and structures</w:t>
                  </w:r>
                </w:p>
              </w:tc>
            </w:tr>
            <w:tr w:rsidR="004E7D0F" w:rsidRPr="005C7EA8" w14:paraId="6B382E4D" w14:textId="77777777" w:rsidTr="00296DB8">
              <w:tc>
                <w:tcPr>
                  <w:tcW w:w="1718" w:type="dxa"/>
                </w:tcPr>
                <w:p w14:paraId="10EACC38" w14:textId="0A9164C7" w:rsidR="004E7D0F" w:rsidRPr="004E7D0F" w:rsidRDefault="004E7D0F" w:rsidP="004E7D0F">
                  <w:pPr>
                    <w:pStyle w:val="SIText"/>
                  </w:pPr>
                  <w:r w:rsidRPr="004E7D0F">
                    <w:t>AHCMOM205</w:t>
                  </w:r>
                </w:p>
              </w:tc>
              <w:tc>
                <w:tcPr>
                  <w:tcW w:w="5670" w:type="dxa"/>
                </w:tcPr>
                <w:p w14:paraId="1AA947E7" w14:textId="06A6FFA4" w:rsidR="004E7D0F" w:rsidRPr="004E7D0F" w:rsidRDefault="004E7D0F" w:rsidP="004E7D0F">
                  <w:pPr>
                    <w:pStyle w:val="SIText"/>
                  </w:pPr>
                  <w:r w:rsidRPr="004E7D0F">
                    <w:t>Operate vehicles</w:t>
                  </w:r>
                </w:p>
              </w:tc>
            </w:tr>
            <w:tr w:rsidR="004E7D0F" w:rsidRPr="005C7EA8" w14:paraId="7BF571E7" w14:textId="77777777" w:rsidTr="00296DB8">
              <w:tc>
                <w:tcPr>
                  <w:tcW w:w="1718" w:type="dxa"/>
                </w:tcPr>
                <w:p w14:paraId="65552174" w14:textId="451A6608" w:rsidR="004E7D0F" w:rsidRPr="004E7D0F" w:rsidRDefault="004E7D0F" w:rsidP="004E7D0F">
                  <w:pPr>
                    <w:pStyle w:val="SIText"/>
                  </w:pPr>
                  <w:r w:rsidRPr="004E7D0F">
                    <w:t>AHCMOM304</w:t>
                  </w:r>
                </w:p>
              </w:tc>
              <w:tc>
                <w:tcPr>
                  <w:tcW w:w="5670" w:type="dxa"/>
                </w:tcPr>
                <w:p w14:paraId="0DF1451F" w14:textId="6064086A" w:rsidR="004E7D0F" w:rsidRPr="004E7D0F" w:rsidRDefault="004E7D0F" w:rsidP="004E7D0F">
                  <w:pPr>
                    <w:pStyle w:val="SIText"/>
                  </w:pPr>
                  <w:r w:rsidRPr="004E7D0F">
                    <w:t>Operate machinery and equipment</w:t>
                  </w:r>
                </w:p>
              </w:tc>
            </w:tr>
          </w:tbl>
          <w:p w14:paraId="392924A3" w14:textId="201CCA1D" w:rsidR="004E7D0F" w:rsidRDefault="004E7D0F" w:rsidP="004E7D0F">
            <w:pPr>
              <w:rPr>
                <w:lang w:eastAsia="en-US"/>
              </w:rPr>
            </w:pPr>
          </w:p>
          <w:p w14:paraId="74F15467" w14:textId="095AA10E" w:rsidR="004E7D0F" w:rsidRPr="004E7D0F" w:rsidRDefault="004E7D0F" w:rsidP="004E7D0F">
            <w:pPr>
              <w:pStyle w:val="SIText-Bold"/>
            </w:pPr>
            <w:r w:rsidRPr="004E7D0F">
              <w:t>Group D Administration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F27B4" w:rsidRPr="005C7EA8" w14:paraId="4BCCFEB9" w14:textId="77777777" w:rsidTr="00296DB8">
              <w:tc>
                <w:tcPr>
                  <w:tcW w:w="1718" w:type="dxa"/>
                </w:tcPr>
                <w:p w14:paraId="693FEAB4" w14:textId="423AF021" w:rsidR="003F27B4" w:rsidRPr="003F27B4" w:rsidRDefault="003F27B4" w:rsidP="003F27B4">
                  <w:pPr>
                    <w:pStyle w:val="SIText"/>
                  </w:pPr>
                  <w:r w:rsidRPr="00A638E2">
                    <w:t>BSBINS201</w:t>
                  </w:r>
                </w:p>
              </w:tc>
              <w:tc>
                <w:tcPr>
                  <w:tcW w:w="5670" w:type="dxa"/>
                </w:tcPr>
                <w:p w14:paraId="541BDBD3" w14:textId="6A1B0BDC" w:rsidR="003F27B4" w:rsidRPr="003F27B4" w:rsidRDefault="003F27B4" w:rsidP="003F27B4">
                  <w:pPr>
                    <w:pStyle w:val="SIText"/>
                  </w:pPr>
                  <w:r w:rsidRPr="004E7D0F">
                    <w:t xml:space="preserve">Process and maintain workplace </w:t>
                  </w:r>
                  <w:r w:rsidRPr="003F27B4">
                    <w:t>information</w:t>
                  </w:r>
                </w:p>
              </w:tc>
            </w:tr>
            <w:tr w:rsidR="003F27B4" w:rsidRPr="005C7EA8" w14:paraId="25C13F9E" w14:textId="77777777" w:rsidTr="00296DB8">
              <w:tc>
                <w:tcPr>
                  <w:tcW w:w="1718" w:type="dxa"/>
                </w:tcPr>
                <w:p w14:paraId="2EF42CAC" w14:textId="5B3C886C" w:rsidR="003F27B4" w:rsidRPr="003F27B4" w:rsidRDefault="003F27B4" w:rsidP="003F27B4">
                  <w:pPr>
                    <w:pStyle w:val="SIText"/>
                  </w:pPr>
                  <w:r w:rsidRPr="00A638E2">
                    <w:t>BSBOPS203</w:t>
                  </w:r>
                </w:p>
              </w:tc>
              <w:tc>
                <w:tcPr>
                  <w:tcW w:w="5670" w:type="dxa"/>
                </w:tcPr>
                <w:p w14:paraId="68627F79" w14:textId="3C4A7066" w:rsidR="003F27B4" w:rsidRPr="003F27B4" w:rsidRDefault="003F27B4" w:rsidP="003F27B4">
                  <w:pPr>
                    <w:pStyle w:val="SIText"/>
                  </w:pPr>
                  <w:r w:rsidRPr="004E7D0F">
                    <w:t>Deliver a service to customers</w:t>
                  </w:r>
                </w:p>
              </w:tc>
            </w:tr>
            <w:tr w:rsidR="003F27B4" w:rsidRPr="005C7EA8" w14:paraId="34E9518E" w14:textId="77777777" w:rsidTr="00296DB8">
              <w:tc>
                <w:tcPr>
                  <w:tcW w:w="1718" w:type="dxa"/>
                </w:tcPr>
                <w:p w14:paraId="77F8B064" w14:textId="53D25082" w:rsidR="003F27B4" w:rsidRPr="003F27B4" w:rsidRDefault="003F27B4" w:rsidP="003F27B4">
                  <w:pPr>
                    <w:pStyle w:val="SIText"/>
                  </w:pPr>
                  <w:r w:rsidRPr="00A638E2">
                    <w:t>BSBTEC201</w:t>
                  </w:r>
                </w:p>
              </w:tc>
              <w:tc>
                <w:tcPr>
                  <w:tcW w:w="5670" w:type="dxa"/>
                </w:tcPr>
                <w:p w14:paraId="1A93D89A" w14:textId="28E8141C" w:rsidR="003F27B4" w:rsidRPr="003F27B4" w:rsidRDefault="003F27B4" w:rsidP="003F27B4">
                  <w:pPr>
                    <w:pStyle w:val="SIText"/>
                  </w:pPr>
                  <w:r w:rsidRPr="00A638E2">
                    <w:t>Use business software applications</w:t>
                  </w:r>
                </w:p>
              </w:tc>
            </w:tr>
            <w:tr w:rsidR="003F27B4" w:rsidRPr="005C7EA8" w14:paraId="0C6FA9DB" w14:textId="77777777" w:rsidTr="00296DB8">
              <w:tc>
                <w:tcPr>
                  <w:tcW w:w="1718" w:type="dxa"/>
                </w:tcPr>
                <w:p w14:paraId="75EA849B" w14:textId="5049EB5F" w:rsidR="003F27B4" w:rsidRPr="003F27B4" w:rsidRDefault="003F27B4" w:rsidP="003F27B4">
                  <w:pPr>
                    <w:pStyle w:val="SIText"/>
                  </w:pPr>
                  <w:r w:rsidRPr="004501D0">
                    <w:t>BSBWRT311</w:t>
                  </w:r>
                </w:p>
              </w:tc>
              <w:tc>
                <w:tcPr>
                  <w:tcW w:w="5670" w:type="dxa"/>
                </w:tcPr>
                <w:p w14:paraId="40EE2E36" w14:textId="31720EF7" w:rsidR="003F27B4" w:rsidRPr="003F27B4" w:rsidRDefault="003F27B4" w:rsidP="003F27B4">
                  <w:pPr>
                    <w:pStyle w:val="SIText"/>
                  </w:pPr>
                  <w:r w:rsidRPr="004E7D0F">
                    <w:t>Write simple documents</w:t>
                  </w:r>
                </w:p>
              </w:tc>
            </w:tr>
          </w:tbl>
          <w:p w14:paraId="22461070" w14:textId="1309796D" w:rsidR="004E7D0F" w:rsidRDefault="004E7D0F" w:rsidP="004E7D0F">
            <w:pPr>
              <w:rPr>
                <w:ins w:id="44" w:author="Cathy" w:date="2021-02-18T09:44:00Z"/>
                <w:lang w:eastAsia="en-US"/>
              </w:rPr>
            </w:pPr>
          </w:p>
          <w:p w14:paraId="6D83FA96" w14:textId="31E9BE5E" w:rsidR="00A16ABF" w:rsidRPr="004E7D0F" w:rsidDel="00F664FF" w:rsidRDefault="00A16ABF" w:rsidP="004E7D0F">
            <w:pPr>
              <w:rPr>
                <w:del w:id="45" w:author="Cathy" w:date="2021-02-18T13:41:00Z"/>
                <w:lang w:eastAsia="en-US"/>
              </w:rPr>
            </w:pPr>
            <w:ins w:id="46" w:author="Catherine Beven" w:date="2021-02-18T09:45:00Z">
              <w:del w:id="47" w:author="Cathy" w:date="2021-02-18T09:49:00Z">
                <w:r w:rsidRPr="00BA2E0D" w:rsidDel="00A16ABF">
                  <w:rPr>
                    <w:rStyle w:val="SITemporarytext-red"/>
                    <w:rPrChange w:id="48" w:author="Cathy" w:date="2021-02-18T13:26:00Z">
                      <w:rPr/>
                    </w:rPrChange>
                  </w:rPr>
                  <w:delText>RGRPSG203Promote and enhance greyhound behaviour</w:delText>
                </w:r>
              </w:del>
            </w:ins>
            <w:ins w:id="49" w:author="Catherine Beven" w:date="2021-02-18T09:49:00Z">
              <w:del w:id="50" w:author="Cathy" w:date="2021-02-18T13:41:00Z">
                <w:r w:rsidRPr="00BA2E0D" w:rsidDel="00F664FF">
                  <w:rPr>
                    <w:rStyle w:val="SITemporarytext-red"/>
                    <w:rPrChange w:id="51" w:author="Cathy" w:date="2021-02-18T13:26:00Z">
                      <w:rPr/>
                    </w:rPrChange>
                  </w:rPr>
                  <w:delText>RGRPSG203Promote and enhance greyhound behaviour</w:delText>
                </w:r>
              </w:del>
            </w:ins>
            <w:ins w:id="52" w:author="Catherine Beven" w:date="2021-02-18T09:45:00Z">
              <w:del w:id="53" w:author="Cathy" w:date="2021-02-18T13:41:00Z">
                <w:r w:rsidRPr="00BA2E0D" w:rsidDel="00F664FF">
                  <w:rPr>
                    <w:rStyle w:val="SITemporarytext-red"/>
                    <w:rPrChange w:id="54" w:author="Cathy" w:date="2021-02-18T13:26:00Z">
                      <w:rPr/>
                    </w:rPrChange>
                  </w:rPr>
                  <w:delText>RGRPSG207Demonstrate greyhound racing industry integrity and ethical practice</w:delText>
                </w:r>
              </w:del>
            </w:ins>
          </w:p>
          <w:p w14:paraId="1932124C" w14:textId="587F96B2" w:rsidR="004E7D0F" w:rsidRDefault="004E7D0F" w:rsidP="004E7D0F">
            <w:pPr>
              <w:pStyle w:val="SIText-Bold"/>
              <w:rPr>
                <w:ins w:id="55" w:author="Cathy" w:date="2021-02-18T11:45:00Z"/>
              </w:rPr>
            </w:pPr>
            <w:del w:id="56" w:author="Cathy" w:date="2021-02-18T09:43:00Z">
              <w:r w:rsidRPr="004E7D0F" w:rsidDel="00A16ABF">
                <w:delText xml:space="preserve">Group </w:delText>
              </w:r>
              <w:r w:rsidDel="00A16ABF">
                <w:delText>E</w:delText>
              </w:r>
            </w:del>
            <w:ins w:id="57" w:author="Cathy" w:date="2021-02-18T09:43:00Z">
              <w:r w:rsidR="00A16ABF">
                <w:t xml:space="preserve">Group </w:t>
              </w:r>
            </w:ins>
            <w:ins w:id="58" w:author="Cathy" w:date="2021-02-18T13:28:00Z">
              <w:r w:rsidR="00BA2E0D">
                <w:t>E</w:t>
              </w:r>
            </w:ins>
            <w:r w:rsidRPr="004E7D0F">
              <w:t xml:space="preserve"> Additional electives</w:t>
            </w:r>
          </w:p>
          <w:p w14:paraId="6D3BF6BE" w14:textId="77777777" w:rsidR="00C35763" w:rsidRPr="00C35763" w:rsidRDefault="00C35763">
            <w:pPr>
              <w:pStyle w:val="SIText"/>
              <w:rPr>
                <w:ins w:id="59" w:author="Cathy" w:date="2021-02-18T11:45:00Z"/>
                <w:rStyle w:val="SITemporarytext-red"/>
                <w:color w:val="auto"/>
                <w:sz w:val="20"/>
                <w:rPrChange w:id="60" w:author="Cathy" w:date="2021-02-18T11:45:00Z">
                  <w:rPr>
                    <w:ins w:id="61" w:author="Cathy" w:date="2021-02-18T11:45:00Z"/>
                    <w:rStyle w:val="SITemporarytext-red"/>
                    <w:b/>
                    <w:lang w:eastAsia="en-AU"/>
                  </w:rPr>
                </w:rPrChange>
              </w:rPr>
            </w:pPr>
            <w:ins w:id="62" w:author="Cathy" w:date="2021-02-18T11:45:00Z">
              <w:r w:rsidRPr="00C35763">
                <w:rPr>
                  <w:rStyle w:val="SITemporarytext-red"/>
                  <w:color w:val="auto"/>
                  <w:sz w:val="20"/>
                  <w:rPrChange w:id="63" w:author="Cathy" w:date="2021-02-18T11:45:00Z">
                    <w:rPr>
                      <w:rStyle w:val="SITemporarytext-red"/>
                    </w:rPr>
                  </w:rPrChange>
                </w:rPr>
                <w:t>An asterisk (*) next to the unit code indicates that there are prerequisite requirements which must be met when packaging the qualification. Please refer to the Prerequisite requirements table for details.</w:t>
              </w:r>
            </w:ins>
          </w:p>
          <w:p w14:paraId="5563B5A2" w14:textId="098273F8" w:rsidR="00C35763" w:rsidRPr="004E7D0F" w:rsidDel="00C35763" w:rsidRDefault="00C35763" w:rsidP="004E7D0F">
            <w:pPr>
              <w:pStyle w:val="SIText-Bold"/>
              <w:rPr>
                <w:del w:id="64" w:author="Cathy" w:date="2021-02-18T11:46:00Z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E7D0F" w:rsidRPr="005C7EA8" w14:paraId="23793853" w14:textId="77777777" w:rsidTr="00296DB8">
              <w:tc>
                <w:tcPr>
                  <w:tcW w:w="1718" w:type="dxa"/>
                </w:tcPr>
                <w:p w14:paraId="30F4A881" w14:textId="14E1C92D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65" w:author="Cathy" w:date="2021-02-18T09:41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66" w:author="Cathy" w:date="2021-02-18T09:41:00Z">
                        <w:rPr>
                          <w:rStyle w:val="SITemporarytext-red"/>
                        </w:rPr>
                      </w:rPrChange>
                    </w:rPr>
                    <w:t xml:space="preserve">ACMEQU208 </w:t>
                  </w:r>
                </w:p>
              </w:tc>
              <w:tc>
                <w:tcPr>
                  <w:tcW w:w="5670" w:type="dxa"/>
                </w:tcPr>
                <w:p w14:paraId="34F12DDD" w14:textId="34EF7819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67" w:author="Cathy" w:date="2021-02-18T09:41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68" w:author="Cathy" w:date="2021-02-18T09:41:00Z">
                        <w:rPr>
                          <w:rStyle w:val="SITemporarytext-red"/>
                        </w:rPr>
                      </w:rPrChange>
                    </w:rPr>
                    <w:t>Manage personal health and fitness for working with horses</w:t>
                  </w:r>
                </w:p>
              </w:tc>
            </w:tr>
            <w:tr w:rsidR="004E7D0F" w:rsidRPr="005C7EA8" w14:paraId="68A11E42" w14:textId="77777777" w:rsidTr="00296DB8">
              <w:tc>
                <w:tcPr>
                  <w:tcW w:w="1718" w:type="dxa"/>
                </w:tcPr>
                <w:p w14:paraId="7C72951A" w14:textId="61DF2C20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69" w:author="Cathy" w:date="2021-02-18T09:41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70" w:author="Cathy" w:date="2021-02-18T09:41:00Z">
                        <w:rPr>
                          <w:rStyle w:val="SITemporarytext-red"/>
                        </w:rPr>
                      </w:rPrChange>
                    </w:rPr>
                    <w:t>ACMEQU209*</w:t>
                  </w:r>
                </w:p>
              </w:tc>
              <w:tc>
                <w:tcPr>
                  <w:tcW w:w="5670" w:type="dxa"/>
                </w:tcPr>
                <w:p w14:paraId="52CEF530" w14:textId="49ACA7AF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71" w:author="Cathy" w:date="2021-02-18T09:41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72" w:author="Cathy" w:date="2021-02-18T09:41:00Z">
                        <w:rPr>
                          <w:rStyle w:val="SITemporarytext-red"/>
                        </w:rPr>
                      </w:rPrChange>
                    </w:rPr>
                    <w:t xml:space="preserve">Provide non-riding exercise to horses </w:t>
                  </w:r>
                </w:p>
              </w:tc>
            </w:tr>
            <w:tr w:rsidR="004501D0" w:rsidRPr="005C7EA8" w14:paraId="068DE88D" w14:textId="77777777" w:rsidTr="00296DB8">
              <w:tc>
                <w:tcPr>
                  <w:tcW w:w="1718" w:type="dxa"/>
                </w:tcPr>
                <w:p w14:paraId="66B2E27F" w14:textId="6A8C021E" w:rsidR="004501D0" w:rsidRPr="004501D0" w:rsidRDefault="004501D0" w:rsidP="004501D0">
                  <w:pPr>
                    <w:pStyle w:val="SIText"/>
                  </w:pPr>
                  <w:r w:rsidRPr="004501D0">
                    <w:t>BSBPEF202</w:t>
                  </w:r>
                </w:p>
              </w:tc>
              <w:tc>
                <w:tcPr>
                  <w:tcW w:w="5670" w:type="dxa"/>
                </w:tcPr>
                <w:p w14:paraId="77A8172C" w14:textId="183A27B8" w:rsidR="004501D0" w:rsidRPr="004501D0" w:rsidRDefault="004501D0" w:rsidP="004501D0">
                  <w:pPr>
                    <w:pStyle w:val="SIText"/>
                  </w:pPr>
                  <w:r w:rsidRPr="004501D0">
                    <w:t>Plan and apply time management</w:t>
                  </w:r>
                </w:p>
              </w:tc>
            </w:tr>
            <w:tr w:rsidR="004501D0" w:rsidRPr="005C7EA8" w14:paraId="5AD3FA91" w14:textId="77777777" w:rsidTr="00296DB8">
              <w:tc>
                <w:tcPr>
                  <w:tcW w:w="1718" w:type="dxa"/>
                </w:tcPr>
                <w:p w14:paraId="05E1C62D" w14:textId="2E4CBCAD" w:rsidR="004501D0" w:rsidRPr="004501D0" w:rsidRDefault="004501D0" w:rsidP="004501D0">
                  <w:pPr>
                    <w:pStyle w:val="SIText"/>
                  </w:pPr>
                  <w:r w:rsidRPr="004501D0">
                    <w:t>BSBTEC202</w:t>
                  </w:r>
                </w:p>
              </w:tc>
              <w:tc>
                <w:tcPr>
                  <w:tcW w:w="5670" w:type="dxa"/>
                </w:tcPr>
                <w:p w14:paraId="417C5BA1" w14:textId="50EEF683" w:rsidR="004501D0" w:rsidRPr="004501D0" w:rsidRDefault="004501D0" w:rsidP="004501D0">
                  <w:pPr>
                    <w:pStyle w:val="SIText"/>
                  </w:pPr>
                  <w:r w:rsidRPr="004501D0">
                    <w:t>Use digital technologies to communicate in a work environment</w:t>
                  </w:r>
                </w:p>
              </w:tc>
            </w:tr>
            <w:tr w:rsidR="004501D0" w:rsidRPr="005C7EA8" w14:paraId="0385B3A8" w14:textId="77777777" w:rsidTr="00296DB8">
              <w:tc>
                <w:tcPr>
                  <w:tcW w:w="1718" w:type="dxa"/>
                </w:tcPr>
                <w:p w14:paraId="2E063434" w14:textId="467BC0AB" w:rsidR="004501D0" w:rsidRPr="004501D0" w:rsidRDefault="004501D0" w:rsidP="004501D0">
                  <w:pPr>
                    <w:pStyle w:val="SIText"/>
                  </w:pPr>
                  <w:r w:rsidRPr="004501D0">
                    <w:t>BSBTWK201</w:t>
                  </w:r>
                </w:p>
              </w:tc>
              <w:tc>
                <w:tcPr>
                  <w:tcW w:w="5670" w:type="dxa"/>
                </w:tcPr>
                <w:p w14:paraId="3F0D7D1E" w14:textId="3F6CC9C3" w:rsidR="004501D0" w:rsidRPr="004501D0" w:rsidRDefault="004501D0" w:rsidP="004501D0">
                  <w:pPr>
                    <w:pStyle w:val="SIText"/>
                  </w:pPr>
                  <w:r w:rsidRPr="004E7D0F">
                    <w:t>Work effectively with others</w:t>
                  </w:r>
                </w:p>
              </w:tc>
            </w:tr>
            <w:tr w:rsidR="004501D0" w:rsidRPr="005C7EA8" w14:paraId="59F9C655" w14:textId="77777777" w:rsidTr="00296DB8">
              <w:tc>
                <w:tcPr>
                  <w:tcW w:w="1718" w:type="dxa"/>
                </w:tcPr>
                <w:p w14:paraId="7CB842EC" w14:textId="15AE0A0E" w:rsidR="004501D0" w:rsidRPr="004501D0" w:rsidRDefault="004501D0" w:rsidP="004501D0">
                  <w:pPr>
                    <w:pStyle w:val="SIText"/>
                  </w:pPr>
                  <w:r w:rsidRPr="004501D0">
                    <w:t>HLTAID011</w:t>
                  </w:r>
                </w:p>
              </w:tc>
              <w:tc>
                <w:tcPr>
                  <w:tcW w:w="5670" w:type="dxa"/>
                </w:tcPr>
                <w:p w14:paraId="43EC4401" w14:textId="4B9CA360" w:rsidR="004501D0" w:rsidRPr="004501D0" w:rsidRDefault="004501D0" w:rsidP="004501D0">
                  <w:pPr>
                    <w:pStyle w:val="SIText"/>
                  </w:pPr>
                  <w:r w:rsidRPr="004E7D0F">
                    <w:t>Provide first aid</w:t>
                  </w:r>
                </w:p>
              </w:tc>
            </w:tr>
            <w:tr w:rsidR="004501D0" w:rsidRPr="005C7EA8" w14:paraId="2075647C" w14:textId="77777777" w:rsidTr="00296DB8">
              <w:tc>
                <w:tcPr>
                  <w:tcW w:w="1718" w:type="dxa"/>
                </w:tcPr>
                <w:p w14:paraId="5AA1EF7A" w14:textId="53346F71" w:rsidR="004501D0" w:rsidRPr="004501D0" w:rsidRDefault="004501D0" w:rsidP="004501D0">
                  <w:pPr>
                    <w:pStyle w:val="SIText"/>
                  </w:pPr>
                  <w:r w:rsidRPr="004E7D0F">
                    <w:t>RGRHBR305*</w:t>
                  </w:r>
                </w:p>
              </w:tc>
              <w:tc>
                <w:tcPr>
                  <w:tcW w:w="5670" w:type="dxa"/>
                </w:tcPr>
                <w:p w14:paraId="116D12C2" w14:textId="1DA42C87" w:rsidR="004501D0" w:rsidRPr="004501D0" w:rsidRDefault="004501D0" w:rsidP="004501D0">
                  <w:pPr>
                    <w:pStyle w:val="SIText"/>
                  </w:pPr>
                  <w:r w:rsidRPr="004E7D0F">
                    <w:t>Handle young horses</w:t>
                  </w:r>
                </w:p>
              </w:tc>
            </w:tr>
            <w:tr w:rsidR="004501D0" w:rsidRPr="005C7EA8" w14:paraId="41264B82" w14:textId="77777777" w:rsidTr="00296DB8">
              <w:tc>
                <w:tcPr>
                  <w:tcW w:w="1718" w:type="dxa"/>
                </w:tcPr>
                <w:p w14:paraId="2E301464" w14:textId="3E4CEECA" w:rsidR="004501D0" w:rsidRPr="004501D0" w:rsidRDefault="004501D0" w:rsidP="004501D0">
                  <w:pPr>
                    <w:pStyle w:val="SIText"/>
                  </w:pPr>
                  <w:r w:rsidRPr="004E7D0F">
                    <w:t>RGRHBR308</w:t>
                  </w:r>
                </w:p>
              </w:tc>
              <w:tc>
                <w:tcPr>
                  <w:tcW w:w="5670" w:type="dxa"/>
                </w:tcPr>
                <w:p w14:paraId="058B0408" w14:textId="28719A9E" w:rsidR="004501D0" w:rsidRPr="004501D0" w:rsidRDefault="004501D0" w:rsidP="004501D0">
                  <w:pPr>
                    <w:pStyle w:val="SIText"/>
                  </w:pPr>
                  <w:r w:rsidRPr="004E7D0F">
                    <w:t>Care for broodmares</w:t>
                  </w:r>
                </w:p>
              </w:tc>
            </w:tr>
            <w:tr w:rsidR="003F27B4" w:rsidRPr="005C7EA8" w:rsidDel="00A16ABF" w14:paraId="654EFF9C" w14:textId="514DBD23" w:rsidTr="00296DB8">
              <w:trPr>
                <w:del w:id="73" w:author="Cathy" w:date="2021-02-18T09:46:00Z"/>
              </w:trPr>
              <w:tc>
                <w:tcPr>
                  <w:tcW w:w="1718" w:type="dxa"/>
                </w:tcPr>
                <w:p w14:paraId="7AAF6F11" w14:textId="0C2F61F8" w:rsidR="003F27B4" w:rsidRPr="004E7D0F" w:rsidDel="00A16ABF" w:rsidRDefault="003F27B4" w:rsidP="004501D0">
                  <w:pPr>
                    <w:pStyle w:val="SIText"/>
                    <w:rPr>
                      <w:del w:id="74" w:author="Cathy" w:date="2021-02-18T09:46:00Z"/>
                    </w:rPr>
                  </w:pPr>
                  <w:del w:id="75" w:author="Cathy" w:date="2021-02-18T09:45:00Z">
                    <w:r w:rsidRPr="003F27B4" w:rsidDel="00A16ABF">
                      <w:delText>RGRPSG203</w:delText>
                    </w:r>
                  </w:del>
                </w:p>
              </w:tc>
              <w:tc>
                <w:tcPr>
                  <w:tcW w:w="5670" w:type="dxa"/>
                </w:tcPr>
                <w:p w14:paraId="3744CBE6" w14:textId="10CE3180" w:rsidR="003F27B4" w:rsidRPr="004E7D0F" w:rsidDel="00A16ABF" w:rsidRDefault="003F27B4" w:rsidP="004501D0">
                  <w:pPr>
                    <w:pStyle w:val="SIText"/>
                    <w:rPr>
                      <w:del w:id="76" w:author="Cathy" w:date="2021-02-18T09:46:00Z"/>
                    </w:rPr>
                  </w:pPr>
                  <w:del w:id="77" w:author="Cathy" w:date="2021-02-18T09:45:00Z">
                    <w:r w:rsidRPr="003F27B4" w:rsidDel="00A16ABF">
                      <w:delText>Promote and enhance greyhound behaviour</w:delText>
                    </w:r>
                  </w:del>
                </w:p>
              </w:tc>
            </w:tr>
            <w:tr w:rsidR="003F27B4" w:rsidRPr="005C7EA8" w:rsidDel="00A16ABF" w14:paraId="3229D76B" w14:textId="7CCA2CCD" w:rsidTr="00296DB8">
              <w:trPr>
                <w:del w:id="78" w:author="Cathy" w:date="2021-02-18T09:46:00Z"/>
              </w:trPr>
              <w:tc>
                <w:tcPr>
                  <w:tcW w:w="1718" w:type="dxa"/>
                </w:tcPr>
                <w:p w14:paraId="28426B97" w14:textId="2E5DC60D" w:rsidR="003F27B4" w:rsidRPr="004E7D0F" w:rsidDel="00A16ABF" w:rsidRDefault="00F3486B" w:rsidP="004501D0">
                  <w:pPr>
                    <w:pStyle w:val="SIText"/>
                    <w:rPr>
                      <w:del w:id="79" w:author="Cathy" w:date="2021-02-18T09:46:00Z"/>
                    </w:rPr>
                  </w:pPr>
                  <w:del w:id="80" w:author="Cathy" w:date="2021-02-18T09:45:00Z">
                    <w:r w:rsidRPr="00F3486B" w:rsidDel="00A16ABF">
                      <w:delText>RGRPSG207</w:delText>
                    </w:r>
                  </w:del>
                </w:p>
              </w:tc>
              <w:tc>
                <w:tcPr>
                  <w:tcW w:w="5670" w:type="dxa"/>
                </w:tcPr>
                <w:p w14:paraId="172644CB" w14:textId="5E83AE7F" w:rsidR="003F27B4" w:rsidRPr="004E7D0F" w:rsidDel="00A16ABF" w:rsidRDefault="00F3486B" w:rsidP="004501D0">
                  <w:pPr>
                    <w:pStyle w:val="SIText"/>
                    <w:rPr>
                      <w:del w:id="81" w:author="Cathy" w:date="2021-02-18T09:46:00Z"/>
                    </w:rPr>
                  </w:pPr>
                  <w:del w:id="82" w:author="Cathy" w:date="2021-02-18T09:45:00Z">
                    <w:r w:rsidRPr="00F3486B" w:rsidDel="00A16ABF">
                      <w:delText>Demonstrate greyhound racing industry integrity and ethical practice</w:delText>
                    </w:r>
                  </w:del>
                </w:p>
              </w:tc>
            </w:tr>
            <w:tr w:rsidR="004501D0" w:rsidRPr="005C7EA8" w14:paraId="67C4BAEF" w14:textId="77777777" w:rsidTr="00296DB8">
              <w:tc>
                <w:tcPr>
                  <w:tcW w:w="1718" w:type="dxa"/>
                </w:tcPr>
                <w:p w14:paraId="688EED1B" w14:textId="29457412" w:rsidR="004501D0" w:rsidRPr="004501D0" w:rsidRDefault="004501D0" w:rsidP="004501D0">
                  <w:pPr>
                    <w:pStyle w:val="SIText"/>
                  </w:pPr>
                  <w:r w:rsidRPr="004E7D0F">
                    <w:t xml:space="preserve">RGRPSH203 </w:t>
                  </w:r>
                </w:p>
              </w:tc>
              <w:tc>
                <w:tcPr>
                  <w:tcW w:w="5670" w:type="dxa"/>
                </w:tcPr>
                <w:p w14:paraId="4E2B2203" w14:textId="688293C1" w:rsidR="004501D0" w:rsidRPr="004501D0" w:rsidRDefault="004501D0" w:rsidP="004501D0">
                  <w:pPr>
                    <w:pStyle w:val="SIText"/>
                  </w:pPr>
                  <w:r w:rsidRPr="004E7D0F">
                    <w:t>Perform basic driving tasks</w:t>
                  </w:r>
                </w:p>
              </w:tc>
            </w:tr>
            <w:tr w:rsidR="004501D0" w:rsidRPr="005C7EA8" w14:paraId="1BCFAFFE" w14:textId="77777777" w:rsidTr="00296DB8">
              <w:tc>
                <w:tcPr>
                  <w:tcW w:w="1718" w:type="dxa"/>
                </w:tcPr>
                <w:p w14:paraId="293CB0EB" w14:textId="746B3C4F" w:rsidR="004501D0" w:rsidRPr="004501D0" w:rsidRDefault="004501D0" w:rsidP="004501D0">
                  <w:pPr>
                    <w:pStyle w:val="SIText"/>
                  </w:pPr>
                  <w:r w:rsidRPr="004E7D0F">
                    <w:t>RGRPSH204*</w:t>
                  </w:r>
                </w:p>
              </w:tc>
              <w:tc>
                <w:tcPr>
                  <w:tcW w:w="5670" w:type="dxa"/>
                </w:tcPr>
                <w:p w14:paraId="185BFB98" w14:textId="50F5A3CD" w:rsidR="004501D0" w:rsidRPr="004501D0" w:rsidRDefault="004501D0" w:rsidP="004501D0">
                  <w:pPr>
                    <w:pStyle w:val="SIText"/>
                  </w:pPr>
                  <w:r w:rsidRPr="004E7D0F">
                    <w:t>Prepare to drive jog work</w:t>
                  </w:r>
                </w:p>
              </w:tc>
            </w:tr>
            <w:tr w:rsidR="004501D0" w:rsidRPr="005C7EA8" w14:paraId="54E079CC" w14:textId="77777777" w:rsidTr="00296DB8">
              <w:tc>
                <w:tcPr>
                  <w:tcW w:w="1718" w:type="dxa"/>
                </w:tcPr>
                <w:p w14:paraId="59840986" w14:textId="7A99C81C" w:rsidR="004501D0" w:rsidRPr="004501D0" w:rsidRDefault="004501D0" w:rsidP="004501D0">
                  <w:pPr>
                    <w:pStyle w:val="SIText"/>
                  </w:pPr>
                  <w:r w:rsidRPr="004E7D0F">
                    <w:t>RGRPSH205*</w:t>
                  </w:r>
                </w:p>
              </w:tc>
              <w:tc>
                <w:tcPr>
                  <w:tcW w:w="5670" w:type="dxa"/>
                </w:tcPr>
                <w:p w14:paraId="396E3B2A" w14:textId="789ED5CD" w:rsidR="004501D0" w:rsidRPr="004501D0" w:rsidRDefault="004501D0" w:rsidP="004501D0">
                  <w:pPr>
                    <w:pStyle w:val="SIText"/>
                  </w:pPr>
                  <w:r w:rsidRPr="004E7D0F">
                    <w:t>Perform basic riding skills in the racing industry</w:t>
                  </w:r>
                </w:p>
              </w:tc>
            </w:tr>
            <w:tr w:rsidR="004501D0" w:rsidRPr="005C7EA8" w14:paraId="62D8D673" w14:textId="77777777" w:rsidTr="00296DB8">
              <w:tc>
                <w:tcPr>
                  <w:tcW w:w="1718" w:type="dxa"/>
                </w:tcPr>
                <w:p w14:paraId="0854AEFD" w14:textId="007D0E97" w:rsidR="004501D0" w:rsidRPr="004501D0" w:rsidRDefault="004501D0" w:rsidP="004501D0">
                  <w:pPr>
                    <w:pStyle w:val="SIText"/>
                  </w:pPr>
                  <w:r w:rsidRPr="004E7D0F">
                    <w:t>RGRPSH211</w:t>
                  </w:r>
                </w:p>
              </w:tc>
              <w:tc>
                <w:tcPr>
                  <w:tcW w:w="5670" w:type="dxa"/>
                </w:tcPr>
                <w:p w14:paraId="33C9E166" w14:textId="58A566BC" w:rsidR="004501D0" w:rsidRPr="004501D0" w:rsidRDefault="004501D0" w:rsidP="004501D0">
                  <w:pPr>
                    <w:pStyle w:val="SIText"/>
                  </w:pPr>
                  <w:r w:rsidRPr="004E7D0F">
                    <w:t>Work effectively in the horse racing industry</w:t>
                  </w:r>
                </w:p>
              </w:tc>
            </w:tr>
            <w:tr w:rsidR="004501D0" w:rsidRPr="005C7EA8" w14:paraId="01DC66DE" w14:textId="77777777" w:rsidTr="00296DB8">
              <w:tc>
                <w:tcPr>
                  <w:tcW w:w="1718" w:type="dxa"/>
                </w:tcPr>
                <w:p w14:paraId="140741E3" w14:textId="5C6316C2" w:rsidR="004501D0" w:rsidRPr="004501D0" w:rsidRDefault="004501D0" w:rsidP="004501D0">
                  <w:pPr>
                    <w:pStyle w:val="SIText"/>
                  </w:pPr>
                  <w:r w:rsidRPr="004E7D0F">
                    <w:t>RGRTRK303</w:t>
                  </w:r>
                </w:p>
              </w:tc>
              <w:tc>
                <w:tcPr>
                  <w:tcW w:w="5670" w:type="dxa"/>
                </w:tcPr>
                <w:p w14:paraId="75776EA3" w14:textId="606CFB53" w:rsidR="004501D0" w:rsidRPr="004501D0" w:rsidRDefault="004501D0" w:rsidP="004501D0">
                  <w:pPr>
                    <w:pStyle w:val="SIText"/>
                  </w:pPr>
                  <w:r w:rsidRPr="004E7D0F">
                    <w:t>Provide emergency animal assistance</w:t>
                  </w:r>
                </w:p>
              </w:tc>
            </w:tr>
            <w:tr w:rsidR="004501D0" w:rsidRPr="005C7EA8" w14:paraId="3CFA21A7" w14:textId="77777777" w:rsidTr="00296DB8">
              <w:tc>
                <w:tcPr>
                  <w:tcW w:w="1718" w:type="dxa"/>
                </w:tcPr>
                <w:p w14:paraId="0812B26E" w14:textId="4FF279BD" w:rsidR="004501D0" w:rsidRPr="004501D0" w:rsidRDefault="004501D0" w:rsidP="004501D0">
                  <w:pPr>
                    <w:pStyle w:val="SIText"/>
                  </w:pPr>
                  <w:r w:rsidRPr="004E7D0F">
                    <w:t>SISXEMR001</w:t>
                  </w:r>
                </w:p>
              </w:tc>
              <w:tc>
                <w:tcPr>
                  <w:tcW w:w="5670" w:type="dxa"/>
                </w:tcPr>
                <w:p w14:paraId="5053E161" w14:textId="243538A7" w:rsidR="004501D0" w:rsidRPr="004501D0" w:rsidRDefault="004501D0" w:rsidP="004501D0">
                  <w:pPr>
                    <w:pStyle w:val="SIText"/>
                  </w:pPr>
                  <w:r w:rsidRPr="004E7D0F">
                    <w:t xml:space="preserve">Respond to </w:t>
                  </w:r>
                  <w:r w:rsidRPr="004501D0">
                    <w:t>emergency situations</w:t>
                  </w:r>
                </w:p>
              </w:tc>
            </w:tr>
            <w:tr w:rsidR="004501D0" w:rsidRPr="005C7EA8" w14:paraId="15DE1040" w14:textId="77777777" w:rsidTr="00296DB8">
              <w:tc>
                <w:tcPr>
                  <w:tcW w:w="1718" w:type="dxa"/>
                </w:tcPr>
                <w:p w14:paraId="62E9CE38" w14:textId="28CB3536" w:rsidR="004501D0" w:rsidRPr="004501D0" w:rsidRDefault="004501D0" w:rsidP="004501D0">
                  <w:pPr>
                    <w:pStyle w:val="SIText"/>
                  </w:pPr>
                  <w:r w:rsidRPr="004E7D0F">
                    <w:t>SITHFAB002</w:t>
                  </w:r>
                </w:p>
              </w:tc>
              <w:tc>
                <w:tcPr>
                  <w:tcW w:w="5670" w:type="dxa"/>
                </w:tcPr>
                <w:p w14:paraId="3E993048" w14:textId="16C52A97" w:rsidR="004501D0" w:rsidRPr="004501D0" w:rsidRDefault="004501D0" w:rsidP="004501D0">
                  <w:pPr>
                    <w:pStyle w:val="SIText"/>
                  </w:pPr>
                  <w:r w:rsidRPr="004E7D0F">
                    <w:t>Provide responsible service of alcohol</w:t>
                  </w:r>
                </w:p>
              </w:tc>
            </w:tr>
          </w:tbl>
          <w:p w14:paraId="29C68F4A" w14:textId="77777777" w:rsidR="004E7D0F" w:rsidRDefault="004E7D0F" w:rsidP="004D2710">
            <w:pPr>
              <w:pStyle w:val="SITextHeading2"/>
            </w:pPr>
          </w:p>
          <w:p w14:paraId="103298AC" w14:textId="0EFA0CB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799BB6BC" w14:textId="03D95FCF" w:rsidR="004270D2" w:rsidRDefault="00F3486B" w:rsidP="00F3486B">
            <w:pPr>
              <w:pStyle w:val="SIText"/>
            </w:pPr>
            <w:r w:rsidRPr="00F3486B"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33AF8044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E7D0F" w14:paraId="77974D9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611C6114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83" w:author="Cathy" w:date="2021-02-18T09:42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84" w:author="Cathy" w:date="2021-02-18T09:42:00Z">
                        <w:rPr>
                          <w:rStyle w:val="SITemporarytext-red"/>
                        </w:rPr>
                      </w:rPrChange>
                    </w:rPr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D7610" w14:textId="18C51E93" w:rsidR="004E7D0F" w:rsidRPr="00DC2BF9" w:rsidRDefault="004E7D0F" w:rsidP="00DC2BF9">
                  <w:pPr>
                    <w:pStyle w:val="SIText"/>
                  </w:pPr>
                  <w:r w:rsidRPr="00DC2BF9">
                    <w:t>ACMEQU205 Apply knowledge of horse behaviour</w:t>
                  </w:r>
                </w:p>
              </w:tc>
            </w:tr>
            <w:tr w:rsidR="004E7D0F" w14:paraId="4A305150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73450" w14:textId="5D32ACDD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85" w:author="Cathy" w:date="2021-02-18T09:42:00Z">
                        <w:rPr>
                          <w:rStyle w:val="SITemporarytext-red"/>
                          <w:lang w:eastAsia="en-AU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86" w:author="Cathy" w:date="2021-02-18T09:42:00Z">
                        <w:rPr>
                          <w:rStyle w:val="SITemporarytext-red"/>
                        </w:rPr>
                      </w:rPrChange>
                    </w:rPr>
                    <w:t xml:space="preserve">ACMEQU209 Provide non-riding exercise to horses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68791" w14:textId="77777777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87" w:author="Cathy" w:date="2021-02-18T09:42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88" w:author="Cathy" w:date="2021-02-18T09:42:00Z">
                        <w:rPr>
                          <w:rStyle w:val="SITemporarytext-red"/>
                        </w:rPr>
                      </w:rPrChange>
                    </w:rPr>
                    <w:t xml:space="preserve">ACMEQU202 Handle horses safely* </w:t>
                  </w:r>
                </w:p>
                <w:p w14:paraId="33FE9F41" w14:textId="4CE2F9DF" w:rsidR="004E7D0F" w:rsidRPr="00A16ABF" w:rsidRDefault="004E7D0F">
                  <w:pPr>
                    <w:pStyle w:val="SIText"/>
                  </w:pPr>
                  <w:r w:rsidRPr="00A16ABF">
                    <w:t>ACMEQU205 Apply knowledge of horse behaviour</w:t>
                  </w:r>
                </w:p>
              </w:tc>
            </w:tr>
            <w:tr w:rsidR="004E7D0F" w14:paraId="5A6041A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7C35C" w14:textId="617462ED" w:rsidR="004E7D0F" w:rsidRPr="00DC2BF9" w:rsidRDefault="004E7D0F" w:rsidP="00DC2BF9">
                  <w:pPr>
                    <w:pStyle w:val="SIText"/>
                  </w:pPr>
                  <w:r w:rsidRPr="00DC2BF9">
                    <w:t>RGRHBR305 Handle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12451" w14:textId="77777777" w:rsidR="004E7D0F" w:rsidRPr="00A16ABF" w:rsidRDefault="004E7D0F">
                  <w:pPr>
                    <w:pStyle w:val="SIText"/>
                    <w:rPr>
                      <w:rStyle w:val="SITemporarytext-red"/>
                      <w:color w:val="auto"/>
                      <w:sz w:val="20"/>
                      <w:rPrChange w:id="89" w:author="Cathy" w:date="2021-02-18T09:42:00Z">
                        <w:rPr>
                          <w:rStyle w:val="SITemporarytext-red"/>
                        </w:rPr>
                      </w:rPrChange>
                    </w:rPr>
                  </w:pPr>
                  <w:r w:rsidRPr="00A16ABF">
                    <w:rPr>
                      <w:rStyle w:val="SITemporarytext-red"/>
                      <w:color w:val="auto"/>
                      <w:sz w:val="20"/>
                      <w:rPrChange w:id="90" w:author="Cathy" w:date="2021-02-18T09:42:00Z">
                        <w:rPr>
                          <w:rStyle w:val="SITemporarytext-red"/>
                        </w:rPr>
                      </w:rPrChange>
                    </w:rPr>
                    <w:t xml:space="preserve">ACMEQU202 Handle horses safely* </w:t>
                  </w:r>
                </w:p>
                <w:p w14:paraId="522E6EDF" w14:textId="560B39BA" w:rsidR="004E7D0F" w:rsidRPr="00A16ABF" w:rsidRDefault="004E7D0F">
                  <w:pPr>
                    <w:pStyle w:val="SIText"/>
                  </w:pPr>
                  <w:r w:rsidRPr="00A16ABF">
                    <w:t>ACMEQU205 Apply knowledge of horse behaviour</w:t>
                  </w:r>
                </w:p>
              </w:tc>
            </w:tr>
            <w:tr w:rsidR="004E7D0F" w14:paraId="76F7AB7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F4A16" w14:textId="25799962" w:rsidR="004E7D0F" w:rsidRPr="00DC2BF9" w:rsidRDefault="004E7D0F" w:rsidP="00DC2BF9">
                  <w:pPr>
                    <w:pStyle w:val="SIText"/>
                  </w:pPr>
                  <w:r w:rsidRPr="00DC2BF9">
                    <w:t>RGRPSH202 Assist with transportation of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9F34E" w14:textId="4008848F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4CF97D3D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D1235" w14:textId="44FE062A" w:rsidR="004E7D0F" w:rsidRPr="00DC2BF9" w:rsidRDefault="004E7D0F" w:rsidP="00DC2BF9">
                  <w:pPr>
                    <w:pStyle w:val="SIText"/>
                  </w:pPr>
                  <w:r w:rsidRPr="00DC2BF9">
                    <w:t>RGRPSH204 Prepare to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05D57" w14:textId="21D23B1E" w:rsidR="004E7D0F" w:rsidRPr="00DC2BF9" w:rsidRDefault="004E7D0F" w:rsidP="00DC2BF9">
                  <w:pPr>
                    <w:pStyle w:val="SIText"/>
                  </w:pPr>
                  <w:r w:rsidRPr="00DC2BF9">
                    <w:t>RGRPSH203 Perform basic driving tasks</w:t>
                  </w:r>
                </w:p>
              </w:tc>
            </w:tr>
            <w:tr w:rsidR="004E7D0F" w14:paraId="1AEC8E3F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35FAB" w14:textId="603F509F" w:rsidR="004E7D0F" w:rsidRPr="00DC2BF9" w:rsidRDefault="004E7D0F" w:rsidP="00DC2BF9">
                  <w:pPr>
                    <w:pStyle w:val="SIText"/>
                  </w:pPr>
                  <w:r w:rsidRPr="00DC2BF9">
                    <w:t>RGRPSH205 Perform basic riding skills in the racing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A535B" w14:textId="1932A739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54A1B3D8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DE64E" w14:textId="2D5E0D41" w:rsidR="004E7D0F" w:rsidRPr="00DC2BF9" w:rsidRDefault="004E7D0F" w:rsidP="00DC2BF9">
                  <w:pPr>
                    <w:pStyle w:val="SIText"/>
                  </w:pPr>
                  <w:r w:rsidRPr="00DC2BF9"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923DD" w14:textId="0C2F549D" w:rsidR="004E7D0F" w:rsidRPr="00DC2BF9" w:rsidRDefault="004E7D0F" w:rsidP="00DC2BF9">
                  <w:pPr>
                    <w:pStyle w:val="SIText"/>
                  </w:pPr>
                  <w:r w:rsidRPr="00DC2BF9">
                    <w:t>RGRPSH201 Handle racehorses in stables and at trackwork</w:t>
                  </w:r>
                </w:p>
              </w:tc>
            </w:tr>
            <w:tr w:rsidR="004E7D0F" w14:paraId="6243947E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9C59B" w14:textId="0ECDCCA3" w:rsidR="004E7D0F" w:rsidRPr="00DC2BF9" w:rsidRDefault="004E7D0F" w:rsidP="00DC2BF9">
                  <w:pPr>
                    <w:pStyle w:val="SIText"/>
                  </w:pPr>
                  <w:r w:rsidRPr="00DC2BF9">
                    <w:t>RGRPSH209 Attend horses at race meetings and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E800E" w14:textId="083050E3" w:rsidR="004E7D0F" w:rsidRPr="00DC2BF9" w:rsidRDefault="004E7D0F" w:rsidP="00DC2BF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C2BF9">
                    <w:t>RGRPSH201 Handle racehorses in stables and at trackwork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004ACCDE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A638E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44D8361D" w14:textId="77777777" w:rsidR="000C13F1" w:rsidRDefault="00A638E2" w:rsidP="000C13F1">
                  <w:pPr>
                    <w:pStyle w:val="SIText"/>
                  </w:pPr>
                  <w:r w:rsidRPr="00A638E2">
                    <w:t>RGR202XX</w:t>
                  </w:r>
                </w:p>
                <w:p w14:paraId="506A84E3" w14:textId="35A0DC4A" w:rsidR="00A638E2" w:rsidRPr="00923720" w:rsidRDefault="00A638E2" w:rsidP="000C13F1">
                  <w:pPr>
                    <w:pStyle w:val="SIText"/>
                  </w:pPr>
                  <w:r w:rsidRPr="008B31BF">
                    <w:t>Certificate II in Racing Industry</w:t>
                  </w:r>
                </w:p>
              </w:tc>
              <w:tc>
                <w:tcPr>
                  <w:tcW w:w="1105" w:type="pct"/>
                </w:tcPr>
                <w:p w14:paraId="2178DBD2" w14:textId="3B210C3A" w:rsidR="000C13F1" w:rsidRPr="00BC49BB" w:rsidRDefault="008B31BF" w:rsidP="000C13F1">
                  <w:pPr>
                    <w:pStyle w:val="SIText"/>
                  </w:pPr>
                  <w:r w:rsidRPr="008B31BF">
                    <w:t xml:space="preserve">RGR20218 Certificate II in Racing Industry </w:t>
                  </w:r>
                </w:p>
              </w:tc>
              <w:tc>
                <w:tcPr>
                  <w:tcW w:w="1398" w:type="pct"/>
                </w:tcPr>
                <w:p w14:paraId="5A7C9CCE" w14:textId="77777777" w:rsidR="00F664FF" w:rsidRPr="00F664FF" w:rsidRDefault="00F664FF" w:rsidP="00F664FF">
                  <w:pPr>
                    <w:pStyle w:val="SIText"/>
                    <w:rPr>
                      <w:ins w:id="91" w:author="Cathy" w:date="2021-02-18T13:41:00Z"/>
                    </w:rPr>
                  </w:pPr>
                  <w:ins w:id="92" w:author="Cathy" w:date="2021-02-18T13:41:00Z">
                    <w:r>
                      <w:t>Updated qualification description</w:t>
                    </w:r>
                    <w:r w:rsidRPr="00F664FF">
                      <w:t>.</w:t>
                    </w:r>
                  </w:ins>
                </w:p>
                <w:p w14:paraId="737F931F" w14:textId="0D6FD8C2" w:rsidR="00462FB5" w:rsidRDefault="00AB3C1F" w:rsidP="00462FB5">
                  <w:pPr>
                    <w:pStyle w:val="SIText"/>
                    <w:rPr>
                      <w:ins w:id="93" w:author="Cathy" w:date="2021-02-18T09:42:00Z"/>
                    </w:rPr>
                  </w:pPr>
                  <w:del w:id="94" w:author="Cathy" w:date="2021-02-18T13:42:00Z">
                    <w:r w:rsidDel="00F664FF">
                      <w:delText xml:space="preserve">Updated </w:delText>
                    </w:r>
                    <w:r w:rsidR="00462FB5" w:rsidDel="00F664FF">
                      <w:delText>packaging rules to i</w:delText>
                    </w:r>
                  </w:del>
                  <w:ins w:id="95" w:author="Cathy" w:date="2021-02-18T13:42:00Z">
                    <w:r w:rsidR="00F664FF">
                      <w:t>I</w:t>
                    </w:r>
                  </w:ins>
                  <w:r w:rsidR="00462FB5">
                    <w:t>nclude</w:t>
                  </w:r>
                  <w:ins w:id="96" w:author="Cathy" w:date="2021-02-18T13:42:00Z">
                    <w:r w:rsidR="00F664FF">
                      <w:t>d</w:t>
                    </w:r>
                  </w:ins>
                  <w:r w:rsidR="00462FB5">
                    <w:t xml:space="preserve"> greyhound industry electives</w:t>
                  </w:r>
                </w:p>
                <w:p w14:paraId="54497A5C" w14:textId="4A2213F0" w:rsidR="00A16ABF" w:rsidDel="00F664FF" w:rsidRDefault="00A16ABF" w:rsidP="00462FB5">
                  <w:pPr>
                    <w:pStyle w:val="SIText"/>
                    <w:rPr>
                      <w:del w:id="97" w:author="Cathy" w:date="2021-02-18T13:41:00Z"/>
                    </w:rPr>
                  </w:pPr>
                </w:p>
                <w:p w14:paraId="3E23CAF6" w14:textId="417256E6" w:rsidR="00B717CF" w:rsidDel="00F664FF" w:rsidRDefault="00462FB5" w:rsidP="000C13F1">
                  <w:pPr>
                    <w:pStyle w:val="SIText"/>
                    <w:rPr>
                      <w:del w:id="98" w:author="Cathy" w:date="2021-02-18T13:41:00Z"/>
                    </w:rPr>
                  </w:pPr>
                  <w:del w:id="99" w:author="Cathy" w:date="2021-02-18T13:41:00Z">
                    <w:r w:rsidDel="00F664FF">
                      <w:delText>Updated qualification description</w:delText>
                    </w:r>
                    <w:r w:rsidR="000648DA" w:rsidDel="00F664FF">
                      <w:delText>.</w:delText>
                    </w:r>
                  </w:del>
                </w:p>
                <w:p w14:paraId="3495DB96" w14:textId="0FA70199" w:rsidR="006F07A4" w:rsidRPr="00BC49BB" w:rsidRDefault="006F07A4" w:rsidP="00F664FF">
                  <w:pPr>
                    <w:pStyle w:val="SIText"/>
                    <w:pPrChange w:id="100" w:author="Cathy" w:date="2021-02-18T13:41:00Z">
                      <w:pPr>
                        <w:pStyle w:val="SIText"/>
                      </w:pPr>
                    </w:pPrChange>
                  </w:pPr>
                </w:p>
              </w:tc>
              <w:tc>
                <w:tcPr>
                  <w:tcW w:w="1469" w:type="pct"/>
                </w:tcPr>
                <w:p w14:paraId="0396C660" w14:textId="1B1A4A86" w:rsidR="000C13F1" w:rsidRPr="00BC49BB" w:rsidRDefault="000C13F1" w:rsidP="004501D0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4965DAF" w14:textId="5D7CCFEF" w:rsidR="00F3486B" w:rsidRDefault="00140954" w:rsidP="00140954">
            <w:pPr>
              <w:rPr>
                <w:lang w:eastAsia="en-US"/>
              </w:rPr>
            </w:pPr>
            <w:r w:rsidRPr="00140954">
              <w:t>Companion Volumes, including Implementation Guides, are available at VETNet</w:t>
            </w:r>
            <w:r w:rsidR="00F3486B">
              <w:t xml:space="preserve"> </w:t>
            </w:r>
          </w:p>
          <w:p w14:paraId="63ED13DB" w14:textId="5FA8FEE3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C6F92" w14:textId="77777777" w:rsidR="00195EF4" w:rsidRDefault="00195EF4" w:rsidP="00BF3F0A">
      <w:r>
        <w:separator/>
      </w:r>
    </w:p>
    <w:p w14:paraId="4521082F" w14:textId="77777777" w:rsidR="00195EF4" w:rsidRDefault="00195EF4"/>
  </w:endnote>
  <w:endnote w:type="continuationSeparator" w:id="0">
    <w:p w14:paraId="06FF1FD9" w14:textId="77777777" w:rsidR="00195EF4" w:rsidRDefault="00195EF4" w:rsidP="00BF3F0A">
      <w:r>
        <w:continuationSeparator/>
      </w:r>
    </w:p>
    <w:p w14:paraId="04757997" w14:textId="77777777" w:rsidR="00195EF4" w:rsidRDefault="00195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5D0CE" w14:textId="77777777" w:rsidR="00550DCA" w:rsidRDefault="00550D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2E98F204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6CAF97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5CE14" w14:textId="77777777" w:rsidR="00550DCA" w:rsidRDefault="00550D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074ED" w14:textId="77777777" w:rsidR="00195EF4" w:rsidRDefault="00195EF4" w:rsidP="00BF3F0A">
      <w:r>
        <w:separator/>
      </w:r>
    </w:p>
    <w:p w14:paraId="17426A69" w14:textId="77777777" w:rsidR="00195EF4" w:rsidRDefault="00195EF4"/>
  </w:footnote>
  <w:footnote w:type="continuationSeparator" w:id="0">
    <w:p w14:paraId="12ACE0A5" w14:textId="77777777" w:rsidR="00195EF4" w:rsidRDefault="00195EF4" w:rsidP="00BF3F0A">
      <w:r>
        <w:continuationSeparator/>
      </w:r>
    </w:p>
    <w:p w14:paraId="0D32E59F" w14:textId="77777777" w:rsidR="00195EF4" w:rsidRDefault="00195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D6161" w14:textId="77777777" w:rsidR="00550DCA" w:rsidRDefault="00550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038D3" w14:textId="5B88A5F7" w:rsidR="009C2650" w:rsidRPr="00636D9D" w:rsidRDefault="00F664FF" w:rsidP="00DC2BF9">
    <w:pPr>
      <w:pStyle w:val="SIText"/>
    </w:pPr>
    <w:sdt>
      <w:sdtPr>
        <w:id w:val="1218938262"/>
        <w:docPartObj>
          <w:docPartGallery w:val="Watermarks"/>
          <w:docPartUnique/>
        </w:docPartObj>
      </w:sdtPr>
      <w:sdtEndPr/>
      <w:sdtContent>
        <w:r>
          <w:pict w14:anchorId="594B93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6D9D" w:rsidRPr="00636D9D">
      <w:t>RGR202</w:t>
    </w:r>
    <w:r w:rsidR="00DC2BF9">
      <w:t>XX</w:t>
    </w:r>
    <w:r w:rsidR="00636D9D" w:rsidRPr="00636D9D">
      <w:t xml:space="preserve"> Certificate II in Racing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4C58" w14:textId="77777777" w:rsidR="00550DCA" w:rsidRDefault="00550D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thy">
    <w15:presenceInfo w15:providerId="None" w15:userId="Cathy"/>
  </w15:person>
  <w15:person w15:author="Catherine Beven">
    <w15:presenceInfo w15:providerId="Windows Live" w15:userId="66ccf230fb28aa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84548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681E"/>
    <w:rsid w:val="00151293"/>
    <w:rsid w:val="00151D93"/>
    <w:rsid w:val="00156EF3"/>
    <w:rsid w:val="00173BC0"/>
    <w:rsid w:val="00176E4F"/>
    <w:rsid w:val="0018546B"/>
    <w:rsid w:val="00190116"/>
    <w:rsid w:val="00195EF4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150C3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79CD"/>
    <w:rsid w:val="003C13AE"/>
    <w:rsid w:val="003D2E73"/>
    <w:rsid w:val="003D3E14"/>
    <w:rsid w:val="003E7BBE"/>
    <w:rsid w:val="003F27B4"/>
    <w:rsid w:val="00402FD2"/>
    <w:rsid w:val="004127E3"/>
    <w:rsid w:val="00423D30"/>
    <w:rsid w:val="004270D2"/>
    <w:rsid w:val="0043212E"/>
    <w:rsid w:val="00434366"/>
    <w:rsid w:val="00440FAA"/>
    <w:rsid w:val="00444423"/>
    <w:rsid w:val="004501D0"/>
    <w:rsid w:val="00452F3E"/>
    <w:rsid w:val="004545D5"/>
    <w:rsid w:val="00462FB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D0F"/>
    <w:rsid w:val="004F4F88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0DCA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49FD"/>
    <w:rsid w:val="005E5CFC"/>
    <w:rsid w:val="005F33CC"/>
    <w:rsid w:val="006121D4"/>
    <w:rsid w:val="00613B49"/>
    <w:rsid w:val="00620E8E"/>
    <w:rsid w:val="00633CFE"/>
    <w:rsid w:val="00634FCA"/>
    <w:rsid w:val="00636D9D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200A"/>
    <w:rsid w:val="00781D77"/>
    <w:rsid w:val="007860B7"/>
    <w:rsid w:val="00786DC8"/>
    <w:rsid w:val="007A1149"/>
    <w:rsid w:val="007D5A78"/>
    <w:rsid w:val="007E3BD1"/>
    <w:rsid w:val="007F126F"/>
    <w:rsid w:val="007F1563"/>
    <w:rsid w:val="007F44DB"/>
    <w:rsid w:val="007F5A8B"/>
    <w:rsid w:val="0081366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31BF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6ABF"/>
    <w:rsid w:val="00A216A8"/>
    <w:rsid w:val="00A223A6"/>
    <w:rsid w:val="00A27331"/>
    <w:rsid w:val="00A354FC"/>
    <w:rsid w:val="00A4689C"/>
    <w:rsid w:val="00A5092E"/>
    <w:rsid w:val="00A56E14"/>
    <w:rsid w:val="00A637BB"/>
    <w:rsid w:val="00A638E2"/>
    <w:rsid w:val="00A6476B"/>
    <w:rsid w:val="00A6651B"/>
    <w:rsid w:val="00A76C6C"/>
    <w:rsid w:val="00A772D9"/>
    <w:rsid w:val="00A92DD1"/>
    <w:rsid w:val="00AA5338"/>
    <w:rsid w:val="00AB1B8E"/>
    <w:rsid w:val="00AB386E"/>
    <w:rsid w:val="00AB3C1F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2E0D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3576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3D8"/>
    <w:rsid w:val="00DC1D69"/>
    <w:rsid w:val="00DC2BF9"/>
    <w:rsid w:val="00DC5A3A"/>
    <w:rsid w:val="00E048B1"/>
    <w:rsid w:val="00E238E6"/>
    <w:rsid w:val="00E246B1"/>
    <w:rsid w:val="00E35064"/>
    <w:rsid w:val="00E41860"/>
    <w:rsid w:val="00E438C3"/>
    <w:rsid w:val="00E501F0"/>
    <w:rsid w:val="00E65D7F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486B"/>
    <w:rsid w:val="00F35A6A"/>
    <w:rsid w:val="00F438FC"/>
    <w:rsid w:val="00F5616F"/>
    <w:rsid w:val="00F56827"/>
    <w:rsid w:val="00F65EF0"/>
    <w:rsid w:val="00F664FF"/>
    <w:rsid w:val="00F71651"/>
    <w:rsid w:val="00F73518"/>
    <w:rsid w:val="00F74AD5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D785D0D"/>
  <w15:docId w15:val="{3A4B1E13-AE52-4734-B247-E8AF5F6E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F348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348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3283E2DAFCFF4E99B50D65C2A06AE9" ma:contentTypeVersion="" ma:contentTypeDescription="Create a new document." ma:contentTypeScope="" ma:versionID="30edc34c4fd71063f7cfcc7402ed826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7bdd5eb-224f-4a08-8822-7dff7d7a303e" targetNamespace="http://schemas.microsoft.com/office/2006/metadata/properties" ma:root="true" ma:fieldsID="fef3e7439e93e8ff0a69d27cb71037fe" ns1:_="" ns2:_="" ns3:_="">
    <xsd:import namespace="http://schemas.microsoft.com/sharepoint/v3"/>
    <xsd:import namespace="d50bbff7-d6dd-47d2-864a-cfdc2c3db0f4"/>
    <xsd:import namespace="97bdd5eb-224f-4a08-8822-7dff7d7a303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dd5eb-224f-4a08-8822-7dff7d7a3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51EFB-D21F-4889-A8E6-BAE7FA5B4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7bdd5eb-224f-4a08-8822-7dff7d7a3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7bdd5eb-224f-4a08-8822-7dff7d7a303e"/>
    <ds:schemaRef ds:uri="d50bbff7-d6dd-47d2-864a-cfdc2c3db0f4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A61B839-22E6-438E-AAAF-5600CC0F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Catherine Beven</cp:lastModifiedBy>
  <cp:revision>11</cp:revision>
  <cp:lastPrinted>2016-05-27T05:21:00Z</cp:lastPrinted>
  <dcterms:created xsi:type="dcterms:W3CDTF">2020-10-13T02:40:00Z</dcterms:created>
  <dcterms:modified xsi:type="dcterms:W3CDTF">2021-02-18T02:43:00Z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0x010100FA3283E2DAFCFF4E99B50D65C2A06AE9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