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F81E8B">
        <w:trPr>
          <w:tblHeader/>
        </w:trPr>
        <w:tc>
          <w:tcPr>
            <w:tcW w:w="1396" w:type="pct"/>
            <w:shd w:val="clear" w:color="auto" w:fill="auto"/>
          </w:tcPr>
          <w:p w14:paraId="7F9991E4" w14:textId="0C5EB613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F93F0D">
              <w:t>2</w:t>
            </w:r>
            <w:r w:rsidR="005A15DE">
              <w:t>0</w:t>
            </w:r>
            <w:r w:rsidR="00160D7A">
              <w:t>3</w:t>
            </w:r>
          </w:p>
        </w:tc>
        <w:tc>
          <w:tcPr>
            <w:tcW w:w="3604" w:type="pct"/>
            <w:shd w:val="clear" w:color="auto" w:fill="auto"/>
          </w:tcPr>
          <w:p w14:paraId="417EC825" w14:textId="2C4D53F1" w:rsidR="00F1480E" w:rsidRPr="000754EC" w:rsidRDefault="00160D7A" w:rsidP="000754EC">
            <w:pPr>
              <w:pStyle w:val="SIUnittitle"/>
            </w:pPr>
            <w:r w:rsidRPr="00160D7A">
              <w:t>Manipulate stock culture environment</w:t>
            </w:r>
          </w:p>
        </w:tc>
      </w:tr>
      <w:tr w:rsidR="00F1480E" w:rsidRPr="00963A46" w14:paraId="51F53D11" w14:textId="77777777" w:rsidTr="00F81E8B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92BC054" w14:textId="77777777" w:rsidR="00160D7A" w:rsidRPr="00160D7A" w:rsidRDefault="00160D7A" w:rsidP="00160D7A">
            <w:pPr>
              <w:pStyle w:val="SIText"/>
            </w:pPr>
            <w:r w:rsidRPr="00160D7A">
              <w:t>This unit of competency describes the skills and knowledge required to manipulate the stock culture environment to optimise growing or holding conditions.</w:t>
            </w:r>
          </w:p>
          <w:p w14:paraId="1E7E487C" w14:textId="77777777" w:rsidR="00160D7A" w:rsidRPr="00160D7A" w:rsidRDefault="00160D7A" w:rsidP="00160D7A">
            <w:pPr>
              <w:pStyle w:val="SIText"/>
            </w:pPr>
          </w:p>
          <w:p w14:paraId="6DAF7B29" w14:textId="77777777" w:rsidR="00160D7A" w:rsidRPr="00160D7A" w:rsidRDefault="00160D7A" w:rsidP="00160D7A">
            <w:pPr>
              <w:pStyle w:val="SIText"/>
            </w:pPr>
            <w:r w:rsidRPr="00160D7A">
              <w:t>The unit applies to individuals who carry out routine tasks relating to culture or holding environments in an aquaculture facility under the guidance of a supervisor.</w:t>
            </w:r>
          </w:p>
          <w:p w14:paraId="0014C3FE" w14:textId="77777777" w:rsidR="00160D7A" w:rsidRPr="00160D7A" w:rsidRDefault="00160D7A" w:rsidP="00160D7A">
            <w:pPr>
              <w:pStyle w:val="SIText"/>
            </w:pPr>
          </w:p>
          <w:p w14:paraId="37AF908F" w14:textId="77777777" w:rsidR="00160D7A" w:rsidRPr="00160D7A" w:rsidRDefault="00160D7A" w:rsidP="00160D7A">
            <w:pPr>
              <w:pStyle w:val="SIText"/>
            </w:pPr>
            <w:r w:rsidRPr="00160D7A">
              <w:t>All work must be carried out to comply with workplace procedures, according to state/territory health and safety, food safety, biosecurity and environmental regulations, legislation and standards that apply to the workplace. Licences may be required if operating load-shifting equipment, vehicles or vessels.</w:t>
            </w:r>
          </w:p>
          <w:p w14:paraId="65499B02" w14:textId="77777777" w:rsidR="00160D7A" w:rsidRPr="00160D7A" w:rsidRDefault="00160D7A" w:rsidP="00160D7A">
            <w:pPr>
              <w:pStyle w:val="SIText"/>
            </w:pPr>
          </w:p>
          <w:p w14:paraId="45E73551" w14:textId="53CC9A21" w:rsidR="00373436" w:rsidRPr="000754EC" w:rsidRDefault="00160D7A" w:rsidP="00160D7A">
            <w:pPr>
              <w:pStyle w:val="SIText"/>
            </w:pPr>
            <w:r w:rsidRPr="00160D7A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F81E8B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F81E8B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F81E8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F81E8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959E2" w:rsidRPr="00963A46" w14:paraId="6B8C1A43" w14:textId="77777777" w:rsidTr="00F81E8B">
        <w:trPr>
          <w:cantSplit/>
        </w:trPr>
        <w:tc>
          <w:tcPr>
            <w:tcW w:w="1396" w:type="pct"/>
            <w:shd w:val="clear" w:color="auto" w:fill="auto"/>
          </w:tcPr>
          <w:p w14:paraId="5D069EC8" w14:textId="7C7712EB" w:rsidR="00E959E2" w:rsidRPr="00E959E2" w:rsidRDefault="00E959E2" w:rsidP="00E959E2">
            <w:r w:rsidRPr="00E959E2">
              <w:t>1. Prepare for manipulation of culture or holding environment</w:t>
            </w:r>
          </w:p>
        </w:tc>
        <w:tc>
          <w:tcPr>
            <w:tcW w:w="3604" w:type="pct"/>
            <w:shd w:val="clear" w:color="auto" w:fill="auto"/>
          </w:tcPr>
          <w:p w14:paraId="34F98651" w14:textId="77777777" w:rsidR="00E959E2" w:rsidRPr="00E959E2" w:rsidRDefault="00E959E2" w:rsidP="00E959E2">
            <w:r w:rsidRPr="00E959E2">
              <w:t>1.1 Confirm with supervisor water quality parameter to be adjusted</w:t>
            </w:r>
          </w:p>
          <w:p w14:paraId="63A2B0A8" w14:textId="77777777" w:rsidR="00E959E2" w:rsidRPr="00E959E2" w:rsidRDefault="00E959E2" w:rsidP="00E959E2">
            <w:r w:rsidRPr="00E959E2">
              <w:t>1.2 Collect required water treatment materials, equipment and personal protective equipment and check for serviceability</w:t>
            </w:r>
          </w:p>
          <w:p w14:paraId="66692A64" w14:textId="73601810" w:rsidR="00E959E2" w:rsidRPr="00E959E2" w:rsidRDefault="00E959E2" w:rsidP="00E959E2">
            <w:r w:rsidRPr="00E959E2">
              <w:t>1.3 Observe water and environmental conditions that could adversely impact stock, and report to supervisor</w:t>
            </w:r>
          </w:p>
        </w:tc>
      </w:tr>
      <w:tr w:rsidR="00E959E2" w:rsidRPr="00963A46" w14:paraId="075C9DC7" w14:textId="77777777" w:rsidTr="00F81E8B">
        <w:trPr>
          <w:cantSplit/>
        </w:trPr>
        <w:tc>
          <w:tcPr>
            <w:tcW w:w="1396" w:type="pct"/>
            <w:shd w:val="clear" w:color="auto" w:fill="auto"/>
          </w:tcPr>
          <w:p w14:paraId="11952C6D" w14:textId="24AA429B" w:rsidR="00E959E2" w:rsidRPr="00E959E2" w:rsidRDefault="00E959E2" w:rsidP="00E959E2">
            <w:r w:rsidRPr="00E959E2">
              <w:t>2. Manipulate culture or holding environment</w:t>
            </w:r>
          </w:p>
        </w:tc>
        <w:tc>
          <w:tcPr>
            <w:tcW w:w="3604" w:type="pct"/>
            <w:shd w:val="clear" w:color="auto" w:fill="auto"/>
          </w:tcPr>
          <w:p w14:paraId="07FBAE1E" w14:textId="02280519" w:rsidR="00E959E2" w:rsidRPr="00E959E2" w:rsidRDefault="00E959E2" w:rsidP="00E959E2">
            <w:r w:rsidRPr="00E959E2">
              <w:t xml:space="preserve">2.1 Apply water treatment safely and </w:t>
            </w:r>
            <w:ins w:id="0" w:author="Anna Henderson" w:date="2019-09-25T17:05:00Z">
              <w:r w:rsidR="00264679">
                <w:t xml:space="preserve">in </w:t>
              </w:r>
            </w:ins>
            <w:r w:rsidRPr="00E959E2">
              <w:t>accord</w:t>
            </w:r>
            <w:ins w:id="1" w:author="Anna Henderson" w:date="2019-09-25T17:05:00Z">
              <w:r w:rsidR="00264679">
                <w:t>ance with</w:t>
              </w:r>
            </w:ins>
            <w:del w:id="2" w:author="Anna Henderson" w:date="2019-09-25T17:05:00Z">
              <w:r w:rsidRPr="00E959E2" w:rsidDel="00264679">
                <w:delText>ing</w:delText>
              </w:r>
            </w:del>
            <w:r w:rsidRPr="00E959E2">
              <w:t xml:space="preserve"> </w:t>
            </w:r>
            <w:ins w:id="3" w:author="Anna Henderson" w:date="2019-09-25T17:05:00Z">
              <w:r w:rsidR="00264679">
                <w:t>work health and safety</w:t>
              </w:r>
            </w:ins>
            <w:ins w:id="4" w:author="Anna Henderson" w:date="2019-09-25T17:09:00Z">
              <w:r w:rsidR="00264679">
                <w:t xml:space="preserve"> (WHS)</w:t>
              </w:r>
            </w:ins>
            <w:ins w:id="5" w:author="Anna Henderson" w:date="2019-09-25T17:07:00Z">
              <w:r w:rsidR="00264679">
                <w:t>,</w:t>
              </w:r>
            </w:ins>
            <w:ins w:id="6" w:author="Anna Henderson" w:date="2019-09-25T17:05:00Z">
              <w:r w:rsidR="00264679">
                <w:t xml:space="preserve"> food safety</w:t>
              </w:r>
            </w:ins>
            <w:ins w:id="7" w:author="Anna Henderson" w:date="2019-09-25T17:06:00Z">
              <w:r w:rsidR="00264679">
                <w:t>, biosecurity and environmental regulations</w:t>
              </w:r>
            </w:ins>
            <w:ins w:id="8" w:author="Anna Henderson" w:date="2019-09-25T17:07:00Z">
              <w:r w:rsidR="00264679">
                <w:t>,</w:t>
              </w:r>
            </w:ins>
            <w:del w:id="9" w:author="Anna Henderson" w:date="2019-09-25T17:08:00Z">
              <w:r w:rsidRPr="00E959E2" w:rsidDel="00264679">
                <w:delText xml:space="preserve">to </w:delText>
              </w:r>
            </w:del>
            <w:ins w:id="10" w:author="Anna Henderson" w:date="2019-09-25T17:08:00Z">
              <w:r w:rsidR="00264679">
                <w:t xml:space="preserve"> </w:t>
              </w:r>
            </w:ins>
            <w:r w:rsidRPr="00E959E2">
              <w:t>stock requirements and supervisor instructions</w:t>
            </w:r>
          </w:p>
          <w:p w14:paraId="5D535D35" w14:textId="77777777" w:rsidR="00E959E2" w:rsidRPr="00E959E2" w:rsidRDefault="00E959E2" w:rsidP="00E959E2">
            <w:r w:rsidRPr="00E959E2">
              <w:t>2.2 Observe stock behaviour and use work practices that minimise stock stress and damage</w:t>
            </w:r>
          </w:p>
          <w:p w14:paraId="22D603CD" w14:textId="622BAFD1" w:rsidR="00E959E2" w:rsidRPr="00E959E2" w:rsidRDefault="00E959E2" w:rsidP="00E959E2">
            <w:r w:rsidRPr="00E959E2">
              <w:t>2.3 Check water parameters manipulated against stock requirements</w:t>
            </w:r>
          </w:p>
        </w:tc>
      </w:tr>
      <w:tr w:rsidR="00E959E2" w:rsidRPr="00963A46" w14:paraId="1DB5C821" w14:textId="77777777" w:rsidTr="00F81E8B">
        <w:trPr>
          <w:cantSplit/>
        </w:trPr>
        <w:tc>
          <w:tcPr>
            <w:tcW w:w="1396" w:type="pct"/>
            <w:shd w:val="clear" w:color="auto" w:fill="auto"/>
          </w:tcPr>
          <w:p w14:paraId="1FA170A5" w14:textId="6E0E9743" w:rsidR="00E959E2" w:rsidRPr="00E959E2" w:rsidRDefault="00E959E2" w:rsidP="00E959E2">
            <w:r w:rsidRPr="00E959E2">
              <w:t>3. Complete activities after the environment has been manipulated</w:t>
            </w:r>
          </w:p>
        </w:tc>
        <w:tc>
          <w:tcPr>
            <w:tcW w:w="3604" w:type="pct"/>
            <w:shd w:val="clear" w:color="auto" w:fill="auto"/>
          </w:tcPr>
          <w:p w14:paraId="31F524F9" w14:textId="77777777" w:rsidR="00E959E2" w:rsidRPr="00E959E2" w:rsidRDefault="00E959E2" w:rsidP="00E959E2">
            <w:r w:rsidRPr="00E959E2">
              <w:t>3.1 Clean work area and dispose of waste materials safely according to workplace procedures</w:t>
            </w:r>
          </w:p>
          <w:p w14:paraId="2498225A" w14:textId="77777777" w:rsidR="00E959E2" w:rsidRPr="00E959E2" w:rsidRDefault="00E959E2" w:rsidP="00E959E2">
            <w:r w:rsidRPr="00E959E2">
              <w:t>3.2 Check and store tools and equipment, reporting any identified repair requirements to supervisor</w:t>
            </w:r>
          </w:p>
          <w:p w14:paraId="0F6B2D4E" w14:textId="7B6A8B84" w:rsidR="00E959E2" w:rsidRPr="00E959E2" w:rsidRDefault="00E959E2" w:rsidP="00E959E2">
            <w:r w:rsidRPr="00E959E2">
              <w:t>3.3 Record relevant data and observations and report any abnormal records to supervisor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F81E8B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F81E8B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959E2" w:rsidRPr="00336FCA" w:rsidDel="00423CB2" w14:paraId="3EBDEE2B" w14:textId="77777777" w:rsidTr="00F81E8B">
        <w:tc>
          <w:tcPr>
            <w:tcW w:w="1396" w:type="pct"/>
          </w:tcPr>
          <w:p w14:paraId="01D77305" w14:textId="2E81D56D" w:rsidR="00E959E2" w:rsidRPr="00E959E2" w:rsidRDefault="00E959E2" w:rsidP="00E959E2">
            <w:pPr>
              <w:pStyle w:val="SIText"/>
            </w:pPr>
            <w:r w:rsidRPr="00E959E2">
              <w:t>Reading</w:t>
            </w:r>
          </w:p>
        </w:tc>
        <w:tc>
          <w:tcPr>
            <w:tcW w:w="3604" w:type="pct"/>
          </w:tcPr>
          <w:p w14:paraId="41644528" w14:textId="131F47A6" w:rsidR="00E959E2" w:rsidRPr="00E959E2" w:rsidRDefault="00E959E2" w:rsidP="00E959E2">
            <w:pPr>
              <w:pStyle w:val="SIBulletList1"/>
            </w:pPr>
            <w:r w:rsidRPr="00E959E2">
              <w:t>Interprets key information in work instructions and relevant workplace procedures</w:t>
            </w:r>
          </w:p>
        </w:tc>
      </w:tr>
      <w:tr w:rsidR="00E959E2" w:rsidRPr="00336FCA" w:rsidDel="00423CB2" w14:paraId="4D070BDE" w14:textId="77777777" w:rsidTr="00F81E8B">
        <w:tc>
          <w:tcPr>
            <w:tcW w:w="1396" w:type="pct"/>
          </w:tcPr>
          <w:p w14:paraId="1766C1EA" w14:textId="1E13220C" w:rsidR="00E959E2" w:rsidRPr="00E959E2" w:rsidRDefault="00E959E2" w:rsidP="00E959E2">
            <w:pPr>
              <w:pStyle w:val="SIText"/>
            </w:pPr>
            <w:r w:rsidRPr="00E959E2">
              <w:t>Writing</w:t>
            </w:r>
          </w:p>
        </w:tc>
        <w:tc>
          <w:tcPr>
            <w:tcW w:w="3604" w:type="pct"/>
          </w:tcPr>
          <w:p w14:paraId="5C29DCC3" w14:textId="357869BA" w:rsidR="00E959E2" w:rsidRPr="00E959E2" w:rsidRDefault="00E959E2" w:rsidP="00E959E2">
            <w:pPr>
              <w:pStyle w:val="SIBulletList1"/>
            </w:pPr>
            <w:r w:rsidRPr="00E959E2">
              <w:t>Completes workplace records legibly and accurately</w:t>
            </w:r>
          </w:p>
        </w:tc>
      </w:tr>
      <w:tr w:rsidR="00E959E2" w:rsidRPr="00336FCA" w:rsidDel="00423CB2" w14:paraId="242948B0" w14:textId="77777777" w:rsidTr="00F81E8B">
        <w:tc>
          <w:tcPr>
            <w:tcW w:w="1396" w:type="pct"/>
          </w:tcPr>
          <w:p w14:paraId="225F1420" w14:textId="3DA0C5FB" w:rsidR="00E959E2" w:rsidRPr="00E959E2" w:rsidRDefault="00E959E2" w:rsidP="00E959E2">
            <w:pPr>
              <w:pStyle w:val="SIText"/>
            </w:pPr>
            <w:r w:rsidRPr="00E959E2">
              <w:t>Numeracy</w:t>
            </w:r>
          </w:p>
        </w:tc>
        <w:tc>
          <w:tcPr>
            <w:tcW w:w="3604" w:type="pct"/>
          </w:tcPr>
          <w:p w14:paraId="3493C640" w14:textId="06D0215A" w:rsidR="00E959E2" w:rsidRPr="00E959E2" w:rsidRDefault="00E959E2" w:rsidP="00E959E2">
            <w:pPr>
              <w:pStyle w:val="SIBulletList1"/>
            </w:pPr>
            <w:r w:rsidRPr="00E959E2">
              <w:t>Measures parameters being adjusted</w:t>
            </w:r>
          </w:p>
        </w:tc>
      </w:tr>
      <w:tr w:rsidR="00E959E2" w:rsidRPr="00336FCA" w:rsidDel="00423CB2" w14:paraId="383E8708" w14:textId="77777777" w:rsidTr="00F81E8B">
        <w:tc>
          <w:tcPr>
            <w:tcW w:w="1396" w:type="pct"/>
          </w:tcPr>
          <w:p w14:paraId="23C46157" w14:textId="799C25E6" w:rsidR="00E959E2" w:rsidRPr="00E959E2" w:rsidRDefault="00E959E2" w:rsidP="00E959E2">
            <w:pPr>
              <w:pStyle w:val="SIText"/>
            </w:pPr>
            <w:r w:rsidRPr="00E959E2">
              <w:t>Oral communication</w:t>
            </w:r>
          </w:p>
        </w:tc>
        <w:tc>
          <w:tcPr>
            <w:tcW w:w="3604" w:type="pct"/>
          </w:tcPr>
          <w:p w14:paraId="7666EF33" w14:textId="77777777" w:rsidR="00E959E2" w:rsidRPr="00E959E2" w:rsidRDefault="00E959E2" w:rsidP="00E959E2">
            <w:pPr>
              <w:pStyle w:val="SIBulletList1"/>
            </w:pPr>
            <w:r w:rsidRPr="00E959E2">
              <w:t>Asks questions to clarify job requirements</w:t>
            </w:r>
          </w:p>
          <w:p w14:paraId="3FD70DF0" w14:textId="65F36119" w:rsidR="00E959E2" w:rsidRPr="00E959E2" w:rsidRDefault="00E959E2" w:rsidP="00E959E2">
            <w:pPr>
              <w:pStyle w:val="SIBulletList1"/>
            </w:pPr>
            <w:r w:rsidRPr="00E959E2">
              <w:t>Describes abnormal records, stock behaviour or environmental conditions to supervisor using correct terminology</w:t>
            </w:r>
          </w:p>
        </w:tc>
      </w:tr>
      <w:tr w:rsidR="00E959E2" w:rsidRPr="00336FCA" w:rsidDel="00423CB2" w14:paraId="1D8908B8" w14:textId="77777777" w:rsidTr="00F81E8B">
        <w:tc>
          <w:tcPr>
            <w:tcW w:w="1396" w:type="pct"/>
          </w:tcPr>
          <w:p w14:paraId="21A36928" w14:textId="05D99298" w:rsidR="00E959E2" w:rsidRPr="00E959E2" w:rsidRDefault="00E959E2" w:rsidP="00E959E2">
            <w:pPr>
              <w:pStyle w:val="SIText"/>
            </w:pPr>
            <w:r w:rsidRPr="00E959E2">
              <w:t>Interact with others</w:t>
            </w:r>
          </w:p>
        </w:tc>
        <w:tc>
          <w:tcPr>
            <w:tcW w:w="3604" w:type="pct"/>
          </w:tcPr>
          <w:p w14:paraId="1505E0AD" w14:textId="5FB38A21" w:rsidR="00E959E2" w:rsidRPr="00E959E2" w:rsidRDefault="00E959E2" w:rsidP="00E959E2">
            <w:pPr>
              <w:pStyle w:val="SIBulletList1"/>
            </w:pPr>
            <w:r w:rsidRPr="00E959E2">
              <w:t>Follows accepted practices and protocols for reporting issues to supervisors</w:t>
            </w:r>
          </w:p>
        </w:tc>
      </w:tr>
      <w:tr w:rsidR="00E959E2" w:rsidRPr="00336FCA" w:rsidDel="00423CB2" w14:paraId="5F3A6C9D" w14:textId="77777777" w:rsidTr="00F81E8B">
        <w:tc>
          <w:tcPr>
            <w:tcW w:w="1396" w:type="pct"/>
          </w:tcPr>
          <w:p w14:paraId="37C5298A" w14:textId="3FF43DC5" w:rsidR="00E959E2" w:rsidRPr="00E959E2" w:rsidRDefault="00E959E2" w:rsidP="00E959E2">
            <w:pPr>
              <w:pStyle w:val="SIText"/>
            </w:pPr>
            <w:r w:rsidRPr="00E959E2">
              <w:t>Get the work done</w:t>
            </w:r>
          </w:p>
        </w:tc>
        <w:tc>
          <w:tcPr>
            <w:tcW w:w="3604" w:type="pct"/>
          </w:tcPr>
          <w:p w14:paraId="21D76495" w14:textId="4BAA6F02" w:rsidR="00E959E2" w:rsidRPr="00E959E2" w:rsidRDefault="00E959E2" w:rsidP="00E959E2">
            <w:pPr>
              <w:pStyle w:val="SIBulletList1"/>
            </w:pPr>
            <w:r w:rsidRPr="00E959E2">
              <w:t xml:space="preserve">Plans routine tasks and seeks guidance when plans are interrupted, circumstances </w:t>
            </w:r>
            <w:proofErr w:type="gramStart"/>
            <w:r w:rsidRPr="00E959E2">
              <w:t>change</w:t>
            </w:r>
            <w:proofErr w:type="gramEnd"/>
            <w:r w:rsidRPr="00E959E2">
              <w:t xml:space="preserve"> or resources are not available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959E2" w14:paraId="7EBEEF6D" w14:textId="77777777" w:rsidTr="00F33FF2">
        <w:tc>
          <w:tcPr>
            <w:tcW w:w="1028" w:type="pct"/>
          </w:tcPr>
          <w:p w14:paraId="7507B9FE" w14:textId="46C8A860" w:rsidR="00E959E2" w:rsidRPr="00E959E2" w:rsidRDefault="00E959E2" w:rsidP="00E959E2">
            <w:r w:rsidRPr="00E959E2">
              <w:t>SFIAQU203 Manipulate stock culture environment</w:t>
            </w:r>
          </w:p>
        </w:tc>
        <w:tc>
          <w:tcPr>
            <w:tcW w:w="1105" w:type="pct"/>
          </w:tcPr>
          <w:p w14:paraId="44774733" w14:textId="0D74FE92" w:rsidR="00E959E2" w:rsidRPr="00E959E2" w:rsidRDefault="00E959E2" w:rsidP="00E959E2">
            <w:r w:rsidRPr="00E959E2">
              <w:t>SFIAQUA209C Manipulate stock culture environment</w:t>
            </w:r>
          </w:p>
        </w:tc>
        <w:tc>
          <w:tcPr>
            <w:tcW w:w="1251" w:type="pct"/>
          </w:tcPr>
          <w:p w14:paraId="0CC477B6" w14:textId="505B6C30" w:rsidR="00E959E2" w:rsidRDefault="00E959E2" w:rsidP="00E959E2">
            <w:r w:rsidRPr="00E959E2">
              <w:t>Updated to meet Standards for Training Packages</w:t>
            </w:r>
          </w:p>
          <w:p w14:paraId="5E525C7B" w14:textId="77777777" w:rsidR="00E959E2" w:rsidRPr="00E959E2" w:rsidRDefault="00E959E2" w:rsidP="00E959E2"/>
          <w:p w14:paraId="2EF3482B" w14:textId="683145AD" w:rsidR="00E959E2" w:rsidRPr="00E959E2" w:rsidRDefault="00E959E2" w:rsidP="00E959E2">
            <w:r w:rsidRPr="00E959E2">
              <w:t>Minor changes to performance criteria for clarity</w:t>
            </w:r>
          </w:p>
        </w:tc>
        <w:tc>
          <w:tcPr>
            <w:tcW w:w="1616" w:type="pct"/>
          </w:tcPr>
          <w:p w14:paraId="46246EE4" w14:textId="64695F49" w:rsidR="00E959E2" w:rsidRPr="00E959E2" w:rsidRDefault="00E959E2" w:rsidP="00E959E2">
            <w:r w:rsidRPr="00E959E2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F81E8B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3ADFC041" w:rsidR="00F1480E" w:rsidRPr="000754EC" w:rsidRDefault="00152AED" w:rsidP="00E40225">
            <w:pPr>
              <w:pStyle w:val="SIText"/>
            </w:pPr>
            <w:hyperlink r:id="rId11" w:history="1">
              <w:r w:rsidRPr="00152AED">
                <w:t>https://vetnet.gov.au/Pages/TrainingDocs.aspx?q=e31d8c6b-1608-4d77-9f71-9ee749456273</w:t>
              </w:r>
            </w:hyperlink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F81E8B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629818B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60D7A" w:rsidRPr="00160D7A">
              <w:t>SFIAQU203 Manipulate stock culture environment</w:t>
            </w:r>
          </w:p>
        </w:tc>
      </w:tr>
      <w:tr w:rsidR="00556C4C" w:rsidRPr="00A55106" w14:paraId="07D9274E" w14:textId="77777777" w:rsidTr="00F81E8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F81E8B">
        <w:tc>
          <w:tcPr>
            <w:tcW w:w="5000" w:type="pct"/>
            <w:gridSpan w:val="2"/>
            <w:shd w:val="clear" w:color="auto" w:fill="auto"/>
          </w:tcPr>
          <w:p w14:paraId="4EFB2B5B" w14:textId="77777777" w:rsidR="00E959E2" w:rsidRPr="00E959E2" w:rsidRDefault="00E959E2" w:rsidP="00E959E2">
            <w:r w:rsidRPr="00E959E2">
              <w:t xml:space="preserve">An individual demonstrating competency must satisfy </w:t>
            </w:r>
            <w:proofErr w:type="gramStart"/>
            <w:r w:rsidRPr="00E959E2">
              <w:t>all of</w:t>
            </w:r>
            <w:proofErr w:type="gramEnd"/>
            <w:r w:rsidRPr="00E959E2">
              <w:t xml:space="preserve"> the elements and performance criteria in this unit.</w:t>
            </w:r>
          </w:p>
          <w:p w14:paraId="6CAAEFE0" w14:textId="77777777" w:rsidR="00E959E2" w:rsidRPr="00E959E2" w:rsidRDefault="00E959E2" w:rsidP="00E959E2">
            <w:r w:rsidRPr="00E959E2">
              <w:t>There must be evidence that the individual has manipulated the stock culture environment on at least one occasion, including:</w:t>
            </w:r>
          </w:p>
          <w:p w14:paraId="3734366E" w14:textId="77777777" w:rsidR="00E959E2" w:rsidRPr="00E959E2" w:rsidRDefault="00E959E2" w:rsidP="00E959E2">
            <w:pPr>
              <w:pStyle w:val="SIBulletList1"/>
            </w:pPr>
            <w:r w:rsidRPr="00E959E2">
              <w:t>communicating with and reporting to supervisor on manipulating the stock culture environment</w:t>
            </w:r>
          </w:p>
          <w:p w14:paraId="6918FA8B" w14:textId="77777777" w:rsidR="00E959E2" w:rsidRPr="00E959E2" w:rsidRDefault="00E959E2" w:rsidP="00E959E2">
            <w:pPr>
              <w:pStyle w:val="SIBulletList1"/>
            </w:pPr>
            <w:r w:rsidRPr="00E959E2">
              <w:t>preparing and safely applying basic water treatment using appropriate water treatment materials, equipment and personal protective equipment</w:t>
            </w:r>
          </w:p>
          <w:p w14:paraId="7E508580" w14:textId="5FBD6DD4" w:rsidR="00E959E2" w:rsidRPr="00E959E2" w:rsidRDefault="00E959E2" w:rsidP="00E959E2">
            <w:pPr>
              <w:pStyle w:val="SIBulletList1"/>
            </w:pPr>
            <w:r w:rsidRPr="00E959E2">
              <w:t>monitoring culture and holding environments to ensure optimal conditions for rearing stock</w:t>
            </w:r>
            <w:ins w:id="11" w:author="Anna Henderson" w:date="2019-09-25T17:08:00Z">
              <w:r w:rsidR="00264679">
                <w:t xml:space="preserve"> to ensure optimal </w:t>
              </w:r>
            </w:ins>
            <w:ins w:id="12" w:author="Anna Henderson" w:date="2019-09-25T17:09:00Z">
              <w:r w:rsidR="00264679">
                <w:t>conditions</w:t>
              </w:r>
            </w:ins>
            <w:ins w:id="13" w:author="Anna Henderson" w:date="2019-09-25T17:08:00Z">
              <w:r w:rsidR="00264679">
                <w:t xml:space="preserve"> for rearing stock</w:t>
              </w:r>
            </w:ins>
            <w:ins w:id="14" w:author="Anna Henderson" w:date="2019-09-25T17:09:00Z">
              <w:r w:rsidR="00264679">
                <w:t xml:space="preserve">, while adhering to WHS, food safety, biosecurity and environmental regulations </w:t>
              </w:r>
            </w:ins>
            <w:ins w:id="15" w:author="Anna Henderson" w:date="2019-09-25T17:08:00Z">
              <w:r w:rsidR="00264679">
                <w:t xml:space="preserve"> </w:t>
              </w:r>
            </w:ins>
          </w:p>
          <w:p w14:paraId="721E8BFD" w14:textId="77777777" w:rsidR="00E959E2" w:rsidRPr="00E959E2" w:rsidRDefault="00E959E2" w:rsidP="00E959E2">
            <w:pPr>
              <w:pStyle w:val="SIBulletList1"/>
            </w:pPr>
            <w:r w:rsidRPr="00E959E2">
              <w:t>completing accurate observation records</w:t>
            </w:r>
          </w:p>
          <w:p w14:paraId="143AE0F7" w14:textId="18ED58EE" w:rsidR="00556C4C" w:rsidRPr="000754EC" w:rsidRDefault="00E959E2" w:rsidP="00E959E2">
            <w:pPr>
              <w:pStyle w:val="SIBulletList1"/>
            </w:pPr>
            <w:r w:rsidRPr="00E959E2">
              <w:t>cleaning up work area and storing tools and equipment after environment-manipulation activities.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F81E8B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249E7E53" w14:textId="77777777" w:rsidR="00E959E2" w:rsidRPr="00E959E2" w:rsidRDefault="00E959E2" w:rsidP="00E959E2">
            <w:r w:rsidRPr="00E959E2">
              <w:t>An individual must be able to demonstrate the knowledge required to perform the tasks outlined in the elements and performance criteria of this unit. This includes knowledge of:</w:t>
            </w:r>
          </w:p>
          <w:p w14:paraId="75DE00EA" w14:textId="77777777" w:rsidR="00E959E2" w:rsidRPr="00E959E2" w:rsidRDefault="00E959E2" w:rsidP="00E959E2">
            <w:pPr>
              <w:pStyle w:val="SIBulletList1"/>
            </w:pPr>
            <w:r w:rsidRPr="00E959E2">
              <w:t>use and purpose of basic water quality tests</w:t>
            </w:r>
          </w:p>
          <w:p w14:paraId="60D5FEA0" w14:textId="77777777" w:rsidR="00E959E2" w:rsidRPr="00E959E2" w:rsidRDefault="00E959E2" w:rsidP="00E959E2">
            <w:pPr>
              <w:pStyle w:val="SIBulletList1"/>
            </w:pPr>
            <w:r w:rsidRPr="00E959E2">
              <w:t>features of basic water quality and environmental factors that can impact stock</w:t>
            </w:r>
          </w:p>
          <w:p w14:paraId="0C963671" w14:textId="77777777" w:rsidR="00E959E2" w:rsidRPr="00E959E2" w:rsidRDefault="00E959E2" w:rsidP="00E959E2">
            <w:pPr>
              <w:pStyle w:val="SIBulletList1"/>
            </w:pPr>
            <w:r w:rsidRPr="00E959E2">
              <w:t>effects of water and culture conditions on stock</w:t>
            </w:r>
          </w:p>
          <w:p w14:paraId="79B33941" w14:textId="77777777" w:rsidR="00E959E2" w:rsidRPr="00E959E2" w:rsidRDefault="00E959E2" w:rsidP="00E959E2">
            <w:pPr>
              <w:pStyle w:val="SIBulletList1"/>
            </w:pPr>
            <w:r w:rsidRPr="00E959E2">
              <w:t>key characteristics of normal and abnormal stock behaviour</w:t>
            </w:r>
          </w:p>
          <w:p w14:paraId="6BA87942" w14:textId="77777777" w:rsidR="00E959E2" w:rsidRPr="00E959E2" w:rsidRDefault="00E959E2" w:rsidP="00E959E2">
            <w:pPr>
              <w:pStyle w:val="SIBulletList1"/>
            </w:pPr>
            <w:r w:rsidRPr="00E959E2">
              <w:t>methods and techniques for manipulating stock culture or holding environments</w:t>
            </w:r>
          </w:p>
          <w:p w14:paraId="3940C28D" w14:textId="77777777" w:rsidR="00E959E2" w:rsidRPr="00E959E2" w:rsidRDefault="00E959E2" w:rsidP="00E959E2">
            <w:pPr>
              <w:pStyle w:val="SIBulletList1"/>
            </w:pPr>
            <w:r w:rsidRPr="00E959E2">
              <w:t>main reasons for manipulating the stock culture environment</w:t>
            </w:r>
          </w:p>
          <w:p w14:paraId="70F69844" w14:textId="04747285" w:rsidR="00F1480E" w:rsidRPr="000754EC" w:rsidRDefault="00E959E2" w:rsidP="00E959E2">
            <w:pPr>
              <w:pStyle w:val="SIBulletList1"/>
            </w:pPr>
            <w:r w:rsidRPr="00E959E2">
              <w:t>safe work practices and biosecurity measures used when manipulating stock culture and holding environments.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F81E8B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1B629F">
        <w:trPr>
          <w:trHeight w:val="576"/>
        </w:trPr>
        <w:tc>
          <w:tcPr>
            <w:tcW w:w="5000" w:type="pct"/>
            <w:shd w:val="clear" w:color="auto" w:fill="auto"/>
          </w:tcPr>
          <w:p w14:paraId="1C7B414C" w14:textId="77777777" w:rsidR="00081BE0" w:rsidRPr="00081BE0" w:rsidRDefault="00081BE0" w:rsidP="00081BE0">
            <w:r w:rsidRPr="00081BE0">
              <w:t>Assessment of skills must take place under the following conditions:</w:t>
            </w:r>
          </w:p>
          <w:p w14:paraId="60F4E20D" w14:textId="77777777" w:rsidR="00081BE0" w:rsidRPr="00081BE0" w:rsidRDefault="00081BE0" w:rsidP="00081BE0">
            <w:pPr>
              <w:pStyle w:val="SIBulletList1"/>
            </w:pPr>
            <w:r w:rsidRPr="00081BE0">
              <w:t>physical conditions:</w:t>
            </w:r>
          </w:p>
          <w:p w14:paraId="2D90F27A" w14:textId="77777777" w:rsidR="00081BE0" w:rsidRPr="00081BE0" w:rsidRDefault="00081BE0" w:rsidP="00081BE0">
            <w:pPr>
              <w:pStyle w:val="SIBulletList2"/>
            </w:pPr>
            <w:r w:rsidRPr="00081BE0">
              <w:t>skills must be demonstrated in an aquaculture workplace setting or an environment that accurately represents workplace conditions</w:t>
            </w:r>
          </w:p>
          <w:p w14:paraId="2CB2FF6C" w14:textId="77777777" w:rsidR="00081BE0" w:rsidRPr="00081BE0" w:rsidRDefault="00081BE0" w:rsidP="00081BE0">
            <w:pPr>
              <w:pStyle w:val="SIBulletList1"/>
            </w:pPr>
            <w:r w:rsidRPr="00081BE0">
              <w:t>resources, equipment and materials:</w:t>
            </w:r>
          </w:p>
          <w:p w14:paraId="69FDA88D" w14:textId="77777777" w:rsidR="00081BE0" w:rsidRPr="00081BE0" w:rsidRDefault="00081BE0" w:rsidP="00081BE0">
            <w:pPr>
              <w:pStyle w:val="SIBulletList2"/>
            </w:pPr>
            <w:r w:rsidRPr="00081BE0">
              <w:t>basic water treatment materials and equipment for manipulating stock culture environment</w:t>
            </w:r>
          </w:p>
          <w:p w14:paraId="43380CA7" w14:textId="77777777" w:rsidR="00081BE0" w:rsidRPr="00081BE0" w:rsidRDefault="00081BE0" w:rsidP="00081BE0">
            <w:pPr>
              <w:pStyle w:val="SIBulletList2"/>
            </w:pPr>
            <w:r w:rsidRPr="00081BE0">
              <w:t>personal protective equipment</w:t>
            </w:r>
          </w:p>
          <w:p w14:paraId="584A3DEE" w14:textId="77777777" w:rsidR="00081BE0" w:rsidRPr="00081BE0" w:rsidRDefault="00081BE0" w:rsidP="00081BE0">
            <w:pPr>
              <w:pStyle w:val="SIBulletList2"/>
            </w:pPr>
            <w:r w:rsidRPr="00081BE0">
              <w:t>culture or holding structures containing stock</w:t>
            </w:r>
          </w:p>
          <w:p w14:paraId="3336B671" w14:textId="77777777" w:rsidR="00081BE0" w:rsidRPr="00081BE0" w:rsidRDefault="00081BE0" w:rsidP="00081BE0">
            <w:pPr>
              <w:pStyle w:val="SIBulletList2"/>
            </w:pPr>
            <w:r w:rsidRPr="00081BE0">
              <w:t>data or recording sheets</w:t>
            </w:r>
          </w:p>
          <w:p w14:paraId="5501E4DE" w14:textId="77777777" w:rsidR="00081BE0" w:rsidRPr="00081BE0" w:rsidRDefault="00081BE0" w:rsidP="00081BE0">
            <w:pPr>
              <w:pStyle w:val="SIBulletList1"/>
            </w:pPr>
            <w:r w:rsidRPr="00081BE0">
              <w:t>specifications:</w:t>
            </w:r>
          </w:p>
          <w:p w14:paraId="44B5EDFE" w14:textId="77777777" w:rsidR="00081BE0" w:rsidRPr="00081BE0" w:rsidRDefault="00081BE0" w:rsidP="00081BE0">
            <w:pPr>
              <w:pStyle w:val="SIBulletList2"/>
            </w:pPr>
            <w:r w:rsidRPr="00081BE0">
              <w:t>work instructions and workplace procedures for manipulating stock culture environments</w:t>
            </w:r>
          </w:p>
          <w:p w14:paraId="1277FED8" w14:textId="77777777" w:rsidR="00081BE0" w:rsidRPr="00081BE0" w:rsidRDefault="00081BE0" w:rsidP="00081BE0">
            <w:pPr>
              <w:pStyle w:val="SIBulletList1"/>
            </w:pPr>
            <w:r w:rsidRPr="00081BE0">
              <w:t>relationships:</w:t>
            </w:r>
          </w:p>
          <w:p w14:paraId="20786895" w14:textId="77777777" w:rsidR="00081BE0" w:rsidRPr="00081BE0" w:rsidRDefault="00081BE0" w:rsidP="00081BE0">
            <w:pPr>
              <w:pStyle w:val="SIBulletList2"/>
            </w:pPr>
            <w:r w:rsidRPr="00081BE0">
              <w:t>evidence of interactions with supervisor.</w:t>
            </w:r>
          </w:p>
          <w:p w14:paraId="73CEA2C1" w14:textId="51BFBE82" w:rsidR="00F1480E" w:rsidRPr="007A6B54" w:rsidRDefault="00081BE0" w:rsidP="00081BE0">
            <w:r w:rsidRPr="00081BE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1FD6FCDC" w:rsidR="00F1480E" w:rsidRPr="000754EC" w:rsidRDefault="00152AED" w:rsidP="000754EC">
            <w:pPr>
              <w:pStyle w:val="SIText"/>
            </w:pPr>
            <w:hyperlink r:id="rId12" w:history="1">
              <w:r w:rsidRPr="00152AED">
                <w:t>https://vetnet.gov.au/Pages/TrainingDocs.aspx?q=e31d8c6b-1608-4d77-9f71-9ee749456273</w:t>
              </w:r>
            </w:hyperlink>
            <w:bookmarkStart w:id="16" w:name="_GoBack"/>
            <w:bookmarkEnd w:id="16"/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9AC7F" w14:textId="77777777" w:rsidR="003D1074" w:rsidRDefault="003D1074" w:rsidP="00BF3F0A">
      <w:r>
        <w:separator/>
      </w:r>
    </w:p>
    <w:p w14:paraId="6BFB69BD" w14:textId="77777777" w:rsidR="003D1074" w:rsidRDefault="003D1074"/>
  </w:endnote>
  <w:endnote w:type="continuationSeparator" w:id="0">
    <w:p w14:paraId="5347D912" w14:textId="77777777" w:rsidR="003D1074" w:rsidRDefault="003D1074" w:rsidP="00BF3F0A">
      <w:r>
        <w:continuationSeparator/>
      </w:r>
    </w:p>
    <w:p w14:paraId="065F7131" w14:textId="77777777" w:rsidR="003D1074" w:rsidRDefault="003D10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F81E8B" w:rsidRPr="000754EC" w:rsidRDefault="00F81E8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DC91713" w14:textId="77777777" w:rsidR="00F81E8B" w:rsidRDefault="00F81E8B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4686F71D" w14:textId="77777777" w:rsidR="00F81E8B" w:rsidRDefault="00F81E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423BA" w14:textId="77777777" w:rsidR="003D1074" w:rsidRDefault="003D1074" w:rsidP="00BF3F0A">
      <w:r>
        <w:separator/>
      </w:r>
    </w:p>
    <w:p w14:paraId="1A8B9953" w14:textId="77777777" w:rsidR="003D1074" w:rsidRDefault="003D1074"/>
  </w:footnote>
  <w:footnote w:type="continuationSeparator" w:id="0">
    <w:p w14:paraId="3CD50C7D" w14:textId="77777777" w:rsidR="003D1074" w:rsidRDefault="003D1074" w:rsidP="00BF3F0A">
      <w:r>
        <w:continuationSeparator/>
      </w:r>
    </w:p>
    <w:p w14:paraId="544CEE40" w14:textId="77777777" w:rsidR="003D1074" w:rsidRDefault="003D10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074C080D" w:rsidR="00F81E8B" w:rsidRPr="00160D7A" w:rsidRDefault="00160D7A" w:rsidP="00160D7A">
    <w:r w:rsidRPr="00160D7A">
      <w:t>SFIAQU203 Manipulate stock culture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0AF22F8"/>
    <w:multiLevelType w:val="multilevel"/>
    <w:tmpl w:val="8E46B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5F131829"/>
    <w:multiLevelType w:val="multilevel"/>
    <w:tmpl w:val="48CC10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81BE0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32A6"/>
    <w:rsid w:val="00144385"/>
    <w:rsid w:val="00146EEC"/>
    <w:rsid w:val="00151D55"/>
    <w:rsid w:val="00151D93"/>
    <w:rsid w:val="00152AED"/>
    <w:rsid w:val="00156EF3"/>
    <w:rsid w:val="00160D7A"/>
    <w:rsid w:val="00176E4F"/>
    <w:rsid w:val="0018546B"/>
    <w:rsid w:val="00193DA4"/>
    <w:rsid w:val="001A6A3E"/>
    <w:rsid w:val="001A7B6D"/>
    <w:rsid w:val="001B34D5"/>
    <w:rsid w:val="001B513A"/>
    <w:rsid w:val="001B629F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27F0C"/>
    <w:rsid w:val="00230184"/>
    <w:rsid w:val="00233143"/>
    <w:rsid w:val="00234444"/>
    <w:rsid w:val="00242293"/>
    <w:rsid w:val="00244EA7"/>
    <w:rsid w:val="00262FC3"/>
    <w:rsid w:val="00263122"/>
    <w:rsid w:val="0026394F"/>
    <w:rsid w:val="00264679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0F35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93DB6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1074"/>
    <w:rsid w:val="003D2E73"/>
    <w:rsid w:val="003D6154"/>
    <w:rsid w:val="003E5EDB"/>
    <w:rsid w:val="003E72B6"/>
    <w:rsid w:val="003E7BBE"/>
    <w:rsid w:val="004127E3"/>
    <w:rsid w:val="0043212E"/>
    <w:rsid w:val="00434366"/>
    <w:rsid w:val="00434ECE"/>
    <w:rsid w:val="00444423"/>
    <w:rsid w:val="00446DC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183B"/>
    <w:rsid w:val="004B29B7"/>
    <w:rsid w:val="004B7A28"/>
    <w:rsid w:val="004C2244"/>
    <w:rsid w:val="004C4C90"/>
    <w:rsid w:val="004C79A1"/>
    <w:rsid w:val="004C7E42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641"/>
    <w:rsid w:val="004F5DC7"/>
    <w:rsid w:val="004F78DA"/>
    <w:rsid w:val="00501D9F"/>
    <w:rsid w:val="005023A5"/>
    <w:rsid w:val="005145AB"/>
    <w:rsid w:val="00514B57"/>
    <w:rsid w:val="00520E9A"/>
    <w:rsid w:val="005248C1"/>
    <w:rsid w:val="005250D8"/>
    <w:rsid w:val="00526134"/>
    <w:rsid w:val="005405B2"/>
    <w:rsid w:val="005427C8"/>
    <w:rsid w:val="005446D1"/>
    <w:rsid w:val="005450A5"/>
    <w:rsid w:val="00555F7C"/>
    <w:rsid w:val="00556C4C"/>
    <w:rsid w:val="00557369"/>
    <w:rsid w:val="00557D22"/>
    <w:rsid w:val="00564ADD"/>
    <w:rsid w:val="005708EB"/>
    <w:rsid w:val="00575BC6"/>
    <w:rsid w:val="00582439"/>
    <w:rsid w:val="00583902"/>
    <w:rsid w:val="00586991"/>
    <w:rsid w:val="00592E2D"/>
    <w:rsid w:val="005A15D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3A2"/>
    <w:rsid w:val="007444CF"/>
    <w:rsid w:val="0074478A"/>
    <w:rsid w:val="00752C75"/>
    <w:rsid w:val="00757005"/>
    <w:rsid w:val="00761DBE"/>
    <w:rsid w:val="00764BD2"/>
    <w:rsid w:val="0076523B"/>
    <w:rsid w:val="00766A27"/>
    <w:rsid w:val="00771B60"/>
    <w:rsid w:val="00781D77"/>
    <w:rsid w:val="00783549"/>
    <w:rsid w:val="007860B7"/>
    <w:rsid w:val="00786DC8"/>
    <w:rsid w:val="007A300D"/>
    <w:rsid w:val="007A6B54"/>
    <w:rsid w:val="007C58F6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AEF"/>
    <w:rsid w:val="00865011"/>
    <w:rsid w:val="00873E7A"/>
    <w:rsid w:val="0087777A"/>
    <w:rsid w:val="00886790"/>
    <w:rsid w:val="00887370"/>
    <w:rsid w:val="008908DE"/>
    <w:rsid w:val="008A12ED"/>
    <w:rsid w:val="008A39D3"/>
    <w:rsid w:val="008B2C77"/>
    <w:rsid w:val="008B4AD2"/>
    <w:rsid w:val="008B7138"/>
    <w:rsid w:val="008D41F3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37AA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112F"/>
    <w:rsid w:val="00A6476B"/>
    <w:rsid w:val="00A66D1F"/>
    <w:rsid w:val="00A76C6C"/>
    <w:rsid w:val="00A846DE"/>
    <w:rsid w:val="00A87356"/>
    <w:rsid w:val="00A92DD1"/>
    <w:rsid w:val="00AA5338"/>
    <w:rsid w:val="00AB1731"/>
    <w:rsid w:val="00AB1B8E"/>
    <w:rsid w:val="00AB3EC1"/>
    <w:rsid w:val="00AB46DE"/>
    <w:rsid w:val="00AC0696"/>
    <w:rsid w:val="00AC2A6E"/>
    <w:rsid w:val="00AC4C98"/>
    <w:rsid w:val="00AC5F6B"/>
    <w:rsid w:val="00AD35C9"/>
    <w:rsid w:val="00AD3896"/>
    <w:rsid w:val="00AD46E0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2E3D"/>
    <w:rsid w:val="00C26067"/>
    <w:rsid w:val="00C30A29"/>
    <w:rsid w:val="00C317DC"/>
    <w:rsid w:val="00C578E9"/>
    <w:rsid w:val="00C63FFA"/>
    <w:rsid w:val="00C66025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61D97"/>
    <w:rsid w:val="00D71E43"/>
    <w:rsid w:val="00D727F3"/>
    <w:rsid w:val="00D73695"/>
    <w:rsid w:val="00D810DE"/>
    <w:rsid w:val="00D87AB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3DD"/>
    <w:rsid w:val="00DE1588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959E2"/>
    <w:rsid w:val="00EB0AA4"/>
    <w:rsid w:val="00EB422C"/>
    <w:rsid w:val="00EB5C88"/>
    <w:rsid w:val="00EC0469"/>
    <w:rsid w:val="00EC0C3E"/>
    <w:rsid w:val="00ED65BE"/>
    <w:rsid w:val="00EE6FC8"/>
    <w:rsid w:val="00EF01F8"/>
    <w:rsid w:val="00EF40EF"/>
    <w:rsid w:val="00EF47FE"/>
    <w:rsid w:val="00F001C4"/>
    <w:rsid w:val="00F069BD"/>
    <w:rsid w:val="00F1480E"/>
    <w:rsid w:val="00F1497D"/>
    <w:rsid w:val="00F16AAC"/>
    <w:rsid w:val="00F255A7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1E8B"/>
    <w:rsid w:val="00F828F9"/>
    <w:rsid w:val="00F82EEE"/>
    <w:rsid w:val="00F83D7C"/>
    <w:rsid w:val="00F93F0D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389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e31d8c6b-1608-4d77-9f71-9ee74945627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e31d8c6b-1608-4d77-9f71-9ee74945627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9E21DC70-FA07-49AB-A214-90459BF97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F049F-462D-429A-84AC-0C9E5032A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117</cp:revision>
  <cp:lastPrinted>2016-05-27T05:21:00Z</cp:lastPrinted>
  <dcterms:created xsi:type="dcterms:W3CDTF">2019-08-16T01:11:00Z</dcterms:created>
  <dcterms:modified xsi:type="dcterms:W3CDTF">2020-01-20T03:33:00Z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