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40BD3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D5A16E1" w14:textId="77777777" w:rsidTr="00146EEC">
        <w:tc>
          <w:tcPr>
            <w:tcW w:w="2689" w:type="dxa"/>
          </w:tcPr>
          <w:p w14:paraId="22A8B56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D4363D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A70ACB" w14:paraId="1CD4BE0B" w14:textId="77777777" w:rsidTr="00146EEC">
        <w:tc>
          <w:tcPr>
            <w:tcW w:w="2689" w:type="dxa"/>
          </w:tcPr>
          <w:p w14:paraId="642CA588" w14:textId="77777777" w:rsidR="00A70ACB" w:rsidRPr="00A70ACB" w:rsidRDefault="00A70ACB" w:rsidP="00A70ACB">
            <w:r w:rsidRPr="00A70ACB">
              <w:t>Release 1</w:t>
            </w:r>
          </w:p>
        </w:tc>
        <w:tc>
          <w:tcPr>
            <w:tcW w:w="6939" w:type="dxa"/>
          </w:tcPr>
          <w:p w14:paraId="1FD72C8C" w14:textId="4D7F7F4B" w:rsidR="00A70ACB" w:rsidRPr="00A70ACB" w:rsidRDefault="00A70ACB" w:rsidP="00011551">
            <w:r w:rsidRPr="00A70ACB">
              <w:t>This version released with AHC Agriculture, Horticulture and Conservation and Land Manag</w:t>
            </w:r>
            <w:r>
              <w:t xml:space="preserve">ement Training Package Version </w:t>
            </w:r>
            <w:ins w:id="0" w:author="Ron Barrow" w:date="2020-02-25T16:37:00Z">
              <w:r w:rsidR="00011551">
                <w:t>6</w:t>
              </w:r>
            </w:ins>
            <w:bookmarkStart w:id="1" w:name="_GoBack"/>
            <w:bookmarkEnd w:id="1"/>
            <w:r w:rsidRPr="00A70ACB">
              <w:t>.0.</w:t>
            </w:r>
          </w:p>
        </w:tc>
      </w:tr>
    </w:tbl>
    <w:p w14:paraId="288B74E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F793AF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91091A5" w14:textId="69C8656C" w:rsidR="00F1480E" w:rsidRPr="000754EC" w:rsidRDefault="00866B15" w:rsidP="007E3B2A">
            <w:pPr>
              <w:pStyle w:val="SIUNITCODE"/>
            </w:pPr>
            <w:r w:rsidRPr="00866B15">
              <w:t>AHCMAR</w:t>
            </w:r>
            <w:r w:rsidR="007E3B2A">
              <w:t>3XX</w:t>
            </w:r>
          </w:p>
        </w:tc>
        <w:tc>
          <w:tcPr>
            <w:tcW w:w="3604" w:type="pct"/>
            <w:shd w:val="clear" w:color="auto" w:fill="auto"/>
          </w:tcPr>
          <w:p w14:paraId="5BB0249B" w14:textId="2F9E30C5" w:rsidR="00F1480E" w:rsidRPr="000754EC" w:rsidRDefault="00866B15" w:rsidP="007E3B2A">
            <w:pPr>
              <w:pStyle w:val="SIUnittitle"/>
            </w:pPr>
            <w:r w:rsidRPr="00866B15">
              <w:t xml:space="preserve">Conduct a subtidal marine monitoring operation from a vessel or platform  </w:t>
            </w:r>
          </w:p>
        </w:tc>
      </w:tr>
      <w:tr w:rsidR="00F1480E" w:rsidRPr="00963A46" w14:paraId="0E8F6424" w14:textId="77777777" w:rsidTr="00CA2922">
        <w:tc>
          <w:tcPr>
            <w:tcW w:w="1396" w:type="pct"/>
            <w:shd w:val="clear" w:color="auto" w:fill="auto"/>
          </w:tcPr>
          <w:p w14:paraId="38D78B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FFCF344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203AD20" w14:textId="4E61FB18" w:rsidR="007E3B2A" w:rsidRPr="007E3B2A" w:rsidRDefault="007E3B2A" w:rsidP="007E3B2A">
            <w:pPr>
              <w:pStyle w:val="SIText"/>
            </w:pPr>
            <w:r w:rsidRPr="007E3B2A">
              <w:t>This unit of competency describes the skills and knowledge required to conduct a subtidal marine monitoring operation from a vessel or platform associated with scientific research, baseline monitoring or inspection and assessment programs for marine areas.</w:t>
            </w:r>
            <w:r w:rsidR="00B513E0">
              <w:t xml:space="preserve"> It</w:t>
            </w:r>
            <w:r w:rsidRPr="007E3B2A">
              <w:t xml:space="preserve"> does not </w:t>
            </w:r>
            <w:r w:rsidR="00B513E0">
              <w:t>involve</w:t>
            </w:r>
            <w:r w:rsidRPr="007E3B2A">
              <w:t xml:space="preserve"> diving for scientific purposes</w:t>
            </w:r>
            <w:r w:rsidR="00B513E0">
              <w:t>.</w:t>
            </w:r>
          </w:p>
          <w:p w14:paraId="38512DB5" w14:textId="77777777" w:rsidR="007E3B2A" w:rsidRPr="007E3B2A" w:rsidRDefault="007E3B2A" w:rsidP="007E3B2A">
            <w:pPr>
              <w:pStyle w:val="SIText"/>
            </w:pPr>
          </w:p>
          <w:p w14:paraId="1D5344CF" w14:textId="57EE32C0" w:rsidR="007E3B2A" w:rsidRDefault="00B513E0" w:rsidP="007E3B2A">
            <w:pPr>
              <w:pStyle w:val="SIText"/>
            </w:pPr>
            <w:r w:rsidRPr="00B513E0">
              <w:t>The unit applies to individuals who work in a marine conservation and management role under broad supervision and take</w:t>
            </w:r>
            <w:r>
              <w:t>s</w:t>
            </w:r>
            <w:r w:rsidRPr="00B513E0">
              <w:t xml:space="preserve"> responsibility for their own work. They use discretion and judgement in the selection, allocation and use of available resources and for solving problems</w:t>
            </w:r>
            <w:r>
              <w:t>.</w:t>
            </w:r>
          </w:p>
          <w:p w14:paraId="68C87556" w14:textId="77777777" w:rsidR="00B513E0" w:rsidRDefault="00B513E0" w:rsidP="007E3B2A">
            <w:pPr>
              <w:pStyle w:val="SIText"/>
              <w:rPr>
                <w:rStyle w:val="SITemporaryText-red"/>
              </w:rPr>
            </w:pPr>
          </w:p>
          <w:p w14:paraId="4245E5D8" w14:textId="257CD30B" w:rsidR="00373436" w:rsidRPr="000754EC" w:rsidRDefault="00373436" w:rsidP="007E3B2A">
            <w:pPr>
              <w:pStyle w:val="SIText"/>
            </w:pPr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</w:p>
        </w:tc>
      </w:tr>
      <w:tr w:rsidR="00F1480E" w:rsidRPr="00963A46" w14:paraId="45CB6427" w14:textId="77777777" w:rsidTr="00CA2922">
        <w:tc>
          <w:tcPr>
            <w:tcW w:w="1396" w:type="pct"/>
            <w:shd w:val="clear" w:color="auto" w:fill="auto"/>
          </w:tcPr>
          <w:p w14:paraId="2E01764C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240473" w14:textId="77777777" w:rsidR="00F1480E" w:rsidRPr="000754EC" w:rsidRDefault="00F1480E" w:rsidP="00A70ACB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1AD7B64E" w14:textId="77777777" w:rsidTr="00CA2922">
        <w:tc>
          <w:tcPr>
            <w:tcW w:w="1396" w:type="pct"/>
            <w:shd w:val="clear" w:color="auto" w:fill="auto"/>
          </w:tcPr>
          <w:p w14:paraId="26CE04B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8986E99" w14:textId="77777777" w:rsidR="00F1480E" w:rsidRPr="000754EC" w:rsidRDefault="009B331A" w:rsidP="000754EC">
            <w:pPr>
              <w:pStyle w:val="SIText"/>
            </w:pPr>
            <w:r>
              <w:t>[</w:t>
            </w:r>
            <w:r w:rsidR="00F1480E" w:rsidRPr="000754EC">
              <w:t>Sector</w:t>
            </w:r>
            <w:r w:rsidRPr="000754EC">
              <w:t>]</w:t>
            </w:r>
            <w:r w:rsidR="00F1480E" w:rsidRPr="000754EC">
              <w:t xml:space="preserve"> (</w:t>
            </w:r>
            <w:r w:rsidRPr="000754EC">
              <w:t>[</w:t>
            </w:r>
            <w:r w:rsidR="00F1480E" w:rsidRPr="000754EC">
              <w:t>SEC</w:t>
            </w:r>
            <w:r w:rsidRPr="000754EC">
              <w:t>]</w:t>
            </w:r>
            <w:r w:rsidR="00F1480E" w:rsidRPr="000754EC">
              <w:t>)</w:t>
            </w:r>
          </w:p>
        </w:tc>
      </w:tr>
    </w:tbl>
    <w:p w14:paraId="6079963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7C7BD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83B70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F128B7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845DFB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3A6CDE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34F91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E3B2A" w:rsidRPr="00963A46" w14:paraId="08550FC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BA47E4B" w14:textId="5D85CC97" w:rsidR="007E3B2A" w:rsidRPr="007E3B2A" w:rsidRDefault="007E3B2A" w:rsidP="00B513E0">
            <w:pPr>
              <w:pStyle w:val="SIText"/>
            </w:pPr>
            <w:r w:rsidRPr="004B67D0">
              <w:t>1.</w:t>
            </w:r>
            <w:r w:rsidR="00B513E0">
              <w:t xml:space="preserve"> </w:t>
            </w:r>
            <w:r w:rsidRPr="004B67D0">
              <w:t xml:space="preserve">Plan </w:t>
            </w:r>
            <w:r w:rsidRPr="007E3B2A">
              <w:t>subtidal marine monitoring operations</w:t>
            </w:r>
          </w:p>
        </w:tc>
        <w:tc>
          <w:tcPr>
            <w:tcW w:w="3604" w:type="pct"/>
            <w:shd w:val="clear" w:color="auto" w:fill="auto"/>
          </w:tcPr>
          <w:p w14:paraId="38B4711A" w14:textId="431FB771" w:rsidR="007E3B2A" w:rsidRPr="007E3B2A" w:rsidRDefault="007E3B2A" w:rsidP="007E3B2A">
            <w:r w:rsidRPr="004B67D0">
              <w:t>1.1</w:t>
            </w:r>
            <w:r w:rsidR="00B513E0">
              <w:t xml:space="preserve"> Identify</w:t>
            </w:r>
            <w:r w:rsidRPr="004B67D0">
              <w:t xml:space="preserve"> </w:t>
            </w:r>
            <w:r w:rsidRPr="007E3B2A">
              <w:t xml:space="preserve">marine monitoring objectives </w:t>
            </w:r>
            <w:r w:rsidR="00B513E0">
              <w:t>from monitoring program and confirm with supervisor and experts</w:t>
            </w:r>
          </w:p>
          <w:p w14:paraId="7D63C3AA" w14:textId="613B3EBC" w:rsidR="007E3B2A" w:rsidRPr="007E3B2A" w:rsidRDefault="007E3B2A" w:rsidP="007E3B2A">
            <w:r w:rsidRPr="004B67D0">
              <w:t>1.</w:t>
            </w:r>
            <w:r w:rsidRPr="007E3B2A">
              <w:t>2</w:t>
            </w:r>
            <w:r w:rsidR="00B513E0">
              <w:t xml:space="preserve"> </w:t>
            </w:r>
            <w:r w:rsidRPr="007E3B2A">
              <w:t>Determine equipment and personnel required for marine monitoring operations</w:t>
            </w:r>
          </w:p>
          <w:p w14:paraId="7DBEEFD8" w14:textId="366E5E2D" w:rsidR="00B513E0" w:rsidRDefault="007E3B2A" w:rsidP="007E3B2A">
            <w:r>
              <w:t>1.3</w:t>
            </w:r>
            <w:r w:rsidR="00B513E0">
              <w:t xml:space="preserve"> Determine timing of monitoring program in c</w:t>
            </w:r>
            <w:r>
              <w:t>onsider</w:t>
            </w:r>
            <w:r w:rsidR="00B513E0">
              <w:t>ation of</w:t>
            </w:r>
            <w:r>
              <w:t xml:space="preserve"> environmental and logistical factors</w:t>
            </w:r>
            <w:r w:rsidR="00B513E0">
              <w:t xml:space="preserve"> </w:t>
            </w:r>
          </w:p>
          <w:p w14:paraId="54597E74" w14:textId="3C382CAD" w:rsidR="007E3B2A" w:rsidRPr="007E3B2A" w:rsidRDefault="007E3B2A" w:rsidP="00B513E0">
            <w:r>
              <w:t>1</w:t>
            </w:r>
            <w:r w:rsidR="00B513E0">
              <w:t>.4</w:t>
            </w:r>
            <w:r>
              <w:t xml:space="preserve"> Prepare a </w:t>
            </w:r>
            <w:r w:rsidRPr="007E3B2A">
              <w:t xml:space="preserve">plan and timeline for a marine monitoring </w:t>
            </w:r>
            <w:r w:rsidR="00B513E0">
              <w:t>program</w:t>
            </w:r>
          </w:p>
        </w:tc>
      </w:tr>
      <w:tr w:rsidR="007E3B2A" w:rsidRPr="00963A46" w14:paraId="1E9D352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4AB40F" w14:textId="4E180D08" w:rsidR="007E3B2A" w:rsidRPr="007E3B2A" w:rsidRDefault="007E3B2A" w:rsidP="00B513E0">
            <w:pPr>
              <w:pStyle w:val="SIText"/>
            </w:pPr>
            <w:r w:rsidRPr="004B67D0">
              <w:t>2.</w:t>
            </w:r>
            <w:r w:rsidR="00B513E0">
              <w:t xml:space="preserve"> </w:t>
            </w:r>
            <w:r w:rsidRPr="004B67D0">
              <w:t xml:space="preserve">Prepare for </w:t>
            </w:r>
            <w:r w:rsidRPr="007E3B2A">
              <w:t>subtidal marine monitoring operations</w:t>
            </w:r>
          </w:p>
        </w:tc>
        <w:tc>
          <w:tcPr>
            <w:tcW w:w="3604" w:type="pct"/>
            <w:shd w:val="clear" w:color="auto" w:fill="auto"/>
          </w:tcPr>
          <w:p w14:paraId="5BA6E283" w14:textId="036A0216" w:rsidR="007E3B2A" w:rsidRPr="007E3B2A" w:rsidRDefault="007E3B2A" w:rsidP="007E3B2A">
            <w:r w:rsidRPr="004B67D0">
              <w:t>2.</w:t>
            </w:r>
            <w:r w:rsidRPr="007E3B2A">
              <w:t>1</w:t>
            </w:r>
            <w:r w:rsidR="00B513E0">
              <w:t xml:space="preserve"> C</w:t>
            </w:r>
            <w:r w:rsidRPr="007E3B2A">
              <w:t xml:space="preserve">onfirm </w:t>
            </w:r>
            <w:r w:rsidR="00B513E0">
              <w:t xml:space="preserve">permission </w:t>
            </w:r>
            <w:r w:rsidR="00B513E0" w:rsidRPr="007E3B2A">
              <w:t xml:space="preserve">for marine monitoring </w:t>
            </w:r>
            <w:r w:rsidR="00B513E0" w:rsidRPr="00B513E0">
              <w:t xml:space="preserve">program </w:t>
            </w:r>
            <w:r w:rsidR="00B513E0">
              <w:t xml:space="preserve">has been approved </w:t>
            </w:r>
            <w:r w:rsidRPr="007E3B2A">
              <w:t xml:space="preserve">and notify stakeholders </w:t>
            </w:r>
          </w:p>
          <w:p w14:paraId="2C4C9EA6" w14:textId="14DEB114" w:rsidR="007E3B2A" w:rsidRDefault="007E3B2A" w:rsidP="007E3B2A">
            <w:r w:rsidRPr="004B67D0">
              <w:t>2.</w:t>
            </w:r>
            <w:r w:rsidRPr="007E3B2A">
              <w:t>2</w:t>
            </w:r>
            <w:r w:rsidR="00B513E0">
              <w:t xml:space="preserve"> </w:t>
            </w:r>
            <w:r w:rsidRPr="007E3B2A">
              <w:t>Assemble required marine monitoring, logistical and support equipment and materials</w:t>
            </w:r>
          </w:p>
          <w:p w14:paraId="348C2B00" w14:textId="4F2105BD" w:rsidR="006634B4" w:rsidRPr="007E3B2A" w:rsidRDefault="006634B4" w:rsidP="007E3B2A">
            <w:r>
              <w:t>2.3 Check equipment for compliance with biosecurity requirements</w:t>
            </w:r>
          </w:p>
          <w:p w14:paraId="126EFEBB" w14:textId="215B7057" w:rsidR="007E3B2A" w:rsidRPr="007E3B2A" w:rsidRDefault="007E3B2A" w:rsidP="007E3B2A">
            <w:r>
              <w:t>2.3</w:t>
            </w:r>
            <w:r w:rsidR="00B513E0">
              <w:t xml:space="preserve"> </w:t>
            </w:r>
            <w:r w:rsidRPr="007E3B2A">
              <w:t>Check operation of underwater equipment and integrity of waterproof seals</w:t>
            </w:r>
          </w:p>
          <w:p w14:paraId="472EF6CB" w14:textId="0B6AC858" w:rsidR="007E3B2A" w:rsidRPr="007E3B2A" w:rsidRDefault="007E3B2A" w:rsidP="007E3B2A">
            <w:r>
              <w:t>2</w:t>
            </w:r>
            <w:r w:rsidRPr="007E3B2A">
              <w:t>.4</w:t>
            </w:r>
            <w:r w:rsidR="00B513E0">
              <w:t xml:space="preserve"> </w:t>
            </w:r>
            <w:r w:rsidRPr="007E3B2A">
              <w:t xml:space="preserve">Lubricate, repair or replace components </w:t>
            </w:r>
            <w:r w:rsidR="00B513E0">
              <w:t>according to manufacturer instructions</w:t>
            </w:r>
          </w:p>
          <w:p w14:paraId="6FBE9FB0" w14:textId="1C6B42E8" w:rsidR="007E3B2A" w:rsidRDefault="007E3B2A" w:rsidP="007E3B2A">
            <w:r>
              <w:t>2.5</w:t>
            </w:r>
            <w:r w:rsidR="00B513E0">
              <w:t xml:space="preserve"> Prepare </w:t>
            </w:r>
            <w:r w:rsidRPr="007E3B2A">
              <w:t>equipment and materials for transport</w:t>
            </w:r>
          </w:p>
          <w:p w14:paraId="1A87AA52" w14:textId="64E155FC" w:rsidR="009457E8" w:rsidRPr="007E3B2A" w:rsidRDefault="009457E8" w:rsidP="007E3B2A">
            <w:r>
              <w:t xml:space="preserve">2.6 Identify hazards, assess risks and implement controls according to </w:t>
            </w:r>
            <w:proofErr w:type="gramStart"/>
            <w:r>
              <w:t>work  health</w:t>
            </w:r>
            <w:proofErr w:type="gramEnd"/>
            <w:r>
              <w:t xml:space="preserve"> and safety procedures</w:t>
            </w:r>
          </w:p>
          <w:p w14:paraId="2A01B583" w14:textId="7B6DEE27" w:rsidR="007E3B2A" w:rsidRPr="007E3B2A" w:rsidRDefault="009457E8" w:rsidP="005B2B16">
            <w:pPr>
              <w:pStyle w:val="SIText"/>
            </w:pPr>
            <w:r>
              <w:t>2.7</w:t>
            </w:r>
            <w:r w:rsidR="00B513E0">
              <w:t xml:space="preserve"> </w:t>
            </w:r>
            <w:r w:rsidR="007E3B2A" w:rsidRPr="007E3B2A">
              <w:t xml:space="preserve">Review operating and emergency procedures for marine monitoring </w:t>
            </w:r>
            <w:r w:rsidR="005B2B16">
              <w:t>program</w:t>
            </w:r>
            <w:r w:rsidR="007E3B2A" w:rsidRPr="007E3B2A">
              <w:t xml:space="preserve"> and brief personnel</w:t>
            </w:r>
          </w:p>
        </w:tc>
      </w:tr>
      <w:tr w:rsidR="007E3B2A" w:rsidRPr="00963A46" w14:paraId="3F52551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00D462E" w14:textId="27746CC1" w:rsidR="007E3B2A" w:rsidRPr="007E3B2A" w:rsidRDefault="007E3B2A" w:rsidP="005B2B16">
            <w:pPr>
              <w:pStyle w:val="SIText"/>
            </w:pPr>
            <w:r>
              <w:t>3.</w:t>
            </w:r>
            <w:r w:rsidR="005B2B16">
              <w:t xml:space="preserve"> </w:t>
            </w:r>
            <w:r>
              <w:t xml:space="preserve">Conduct </w:t>
            </w:r>
            <w:r w:rsidRPr="007E3B2A">
              <w:t>subtidal marine monitoring operation</w:t>
            </w:r>
          </w:p>
        </w:tc>
        <w:tc>
          <w:tcPr>
            <w:tcW w:w="3604" w:type="pct"/>
            <w:shd w:val="clear" w:color="auto" w:fill="auto"/>
          </w:tcPr>
          <w:p w14:paraId="57090208" w14:textId="784EB735" w:rsidR="007E3B2A" w:rsidRPr="007E3B2A" w:rsidRDefault="007E3B2A" w:rsidP="007E3B2A">
            <w:r w:rsidRPr="004B67D0">
              <w:t>3.1</w:t>
            </w:r>
            <w:r w:rsidR="005B2B16">
              <w:t xml:space="preserve"> </w:t>
            </w:r>
            <w:r w:rsidRPr="007E3B2A">
              <w:t>Transport equipment and materials to monitoring location</w:t>
            </w:r>
          </w:p>
          <w:p w14:paraId="0F9FD8CE" w14:textId="64769703" w:rsidR="007E3B2A" w:rsidRPr="007E3B2A" w:rsidRDefault="007E3B2A" w:rsidP="007E3B2A">
            <w:r>
              <w:t xml:space="preserve">3.2 </w:t>
            </w:r>
            <w:r w:rsidRPr="007E3B2A">
              <w:t>Prepare subtidal marine monitoring equipment for deployment</w:t>
            </w:r>
            <w:r w:rsidR="006634B4">
              <w:t xml:space="preserve"> according to operator instructions and biosecurity procedures</w:t>
            </w:r>
          </w:p>
          <w:p w14:paraId="024D1FE5" w14:textId="2DF7885E" w:rsidR="007E3B2A" w:rsidRPr="007E3B2A" w:rsidRDefault="007E3B2A" w:rsidP="007E3B2A">
            <w:r>
              <w:t>3.3</w:t>
            </w:r>
            <w:r w:rsidR="005B2B16">
              <w:t xml:space="preserve"> </w:t>
            </w:r>
            <w:r w:rsidRPr="007E3B2A">
              <w:t>Deploy equipment and implement monitoring procedure</w:t>
            </w:r>
          </w:p>
          <w:p w14:paraId="63CD4B7D" w14:textId="3F62F72C" w:rsidR="007E3B2A" w:rsidRPr="007E3B2A" w:rsidRDefault="007E3B2A" w:rsidP="007E3B2A">
            <w:r>
              <w:t>3.4</w:t>
            </w:r>
            <w:r w:rsidR="005B2B16">
              <w:t xml:space="preserve"> </w:t>
            </w:r>
            <w:r w:rsidRPr="007E3B2A">
              <w:t>Record marine monitoring data</w:t>
            </w:r>
          </w:p>
          <w:p w14:paraId="73D14BB5" w14:textId="0865F93A" w:rsidR="007E3B2A" w:rsidRPr="007E3B2A" w:rsidRDefault="007E3B2A" w:rsidP="005B2B16">
            <w:pPr>
              <w:pStyle w:val="SIText"/>
            </w:pPr>
            <w:r>
              <w:t>3.5</w:t>
            </w:r>
            <w:r w:rsidRPr="007E3B2A">
              <w:t xml:space="preserve"> Monitor the </w:t>
            </w:r>
            <w:r w:rsidR="005B2B16">
              <w:t>program</w:t>
            </w:r>
            <w:r w:rsidRPr="007E3B2A">
              <w:t xml:space="preserve"> and </w:t>
            </w:r>
            <w:r w:rsidR="005B2B16">
              <w:t>make and record adjustments according to program requirements</w:t>
            </w:r>
          </w:p>
        </w:tc>
      </w:tr>
      <w:tr w:rsidR="007E3B2A" w:rsidRPr="00963A46" w14:paraId="2CF865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61D828F" w14:textId="79B2125C" w:rsidR="007E3B2A" w:rsidRDefault="007E3B2A" w:rsidP="005B2B16">
            <w:pPr>
              <w:pStyle w:val="SIText"/>
            </w:pPr>
            <w:r w:rsidRPr="004B67D0">
              <w:lastRenderedPageBreak/>
              <w:t>4.</w:t>
            </w:r>
            <w:r w:rsidR="005B2B16">
              <w:t xml:space="preserve"> </w:t>
            </w:r>
            <w:r>
              <w:t>Conduct post-monitoring operations</w:t>
            </w:r>
          </w:p>
        </w:tc>
        <w:tc>
          <w:tcPr>
            <w:tcW w:w="3604" w:type="pct"/>
            <w:shd w:val="clear" w:color="auto" w:fill="auto"/>
          </w:tcPr>
          <w:p w14:paraId="7DC0A646" w14:textId="77777777" w:rsidR="007E3B2A" w:rsidRPr="007E3B2A" w:rsidRDefault="007E3B2A" w:rsidP="007E3B2A">
            <w:r w:rsidRPr="004B67D0">
              <w:t>4.1</w:t>
            </w:r>
            <w:r w:rsidRPr="007E3B2A">
              <w:t xml:space="preserve"> Secure and download recorded data</w:t>
            </w:r>
          </w:p>
          <w:p w14:paraId="62B7CE2E" w14:textId="2CC03323" w:rsidR="007E3B2A" w:rsidRPr="007E3B2A" w:rsidRDefault="007E3B2A" w:rsidP="007E3B2A">
            <w:r>
              <w:t>4.2 Clean, service and maintain</w:t>
            </w:r>
            <w:r w:rsidRPr="007E3B2A">
              <w:t xml:space="preserve"> marine monitoring equipment</w:t>
            </w:r>
            <w:r w:rsidR="009457E8">
              <w:t xml:space="preserve"> according to manufacturer instructions and biosecurity requirements</w:t>
            </w:r>
          </w:p>
          <w:p w14:paraId="406D9334" w14:textId="77777777" w:rsidR="007E3B2A" w:rsidRPr="007E3B2A" w:rsidRDefault="007E3B2A" w:rsidP="007E3B2A">
            <w:r>
              <w:t xml:space="preserve">4.3 </w:t>
            </w:r>
            <w:r w:rsidRPr="007E3B2A">
              <w:t>Organise repair or replacement of faulty equipment</w:t>
            </w:r>
          </w:p>
          <w:p w14:paraId="46B4F939" w14:textId="46FDBD86" w:rsidR="007E3B2A" w:rsidRPr="007E3B2A" w:rsidRDefault="007E3B2A" w:rsidP="007E3B2A">
            <w:r>
              <w:t>4.4</w:t>
            </w:r>
            <w:r w:rsidR="005B2B16">
              <w:t xml:space="preserve"> </w:t>
            </w:r>
            <w:r w:rsidRPr="007E3B2A">
              <w:t>Store marine monitoring equipment</w:t>
            </w:r>
          </w:p>
          <w:p w14:paraId="052664DF" w14:textId="51A03336" w:rsidR="007E3B2A" w:rsidRPr="004B67D0" w:rsidRDefault="007E3B2A" w:rsidP="005B2B16">
            <w:pPr>
              <w:pStyle w:val="SIText"/>
            </w:pPr>
            <w:r>
              <w:t>4.5</w:t>
            </w:r>
            <w:r w:rsidR="005B2B16">
              <w:t xml:space="preserve"> </w:t>
            </w:r>
            <w:r>
              <w:t>Record incidents, and lead a debrief after marine monitoring operation</w:t>
            </w:r>
            <w:r w:rsidR="005B2B16">
              <w:t>s</w:t>
            </w:r>
          </w:p>
        </w:tc>
      </w:tr>
    </w:tbl>
    <w:p w14:paraId="54963FD2" w14:textId="77777777" w:rsidR="005F771F" w:rsidRDefault="005F771F" w:rsidP="005F771F">
      <w:pPr>
        <w:pStyle w:val="SIText"/>
      </w:pPr>
    </w:p>
    <w:p w14:paraId="231B428B" w14:textId="4356380B" w:rsidR="005F771F" w:rsidRPr="000754EC" w:rsidRDefault="005F771F" w:rsidP="000754EC"/>
    <w:p w14:paraId="67D48D8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B018CB1" w14:textId="77777777" w:rsidTr="00CA2922">
        <w:trPr>
          <w:tblHeader/>
        </w:trPr>
        <w:tc>
          <w:tcPr>
            <w:tcW w:w="5000" w:type="pct"/>
            <w:gridSpan w:val="2"/>
          </w:tcPr>
          <w:p w14:paraId="6045AB3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BC6218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2937547" w14:textId="77777777" w:rsidTr="00CA2922">
        <w:trPr>
          <w:tblHeader/>
        </w:trPr>
        <w:tc>
          <w:tcPr>
            <w:tcW w:w="1396" w:type="pct"/>
          </w:tcPr>
          <w:p w14:paraId="757F28F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A5323D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979BC" w:rsidRPr="00336FCA" w:rsidDel="00423CB2" w14:paraId="3B9809F8" w14:textId="77777777" w:rsidTr="00A61D21">
        <w:tc>
          <w:tcPr>
            <w:tcW w:w="1396" w:type="pct"/>
          </w:tcPr>
          <w:p w14:paraId="7C8D006F" w14:textId="77777777" w:rsidR="002979BC" w:rsidRPr="002979BC" w:rsidRDefault="002979BC" w:rsidP="002979BC">
            <w:pPr>
              <w:pStyle w:val="SIText"/>
            </w:pPr>
            <w:r>
              <w:t>W</w:t>
            </w:r>
            <w:r w:rsidRPr="002979BC">
              <w:t>riting</w:t>
            </w:r>
          </w:p>
        </w:tc>
        <w:tc>
          <w:tcPr>
            <w:tcW w:w="3604" w:type="pct"/>
          </w:tcPr>
          <w:p w14:paraId="48568E25" w14:textId="4192CDDF" w:rsidR="002979BC" w:rsidRPr="002979BC" w:rsidRDefault="002979BC" w:rsidP="00B470D2">
            <w:pPr>
              <w:pStyle w:val="SIBulletList1"/>
              <w:rPr>
                <w:rFonts w:eastAsia="Calibri"/>
              </w:rPr>
            </w:pPr>
            <w:r w:rsidRPr="002979BC">
              <w:t xml:space="preserve">Accurately record </w:t>
            </w:r>
            <w:r>
              <w:t xml:space="preserve">monitoring </w:t>
            </w:r>
            <w:r w:rsidRPr="002979BC">
              <w:t xml:space="preserve">information using </w:t>
            </w:r>
            <w:r w:rsidR="00B470D2">
              <w:t>industry specific</w:t>
            </w:r>
            <w:r w:rsidRPr="002979BC">
              <w:t xml:space="preserve"> language and </w:t>
            </w:r>
            <w:r w:rsidR="00B470D2">
              <w:t>workplace</w:t>
            </w:r>
            <w:r w:rsidRPr="002979BC">
              <w:t xml:space="preserve"> format</w:t>
            </w:r>
            <w:r w:rsidR="00B470D2">
              <w:t xml:space="preserve"> an</w:t>
            </w:r>
            <w:r w:rsidRPr="002979BC">
              <w:t>d protocols</w:t>
            </w:r>
          </w:p>
        </w:tc>
      </w:tr>
      <w:tr w:rsidR="00F1480E" w:rsidRPr="00336FCA" w:rsidDel="00423CB2" w14:paraId="391ECAC4" w14:textId="77777777" w:rsidTr="00CA2922">
        <w:tc>
          <w:tcPr>
            <w:tcW w:w="1396" w:type="pct"/>
          </w:tcPr>
          <w:p w14:paraId="7E071422" w14:textId="537D0C91" w:rsidR="00F1480E" w:rsidRPr="000754EC" w:rsidRDefault="002979BC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709C5967" w14:textId="28715F3F" w:rsidR="00F1480E" w:rsidRPr="000754EC" w:rsidRDefault="002979BC" w:rsidP="002979BC">
            <w:pPr>
              <w:pStyle w:val="SIBulletList1"/>
            </w:pPr>
            <w:r>
              <w:t>P</w:t>
            </w:r>
            <w:r w:rsidRPr="002979BC">
              <w:t xml:space="preserve">articipate in verbal exchanges </w:t>
            </w:r>
            <w:r>
              <w:t xml:space="preserve">with supervisor </w:t>
            </w:r>
            <w:r w:rsidRPr="002979BC">
              <w:t xml:space="preserve">using collaborative and inclusive techniques including active listening and questioning and reading of verbal and non-verbal signals to convey and clarify </w:t>
            </w:r>
            <w:r>
              <w:t>monitoring instructions and actions</w:t>
            </w:r>
          </w:p>
        </w:tc>
      </w:tr>
    </w:tbl>
    <w:p w14:paraId="314A5715" w14:textId="77777777" w:rsidR="00916CD7" w:rsidRDefault="00916CD7" w:rsidP="005F771F">
      <w:pPr>
        <w:pStyle w:val="SIText"/>
      </w:pPr>
    </w:p>
    <w:p w14:paraId="0BFB7D2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967B1D8" w14:textId="77777777" w:rsidTr="00F33FF2">
        <w:tc>
          <w:tcPr>
            <w:tcW w:w="5000" w:type="pct"/>
            <w:gridSpan w:val="4"/>
          </w:tcPr>
          <w:p w14:paraId="49FDD1D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94DC451" w14:textId="77777777" w:rsidTr="00F33FF2">
        <w:tc>
          <w:tcPr>
            <w:tcW w:w="1028" w:type="pct"/>
          </w:tcPr>
          <w:p w14:paraId="0A1E80A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F3AC16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C19E5A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88D219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B95CEC6" w14:textId="77777777" w:rsidTr="00F33FF2">
        <w:tc>
          <w:tcPr>
            <w:tcW w:w="1028" w:type="pct"/>
          </w:tcPr>
          <w:p w14:paraId="47712EF1" w14:textId="712F2522" w:rsidR="00041E59" w:rsidRPr="000754EC" w:rsidRDefault="007E3B2A" w:rsidP="007E3B2A">
            <w:pPr>
              <w:pStyle w:val="SIText"/>
            </w:pPr>
            <w:r>
              <w:t>AHCMAR3XX C</w:t>
            </w:r>
            <w:r w:rsidRPr="007E3B2A">
              <w:t xml:space="preserve">onduct a subtidal marine monitoring operation from a vessel or platform  </w:t>
            </w:r>
          </w:p>
        </w:tc>
        <w:tc>
          <w:tcPr>
            <w:tcW w:w="1105" w:type="pct"/>
          </w:tcPr>
          <w:p w14:paraId="5C22B362" w14:textId="77777777" w:rsidR="00041E59" w:rsidRPr="000754EC" w:rsidRDefault="00A70ACB" w:rsidP="000754EC">
            <w:pPr>
              <w:pStyle w:val="SIText"/>
            </w:pPr>
            <w:r>
              <w:t>New</w:t>
            </w:r>
          </w:p>
        </w:tc>
        <w:tc>
          <w:tcPr>
            <w:tcW w:w="1251" w:type="pct"/>
          </w:tcPr>
          <w:p w14:paraId="3A489CA8" w14:textId="77777777" w:rsidR="00041E59" w:rsidRPr="000754EC" w:rsidRDefault="00A70ACB" w:rsidP="000754EC">
            <w:pPr>
              <w:pStyle w:val="SIText"/>
            </w:pPr>
            <w:r>
              <w:t>New</w:t>
            </w:r>
          </w:p>
        </w:tc>
        <w:tc>
          <w:tcPr>
            <w:tcW w:w="1616" w:type="pct"/>
          </w:tcPr>
          <w:p w14:paraId="0EAE9BA5" w14:textId="77777777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1D2A66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2F4E004" w14:textId="77777777" w:rsidTr="00CA2922">
        <w:tc>
          <w:tcPr>
            <w:tcW w:w="1396" w:type="pct"/>
            <w:shd w:val="clear" w:color="auto" w:fill="auto"/>
          </w:tcPr>
          <w:p w14:paraId="7EB8D31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387435F" w14:textId="77777777" w:rsidR="00A70ACB" w:rsidRPr="00A70ACB" w:rsidRDefault="00A70ACB" w:rsidP="00A70ACB">
            <w:pPr>
              <w:pStyle w:val="SIText"/>
            </w:pPr>
            <w:r w:rsidRPr="00A70ACB">
              <w:t xml:space="preserve">Companion Volumes, including Implementation Guides, are available at </w:t>
            </w:r>
            <w:proofErr w:type="spellStart"/>
            <w:r w:rsidRPr="00A70ACB">
              <w:t>VETNet</w:t>
            </w:r>
            <w:proofErr w:type="spellEnd"/>
            <w:r w:rsidRPr="00A70ACB">
              <w:t xml:space="preserve">: </w:t>
            </w:r>
          </w:p>
          <w:p w14:paraId="47304C88" w14:textId="77777777" w:rsidR="00F1480E" w:rsidRPr="000754EC" w:rsidRDefault="00A70ACB" w:rsidP="00A70ACB">
            <w:pPr>
              <w:pStyle w:val="SIText"/>
            </w:pPr>
            <w:r w:rsidRPr="00A70ACB">
              <w:t>https://vetnet.education.gov.au/Pages/TrainingDocs.aspx?q=c6399549-9c62-4a5e-bf1a-524b2322cf72</w:t>
            </w:r>
          </w:p>
        </w:tc>
      </w:tr>
    </w:tbl>
    <w:p w14:paraId="2742AE6E" w14:textId="77777777" w:rsidR="00F1480E" w:rsidRDefault="00F1480E" w:rsidP="005F771F">
      <w:pPr>
        <w:pStyle w:val="SIText"/>
      </w:pPr>
    </w:p>
    <w:p w14:paraId="442A758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AA81261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BEC4F8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3B4D04E" w14:textId="77777777" w:rsidR="00556C4C" w:rsidRPr="000754EC" w:rsidRDefault="00556C4C" w:rsidP="00866B15">
            <w:pPr>
              <w:pStyle w:val="SIUnittitle"/>
            </w:pPr>
            <w:r w:rsidRPr="00F56827">
              <w:t xml:space="preserve">Assessment requirements for </w:t>
            </w:r>
            <w:r w:rsidR="00866B15" w:rsidRPr="00866B15">
              <w:t>AHCMAR3</w:t>
            </w:r>
            <w:r w:rsidR="00866B15">
              <w:t>XX</w:t>
            </w:r>
            <w:r w:rsidR="00866B15" w:rsidRPr="00866B15">
              <w:t xml:space="preserve"> Conduct a subtidal marine monitoring operation from a vessel or platform</w:t>
            </w:r>
          </w:p>
        </w:tc>
      </w:tr>
      <w:tr w:rsidR="00556C4C" w:rsidRPr="00A55106" w14:paraId="4B1C4E94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CD60F7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9FF710C" w14:textId="77777777" w:rsidTr="00113678">
        <w:tc>
          <w:tcPr>
            <w:tcW w:w="5000" w:type="pct"/>
            <w:gridSpan w:val="2"/>
            <w:shd w:val="clear" w:color="auto" w:fill="auto"/>
          </w:tcPr>
          <w:p w14:paraId="17FF5165" w14:textId="54753329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8E24A10" w14:textId="77777777" w:rsidR="0026394F" w:rsidRDefault="0026394F" w:rsidP="00E40225">
            <w:pPr>
              <w:pStyle w:val="SIText"/>
            </w:pPr>
          </w:p>
          <w:p w14:paraId="2704425E" w14:textId="79C16FCE" w:rsidR="009877AA" w:rsidRDefault="007A300D" w:rsidP="00B513E0">
            <w:pPr>
              <w:pStyle w:val="SIText"/>
            </w:pPr>
            <w:r w:rsidRPr="000754EC">
              <w:t>There must be evidence that the individual has</w:t>
            </w:r>
            <w:r w:rsidR="00B513E0" w:rsidRPr="007E3B2A">
              <w:t xml:space="preserve"> </w:t>
            </w:r>
            <w:r w:rsidR="009877AA">
              <w:t>conducted</w:t>
            </w:r>
            <w:r w:rsidR="00B513E0" w:rsidRPr="007E3B2A">
              <w:t xml:space="preserve"> at least two </w:t>
            </w:r>
            <w:r w:rsidR="009877AA">
              <w:t xml:space="preserve">subtidal </w:t>
            </w:r>
            <w:r w:rsidR="00B513E0" w:rsidRPr="007E3B2A">
              <w:t xml:space="preserve">monitoring </w:t>
            </w:r>
            <w:r w:rsidR="009877AA">
              <w:t xml:space="preserve">operations for </w:t>
            </w:r>
            <w:r w:rsidR="00B513E0" w:rsidRPr="007E3B2A">
              <w:t>benthic and fish communities</w:t>
            </w:r>
            <w:r w:rsidR="009877AA">
              <w:t xml:space="preserve"> using different techniques selected from the following:</w:t>
            </w:r>
          </w:p>
          <w:p w14:paraId="35AF1E2C" w14:textId="7E620745" w:rsidR="009877AA" w:rsidRDefault="009457E8" w:rsidP="009877AA">
            <w:pPr>
              <w:pStyle w:val="SIBulletList2"/>
            </w:pPr>
            <w:r>
              <w:t>d</w:t>
            </w:r>
            <w:r w:rsidR="00B513E0" w:rsidRPr="007E3B2A">
              <w:t>r</w:t>
            </w:r>
            <w:r>
              <w:t>op c</w:t>
            </w:r>
            <w:r w:rsidR="00B513E0" w:rsidRPr="007E3B2A">
              <w:t>ameras</w:t>
            </w:r>
          </w:p>
          <w:p w14:paraId="6BDADE0B" w14:textId="69740FDD" w:rsidR="00B513E0" w:rsidRDefault="009457E8" w:rsidP="009877AA">
            <w:pPr>
              <w:pStyle w:val="SIBulletList2"/>
            </w:pPr>
            <w:r>
              <w:t>baited remote underwater video s</w:t>
            </w:r>
            <w:r w:rsidR="00B513E0" w:rsidRPr="007E3B2A">
              <w:t>tations (BRUVS)</w:t>
            </w:r>
          </w:p>
          <w:p w14:paraId="5DB0CACC" w14:textId="3311DD9F" w:rsidR="009457E8" w:rsidRPr="00B513E0" w:rsidRDefault="009457E8" w:rsidP="00C438F8">
            <w:pPr>
              <w:pStyle w:val="SIBulletList2"/>
            </w:pPr>
            <w:r>
              <w:t>remotely piloted system</w:t>
            </w:r>
          </w:p>
          <w:p w14:paraId="09B124BB" w14:textId="104F4135" w:rsidR="00B513E0" w:rsidRPr="000754EC" w:rsidRDefault="009877AA" w:rsidP="000754EC">
            <w:pPr>
              <w:pStyle w:val="SIText"/>
            </w:pPr>
            <w:r>
              <w:t>There must also be evidence that the individual has:</w:t>
            </w:r>
          </w:p>
          <w:p w14:paraId="46EFF618" w14:textId="3227A74F" w:rsidR="00866B15" w:rsidRPr="00866B15" w:rsidRDefault="009877AA" w:rsidP="00866B15">
            <w:pPr>
              <w:pStyle w:val="SIBulletList1"/>
            </w:pPr>
            <w:r>
              <w:t xml:space="preserve">planned </w:t>
            </w:r>
            <w:r w:rsidR="00866B15" w:rsidRPr="00866B15">
              <w:t>a subtidal marine monitoring operation from a vessel or platform for both benthic and fish communities</w:t>
            </w:r>
          </w:p>
          <w:p w14:paraId="7EC0D7BF" w14:textId="5E732618" w:rsidR="00866B15" w:rsidRPr="00866B15" w:rsidRDefault="009877AA" w:rsidP="00866B15">
            <w:pPr>
              <w:pStyle w:val="SIBulletList1"/>
            </w:pPr>
            <w:r>
              <w:t>o</w:t>
            </w:r>
            <w:r w:rsidR="00866B15" w:rsidRPr="00866B15">
              <w:t>btain</w:t>
            </w:r>
            <w:r>
              <w:t>ed</w:t>
            </w:r>
            <w:r w:rsidR="00866B15" w:rsidRPr="00866B15">
              <w:t xml:space="preserve"> and assemble</w:t>
            </w:r>
            <w:r>
              <w:t>d</w:t>
            </w:r>
            <w:r w:rsidR="00866B15" w:rsidRPr="00866B15">
              <w:t xml:space="preserve"> equipment and </w:t>
            </w:r>
            <w:r>
              <w:t>materials</w:t>
            </w:r>
            <w:r w:rsidR="00866B15" w:rsidRPr="00866B15">
              <w:t xml:space="preserve"> for subtidal marine monitoring operations </w:t>
            </w:r>
          </w:p>
          <w:p w14:paraId="4721C335" w14:textId="68CBC51B" w:rsidR="00866B15" w:rsidRPr="00866B15" w:rsidRDefault="009877AA" w:rsidP="00866B15">
            <w:pPr>
              <w:pStyle w:val="SIBulletList1"/>
            </w:pPr>
            <w:r>
              <w:t>c</w:t>
            </w:r>
            <w:r w:rsidR="00866B15" w:rsidRPr="00866B15">
              <w:t xml:space="preserve">heck the operation of underwater equipment with </w:t>
            </w:r>
            <w:proofErr w:type="gramStart"/>
            <w:r w:rsidR="00866B15" w:rsidRPr="00866B15">
              <w:t>particular attention</w:t>
            </w:r>
            <w:proofErr w:type="gramEnd"/>
            <w:r w:rsidR="00866B15" w:rsidRPr="00866B15">
              <w:t xml:space="preserve"> to: </w:t>
            </w:r>
          </w:p>
          <w:p w14:paraId="754A95CD" w14:textId="77777777" w:rsidR="00866B15" w:rsidRPr="00866B15" w:rsidRDefault="00866B15" w:rsidP="00866B15">
            <w:pPr>
              <w:pStyle w:val="SIBulletList2"/>
            </w:pPr>
            <w:r w:rsidRPr="00866B15">
              <w:t>tethers, attachments, mounts and retrieval systems</w:t>
            </w:r>
          </w:p>
          <w:p w14:paraId="4961D99A" w14:textId="77777777" w:rsidR="00866B15" w:rsidRPr="00866B15" w:rsidRDefault="00866B15" w:rsidP="00866B15">
            <w:pPr>
              <w:pStyle w:val="SIBulletList2"/>
            </w:pPr>
            <w:r w:rsidRPr="00866B15">
              <w:t xml:space="preserve">seals and </w:t>
            </w:r>
            <w:proofErr w:type="spellStart"/>
            <w:r w:rsidRPr="00866B15">
              <w:t>o-rings</w:t>
            </w:r>
            <w:proofErr w:type="spellEnd"/>
          </w:p>
          <w:p w14:paraId="49E5B3CC" w14:textId="77777777" w:rsidR="00866B15" w:rsidRPr="00866B15" w:rsidRDefault="00866B15" w:rsidP="00866B15">
            <w:pPr>
              <w:pStyle w:val="SIBulletList2"/>
            </w:pPr>
            <w:r w:rsidRPr="00866B15">
              <w:t>soft pads</w:t>
            </w:r>
          </w:p>
          <w:p w14:paraId="0C2F848F" w14:textId="77777777" w:rsidR="00866B15" w:rsidRPr="00866B15" w:rsidRDefault="00866B15" w:rsidP="00866B15">
            <w:pPr>
              <w:pStyle w:val="SIBulletList2"/>
            </w:pPr>
            <w:r w:rsidRPr="00866B15">
              <w:t>electrical connections/ power supply</w:t>
            </w:r>
          </w:p>
          <w:p w14:paraId="15FD278F" w14:textId="77777777" w:rsidR="00866B15" w:rsidRPr="00866B15" w:rsidRDefault="00866B15" w:rsidP="00866B15">
            <w:pPr>
              <w:pStyle w:val="SIBulletList2"/>
            </w:pPr>
            <w:r w:rsidRPr="00866B15">
              <w:t>lenses and protective covers</w:t>
            </w:r>
          </w:p>
          <w:p w14:paraId="2BE368F9" w14:textId="721B9445" w:rsidR="00866B15" w:rsidRPr="00866B15" w:rsidRDefault="009877AA" w:rsidP="00866B15">
            <w:pPr>
              <w:pStyle w:val="SIBulletList1"/>
            </w:pPr>
            <w:r>
              <w:t>l</w:t>
            </w:r>
            <w:r w:rsidR="00866B15" w:rsidRPr="00866B15">
              <w:t>ubricate, clean</w:t>
            </w:r>
            <w:r>
              <w:t>ed</w:t>
            </w:r>
            <w:r w:rsidR="00866B15" w:rsidRPr="00866B15">
              <w:t>, maintain</w:t>
            </w:r>
            <w:r>
              <w:t>ed</w:t>
            </w:r>
            <w:r w:rsidR="00866B15" w:rsidRPr="00866B15">
              <w:t xml:space="preserve"> and repair</w:t>
            </w:r>
            <w:r>
              <w:t>ed</w:t>
            </w:r>
            <w:r w:rsidR="00866B15" w:rsidRPr="00866B15">
              <w:t xml:space="preserve"> underwater equipment</w:t>
            </w:r>
          </w:p>
          <w:p w14:paraId="4E3EF1FF" w14:textId="02BAED37" w:rsidR="00866B15" w:rsidRPr="00866B15" w:rsidRDefault="009877AA" w:rsidP="00866B15">
            <w:pPr>
              <w:pStyle w:val="SIBulletList1"/>
            </w:pPr>
            <w:r>
              <w:t xml:space="preserve">briefed </w:t>
            </w:r>
            <w:r w:rsidR="00866B15" w:rsidRPr="00866B15">
              <w:t>and de-brief</w:t>
            </w:r>
            <w:r>
              <w:t>ed</w:t>
            </w:r>
            <w:r w:rsidR="00866B15" w:rsidRPr="00866B15">
              <w:t xml:space="preserve"> personnel on marine monitoring activity</w:t>
            </w:r>
          </w:p>
          <w:p w14:paraId="5FD69FCC" w14:textId="65F50F2F" w:rsidR="00866B15" w:rsidRPr="00866B15" w:rsidRDefault="009877AA" w:rsidP="00866B15">
            <w:pPr>
              <w:pStyle w:val="SIBulletList1"/>
            </w:pPr>
            <w:r>
              <w:t>t</w:t>
            </w:r>
            <w:r w:rsidR="00866B15" w:rsidRPr="00866B15">
              <w:t>ransport</w:t>
            </w:r>
            <w:r>
              <w:t>ed</w:t>
            </w:r>
            <w:r w:rsidR="00866B15" w:rsidRPr="00866B15">
              <w:t xml:space="preserve"> equipment and </w:t>
            </w:r>
            <w:r>
              <w:t>materials</w:t>
            </w:r>
            <w:r w:rsidR="00866B15" w:rsidRPr="00866B15">
              <w:t xml:space="preserve"> for subtidal marine monitoring</w:t>
            </w:r>
            <w:r>
              <w:t xml:space="preserve"> to monitoring site</w:t>
            </w:r>
          </w:p>
          <w:p w14:paraId="47BD3EFC" w14:textId="1027D8E6" w:rsidR="00866B15" w:rsidRPr="00866B15" w:rsidRDefault="009877AA" w:rsidP="00866B15">
            <w:pPr>
              <w:pStyle w:val="SIBulletList1"/>
            </w:pPr>
            <w:r>
              <w:t>s</w:t>
            </w:r>
            <w:r w:rsidR="00866B15" w:rsidRPr="00866B15">
              <w:t>tore equipment and consumables for subtidal marine monitoring</w:t>
            </w:r>
          </w:p>
          <w:p w14:paraId="42261646" w14:textId="0E1EDC1B" w:rsidR="00866B15" w:rsidRPr="00866B15" w:rsidRDefault="00A47413" w:rsidP="00866B15">
            <w:pPr>
              <w:pStyle w:val="SIBulletList1"/>
            </w:pPr>
            <w:r>
              <w:t xml:space="preserve">implemented </w:t>
            </w:r>
            <w:r w:rsidR="00866B15" w:rsidRPr="00866B15">
              <w:t>biosecurity measures</w:t>
            </w:r>
          </w:p>
          <w:p w14:paraId="61A109BD" w14:textId="37ABAFE7" w:rsidR="00556C4C" w:rsidRPr="000754EC" w:rsidRDefault="00A47413" w:rsidP="00A47413">
            <w:pPr>
              <w:pStyle w:val="SIBulletList1"/>
            </w:pPr>
            <w:r>
              <w:t>s</w:t>
            </w:r>
            <w:r w:rsidR="00866B15" w:rsidRPr="00866B15">
              <w:t>e</w:t>
            </w:r>
            <w:r w:rsidR="00866B15">
              <w:t>cure</w:t>
            </w:r>
            <w:r>
              <w:t xml:space="preserve">d and stored </w:t>
            </w:r>
            <w:r w:rsidR="00866B15">
              <w:t>recorded data</w:t>
            </w:r>
            <w:r>
              <w:t>.</w:t>
            </w:r>
          </w:p>
        </w:tc>
      </w:tr>
    </w:tbl>
    <w:p w14:paraId="57A0CDF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18C91E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F09AF0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910FE43" w14:textId="77777777" w:rsidTr="00CA2922">
        <w:tc>
          <w:tcPr>
            <w:tcW w:w="5000" w:type="pct"/>
            <w:shd w:val="clear" w:color="auto" w:fill="auto"/>
          </w:tcPr>
          <w:p w14:paraId="48C56BFC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8CC7711" w14:textId="3BBF320D" w:rsidR="00866B15" w:rsidRPr="00866B15" w:rsidRDefault="004F67A2" w:rsidP="00866B15">
            <w:pPr>
              <w:pStyle w:val="SIBulletList1"/>
            </w:pPr>
            <w:r>
              <w:t>i</w:t>
            </w:r>
            <w:r w:rsidR="00866B15" w:rsidRPr="00866B15">
              <w:t>nterpreting forecasts for marine weather, tides and sea conditions</w:t>
            </w:r>
          </w:p>
          <w:p w14:paraId="37009CD2" w14:textId="5E8D8929" w:rsidR="00866B15" w:rsidRPr="00866B15" w:rsidRDefault="004F67A2" w:rsidP="00866B15">
            <w:pPr>
              <w:pStyle w:val="SIBulletList1"/>
            </w:pPr>
            <w:r>
              <w:t>b</w:t>
            </w:r>
            <w:r w:rsidR="00866B15" w:rsidRPr="00866B15">
              <w:t>asic physics of the underwater environment and the relationships between equipment/monitoring techniques and depth, pressure, flow and light penetration</w:t>
            </w:r>
          </w:p>
          <w:p w14:paraId="2D8CEF5E" w14:textId="34BB3876" w:rsidR="00866B15" w:rsidRPr="00866B15" w:rsidRDefault="004F67A2" w:rsidP="00866B15">
            <w:pPr>
              <w:pStyle w:val="SIBulletList1"/>
            </w:pPr>
            <w:r>
              <w:t>c</w:t>
            </w:r>
            <w:r w:rsidR="00866B15" w:rsidRPr="00866B15">
              <w:t>omputer hardware and software systems that support marine monitoring work</w:t>
            </w:r>
          </w:p>
          <w:p w14:paraId="12C7C324" w14:textId="642558AB" w:rsidR="00866B15" w:rsidRPr="00866B15" w:rsidRDefault="004F67A2" w:rsidP="00866B15">
            <w:pPr>
              <w:pStyle w:val="SIBulletList1"/>
            </w:pPr>
            <w:r>
              <w:t>m</w:t>
            </w:r>
            <w:r w:rsidR="00866B15" w:rsidRPr="00866B15">
              <w:t>arine monitoring equipment including underwater equipment and housings</w:t>
            </w:r>
          </w:p>
          <w:p w14:paraId="1495F554" w14:textId="4351A09A" w:rsidR="00866B15" w:rsidRPr="00866B15" w:rsidRDefault="004F67A2" w:rsidP="00866B15">
            <w:pPr>
              <w:pStyle w:val="SIBulletList1"/>
            </w:pPr>
            <w:r>
              <w:t>risks associated with monitoring equipment, including:</w:t>
            </w:r>
          </w:p>
          <w:p w14:paraId="57F1424C" w14:textId="77777777" w:rsidR="00866B15" w:rsidRPr="00866B15" w:rsidRDefault="00866B15" w:rsidP="00866B15">
            <w:pPr>
              <w:pStyle w:val="SIBulletList2"/>
            </w:pPr>
            <w:r w:rsidRPr="00866B15">
              <w:t>condensation</w:t>
            </w:r>
          </w:p>
          <w:p w14:paraId="5D8952F2" w14:textId="77777777" w:rsidR="00866B15" w:rsidRPr="00866B15" w:rsidRDefault="00866B15" w:rsidP="00866B15">
            <w:pPr>
              <w:pStyle w:val="SIBulletList2"/>
            </w:pPr>
            <w:r w:rsidRPr="00866B15">
              <w:t xml:space="preserve">pressure </w:t>
            </w:r>
          </w:p>
          <w:p w14:paraId="783FF8FC" w14:textId="77777777" w:rsidR="00866B15" w:rsidRPr="00866B15" w:rsidRDefault="00866B15" w:rsidP="00866B15">
            <w:pPr>
              <w:pStyle w:val="SIBulletList2"/>
            </w:pPr>
            <w:r w:rsidRPr="00866B15">
              <w:t>water flow</w:t>
            </w:r>
          </w:p>
          <w:p w14:paraId="493FCB0A" w14:textId="77777777" w:rsidR="00866B15" w:rsidRPr="00866B15" w:rsidRDefault="00866B15" w:rsidP="00866B15">
            <w:pPr>
              <w:pStyle w:val="SIBulletList2"/>
            </w:pPr>
            <w:r w:rsidRPr="00866B15">
              <w:t xml:space="preserve">retrieval complications </w:t>
            </w:r>
          </w:p>
          <w:p w14:paraId="2F5D2343" w14:textId="77777777" w:rsidR="00866B15" w:rsidRPr="00866B15" w:rsidRDefault="00866B15" w:rsidP="00866B15">
            <w:pPr>
              <w:pStyle w:val="SIBulletList2"/>
            </w:pPr>
            <w:r w:rsidRPr="00866B15">
              <w:t>maintenance – including age, contamination and corrosion</w:t>
            </w:r>
          </w:p>
          <w:p w14:paraId="231E9902" w14:textId="4A7545CF" w:rsidR="00866B15" w:rsidRPr="00866B15" w:rsidRDefault="004F67A2" w:rsidP="00866B15">
            <w:pPr>
              <w:pStyle w:val="SIBulletList1"/>
            </w:pPr>
            <w:r>
              <w:t>p</w:t>
            </w:r>
            <w:r w:rsidR="00866B15" w:rsidRPr="00866B15">
              <w:t>lanning subtidal marine operations</w:t>
            </w:r>
          </w:p>
          <w:p w14:paraId="67E0A922" w14:textId="474AFADD" w:rsidR="00866B15" w:rsidRPr="00866B15" w:rsidRDefault="004F67A2" w:rsidP="00866B15">
            <w:pPr>
              <w:pStyle w:val="SIBulletList1"/>
            </w:pPr>
            <w:r>
              <w:t>d</w:t>
            </w:r>
            <w:r w:rsidR="00866B15" w:rsidRPr="00866B15">
              <w:t>rivers of local and regional ocean circulation and conditions</w:t>
            </w:r>
            <w:r>
              <w:t>, including:</w:t>
            </w:r>
          </w:p>
          <w:p w14:paraId="30C55B2A" w14:textId="77777777" w:rsidR="00866B15" w:rsidRPr="00866B15" w:rsidRDefault="00866B15" w:rsidP="00866B15">
            <w:pPr>
              <w:pStyle w:val="SIBulletList2"/>
            </w:pPr>
            <w:r w:rsidRPr="00866B15">
              <w:t xml:space="preserve">ocean current systems, </w:t>
            </w:r>
          </w:p>
          <w:p w14:paraId="1E471D9F" w14:textId="77777777" w:rsidR="00866B15" w:rsidRPr="00866B15" w:rsidRDefault="00866B15" w:rsidP="00866B15">
            <w:pPr>
              <w:pStyle w:val="SIBulletList2"/>
            </w:pPr>
            <w:r w:rsidRPr="00866B15">
              <w:t xml:space="preserve">weather patterns, </w:t>
            </w:r>
          </w:p>
          <w:p w14:paraId="29481B8E" w14:textId="77777777" w:rsidR="00866B15" w:rsidRPr="00866B15" w:rsidRDefault="00866B15" w:rsidP="00866B15">
            <w:pPr>
              <w:pStyle w:val="SIBulletList2"/>
            </w:pPr>
            <w:r w:rsidRPr="00866B15">
              <w:t xml:space="preserve">tides, </w:t>
            </w:r>
          </w:p>
          <w:p w14:paraId="4E55D24E" w14:textId="282A5D9E" w:rsidR="00866B15" w:rsidRPr="00866B15" w:rsidRDefault="004F67A2" w:rsidP="00866B15">
            <w:pPr>
              <w:pStyle w:val="SIBulletList2"/>
            </w:pPr>
            <w:r w:rsidRPr="00866B15">
              <w:t>seasonal</w:t>
            </w:r>
            <w:r w:rsidR="00866B15" w:rsidRPr="00866B15">
              <w:t xml:space="preserve"> changes, including freshwater inflows </w:t>
            </w:r>
          </w:p>
          <w:p w14:paraId="4D71CB42" w14:textId="77777777" w:rsidR="00866B15" w:rsidRPr="00866B15" w:rsidRDefault="00866B15" w:rsidP="00866B15">
            <w:pPr>
              <w:pStyle w:val="SIBulletList2"/>
            </w:pPr>
            <w:r w:rsidRPr="00866B15">
              <w:t>extraordinary storms and temperature events</w:t>
            </w:r>
          </w:p>
          <w:p w14:paraId="218F8369" w14:textId="2A9B7B42" w:rsidR="00866B15" w:rsidRPr="00866B15" w:rsidRDefault="004F67A2" w:rsidP="00866B15">
            <w:pPr>
              <w:pStyle w:val="SIBulletList1"/>
            </w:pPr>
            <w:r>
              <w:t>m</w:t>
            </w:r>
            <w:r w:rsidR="00866B15" w:rsidRPr="00866B15">
              <w:t xml:space="preserve">aritime regulations </w:t>
            </w:r>
            <w:r>
              <w:t xml:space="preserve">and approvals </w:t>
            </w:r>
            <w:r w:rsidR="00866B15" w:rsidRPr="00866B15">
              <w:t>for commercial survey work on vessels</w:t>
            </w:r>
          </w:p>
          <w:p w14:paraId="19B12438" w14:textId="67B7AE6B" w:rsidR="00866B15" w:rsidRPr="00866B15" w:rsidRDefault="006634B4" w:rsidP="00866B15">
            <w:pPr>
              <w:pStyle w:val="SIBulletList1"/>
            </w:pPr>
            <w:r>
              <w:t>work health and safety assessment for</w:t>
            </w:r>
            <w:r w:rsidR="00866B15" w:rsidRPr="00866B15">
              <w:t xml:space="preserve"> conducting subtidal marine monitoring</w:t>
            </w:r>
          </w:p>
          <w:p w14:paraId="3BC7405A" w14:textId="72248CB9" w:rsidR="00866B15" w:rsidRPr="00866B15" w:rsidRDefault="004F67A2" w:rsidP="00866B15">
            <w:pPr>
              <w:pStyle w:val="SIBulletList1"/>
            </w:pPr>
            <w:r>
              <w:t>b</w:t>
            </w:r>
            <w:r w:rsidR="00866B15" w:rsidRPr="00866B15">
              <w:t>iosecurity measures for subtidal marine monitoring techniques and equipment</w:t>
            </w:r>
          </w:p>
          <w:p w14:paraId="239B54CD" w14:textId="2048F995" w:rsidR="00F1480E" w:rsidRPr="000754EC" w:rsidRDefault="004F67A2" w:rsidP="004F67A2">
            <w:pPr>
              <w:pStyle w:val="SIBulletList1"/>
            </w:pPr>
            <w:r>
              <w:t>operating and e</w:t>
            </w:r>
            <w:r w:rsidR="00866B15" w:rsidRPr="00866B15">
              <w:t>mergency procedures for subtidal marine monitoring work</w:t>
            </w:r>
            <w:r>
              <w:t>.</w:t>
            </w:r>
          </w:p>
        </w:tc>
      </w:tr>
    </w:tbl>
    <w:p w14:paraId="3BF7164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E309A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11D5AC9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7D941798" w14:textId="77777777" w:rsidTr="00CA2922">
        <w:tc>
          <w:tcPr>
            <w:tcW w:w="5000" w:type="pct"/>
            <w:shd w:val="clear" w:color="auto" w:fill="auto"/>
          </w:tcPr>
          <w:p w14:paraId="1993A891" w14:textId="77957556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50B67819" w14:textId="77777777" w:rsidR="00E40225" w:rsidRPr="00E40225" w:rsidRDefault="00E40225" w:rsidP="00E4022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32A447B" w14:textId="13F840DD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037EBE6C" w14:textId="0A2C1E97" w:rsidR="004F67A2" w:rsidRPr="004F67A2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in </w:t>
            </w:r>
            <w:r w:rsidR="004F67A2">
              <w:t>the field and according to the conditions specified in the Performance Evidence</w:t>
            </w:r>
          </w:p>
          <w:p w14:paraId="01F127A4" w14:textId="2A729E35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1B8A6C21" w14:textId="14F82C88" w:rsidR="00366805" w:rsidRPr="000754EC" w:rsidRDefault="004F67A2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live marine life in situ</w:t>
            </w:r>
          </w:p>
          <w:p w14:paraId="2862E2FF" w14:textId="18A64EA9" w:rsidR="00233143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use of </w:t>
            </w:r>
            <w:r w:rsidR="00F83D7C" w:rsidRPr="000754EC">
              <w:t>specific tools</w:t>
            </w:r>
            <w:r w:rsidR="004F67A2">
              <w:t xml:space="preserve"> and equipment required for a monitoring program</w:t>
            </w:r>
          </w:p>
          <w:p w14:paraId="74AB0C47" w14:textId="203B918D" w:rsidR="00F83D7C" w:rsidRPr="004F67A2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use of </w:t>
            </w:r>
            <w:r w:rsidR="00F83D7C" w:rsidRPr="000754EC">
              <w:t>specific items o</w:t>
            </w:r>
            <w:r w:rsidR="004F67A2">
              <w:t>f personal protective equipment</w:t>
            </w:r>
          </w:p>
          <w:p w14:paraId="284B9B67" w14:textId="3BC369EA" w:rsidR="004F67A2" w:rsidRPr="000754EC" w:rsidRDefault="004F67A2" w:rsidP="000754EC">
            <w:pPr>
              <w:pStyle w:val="SIBulletList2"/>
              <w:rPr>
                <w:rFonts w:eastAsia="Calibri"/>
              </w:rPr>
            </w:pPr>
            <w:r>
              <w:t>materials and consumables</w:t>
            </w:r>
          </w:p>
          <w:p w14:paraId="6102F01C" w14:textId="2088C667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48C246CD" w14:textId="1CA679DC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specific workplace procedures</w:t>
            </w:r>
            <w:r w:rsidR="004F67A2">
              <w:rPr>
                <w:rFonts w:eastAsia="Calibri"/>
              </w:rPr>
              <w:t xml:space="preserve"> and </w:t>
            </w:r>
            <w:r w:rsidR="00F83D7C" w:rsidRPr="000754EC">
              <w:rPr>
                <w:rFonts w:eastAsia="Calibri"/>
              </w:rPr>
              <w:t>processes</w:t>
            </w:r>
            <w:r w:rsidR="004F67A2">
              <w:rPr>
                <w:rFonts w:eastAsia="Calibri"/>
              </w:rPr>
              <w:t xml:space="preserve"> for conducting monitoring programs</w:t>
            </w:r>
          </w:p>
          <w:p w14:paraId="6022FE23" w14:textId="5C4D807E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 xml:space="preserve">manufacturer’s operating instructions for </w:t>
            </w:r>
            <w:r w:rsidR="004F67A2">
              <w:rPr>
                <w:rFonts w:eastAsia="Calibri"/>
              </w:rPr>
              <w:t>monitoring equipment</w:t>
            </w:r>
          </w:p>
          <w:p w14:paraId="7640DCDB" w14:textId="0ECC0281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4F67A2">
              <w:rPr>
                <w:rFonts w:eastAsia="Calibri"/>
              </w:rPr>
              <w:t>workplace instructions for monitoring program</w:t>
            </w:r>
          </w:p>
          <w:p w14:paraId="23CF5A63" w14:textId="754152BC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64CB4AA6" w14:textId="4190BA6E" w:rsidR="00366805" w:rsidRPr="000754EC" w:rsidRDefault="004F67A2" w:rsidP="000754EC">
            <w:pPr>
              <w:pStyle w:val="SIBulletList2"/>
            </w:pPr>
            <w:r>
              <w:t>experts</w:t>
            </w:r>
          </w:p>
          <w:p w14:paraId="65FBB578" w14:textId="1CA8BA4C" w:rsidR="00366805" w:rsidRPr="000754EC" w:rsidRDefault="00366805" w:rsidP="000754EC">
            <w:pPr>
              <w:pStyle w:val="SIBulletList2"/>
            </w:pPr>
            <w:r w:rsidRPr="000754EC">
              <w:t>supervisor</w:t>
            </w:r>
          </w:p>
          <w:p w14:paraId="046D9D68" w14:textId="6095E52D" w:rsidR="00366805" w:rsidRPr="000754EC" w:rsidRDefault="00366805" w:rsidP="000754EC">
            <w:pPr>
              <w:pStyle w:val="SIBulletList1"/>
            </w:pPr>
            <w:r>
              <w:t>timeframes:</w:t>
            </w:r>
            <w:r w:rsidR="00B0712C" w:rsidRPr="00B0712C">
              <w:rPr>
                <w:rStyle w:val="SITemporaryText-red"/>
              </w:rPr>
              <w:t xml:space="preserve"> </w:t>
            </w:r>
          </w:p>
          <w:p w14:paraId="7C3C45F7" w14:textId="16B3145A" w:rsidR="00366805" w:rsidRPr="000754EC" w:rsidRDefault="00B0712C" w:rsidP="000754EC">
            <w:pPr>
              <w:pStyle w:val="SIBulletList2"/>
            </w:pPr>
            <w:r>
              <w:t xml:space="preserve">according to time </w:t>
            </w:r>
            <w:r w:rsidR="004F67A2">
              <w:t>frames specified in the monitoring program</w:t>
            </w:r>
          </w:p>
          <w:p w14:paraId="2B26C561" w14:textId="77777777" w:rsidR="0021210E" w:rsidRDefault="0021210E" w:rsidP="000754EC">
            <w:pPr>
              <w:pStyle w:val="SIText"/>
            </w:pPr>
          </w:p>
          <w:p w14:paraId="096EE000" w14:textId="77777777" w:rsidR="00F1480E" w:rsidRPr="000754EC" w:rsidRDefault="007134FE" w:rsidP="00866B15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355A19E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F04515" w14:textId="77777777" w:rsidTr="004679E3">
        <w:tc>
          <w:tcPr>
            <w:tcW w:w="990" w:type="pct"/>
            <w:shd w:val="clear" w:color="auto" w:fill="auto"/>
          </w:tcPr>
          <w:p w14:paraId="5C9FA9B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43F0801" w14:textId="77777777" w:rsidR="00A70ACB" w:rsidRPr="00A70ACB" w:rsidRDefault="00A70ACB" w:rsidP="00A70ACB">
            <w:pPr>
              <w:pStyle w:val="SIText"/>
            </w:pPr>
            <w:r w:rsidRPr="00A70ACB">
              <w:t xml:space="preserve">Companion Volumes, including Implementation Guides, are available at </w:t>
            </w:r>
            <w:proofErr w:type="spellStart"/>
            <w:r w:rsidRPr="00A70ACB">
              <w:t>VETNet</w:t>
            </w:r>
            <w:proofErr w:type="spellEnd"/>
            <w:r w:rsidRPr="00A70ACB">
              <w:t xml:space="preserve">: </w:t>
            </w:r>
          </w:p>
          <w:p w14:paraId="3122FA7C" w14:textId="77777777" w:rsidR="00F1480E" w:rsidRPr="000754EC" w:rsidRDefault="00A70ACB" w:rsidP="00A70ACB">
            <w:pPr>
              <w:pStyle w:val="SIText"/>
            </w:pPr>
            <w:r w:rsidRPr="00A70ACB">
              <w:t>https://vetnet.education.gov.au/Pages/TrainingDocs.aspx?q=c6399549-9c62-4a5e-bf1a-524b2322cf72</w:t>
            </w:r>
          </w:p>
        </w:tc>
      </w:tr>
    </w:tbl>
    <w:p w14:paraId="0D970EE6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7A005F" w14:textId="77777777" w:rsidR="002A654E" w:rsidRDefault="002A654E" w:rsidP="00BF3F0A">
      <w:r>
        <w:separator/>
      </w:r>
    </w:p>
    <w:p w14:paraId="1F6D2B7C" w14:textId="77777777" w:rsidR="002A654E" w:rsidRDefault="002A654E"/>
  </w:endnote>
  <w:endnote w:type="continuationSeparator" w:id="0">
    <w:p w14:paraId="74B51093" w14:textId="77777777" w:rsidR="002A654E" w:rsidRDefault="002A654E" w:rsidP="00BF3F0A">
      <w:r>
        <w:continuationSeparator/>
      </w:r>
    </w:p>
    <w:p w14:paraId="6149BE6D" w14:textId="77777777" w:rsidR="002A654E" w:rsidRDefault="002A65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C6AB850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11551">
          <w:rPr>
            <w:noProof/>
          </w:rPr>
          <w:t>1</w:t>
        </w:r>
        <w:r w:rsidRPr="000754EC">
          <w:fldChar w:fldCharType="end"/>
        </w:r>
      </w:p>
      <w:p w14:paraId="752D7DD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6D40DA4C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740FC2" w14:textId="77777777" w:rsidR="002A654E" w:rsidRDefault="002A654E" w:rsidP="00BF3F0A">
      <w:r>
        <w:separator/>
      </w:r>
    </w:p>
    <w:p w14:paraId="298D616A" w14:textId="77777777" w:rsidR="002A654E" w:rsidRDefault="002A654E"/>
  </w:footnote>
  <w:footnote w:type="continuationSeparator" w:id="0">
    <w:p w14:paraId="1755C56A" w14:textId="77777777" w:rsidR="002A654E" w:rsidRDefault="002A654E" w:rsidP="00BF3F0A">
      <w:r>
        <w:continuationSeparator/>
      </w:r>
    </w:p>
    <w:p w14:paraId="508325DC" w14:textId="77777777" w:rsidR="002A654E" w:rsidRDefault="002A654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F57D02" w14:textId="25ED33E5" w:rsidR="009C2650" w:rsidRPr="00866B15" w:rsidRDefault="00866B15" w:rsidP="00866B15">
    <w:r w:rsidRPr="00866B15">
      <w:rPr>
        <w:lang w:eastAsia="en-US"/>
      </w:rPr>
      <w:t>AHCMAR3</w:t>
    </w:r>
    <w:r w:rsidR="007E3B2A">
      <w:t>XX</w:t>
    </w:r>
    <w:r w:rsidRPr="00866B15">
      <w:rPr>
        <w:lang w:eastAsia="en-US"/>
      </w:rPr>
      <w:t xml:space="preserve"> Conduct a subtidal marine monitoring operation from a vessel or platform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on Barrow">
    <w15:presenceInfo w15:providerId="None" w15:userId="Ron Barro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6B15"/>
    <w:rsid w:val="000014B9"/>
    <w:rsid w:val="00005A15"/>
    <w:rsid w:val="0001108F"/>
    <w:rsid w:val="00011551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76752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979BC"/>
    <w:rsid w:val="002A4CD3"/>
    <w:rsid w:val="002A654E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7A2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2B16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34B4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2A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66B15"/>
    <w:rsid w:val="00886790"/>
    <w:rsid w:val="008908DE"/>
    <w:rsid w:val="008A12ED"/>
    <w:rsid w:val="008A39D3"/>
    <w:rsid w:val="008B2C77"/>
    <w:rsid w:val="008B4AD2"/>
    <w:rsid w:val="008B608F"/>
    <w:rsid w:val="008B7138"/>
    <w:rsid w:val="008D0FB2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457E8"/>
    <w:rsid w:val="009527CB"/>
    <w:rsid w:val="00953835"/>
    <w:rsid w:val="00960F6C"/>
    <w:rsid w:val="00970747"/>
    <w:rsid w:val="009877AA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47413"/>
    <w:rsid w:val="00A5092E"/>
    <w:rsid w:val="00A554D6"/>
    <w:rsid w:val="00A56E14"/>
    <w:rsid w:val="00A6476B"/>
    <w:rsid w:val="00A70ACB"/>
    <w:rsid w:val="00A76C6C"/>
    <w:rsid w:val="00A87356"/>
    <w:rsid w:val="00A92DD1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2D53"/>
    <w:rsid w:val="00AF3957"/>
    <w:rsid w:val="00B0712C"/>
    <w:rsid w:val="00B12013"/>
    <w:rsid w:val="00B22C67"/>
    <w:rsid w:val="00B3508F"/>
    <w:rsid w:val="00B443EE"/>
    <w:rsid w:val="00B470D2"/>
    <w:rsid w:val="00B513E0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0AEF1C"/>
  <w15:docId w15:val="{BFFEEB40-B996-4EA2-9125-EAF28A7EF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7E3B2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E3B2A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7E3B2A"/>
    <w:pPr>
      <w:ind w:left="360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Skills%20Impact%20Unit%20of%20Competency%20Template%20RB%20vers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DF3A8A18957F4A9DAE6D4890C6DE9B" ma:contentTypeVersion="" ma:contentTypeDescription="Create a new document." ma:contentTypeScope="" ma:versionID="8e6095f6d824226484000ae913b37652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E76A5F4E-0EB6-4F94-8F8F-DA8F993584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DB0D12-5509-46B0-B652-DC0F6C1D3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Skills Impact Unit of Competency Template RB version</Template>
  <TotalTime>0</TotalTime>
  <Pages>4</Pages>
  <Words>1174</Words>
  <Characters>6697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Ron Barrow</dc:creator>
  <cp:lastModifiedBy>William Henderson</cp:lastModifiedBy>
  <cp:revision>2</cp:revision>
  <cp:lastPrinted>2016-05-27T05:21:00Z</cp:lastPrinted>
  <dcterms:created xsi:type="dcterms:W3CDTF">2020-03-16T01:11:00Z</dcterms:created>
  <dcterms:modified xsi:type="dcterms:W3CDTF">2020-03-16T01:11:00Z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0x01010076DF3A8A18957F4A9DAE6D4890C6DE9B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