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76221E59" w14:textId="77777777" w:rsidTr="00F279E6">
        <w:tc>
          <w:tcPr>
            <w:tcW w:w="1396" w:type="pct"/>
            <w:shd w:val="clear" w:color="auto" w:fill="auto"/>
          </w:tcPr>
          <w:p w14:paraId="6B0D1D0B" w14:textId="2586F3BF" w:rsidR="00A301E0" w:rsidRPr="00536741" w:rsidRDefault="008D1E80" w:rsidP="00536741">
            <w:pPr>
              <w:pStyle w:val="SISSCODE"/>
            </w:pPr>
            <w:r w:rsidRPr="008D1E80">
              <w:t>ACMSS00007</w:t>
            </w:r>
          </w:p>
        </w:tc>
        <w:tc>
          <w:tcPr>
            <w:tcW w:w="3604" w:type="pct"/>
            <w:shd w:val="clear" w:color="auto" w:fill="auto"/>
          </w:tcPr>
          <w:p w14:paraId="71201066" w14:textId="13C6CD02" w:rsidR="00A301E0" w:rsidRPr="00536741" w:rsidRDefault="008D1E80" w:rsidP="00536741">
            <w:pPr>
              <w:pStyle w:val="SISStitle"/>
            </w:pPr>
            <w:r w:rsidRPr="008D1E80">
              <w:t>Microchip Implantation for Dogs and Cats Skill Set</w:t>
            </w:r>
          </w:p>
        </w:tc>
      </w:tr>
    </w:tbl>
    <w:p w14:paraId="15F341EF" w14:textId="77777777" w:rsidR="00A301E0" w:rsidRPr="00536741" w:rsidRDefault="00A301E0" w:rsidP="00A301E0"/>
    <w:p w14:paraId="30351C35" w14:textId="77777777" w:rsidR="00F1480E" w:rsidRDefault="00F1480E" w:rsidP="000D7BE6">
      <w:pPr>
        <w:pStyle w:val="SITextHeading2"/>
      </w:pPr>
      <w:r>
        <w:t xml:space="preserve">Modification </w:t>
      </w:r>
      <w:r w:rsidR="000D7BE6">
        <w:t>H</w:t>
      </w:r>
      <w:r w:rsidR="000D7BE6" w:rsidRPr="00CA2922">
        <w:t>istory</w:t>
      </w:r>
    </w:p>
    <w:p w14:paraId="0087E171" w14:textId="77777777" w:rsid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21815003" w14:textId="77777777" w:rsidTr="002A1BEA">
        <w:tc>
          <w:tcPr>
            <w:tcW w:w="1396" w:type="pct"/>
            <w:shd w:val="clear" w:color="auto" w:fill="auto"/>
          </w:tcPr>
          <w:p w14:paraId="77E06AC3" w14:textId="77777777" w:rsidR="00536741" w:rsidRPr="00536741" w:rsidRDefault="00536741" w:rsidP="00536741">
            <w:pPr>
              <w:pStyle w:val="SIText-Bold"/>
            </w:pPr>
            <w:r w:rsidRPr="00A326C2">
              <w:t>Release</w:t>
            </w:r>
          </w:p>
        </w:tc>
        <w:tc>
          <w:tcPr>
            <w:tcW w:w="3604" w:type="pct"/>
            <w:shd w:val="clear" w:color="auto" w:fill="auto"/>
          </w:tcPr>
          <w:p w14:paraId="776CBC50" w14:textId="77777777" w:rsidR="00536741" w:rsidRPr="00536741" w:rsidRDefault="00536741" w:rsidP="00536741">
            <w:pPr>
              <w:pStyle w:val="SIText-Bold"/>
            </w:pPr>
            <w:r w:rsidRPr="00A326C2">
              <w:t>Comments</w:t>
            </w:r>
          </w:p>
        </w:tc>
      </w:tr>
      <w:tr w:rsidR="00AB091D" w:rsidRPr="00963A46" w14:paraId="3D7B3FC2" w14:textId="77777777" w:rsidTr="00A56D1C">
        <w:tc>
          <w:tcPr>
            <w:tcW w:w="1396" w:type="pct"/>
            <w:shd w:val="clear" w:color="auto" w:fill="auto"/>
          </w:tcPr>
          <w:p w14:paraId="2851865D" w14:textId="75081A97" w:rsidR="00AB091D" w:rsidRPr="00AB091D" w:rsidRDefault="00AB091D" w:rsidP="00AB091D">
            <w:pPr>
              <w:pStyle w:val="SIText"/>
            </w:pPr>
            <w:r w:rsidRPr="00A7504A">
              <w:t xml:space="preserve">Release </w:t>
            </w:r>
            <w:r>
              <w:t>2</w:t>
            </w:r>
          </w:p>
        </w:tc>
        <w:tc>
          <w:tcPr>
            <w:tcW w:w="3604" w:type="pct"/>
            <w:shd w:val="clear" w:color="auto" w:fill="auto"/>
          </w:tcPr>
          <w:p w14:paraId="5A9C6929" w14:textId="01B7C357" w:rsidR="00AB091D" w:rsidRPr="00AB091D" w:rsidRDefault="00AB091D" w:rsidP="00AB091D">
            <w:pPr>
              <w:pStyle w:val="SIText"/>
            </w:pPr>
            <w:r w:rsidRPr="00A7504A">
              <w:t xml:space="preserve">This version released with ACM Animal Care and Management Training Package Version </w:t>
            </w:r>
            <w:r>
              <w:t>4</w:t>
            </w:r>
            <w:r w:rsidRPr="00A7504A">
              <w:t>.0.</w:t>
            </w:r>
          </w:p>
        </w:tc>
      </w:tr>
      <w:tr w:rsidR="00A7504A" w:rsidRPr="00963A46" w14:paraId="4B0040B2" w14:textId="77777777" w:rsidTr="002A1BEA">
        <w:tc>
          <w:tcPr>
            <w:tcW w:w="1396" w:type="pct"/>
            <w:shd w:val="clear" w:color="auto" w:fill="auto"/>
          </w:tcPr>
          <w:p w14:paraId="78E73BCF" w14:textId="4411877A" w:rsidR="00A7504A" w:rsidRPr="00A7504A" w:rsidRDefault="00A7504A" w:rsidP="00A7504A">
            <w:pPr>
              <w:pStyle w:val="SIText"/>
            </w:pPr>
            <w:r w:rsidRPr="00A7504A">
              <w:t>Release 1</w:t>
            </w:r>
          </w:p>
        </w:tc>
        <w:tc>
          <w:tcPr>
            <w:tcW w:w="3604" w:type="pct"/>
            <w:shd w:val="clear" w:color="auto" w:fill="auto"/>
          </w:tcPr>
          <w:p w14:paraId="5EA715E8" w14:textId="69E7A42D" w:rsidR="00A7504A" w:rsidRPr="00A7504A" w:rsidRDefault="00A7504A" w:rsidP="00A7504A">
            <w:pPr>
              <w:pStyle w:val="SIText"/>
            </w:pPr>
            <w:r w:rsidRPr="00A7504A">
              <w:t>This version released with ACM Animal Care and Management Training Package Version 1.0.</w:t>
            </w:r>
          </w:p>
        </w:tc>
      </w:tr>
    </w:tbl>
    <w:p w14:paraId="63BECE38" w14:textId="77777777" w:rsidR="00536741" w:rsidRDefault="00536741" w:rsidP="00536741">
      <w:pPr>
        <w:rPr>
          <w:lang w:eastAsia="en-US"/>
        </w:rPr>
      </w:pPr>
    </w:p>
    <w:p w14:paraId="29FA2737"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7F32846" w14:textId="77777777" w:rsidTr="00C53C0A">
        <w:trPr>
          <w:trHeight w:val="1151"/>
        </w:trPr>
        <w:tc>
          <w:tcPr>
            <w:tcW w:w="5000" w:type="pct"/>
            <w:shd w:val="clear" w:color="auto" w:fill="auto"/>
          </w:tcPr>
          <w:p w14:paraId="7CBF3FE5" w14:textId="77777777" w:rsidR="00A772D9" w:rsidRPr="00536741" w:rsidRDefault="00A772D9" w:rsidP="00536741">
            <w:pPr>
              <w:pStyle w:val="SITextHeading2"/>
            </w:pPr>
            <w:r>
              <w:t>Description</w:t>
            </w:r>
          </w:p>
          <w:p w14:paraId="4B61F4A5" w14:textId="1B445522" w:rsidR="00A772D9" w:rsidRPr="00536741" w:rsidRDefault="00A7504A" w:rsidP="00536741">
            <w:pPr>
              <w:pStyle w:val="SIText"/>
            </w:pPr>
            <w:r w:rsidRPr="00A7504A">
              <w:t>This skill set is designed to prepare individuals with the skills and knowledge to understand, interpret and apply microchip implantation procedures on cats and dogs whilst exhibiting appropriate care for animals so that stress and discomfort is minimised.</w:t>
            </w:r>
          </w:p>
        </w:tc>
      </w:tr>
      <w:tr w:rsidR="00A301E0" w:rsidRPr="00963A46" w14:paraId="32E13EE0" w14:textId="77777777" w:rsidTr="00F279E6">
        <w:trPr>
          <w:trHeight w:val="790"/>
        </w:trPr>
        <w:tc>
          <w:tcPr>
            <w:tcW w:w="5000" w:type="pct"/>
            <w:shd w:val="clear" w:color="auto" w:fill="auto"/>
          </w:tcPr>
          <w:p w14:paraId="165CC01A" w14:textId="77777777" w:rsidR="00A301E0" w:rsidRPr="00536741" w:rsidRDefault="00A301E0" w:rsidP="00536741">
            <w:pPr>
              <w:pStyle w:val="SITextHeading2"/>
            </w:pPr>
            <w:r>
              <w:t>Pathways Information</w:t>
            </w:r>
          </w:p>
          <w:p w14:paraId="7D942560" w14:textId="77777777" w:rsidR="00AB091D" w:rsidRDefault="00A7504A" w:rsidP="00536741">
            <w:pPr>
              <w:pStyle w:val="SIText"/>
            </w:pPr>
            <w:r w:rsidRPr="00A7504A">
              <w:t>These units provide credit towards</w:t>
            </w:r>
            <w:r w:rsidR="00AB091D">
              <w:t>:</w:t>
            </w:r>
          </w:p>
          <w:p w14:paraId="6B9E524F" w14:textId="0B5DA472" w:rsidR="00AB091D" w:rsidRDefault="00A7504A" w:rsidP="00C53C0A">
            <w:pPr>
              <w:pStyle w:val="SIBulletList1"/>
            </w:pPr>
            <w:bookmarkStart w:id="0" w:name="_GoBack"/>
            <w:r w:rsidRPr="00A7504A">
              <w:t>ACM30</w:t>
            </w:r>
            <w:r w:rsidR="004942DB">
              <w:t>X</w:t>
            </w:r>
            <w:r w:rsidR="00AB091D">
              <w:t>20</w:t>
            </w:r>
            <w:r w:rsidRPr="00A7504A">
              <w:t xml:space="preserve"> Certificate III in Animal </w:t>
            </w:r>
            <w:r w:rsidR="00AB091D">
              <w:t>Care</w:t>
            </w:r>
            <w:r w:rsidR="00FD10EF">
              <w:t xml:space="preserve"> Services</w:t>
            </w:r>
          </w:p>
          <w:p w14:paraId="4EDC28C0" w14:textId="227A6F2D" w:rsidR="00AB091D" w:rsidRDefault="00A7504A" w:rsidP="00C53C0A">
            <w:pPr>
              <w:pStyle w:val="SIBulletList1"/>
            </w:pPr>
            <w:r w:rsidRPr="00A7504A">
              <w:t>ACM30</w:t>
            </w:r>
            <w:r w:rsidR="004942DB">
              <w:t>X</w:t>
            </w:r>
            <w:r w:rsidR="00AB091D">
              <w:t>20</w:t>
            </w:r>
            <w:r w:rsidRPr="00A7504A">
              <w:t xml:space="preserve"> Certificate III in Captive Animals</w:t>
            </w:r>
          </w:p>
          <w:bookmarkEnd w:id="0"/>
          <w:p w14:paraId="2D63A546" w14:textId="1FE33E2B" w:rsidR="00A301E0" w:rsidRDefault="00A7504A" w:rsidP="00C53C0A">
            <w:pPr>
              <w:pStyle w:val="SIBulletList1"/>
            </w:pPr>
            <w:r w:rsidRPr="00A7504A">
              <w:t>ACM40417 Certificate IV in Veterinary Nursing</w:t>
            </w:r>
          </w:p>
          <w:p w14:paraId="5FF41BF4" w14:textId="34C9663B" w:rsidR="00AB091D" w:rsidRPr="00536741" w:rsidRDefault="00AB091D">
            <w:pPr>
              <w:pStyle w:val="SIText"/>
              <w:rPr>
                <w:rStyle w:val="SITemporarytext-red"/>
              </w:rPr>
            </w:pPr>
          </w:p>
        </w:tc>
      </w:tr>
      <w:tr w:rsidR="00A301E0" w:rsidRPr="00963A46" w14:paraId="2142A061" w14:textId="77777777" w:rsidTr="00A301E0">
        <w:trPr>
          <w:trHeight w:val="1058"/>
        </w:trPr>
        <w:tc>
          <w:tcPr>
            <w:tcW w:w="5000" w:type="pct"/>
            <w:shd w:val="clear" w:color="auto" w:fill="auto"/>
          </w:tcPr>
          <w:p w14:paraId="0635EC0C" w14:textId="77777777" w:rsidR="00890663" w:rsidRPr="00536741" w:rsidRDefault="00A301E0" w:rsidP="00536741">
            <w:pPr>
              <w:pStyle w:val="SITextHeading2"/>
            </w:pPr>
            <w:r w:rsidRPr="0083005E">
              <w:t>Licensing/Regulatory Information</w:t>
            </w:r>
          </w:p>
          <w:p w14:paraId="07715125" w14:textId="41EBBC7E" w:rsidR="00A301E0" w:rsidRPr="00A301E0" w:rsidRDefault="00A7504A" w:rsidP="00536741">
            <w:pPr>
              <w:pStyle w:val="SIText"/>
            </w:pPr>
            <w:r w:rsidRPr="00A7504A">
              <w:t>Regulatory requirements apply to this skill set but vary according to state/territory jurisdictions. Users must check with the relevant regulatory authority before delivery.</w:t>
            </w:r>
          </w:p>
        </w:tc>
      </w:tr>
      <w:tr w:rsidR="00A772D9" w:rsidRPr="00963A46" w14:paraId="21A02A69" w14:textId="77777777" w:rsidTr="000D7BE6">
        <w:trPr>
          <w:trHeight w:val="1232"/>
        </w:trPr>
        <w:tc>
          <w:tcPr>
            <w:tcW w:w="5000" w:type="pct"/>
            <w:shd w:val="clear" w:color="auto" w:fill="auto"/>
          </w:tcPr>
          <w:p w14:paraId="140F7BF6" w14:textId="77777777" w:rsidR="00A772D9" w:rsidRPr="00536741" w:rsidRDefault="00DB557A" w:rsidP="00536741">
            <w:pPr>
              <w:pStyle w:val="SITextHeading2"/>
            </w:pPr>
            <w:r>
              <w:t>Skill Set</w:t>
            </w:r>
            <w:r w:rsidR="00A772D9" w:rsidRPr="00536741">
              <w:t xml:space="preserve"> Requirements</w:t>
            </w:r>
          </w:p>
          <w:p w14:paraId="60B3CAD2" w14:textId="77777777" w:rsidR="00A7504A" w:rsidRPr="00A7504A" w:rsidRDefault="00A7504A" w:rsidP="00A7504A">
            <w:pPr>
              <w:pStyle w:val="SIBulletList1"/>
            </w:pPr>
            <w:r w:rsidRPr="00A7504A">
              <w:t>ACMGAS301 Maintain and monitor animal health and wellbeing</w:t>
            </w:r>
          </w:p>
          <w:p w14:paraId="6C78D0A8" w14:textId="77777777" w:rsidR="00A7504A" w:rsidRPr="00A7504A" w:rsidRDefault="00A7504A" w:rsidP="00A7504A">
            <w:pPr>
              <w:pStyle w:val="SIBulletList1"/>
            </w:pPr>
            <w:r w:rsidRPr="00A7504A">
              <w:t>ACMMIC401 Implant microchip in cats and dogs</w:t>
            </w:r>
          </w:p>
          <w:p w14:paraId="158B71F9" w14:textId="71E99E6F" w:rsidR="001F28F9" w:rsidRPr="00536741" w:rsidRDefault="00A7504A" w:rsidP="00A7504A">
            <w:pPr>
              <w:pStyle w:val="SIBulletList1"/>
            </w:pPr>
            <w:r w:rsidRPr="00A7504A">
              <w:t>ACMWHS201 Participate in workplace health and safety processes</w:t>
            </w:r>
          </w:p>
        </w:tc>
      </w:tr>
      <w:tr w:rsidR="005C7EA8" w:rsidRPr="00963A46" w14:paraId="709CFBDD" w14:textId="77777777" w:rsidTr="00DB557A">
        <w:trPr>
          <w:trHeight w:val="1258"/>
        </w:trPr>
        <w:tc>
          <w:tcPr>
            <w:tcW w:w="5000" w:type="pct"/>
            <w:shd w:val="clear" w:color="auto" w:fill="auto"/>
          </w:tcPr>
          <w:p w14:paraId="1887C687" w14:textId="77777777" w:rsidR="00DB557A" w:rsidRPr="00536741" w:rsidRDefault="00DB557A" w:rsidP="00536741">
            <w:pPr>
              <w:pStyle w:val="SITextHeading2"/>
            </w:pPr>
            <w:r w:rsidRPr="0083005E">
              <w:t>Target Group</w:t>
            </w:r>
          </w:p>
          <w:p w14:paraId="39F1141A" w14:textId="39010549" w:rsidR="0016138C" w:rsidRPr="00536741" w:rsidRDefault="00A7504A" w:rsidP="00536741">
            <w:pPr>
              <w:pStyle w:val="SIText"/>
            </w:pPr>
            <w:r w:rsidRPr="00A7504A">
              <w:t>This skill set is for Individuals who are registered as a state or territory 'approved microchip implanter for cats and dogs'.</w:t>
            </w:r>
          </w:p>
        </w:tc>
      </w:tr>
      <w:tr w:rsidR="00DB557A" w:rsidRPr="00963A46" w14:paraId="15C42A74" w14:textId="77777777" w:rsidTr="00DB557A">
        <w:trPr>
          <w:trHeight w:val="1258"/>
        </w:trPr>
        <w:tc>
          <w:tcPr>
            <w:tcW w:w="5000" w:type="pct"/>
            <w:shd w:val="clear" w:color="auto" w:fill="auto"/>
          </w:tcPr>
          <w:p w14:paraId="517745FE" w14:textId="77777777" w:rsidR="00DB557A" w:rsidRPr="00536741" w:rsidRDefault="00DB557A" w:rsidP="00536741">
            <w:pPr>
              <w:pStyle w:val="SITextHeading2"/>
            </w:pPr>
            <w:r w:rsidRPr="00586E5B">
              <w:t>Suggested wo</w:t>
            </w:r>
            <w:r w:rsidRPr="00536741">
              <w:t>rds for Statement of Attainment</w:t>
            </w:r>
          </w:p>
          <w:p w14:paraId="47D01BB8" w14:textId="73A96F02" w:rsidR="00DB557A" w:rsidRPr="00A7504A" w:rsidRDefault="00A7504A" w:rsidP="00A7504A">
            <w:pPr>
              <w:pStyle w:val="SIText"/>
            </w:pPr>
            <w:r w:rsidRPr="00A7504A">
              <w:rPr>
                <w:rStyle w:val="SITemporarytext-red"/>
                <w:color w:val="auto"/>
                <w:sz w:val="20"/>
                <w:szCs w:val="22"/>
              </w:rPr>
              <w:t>These competencies from the ACM Animal Care and Management Training Package meet the state and territory regulatory requirements for recognition as an approved microchip implanter for cats and dogs.</w:t>
            </w:r>
          </w:p>
        </w:tc>
      </w:tr>
    </w:tbl>
    <w:p w14:paraId="219D57FE" w14:textId="77777777" w:rsidR="00F1480E" w:rsidRPr="00536741" w:rsidRDefault="00F1480E" w:rsidP="00536741"/>
    <w:sectPr w:rsidR="00F1480E" w:rsidRPr="00536741"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1476A1" w14:textId="77777777" w:rsidR="00530B02" w:rsidRDefault="00530B02" w:rsidP="00BF3F0A">
      <w:r>
        <w:separator/>
      </w:r>
    </w:p>
    <w:p w14:paraId="3217D6AE" w14:textId="77777777" w:rsidR="00530B02" w:rsidRDefault="00530B02"/>
  </w:endnote>
  <w:endnote w:type="continuationSeparator" w:id="0">
    <w:p w14:paraId="55E2513B" w14:textId="77777777" w:rsidR="00530B02" w:rsidRDefault="00530B02" w:rsidP="00BF3F0A">
      <w:r>
        <w:continuationSeparator/>
      </w:r>
    </w:p>
    <w:p w14:paraId="665330C7" w14:textId="77777777" w:rsidR="00530B02" w:rsidRDefault="00530B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42978" w14:textId="77777777" w:rsidR="00FD10EF" w:rsidRDefault="00FD10E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C4DFBFC"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56C8F1B3" w14:textId="77777777" w:rsidR="00D810DE" w:rsidRPr="00536741" w:rsidRDefault="006A1D6C" w:rsidP="00536741">
        <w:r w:rsidRPr="00536741">
          <w:t xml:space="preserve">Template modified on </w:t>
        </w:r>
        <w:r w:rsidR="00310771" w:rsidRPr="00536741">
          <w:t>14 August 2019</w:t>
        </w:r>
      </w:p>
    </w:sdtContent>
  </w:sdt>
  <w:p w14:paraId="75ED434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D42E4" w14:textId="77777777" w:rsidR="00FD10EF" w:rsidRDefault="00FD10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500F63" w14:textId="77777777" w:rsidR="00530B02" w:rsidRDefault="00530B02" w:rsidP="00BF3F0A">
      <w:r>
        <w:separator/>
      </w:r>
    </w:p>
    <w:p w14:paraId="1A6AF2B4" w14:textId="77777777" w:rsidR="00530B02" w:rsidRDefault="00530B02"/>
  </w:footnote>
  <w:footnote w:type="continuationSeparator" w:id="0">
    <w:p w14:paraId="1DC1772E" w14:textId="77777777" w:rsidR="00530B02" w:rsidRDefault="00530B02" w:rsidP="00BF3F0A">
      <w:r>
        <w:continuationSeparator/>
      </w:r>
    </w:p>
    <w:p w14:paraId="2205E6A7" w14:textId="77777777" w:rsidR="00530B02" w:rsidRDefault="00530B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C48DC" w14:textId="77777777" w:rsidR="00FD10EF" w:rsidRDefault="00FD10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B2AD4" w14:textId="33938950" w:rsidR="009C2650" w:rsidRPr="008D1E80" w:rsidRDefault="00FD10EF" w:rsidP="008D1E80">
    <w:customXmlInsRangeStart w:id="1" w:author="Tom Vassallo" w:date="2020-02-05T11:28:00Z"/>
    <w:sdt>
      <w:sdtPr>
        <w:id w:val="822020408"/>
        <w:docPartObj>
          <w:docPartGallery w:val="Watermarks"/>
          <w:docPartUnique/>
        </w:docPartObj>
      </w:sdtPr>
      <w:sdtContent>
        <w:customXmlInsRangeEnd w:id="1"/>
        <w:ins w:id="2" w:author="Tom Vassallo" w:date="2020-02-05T11:28:00Z">
          <w:r w:rsidRPr="00FD10EF">
            <w:pict w14:anchorId="033BD0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3" w:author="Tom Vassallo" w:date="2020-02-05T11:28:00Z"/>
      </w:sdtContent>
    </w:sdt>
    <w:customXmlInsRangeEnd w:id="3"/>
    <w:r w:rsidR="008D1E80" w:rsidRPr="008D1E80">
      <w:t>ACMSS00007 Microchip Implantation for Dogs and Cats Skill Set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654CB" w14:textId="77777777" w:rsidR="00FD10EF" w:rsidRDefault="00FD10E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 Vassallo">
    <w15:presenceInfo w15:providerId="AD" w15:userId="S::tvassallo@skillsimpact.com.au::0ee9b1d0-7f6f-4c72-bd86-37277b6479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B02"/>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62FC3"/>
    <w:rsid w:val="00276DB8"/>
    <w:rsid w:val="00282664"/>
    <w:rsid w:val="00285FB8"/>
    <w:rsid w:val="002931C2"/>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53E79"/>
    <w:rsid w:val="004640AE"/>
    <w:rsid w:val="00475172"/>
    <w:rsid w:val="004758B0"/>
    <w:rsid w:val="004832D2"/>
    <w:rsid w:val="00485559"/>
    <w:rsid w:val="004942DB"/>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0B02"/>
    <w:rsid w:val="00536741"/>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F33CC"/>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6523B"/>
    <w:rsid w:val="00771B60"/>
    <w:rsid w:val="007748BE"/>
    <w:rsid w:val="00781D77"/>
    <w:rsid w:val="007860B7"/>
    <w:rsid w:val="00786DC8"/>
    <w:rsid w:val="007D5A78"/>
    <w:rsid w:val="007E3BD1"/>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D1E80"/>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504A"/>
    <w:rsid w:val="00A76C6C"/>
    <w:rsid w:val="00A772D9"/>
    <w:rsid w:val="00A7771F"/>
    <w:rsid w:val="00A92DD1"/>
    <w:rsid w:val="00AA5338"/>
    <w:rsid w:val="00AA5E0C"/>
    <w:rsid w:val="00AB091D"/>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A29"/>
    <w:rsid w:val="00C317DC"/>
    <w:rsid w:val="00C53C0A"/>
    <w:rsid w:val="00C54EF8"/>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7EB1"/>
    <w:rsid w:val="00EC0469"/>
    <w:rsid w:val="00EF01F8"/>
    <w:rsid w:val="00EF40EF"/>
    <w:rsid w:val="00F13884"/>
    <w:rsid w:val="00F1480E"/>
    <w:rsid w:val="00F1497D"/>
    <w:rsid w:val="00F16AAC"/>
    <w:rsid w:val="00F4044F"/>
    <w:rsid w:val="00F438FC"/>
    <w:rsid w:val="00F5616F"/>
    <w:rsid w:val="00F56827"/>
    <w:rsid w:val="00F65EF0"/>
    <w:rsid w:val="00F71651"/>
    <w:rsid w:val="00F76CC6"/>
    <w:rsid w:val="00FD10EF"/>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1732DF70"/>
  <w15:docId w15:val="{1A96FB4F-3ADB-49D6-97EB-6B39C588E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sdException w:name="Smart Link" w:locked="0" w:semiHidden="1" w:unhideWhenUsed="1"/>
    <w:lsdException w:name="Smart Link Error" w:locked="0"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CM%20Animal%20Care%20and%20Management\TEM.SkillsImpact.Skill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CF3C719B7B4849B09FB65948C94125" ma:contentTypeVersion="" ma:contentTypeDescription="Create a new document." ma:contentTypeScope="" ma:versionID="92088da12359de6f810ebf46a17e7461">
  <xsd:schema xmlns:xsd="http://www.w3.org/2001/XMLSchema" xmlns:xs="http://www.w3.org/2001/XMLSchema" xmlns:p="http://schemas.microsoft.com/office/2006/metadata/properties" xmlns:ns1="http://schemas.microsoft.com/sharepoint/v3" xmlns:ns2="d50bbff7-d6dd-47d2-864a-cfdc2c3db0f4" xmlns:ns3="10410553-7e57-4b9c-a070-dc49dc48df1c" targetNamespace="http://schemas.microsoft.com/office/2006/metadata/properties" ma:root="true" ma:fieldsID="6cb2d8ba808ce47c647610bda1e94edc" ns1:_="" ns2:_="" ns3:_="">
    <xsd:import namespace="http://schemas.microsoft.com/sharepoint/v3"/>
    <xsd:import namespace="d50bbff7-d6dd-47d2-864a-cfdc2c3db0f4"/>
    <xsd:import namespace="10410553-7e57-4b9c-a070-dc49dc48df1c"/>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0410553-7e57-4b9c-a070-dc49dc48d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10410553-7e57-4b9c-a070-dc49dc48df1c"/>
    <ds:schemaRef ds:uri="http://schemas.openxmlformats.org/package/2006/metadata/core-properties"/>
    <ds:schemaRef ds:uri="d50bbff7-d6dd-47d2-864a-cfdc2c3db0f4"/>
    <ds:schemaRef ds:uri="http://purl.org/dc/terms/"/>
    <ds:schemaRef ds:uri="http://schemas.microsoft.com/office/infopath/2007/PartnerControls"/>
    <ds:schemaRef ds:uri="http://schemas.microsoft.com/office/2006/documentManagement/types"/>
    <ds:schemaRef ds:uri="http://schemas.microsoft.com/office/2006/metadata/propertie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E18D8B53-33CF-4497-B2B8-9315AECD8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0410553-7e57-4b9c-a070-dc49dc48df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3C5321-5A4D-4AF5-81CB-2CEA264BA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Template>
  <TotalTime>11</TotalTime>
  <Pages>1</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Elvie Arugay</dc:creator>
  <cp:lastModifiedBy>Tom Vassallo</cp:lastModifiedBy>
  <cp:revision>7</cp:revision>
  <cp:lastPrinted>2016-05-27T05:21:00Z</cp:lastPrinted>
  <dcterms:created xsi:type="dcterms:W3CDTF">2019-09-04T01:57:00Z</dcterms:created>
  <dcterms:modified xsi:type="dcterms:W3CDTF">2020-02-05T00:30:00Z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0x0101001FCF3C719B7B4849B09FB65948C94125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