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A881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7C29283" w14:textId="77777777" w:rsidTr="00146EEC">
        <w:tc>
          <w:tcPr>
            <w:tcW w:w="2689" w:type="dxa"/>
          </w:tcPr>
          <w:p w14:paraId="0BB3F2FD" w14:textId="77777777" w:rsidR="00F1480E" w:rsidRPr="000754EC" w:rsidRDefault="00830267" w:rsidP="000754EC">
            <w:pPr>
              <w:pStyle w:val="SIText-Bold"/>
            </w:pPr>
            <w:r w:rsidRPr="00A326C2">
              <w:t>Release</w:t>
            </w:r>
          </w:p>
        </w:tc>
        <w:tc>
          <w:tcPr>
            <w:tcW w:w="6939" w:type="dxa"/>
          </w:tcPr>
          <w:p w14:paraId="117D8777" w14:textId="77777777" w:rsidR="00F1480E" w:rsidRPr="000754EC" w:rsidRDefault="00830267" w:rsidP="000754EC">
            <w:pPr>
              <w:pStyle w:val="SIText-Bold"/>
            </w:pPr>
            <w:r w:rsidRPr="00A326C2">
              <w:t>Comments</w:t>
            </w:r>
          </w:p>
        </w:tc>
      </w:tr>
      <w:tr w:rsidR="00953CEE" w14:paraId="197856BC" w14:textId="77777777" w:rsidTr="00146EEC">
        <w:trPr>
          <w:ins w:id="0" w:author="Sharon Fitzgerald" w:date="2019-09-19T08:06:00Z"/>
        </w:trPr>
        <w:tc>
          <w:tcPr>
            <w:tcW w:w="2689" w:type="dxa"/>
          </w:tcPr>
          <w:p w14:paraId="6F930569" w14:textId="05A0421C" w:rsidR="00953CEE" w:rsidRPr="00CC451E" w:rsidRDefault="00953CEE" w:rsidP="000754EC">
            <w:pPr>
              <w:pStyle w:val="SIText"/>
              <w:rPr>
                <w:ins w:id="1" w:author="Sharon Fitzgerald" w:date="2019-09-19T08:06:00Z"/>
              </w:rPr>
            </w:pPr>
            <w:ins w:id="2" w:author="Sharon Fitzgerald" w:date="2019-09-19T08:06:00Z">
              <w:r>
                <w:t>Release 2</w:t>
              </w:r>
            </w:ins>
          </w:p>
        </w:tc>
        <w:tc>
          <w:tcPr>
            <w:tcW w:w="6939" w:type="dxa"/>
          </w:tcPr>
          <w:p w14:paraId="76439357" w14:textId="25F01D74" w:rsidR="00953CEE" w:rsidRPr="00CC451E" w:rsidRDefault="00953CEE" w:rsidP="000754EC">
            <w:pPr>
              <w:pStyle w:val="SIText"/>
              <w:rPr>
                <w:ins w:id="3" w:author="Sharon Fitzgerald" w:date="2019-09-19T08:06:00Z"/>
              </w:rPr>
            </w:pPr>
            <w:ins w:id="4" w:author="Sharon Fitzgerald" w:date="2019-09-19T08:06:00Z">
              <w:r>
                <w:t>This version released with AMP</w:t>
              </w:r>
            </w:ins>
            <w:ins w:id="5" w:author="Sharon Fitzgerald" w:date="2019-09-19T08:22:00Z">
              <w:r w:rsidR="00AD116A">
                <w:t xml:space="preserve"> </w:t>
              </w:r>
            </w:ins>
            <w:ins w:id="6" w:author="Sharon Fitzgerald" w:date="2019-09-19T08:23:00Z">
              <w:r w:rsidR="00AD116A">
                <w:t>Australian</w:t>
              </w:r>
            </w:ins>
            <w:ins w:id="7" w:author="Sharon Fitzgerald" w:date="2019-09-19T08:06:00Z">
              <w:r>
                <w:t xml:space="preserve"> Meat Processing </w:t>
              </w:r>
            </w:ins>
            <w:ins w:id="8" w:author="Sharon Fitzgerald" w:date="2019-09-19T08:22:00Z">
              <w:r w:rsidR="00AD116A">
                <w:t>T</w:t>
              </w:r>
            </w:ins>
            <w:ins w:id="9" w:author="Sharon Fitzgerald" w:date="2019-09-19T08:06:00Z">
              <w:r>
                <w:t>raining Package Version 5.0</w:t>
              </w:r>
            </w:ins>
          </w:p>
        </w:tc>
      </w:tr>
      <w:tr w:rsidR="00F1480E" w14:paraId="55C982E4" w14:textId="77777777" w:rsidTr="00146EEC">
        <w:tc>
          <w:tcPr>
            <w:tcW w:w="2689" w:type="dxa"/>
          </w:tcPr>
          <w:p w14:paraId="1E7B5A7F" w14:textId="77777777" w:rsidR="00F1480E" w:rsidRPr="000754EC" w:rsidRDefault="00F1480E" w:rsidP="000754EC">
            <w:pPr>
              <w:pStyle w:val="SIText"/>
            </w:pPr>
            <w:r w:rsidRPr="00CC451E">
              <w:t>Release</w:t>
            </w:r>
            <w:r w:rsidR="00337E82" w:rsidRPr="000754EC">
              <w:t xml:space="preserve"> 1</w:t>
            </w:r>
          </w:p>
        </w:tc>
        <w:tc>
          <w:tcPr>
            <w:tcW w:w="6939" w:type="dxa"/>
          </w:tcPr>
          <w:p w14:paraId="7D4B88BC" w14:textId="6A1FEF78" w:rsidR="00F1480E" w:rsidRPr="000754EC" w:rsidRDefault="00F1480E" w:rsidP="000754EC">
            <w:pPr>
              <w:pStyle w:val="SIText"/>
            </w:pPr>
            <w:r w:rsidRPr="00CC451E">
              <w:t xml:space="preserve">This version released with </w:t>
            </w:r>
            <w:r w:rsidR="00FA5C7C">
              <w:t xml:space="preserve">AMP </w:t>
            </w:r>
            <w:r w:rsidR="00AD116A">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2EAF42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0577B" w14:textId="77777777" w:rsidTr="00CA2922">
        <w:trPr>
          <w:tblHeader/>
        </w:trPr>
        <w:tc>
          <w:tcPr>
            <w:tcW w:w="1396" w:type="pct"/>
            <w:shd w:val="clear" w:color="auto" w:fill="auto"/>
          </w:tcPr>
          <w:p w14:paraId="14997112" w14:textId="77777777" w:rsidR="00F1480E" w:rsidRPr="000754EC" w:rsidRDefault="00FA5C7C" w:rsidP="000754EC">
            <w:pPr>
              <w:pStyle w:val="SIUNITCODE"/>
            </w:pPr>
            <w:r>
              <w:t>AMPMGT501</w:t>
            </w:r>
          </w:p>
        </w:tc>
        <w:tc>
          <w:tcPr>
            <w:tcW w:w="3604" w:type="pct"/>
            <w:shd w:val="clear" w:color="auto" w:fill="auto"/>
          </w:tcPr>
          <w:p w14:paraId="5D938273" w14:textId="77777777" w:rsidR="00F1480E" w:rsidRPr="000754EC" w:rsidRDefault="00FA5C7C" w:rsidP="000754EC">
            <w:pPr>
              <w:pStyle w:val="SIUnittitle"/>
            </w:pPr>
            <w:r w:rsidRPr="00FA5C7C">
              <w:t>Design and manage the food safety system</w:t>
            </w:r>
          </w:p>
        </w:tc>
      </w:tr>
      <w:tr w:rsidR="00F1480E" w:rsidRPr="00963A46" w14:paraId="712DA4DD" w14:textId="77777777" w:rsidTr="00CA2922">
        <w:tc>
          <w:tcPr>
            <w:tcW w:w="1396" w:type="pct"/>
            <w:shd w:val="clear" w:color="auto" w:fill="auto"/>
          </w:tcPr>
          <w:p w14:paraId="4B29047E" w14:textId="77777777" w:rsidR="00F1480E" w:rsidRPr="000754EC" w:rsidRDefault="00FD557D" w:rsidP="000754EC">
            <w:pPr>
              <w:pStyle w:val="SIHeading2"/>
            </w:pPr>
            <w:r w:rsidRPr="00FD557D">
              <w:t>Application</w:t>
            </w:r>
          </w:p>
          <w:p w14:paraId="7F9E2485" w14:textId="77777777" w:rsidR="00FD557D" w:rsidRPr="00923720" w:rsidRDefault="00FD557D" w:rsidP="000754EC">
            <w:pPr>
              <w:pStyle w:val="SIHeading2"/>
            </w:pPr>
          </w:p>
        </w:tc>
        <w:tc>
          <w:tcPr>
            <w:tcW w:w="3604" w:type="pct"/>
            <w:shd w:val="clear" w:color="auto" w:fill="auto"/>
          </w:tcPr>
          <w:p w14:paraId="70EBFED8" w14:textId="7245AC6A" w:rsidR="00FA5C7C" w:rsidRPr="00FA5C7C" w:rsidRDefault="00FA5C7C" w:rsidP="00FA5C7C">
            <w:pPr>
              <w:pStyle w:val="SIText"/>
            </w:pPr>
            <w:r w:rsidRPr="00FA5C7C">
              <w:t xml:space="preserve">This unit describes the skills and knowledge required to design and manage food safety programs for meat industry enterprises including meat </w:t>
            </w:r>
            <w:ins w:id="10" w:author="Sharon Fitzgerald" w:date="2019-09-19T08:06:00Z">
              <w:r w:rsidR="00953CEE">
                <w:t xml:space="preserve">and poultry </w:t>
              </w:r>
            </w:ins>
            <w:r w:rsidRPr="00FA5C7C">
              <w:t>processing, smallgoods, retail and food services operations. The unit also describes the skills and knowledge for working with customers and consumers on food safety issues.</w:t>
            </w:r>
          </w:p>
          <w:p w14:paraId="289CA07A" w14:textId="77777777" w:rsidR="00FA5C7C" w:rsidRPr="00FA5C7C" w:rsidRDefault="00FA5C7C" w:rsidP="00FA5C7C">
            <w:pPr>
              <w:pStyle w:val="SIText"/>
            </w:pPr>
          </w:p>
          <w:p w14:paraId="1BC5337A" w14:textId="77777777" w:rsidR="00FA5C7C" w:rsidRPr="00FA5C7C" w:rsidRDefault="00FA5C7C" w:rsidP="00FA5C7C">
            <w:pPr>
              <w:pStyle w:val="SIText"/>
            </w:pPr>
            <w:r w:rsidRPr="00FA5C7C">
              <w:t>This unit is appropriate for all managers in a food safety and/or Quality Assurance (QA) role, and for those working in production roles with responsibility for food safety and QA.</w:t>
            </w:r>
          </w:p>
          <w:p w14:paraId="775489E9" w14:textId="77777777" w:rsidR="00FA5C7C" w:rsidRPr="00FA5C7C" w:rsidRDefault="00FA5C7C" w:rsidP="00FA5C7C">
            <w:pPr>
              <w:pStyle w:val="SIText"/>
            </w:pPr>
          </w:p>
          <w:p w14:paraId="013BB180" w14:textId="77777777" w:rsidR="00FA5C7C" w:rsidRPr="00FA5C7C" w:rsidRDefault="00FA5C7C" w:rsidP="00FA5C7C">
            <w:pPr>
              <w:pStyle w:val="SIText"/>
            </w:pPr>
            <w:r w:rsidRPr="00FA5C7C">
              <w:t>Food safety is a critical element of product quality and is a priority for all sectors of the meat processing industry. Food safety is also a community issue and public perceptions of the safety of meat and meat products affect the viability of meat processing enterprises.</w:t>
            </w:r>
          </w:p>
          <w:p w14:paraId="6A1526BB" w14:textId="77777777" w:rsidR="00FA5C7C" w:rsidRPr="00FA5C7C" w:rsidRDefault="00FA5C7C" w:rsidP="00FA5C7C">
            <w:pPr>
              <w:pStyle w:val="SIText"/>
            </w:pPr>
          </w:p>
          <w:p w14:paraId="487BCCB8" w14:textId="77777777" w:rsidR="00FA5C7C" w:rsidRPr="00FA5C7C" w:rsidRDefault="00FA5C7C" w:rsidP="00FA5C7C">
            <w:pPr>
              <w:pStyle w:val="SIText"/>
            </w:pPr>
            <w:r w:rsidRPr="00FA5C7C">
              <w:t>This unit applies to individuals who take personal responsibility and exercise autonomy in undertaking complex work. They analyse information and exercise judgement to complete a range of advanced, skilled activities.</w:t>
            </w:r>
          </w:p>
          <w:p w14:paraId="50698CA7" w14:textId="77777777" w:rsidR="00FA5C7C" w:rsidRPr="00FA5C7C" w:rsidRDefault="00FA5C7C" w:rsidP="00FA5C7C">
            <w:pPr>
              <w:pStyle w:val="SIText"/>
            </w:pPr>
          </w:p>
          <w:p w14:paraId="7C45CC63" w14:textId="77777777" w:rsidR="00FA5C7C" w:rsidRPr="00FA5C7C" w:rsidRDefault="00FA5C7C" w:rsidP="00FA5C7C">
            <w:pPr>
              <w:pStyle w:val="SIText"/>
            </w:pPr>
            <w:r w:rsidRPr="00FA5C7C">
              <w:t>All work in this area must be conducted in the context of Australian meat industry standards and regulations.</w:t>
            </w:r>
          </w:p>
          <w:p w14:paraId="1CBEFD7C" w14:textId="77777777" w:rsidR="00FA5C7C" w:rsidRPr="00FA5C7C" w:rsidRDefault="00FA5C7C" w:rsidP="00FA5C7C">
            <w:pPr>
              <w:pStyle w:val="SIText"/>
            </w:pPr>
          </w:p>
          <w:p w14:paraId="660F39EA" w14:textId="77777777" w:rsidR="00373436" w:rsidRPr="000754EC" w:rsidRDefault="00FA5C7C" w:rsidP="00FA5C7C">
            <w:r w:rsidRPr="00FA5C7C">
              <w:t>No licensing, legislative or certification requirements are known to apply to this unit at the time of publication.</w:t>
            </w:r>
          </w:p>
        </w:tc>
      </w:tr>
      <w:tr w:rsidR="00F1480E" w:rsidRPr="00963A46" w14:paraId="79C9C05E" w14:textId="77777777" w:rsidTr="00CA2922">
        <w:tc>
          <w:tcPr>
            <w:tcW w:w="1396" w:type="pct"/>
            <w:shd w:val="clear" w:color="auto" w:fill="auto"/>
          </w:tcPr>
          <w:p w14:paraId="7F1AB0D6" w14:textId="77777777" w:rsidR="00F1480E" w:rsidRPr="000754EC" w:rsidRDefault="00FD557D" w:rsidP="000754EC">
            <w:pPr>
              <w:pStyle w:val="SIHeading2"/>
            </w:pPr>
            <w:r w:rsidRPr="00923720">
              <w:t>Prerequisite Unit</w:t>
            </w:r>
          </w:p>
        </w:tc>
        <w:tc>
          <w:tcPr>
            <w:tcW w:w="3604" w:type="pct"/>
            <w:shd w:val="clear" w:color="auto" w:fill="auto"/>
          </w:tcPr>
          <w:p w14:paraId="3DFEFA01" w14:textId="77777777" w:rsidR="00F1480E" w:rsidRPr="000754EC" w:rsidRDefault="00F1480E" w:rsidP="000754EC">
            <w:pPr>
              <w:pStyle w:val="SIText"/>
            </w:pPr>
            <w:r w:rsidRPr="008908DE">
              <w:t>Ni</w:t>
            </w:r>
            <w:r w:rsidR="007A300D" w:rsidRPr="000754EC">
              <w:t xml:space="preserve">l </w:t>
            </w:r>
          </w:p>
        </w:tc>
      </w:tr>
      <w:tr w:rsidR="00F1480E" w:rsidRPr="00963A46" w14:paraId="0340665D" w14:textId="77777777" w:rsidTr="00CA2922">
        <w:tc>
          <w:tcPr>
            <w:tcW w:w="1396" w:type="pct"/>
            <w:shd w:val="clear" w:color="auto" w:fill="auto"/>
          </w:tcPr>
          <w:p w14:paraId="4BE5C557" w14:textId="77777777" w:rsidR="00F1480E" w:rsidRPr="000754EC" w:rsidRDefault="00FD557D" w:rsidP="000754EC">
            <w:pPr>
              <w:pStyle w:val="SIHeading2"/>
            </w:pPr>
            <w:r w:rsidRPr="00923720">
              <w:t>Unit Sector</w:t>
            </w:r>
          </w:p>
        </w:tc>
        <w:tc>
          <w:tcPr>
            <w:tcW w:w="3604" w:type="pct"/>
            <w:shd w:val="clear" w:color="auto" w:fill="auto"/>
          </w:tcPr>
          <w:p w14:paraId="48D089B9" w14:textId="77777777" w:rsidR="00F1480E" w:rsidRPr="000754EC" w:rsidRDefault="00F1480E" w:rsidP="000754EC">
            <w:pPr>
              <w:pStyle w:val="SIText"/>
            </w:pPr>
          </w:p>
        </w:tc>
      </w:tr>
    </w:tbl>
    <w:p w14:paraId="58A39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3C2C45" w14:textId="77777777" w:rsidTr="00CA2922">
        <w:trPr>
          <w:cantSplit/>
          <w:tblHeader/>
        </w:trPr>
        <w:tc>
          <w:tcPr>
            <w:tcW w:w="1396" w:type="pct"/>
            <w:tcBorders>
              <w:bottom w:val="single" w:sz="4" w:space="0" w:color="C0C0C0"/>
            </w:tcBorders>
            <w:shd w:val="clear" w:color="auto" w:fill="auto"/>
          </w:tcPr>
          <w:p w14:paraId="17D78B6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0C4191" w14:textId="77777777" w:rsidR="00F1480E" w:rsidRPr="000754EC" w:rsidRDefault="00FD557D" w:rsidP="000754EC">
            <w:pPr>
              <w:pStyle w:val="SIHeading2"/>
            </w:pPr>
            <w:r w:rsidRPr="00923720">
              <w:t>Performance Criteria</w:t>
            </w:r>
          </w:p>
        </w:tc>
      </w:tr>
      <w:tr w:rsidR="00F1480E" w:rsidRPr="00963A46" w14:paraId="5EF764FC" w14:textId="77777777" w:rsidTr="00CA2922">
        <w:trPr>
          <w:cantSplit/>
          <w:tblHeader/>
        </w:trPr>
        <w:tc>
          <w:tcPr>
            <w:tcW w:w="1396" w:type="pct"/>
            <w:tcBorders>
              <w:top w:val="single" w:sz="4" w:space="0" w:color="C0C0C0"/>
            </w:tcBorders>
            <w:shd w:val="clear" w:color="auto" w:fill="auto"/>
          </w:tcPr>
          <w:p w14:paraId="477B2FA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E0ED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A7AF8DB" w14:textId="77777777" w:rsidTr="00CA2922">
        <w:trPr>
          <w:cantSplit/>
        </w:trPr>
        <w:tc>
          <w:tcPr>
            <w:tcW w:w="1396" w:type="pct"/>
            <w:shd w:val="clear" w:color="auto" w:fill="auto"/>
          </w:tcPr>
          <w:p w14:paraId="53E9F3A2" w14:textId="77777777" w:rsidR="00F1480E" w:rsidRPr="000754EC" w:rsidRDefault="00FA5C7C" w:rsidP="000754EC">
            <w:pPr>
              <w:pStyle w:val="SIText"/>
            </w:pPr>
            <w:r>
              <w:t xml:space="preserve">1. </w:t>
            </w:r>
            <w:r w:rsidRPr="00FA5C7C">
              <w:t>Establish enterprise meat or food safety system requirements</w:t>
            </w:r>
          </w:p>
        </w:tc>
        <w:tc>
          <w:tcPr>
            <w:tcW w:w="3604" w:type="pct"/>
            <w:shd w:val="clear" w:color="auto" w:fill="auto"/>
          </w:tcPr>
          <w:p w14:paraId="513470C2" w14:textId="77777777" w:rsidR="00FA5C7C" w:rsidRPr="00FA5C7C" w:rsidRDefault="00FA5C7C" w:rsidP="00FA5C7C">
            <w:pPr>
              <w:pStyle w:val="SIText"/>
            </w:pPr>
            <w:r w:rsidRPr="00FA5C7C">
              <w:t>1.1</w:t>
            </w:r>
            <w:r>
              <w:t xml:space="preserve"> </w:t>
            </w:r>
            <w:r w:rsidRPr="00FA5C7C">
              <w:t>Determine the goals, scope and requirements of the food safety system, in accordance with customer, enterprise and regulatory requirements</w:t>
            </w:r>
          </w:p>
          <w:p w14:paraId="63D69353" w14:textId="77777777" w:rsidR="00FA5C7C" w:rsidRPr="00FA5C7C" w:rsidRDefault="00FA5C7C" w:rsidP="00FA5C7C">
            <w:pPr>
              <w:pStyle w:val="SIText"/>
            </w:pPr>
            <w:r w:rsidRPr="00FA5C7C">
              <w:t>1.2</w:t>
            </w:r>
            <w:r>
              <w:t xml:space="preserve"> </w:t>
            </w:r>
            <w:r w:rsidRPr="00FA5C7C">
              <w:t>Evaluate alternative food safety systems against enterprise requirements and identify the preferred system</w:t>
            </w:r>
          </w:p>
          <w:p w14:paraId="39DEB09E" w14:textId="77777777" w:rsidR="00FA5C7C" w:rsidRPr="00FA5C7C" w:rsidRDefault="00FA5C7C" w:rsidP="00FA5C7C">
            <w:pPr>
              <w:pStyle w:val="SIText"/>
            </w:pPr>
            <w:r w:rsidRPr="00FA5C7C">
              <w:t>1.3</w:t>
            </w:r>
            <w:r>
              <w:t xml:space="preserve"> </w:t>
            </w:r>
            <w:r w:rsidRPr="00FA5C7C">
              <w:t>Plan the development of the food safety system using team and consultative approaches</w:t>
            </w:r>
          </w:p>
          <w:p w14:paraId="2F2A7298" w14:textId="77777777" w:rsidR="00F1480E" w:rsidRPr="000754EC" w:rsidRDefault="00FA5C7C" w:rsidP="00FA5C7C">
            <w:pPr>
              <w:pStyle w:val="SIText"/>
            </w:pPr>
            <w:r w:rsidRPr="00FA5C7C">
              <w:t>1.4</w:t>
            </w:r>
            <w:r>
              <w:t xml:space="preserve"> </w:t>
            </w:r>
            <w:r w:rsidRPr="00FA5C7C">
              <w:t>Identify and obtain resource requirements, including staff training requirements, for effective systems operation and maintenance</w:t>
            </w:r>
          </w:p>
        </w:tc>
      </w:tr>
      <w:tr w:rsidR="00F1480E" w:rsidRPr="00963A46" w14:paraId="5D109252" w14:textId="77777777" w:rsidTr="00CA2922">
        <w:trPr>
          <w:cantSplit/>
        </w:trPr>
        <w:tc>
          <w:tcPr>
            <w:tcW w:w="1396" w:type="pct"/>
            <w:shd w:val="clear" w:color="auto" w:fill="auto"/>
          </w:tcPr>
          <w:p w14:paraId="2AA98F8D" w14:textId="77777777" w:rsidR="00F1480E" w:rsidRPr="000754EC" w:rsidRDefault="00F1480E" w:rsidP="000754EC">
            <w:pPr>
              <w:pStyle w:val="SIText"/>
            </w:pPr>
            <w:r w:rsidRPr="008908DE">
              <w:t>2</w:t>
            </w:r>
            <w:r w:rsidR="008908DE" w:rsidRPr="000754EC">
              <w:t>.</w:t>
            </w:r>
            <w:r w:rsidRPr="000754EC">
              <w:t xml:space="preserve"> </w:t>
            </w:r>
            <w:r w:rsidR="00FA5C7C" w:rsidRPr="00FA5C7C">
              <w:t>Develop food safety systems</w:t>
            </w:r>
          </w:p>
        </w:tc>
        <w:tc>
          <w:tcPr>
            <w:tcW w:w="3604" w:type="pct"/>
            <w:shd w:val="clear" w:color="auto" w:fill="auto"/>
          </w:tcPr>
          <w:p w14:paraId="45F4CB38" w14:textId="77777777" w:rsidR="00FA5C7C" w:rsidRPr="00FA5C7C" w:rsidRDefault="00FA5C7C" w:rsidP="00FA5C7C">
            <w:pPr>
              <w:pStyle w:val="SIText"/>
            </w:pPr>
            <w:r w:rsidRPr="00FA5C7C">
              <w:t>2.1</w:t>
            </w:r>
            <w:r>
              <w:t xml:space="preserve"> </w:t>
            </w:r>
            <w:r w:rsidRPr="00FA5C7C">
              <w:t>Identify food safety responsibilities, obligations and roles and clearly explain them to stakeholders</w:t>
            </w:r>
          </w:p>
          <w:p w14:paraId="5B25099F" w14:textId="77777777" w:rsidR="00FA5C7C" w:rsidRPr="00FA5C7C" w:rsidRDefault="00FA5C7C" w:rsidP="00FA5C7C">
            <w:pPr>
              <w:pStyle w:val="SIText"/>
            </w:pPr>
            <w:r w:rsidRPr="00FA5C7C">
              <w:t>2.2</w:t>
            </w:r>
            <w:r>
              <w:t xml:space="preserve"> </w:t>
            </w:r>
            <w:r w:rsidRPr="00FA5C7C">
              <w:t>Identify and describe processes covered by the food safety system</w:t>
            </w:r>
          </w:p>
          <w:p w14:paraId="36EEF047" w14:textId="77777777" w:rsidR="00FA5C7C" w:rsidRPr="00FA5C7C" w:rsidRDefault="00FA5C7C" w:rsidP="00FA5C7C">
            <w:pPr>
              <w:pStyle w:val="SIText"/>
            </w:pPr>
            <w:r w:rsidRPr="00FA5C7C">
              <w:t>2.3</w:t>
            </w:r>
            <w:r>
              <w:t xml:space="preserve"> </w:t>
            </w:r>
            <w:r w:rsidRPr="00FA5C7C">
              <w:t>Identify food safety hazards for all processes within the scope of the food safety system</w:t>
            </w:r>
          </w:p>
          <w:p w14:paraId="0784B3A1" w14:textId="77777777" w:rsidR="00FA5C7C" w:rsidRPr="00FA5C7C" w:rsidRDefault="00FA5C7C" w:rsidP="00FA5C7C">
            <w:pPr>
              <w:pStyle w:val="SIText"/>
            </w:pPr>
            <w:r w:rsidRPr="00FA5C7C">
              <w:t>2.4</w:t>
            </w:r>
            <w:r>
              <w:t xml:space="preserve"> </w:t>
            </w:r>
            <w:r w:rsidRPr="00FA5C7C">
              <w:t>Identify, develop and validate hazard control measures</w:t>
            </w:r>
          </w:p>
          <w:p w14:paraId="08EBE72E" w14:textId="77777777" w:rsidR="00F1480E" w:rsidRPr="000754EC" w:rsidRDefault="00FA5C7C" w:rsidP="00FA5C7C">
            <w:pPr>
              <w:pStyle w:val="SIText"/>
            </w:pPr>
            <w:r w:rsidRPr="00FA5C7C">
              <w:t>2.5</w:t>
            </w:r>
            <w:r>
              <w:t xml:space="preserve"> </w:t>
            </w:r>
            <w:r w:rsidRPr="00FA5C7C">
              <w:t>Develop procedures for preventative action</w:t>
            </w:r>
          </w:p>
        </w:tc>
      </w:tr>
      <w:tr w:rsidR="00F1480E" w:rsidRPr="00963A46" w14:paraId="0FE34B11" w14:textId="77777777" w:rsidTr="00CA2922">
        <w:trPr>
          <w:cantSplit/>
        </w:trPr>
        <w:tc>
          <w:tcPr>
            <w:tcW w:w="1396" w:type="pct"/>
            <w:shd w:val="clear" w:color="auto" w:fill="auto"/>
          </w:tcPr>
          <w:p w14:paraId="5FCA3FFC" w14:textId="77777777" w:rsidR="00F1480E" w:rsidRPr="000754EC" w:rsidRDefault="00F1480E" w:rsidP="000754EC">
            <w:pPr>
              <w:pStyle w:val="SIText"/>
            </w:pPr>
            <w:r w:rsidRPr="008908DE">
              <w:lastRenderedPageBreak/>
              <w:t>3</w:t>
            </w:r>
            <w:r w:rsidR="008908DE" w:rsidRPr="000754EC">
              <w:t>.</w:t>
            </w:r>
            <w:r w:rsidRPr="000754EC">
              <w:t xml:space="preserve"> </w:t>
            </w:r>
            <w:r w:rsidR="00FA5C7C" w:rsidRPr="00FA5C7C">
              <w:t>Establish monitoring procedures and corrective actions</w:t>
            </w:r>
          </w:p>
        </w:tc>
        <w:tc>
          <w:tcPr>
            <w:tcW w:w="3604" w:type="pct"/>
            <w:shd w:val="clear" w:color="auto" w:fill="auto"/>
          </w:tcPr>
          <w:p w14:paraId="6D058B79" w14:textId="77777777" w:rsidR="00FA5C7C" w:rsidRPr="00FA5C7C" w:rsidRDefault="00FA5C7C" w:rsidP="00FA5C7C">
            <w:pPr>
              <w:pStyle w:val="SIText"/>
            </w:pPr>
            <w:r w:rsidRPr="00FA5C7C">
              <w:t>3.1</w:t>
            </w:r>
            <w:r>
              <w:t xml:space="preserve"> </w:t>
            </w:r>
            <w:r w:rsidRPr="00FA5C7C">
              <w:t>Develop monitoring procedures and use monitoring information to inform corrective actions</w:t>
            </w:r>
          </w:p>
          <w:p w14:paraId="08C49480" w14:textId="77777777" w:rsidR="00FA5C7C" w:rsidRPr="00FA5C7C" w:rsidRDefault="00FA5C7C" w:rsidP="00FA5C7C">
            <w:pPr>
              <w:pStyle w:val="SIText"/>
            </w:pPr>
            <w:r w:rsidRPr="00FA5C7C">
              <w:t>3.2</w:t>
            </w:r>
            <w:r>
              <w:t xml:space="preserve"> </w:t>
            </w:r>
            <w:r w:rsidRPr="00FA5C7C">
              <w:t>Develop and implement corrective actions for effective hazard control</w:t>
            </w:r>
          </w:p>
          <w:p w14:paraId="7881A992" w14:textId="77777777" w:rsidR="00FA5C7C" w:rsidRPr="00FA5C7C" w:rsidRDefault="00FA5C7C" w:rsidP="00FA5C7C">
            <w:pPr>
              <w:pStyle w:val="SIText"/>
            </w:pPr>
            <w:r w:rsidRPr="00FA5C7C">
              <w:t>3.3</w:t>
            </w:r>
            <w:r>
              <w:t xml:space="preserve"> </w:t>
            </w:r>
            <w:r w:rsidRPr="00FA5C7C">
              <w:t>Develop, maintain and secure recording and documentation procedures</w:t>
            </w:r>
          </w:p>
          <w:p w14:paraId="21533349" w14:textId="77777777" w:rsidR="00F1480E" w:rsidRPr="000754EC" w:rsidRDefault="00FA5C7C" w:rsidP="00FA5C7C">
            <w:pPr>
              <w:pStyle w:val="SIText"/>
            </w:pPr>
            <w:r w:rsidRPr="00FA5C7C">
              <w:t>3.4</w:t>
            </w:r>
            <w:r>
              <w:t xml:space="preserve"> </w:t>
            </w:r>
            <w:r w:rsidRPr="00FA5C7C">
              <w:t>Develop, resource and implement strategies to support routine and consistent application of food safety systems in the workplace</w:t>
            </w:r>
          </w:p>
        </w:tc>
      </w:tr>
      <w:tr w:rsidR="00FA5C7C" w:rsidRPr="00963A46" w14:paraId="168C806A" w14:textId="77777777" w:rsidTr="00CA2922">
        <w:trPr>
          <w:cantSplit/>
        </w:trPr>
        <w:tc>
          <w:tcPr>
            <w:tcW w:w="1396" w:type="pct"/>
            <w:shd w:val="clear" w:color="auto" w:fill="auto"/>
          </w:tcPr>
          <w:p w14:paraId="1DC392F6" w14:textId="77777777" w:rsidR="00FA5C7C" w:rsidRPr="008908DE" w:rsidRDefault="00FA5C7C" w:rsidP="000754EC">
            <w:pPr>
              <w:pStyle w:val="SIText"/>
            </w:pPr>
            <w:r>
              <w:t xml:space="preserve">4. </w:t>
            </w:r>
            <w:r w:rsidRPr="00FA5C7C">
              <w:t>Evaluate food safety system</w:t>
            </w:r>
          </w:p>
        </w:tc>
        <w:tc>
          <w:tcPr>
            <w:tcW w:w="3604" w:type="pct"/>
            <w:shd w:val="clear" w:color="auto" w:fill="auto"/>
          </w:tcPr>
          <w:p w14:paraId="72E99B4A" w14:textId="77777777" w:rsidR="00FA5C7C" w:rsidRPr="00FA5C7C" w:rsidRDefault="00FA5C7C" w:rsidP="00FA5C7C">
            <w:pPr>
              <w:pStyle w:val="SIText"/>
            </w:pPr>
            <w:r w:rsidRPr="00FA5C7C">
              <w:t>4.1</w:t>
            </w:r>
            <w:r>
              <w:t xml:space="preserve"> </w:t>
            </w:r>
            <w:r w:rsidRPr="00FA5C7C">
              <w:t>Establish audit procedures and monitor audits</w:t>
            </w:r>
          </w:p>
          <w:p w14:paraId="06F7615E" w14:textId="77777777" w:rsidR="00FA5C7C" w:rsidRPr="00FA5C7C" w:rsidRDefault="00FA5C7C" w:rsidP="00FA5C7C">
            <w:pPr>
              <w:pStyle w:val="SIText"/>
            </w:pPr>
            <w:r w:rsidRPr="00FA5C7C">
              <w:t>4.2</w:t>
            </w:r>
            <w:r>
              <w:t xml:space="preserve"> </w:t>
            </w:r>
            <w:r w:rsidRPr="00FA5C7C">
              <w:t>Establish verification procedures and schedules and use verification information when reviewing the food safety system</w:t>
            </w:r>
          </w:p>
          <w:p w14:paraId="5B5F13CF" w14:textId="77777777" w:rsidR="00FA5C7C" w:rsidRPr="00FA5C7C" w:rsidRDefault="00FA5C7C" w:rsidP="00FA5C7C">
            <w:pPr>
              <w:pStyle w:val="SIText"/>
            </w:pPr>
            <w:r w:rsidRPr="00FA5C7C">
              <w:t>4.3</w:t>
            </w:r>
            <w:r>
              <w:t xml:space="preserve"> </w:t>
            </w:r>
            <w:r w:rsidRPr="00FA5C7C">
              <w:t>Review and update the food safety system to reflect changes to Australian Standards, technical information (including verification data) and process information according to established procedures</w:t>
            </w:r>
          </w:p>
          <w:p w14:paraId="6987E309" w14:textId="77777777" w:rsidR="00FA5C7C" w:rsidRPr="00FA5C7C" w:rsidRDefault="00FA5C7C" w:rsidP="00FA5C7C">
            <w:pPr>
              <w:pStyle w:val="SIText"/>
            </w:pPr>
            <w:r w:rsidRPr="00FA5C7C">
              <w:t>4.4</w:t>
            </w:r>
            <w:r>
              <w:t xml:space="preserve"> </w:t>
            </w:r>
            <w:r w:rsidRPr="00FA5C7C">
              <w:t>Prepare food safety systems for external review and approval by relevant authorities</w:t>
            </w:r>
          </w:p>
          <w:p w14:paraId="1D1DAD42" w14:textId="77777777" w:rsidR="00FA5C7C" w:rsidRPr="008908DE" w:rsidRDefault="00FA5C7C" w:rsidP="00FA5C7C">
            <w:pPr>
              <w:pStyle w:val="SIText"/>
            </w:pPr>
            <w:r w:rsidRPr="00FA5C7C">
              <w:t>4.5</w:t>
            </w:r>
            <w:r>
              <w:t xml:space="preserve"> </w:t>
            </w:r>
            <w:r w:rsidRPr="00FA5C7C">
              <w:t>Use relevant information to measure performance against policies and goals</w:t>
            </w:r>
          </w:p>
        </w:tc>
      </w:tr>
      <w:tr w:rsidR="00FA5C7C" w:rsidRPr="00963A46" w14:paraId="3F702479" w14:textId="77777777" w:rsidTr="00CA2922">
        <w:trPr>
          <w:cantSplit/>
        </w:trPr>
        <w:tc>
          <w:tcPr>
            <w:tcW w:w="1396" w:type="pct"/>
            <w:shd w:val="clear" w:color="auto" w:fill="auto"/>
          </w:tcPr>
          <w:p w14:paraId="27272845" w14:textId="77777777" w:rsidR="00FA5C7C" w:rsidRPr="008908DE" w:rsidRDefault="00FA5C7C" w:rsidP="000754EC">
            <w:pPr>
              <w:pStyle w:val="SIText"/>
            </w:pPr>
            <w:r w:rsidRPr="00FA5C7C">
              <w:t>5.</w:t>
            </w:r>
            <w:r>
              <w:t xml:space="preserve"> </w:t>
            </w:r>
            <w:r w:rsidRPr="00FA5C7C">
              <w:t>Communicate food safety outcomes</w:t>
            </w:r>
          </w:p>
        </w:tc>
        <w:tc>
          <w:tcPr>
            <w:tcW w:w="3604" w:type="pct"/>
            <w:shd w:val="clear" w:color="auto" w:fill="auto"/>
          </w:tcPr>
          <w:p w14:paraId="244096AA" w14:textId="77777777" w:rsidR="00FA5C7C" w:rsidRPr="00FA5C7C" w:rsidRDefault="00FA5C7C" w:rsidP="00FA5C7C">
            <w:pPr>
              <w:pStyle w:val="SIText"/>
            </w:pPr>
            <w:r w:rsidRPr="00FA5C7C">
              <w:t>5.1</w:t>
            </w:r>
            <w:r>
              <w:t xml:space="preserve"> </w:t>
            </w:r>
            <w:r w:rsidRPr="00FA5C7C">
              <w:t>Conduct interactions with the public, regulatory authorities and agencies in a positive, cooperative and open manner</w:t>
            </w:r>
          </w:p>
          <w:p w14:paraId="5CE0C90E" w14:textId="77777777" w:rsidR="00FA5C7C" w:rsidRPr="00FA5C7C" w:rsidRDefault="00FA5C7C" w:rsidP="00FA5C7C">
            <w:pPr>
              <w:pStyle w:val="SIText"/>
            </w:pPr>
            <w:commentRangeStart w:id="11"/>
            <w:r w:rsidRPr="00FA5C7C">
              <w:t>5.2</w:t>
            </w:r>
            <w:r>
              <w:t xml:space="preserve"> </w:t>
            </w:r>
            <w:r w:rsidRPr="00FA5C7C">
              <w:t>Promptly report food safety incidents and non-compliance to relevant authorities</w:t>
            </w:r>
            <w:commentRangeEnd w:id="11"/>
            <w:r w:rsidR="00953CEE">
              <w:rPr>
                <w:lang w:eastAsia="en-AU"/>
              </w:rPr>
              <w:commentReference w:id="11"/>
            </w:r>
          </w:p>
          <w:p w14:paraId="368DFAFF" w14:textId="77777777" w:rsidR="00FA5C7C" w:rsidRPr="00FA5C7C" w:rsidRDefault="00FA5C7C" w:rsidP="00FA5C7C">
            <w:pPr>
              <w:pStyle w:val="SIText"/>
            </w:pPr>
            <w:r w:rsidRPr="00FA5C7C">
              <w:t>5.3</w:t>
            </w:r>
            <w:r>
              <w:t xml:space="preserve"> </w:t>
            </w:r>
            <w:r w:rsidRPr="00FA5C7C">
              <w:t>Gather and analyse customer and consumer feedback and include findings in the review of the food safety system</w:t>
            </w:r>
          </w:p>
          <w:p w14:paraId="7FE2EB77" w14:textId="60F73E09" w:rsidR="00FA5C7C" w:rsidRPr="008908DE" w:rsidRDefault="00FA5C7C" w:rsidP="00FA5C7C">
            <w:pPr>
              <w:pStyle w:val="SIText"/>
            </w:pPr>
            <w:r w:rsidRPr="00FA5C7C">
              <w:t>5.4</w:t>
            </w:r>
            <w:ins w:id="12" w:author="Sharon Fitzgerald" w:date="2019-09-19T08:08:00Z">
              <w:r w:rsidR="00953CEE">
                <w:t xml:space="preserve"> </w:t>
              </w:r>
            </w:ins>
            <w:r w:rsidRPr="00FA5C7C">
              <w:t>Document food safety system outcomes to promote public confidence in enterprise products and services</w:t>
            </w:r>
          </w:p>
        </w:tc>
      </w:tr>
    </w:tbl>
    <w:p w14:paraId="4C3413B1" w14:textId="77777777" w:rsidR="005F771F" w:rsidRDefault="005F771F" w:rsidP="005F771F">
      <w:pPr>
        <w:pStyle w:val="SIText"/>
      </w:pPr>
    </w:p>
    <w:p w14:paraId="04E4500F" w14:textId="77777777" w:rsidR="005F771F" w:rsidRPr="000754EC" w:rsidRDefault="005F771F" w:rsidP="000754EC">
      <w:r>
        <w:br w:type="page"/>
      </w:r>
    </w:p>
    <w:p w14:paraId="45E0125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95FBFF" w14:textId="77777777" w:rsidTr="00CA2922">
        <w:trPr>
          <w:tblHeader/>
        </w:trPr>
        <w:tc>
          <w:tcPr>
            <w:tcW w:w="5000" w:type="pct"/>
            <w:gridSpan w:val="2"/>
          </w:tcPr>
          <w:p w14:paraId="402D3521" w14:textId="77777777" w:rsidR="00F1480E" w:rsidRPr="000754EC" w:rsidRDefault="00FD557D" w:rsidP="000754EC">
            <w:pPr>
              <w:pStyle w:val="SIHeading2"/>
            </w:pPr>
            <w:r w:rsidRPr="00041E59">
              <w:t>F</w:t>
            </w:r>
            <w:r w:rsidRPr="000754EC">
              <w:t>oundation Skills</w:t>
            </w:r>
          </w:p>
          <w:p w14:paraId="0BE67774" w14:textId="77777777" w:rsidR="00F1480E" w:rsidRDefault="00F1480E" w:rsidP="000754EC">
            <w:pPr>
              <w:rPr>
                <w:ins w:id="13" w:author="Sharon Fitzgerald" w:date="2019-09-19T15:32: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337D0962" w14:textId="77777777" w:rsidR="00157745" w:rsidRDefault="00157745" w:rsidP="000754EC">
            <w:pPr>
              <w:rPr>
                <w:ins w:id="14" w:author="Sharon Fitzgerald" w:date="2019-09-19T15:32:00Z"/>
                <w:rStyle w:val="SIText-Italic"/>
                <w:rFonts w:eastAsiaTheme="majorEastAsia"/>
              </w:rPr>
            </w:pPr>
          </w:p>
          <w:p w14:paraId="215C076F" w14:textId="7ABBB5EC" w:rsidR="00157745" w:rsidRPr="000754EC" w:rsidRDefault="00157745" w:rsidP="000754EC">
            <w:pPr>
              <w:rPr>
                <w:rStyle w:val="SIText-Italic"/>
                <w:rFonts w:eastAsiaTheme="majorEastAsia"/>
              </w:rPr>
            </w:pPr>
            <w:ins w:id="15" w:author="Sharon Fitzgerald" w:date="2019-09-19T15:32:00Z">
              <w:r w:rsidRPr="00157745">
                <w:rPr>
                  <w:rStyle w:val="SIText-Italic"/>
                </w:rPr>
                <w:t>Foundation Skills essential to performance are explicit in the performance criteria of this unit of competency.</w:t>
              </w:r>
            </w:ins>
          </w:p>
        </w:tc>
      </w:tr>
      <w:tr w:rsidR="00F1480E" w:rsidRPr="00336FCA" w:rsidDel="00423CB2" w14:paraId="6CE78135" w14:textId="77777777" w:rsidTr="00CA2922">
        <w:trPr>
          <w:tblHeader/>
        </w:trPr>
        <w:tc>
          <w:tcPr>
            <w:tcW w:w="1396" w:type="pct"/>
          </w:tcPr>
          <w:p w14:paraId="2EF15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C448D2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157745" w14:paraId="2E534E19" w14:textId="06EE7D4C" w:rsidTr="00CA2922">
        <w:trPr>
          <w:del w:id="16" w:author="Sharon Fitzgerald" w:date="2019-09-19T15:32:00Z"/>
        </w:trPr>
        <w:tc>
          <w:tcPr>
            <w:tcW w:w="1396" w:type="pct"/>
          </w:tcPr>
          <w:p w14:paraId="0854B416" w14:textId="664FEB4B" w:rsidR="00F1480E" w:rsidRPr="000754EC" w:rsidDel="00157745" w:rsidRDefault="00F1480E" w:rsidP="000754EC">
            <w:pPr>
              <w:pStyle w:val="SIText"/>
              <w:rPr>
                <w:del w:id="17" w:author="Sharon Fitzgerald" w:date="2019-09-19T15:32:00Z"/>
              </w:rPr>
            </w:pPr>
          </w:p>
        </w:tc>
        <w:tc>
          <w:tcPr>
            <w:tcW w:w="3604" w:type="pct"/>
          </w:tcPr>
          <w:p w14:paraId="348D5DC6" w14:textId="187CCDC3" w:rsidR="00F1480E" w:rsidRPr="000754EC" w:rsidDel="00157745" w:rsidRDefault="00F1480E" w:rsidP="00DD0726">
            <w:pPr>
              <w:pStyle w:val="SIBulletList1"/>
              <w:rPr>
                <w:del w:id="18" w:author="Sharon Fitzgerald" w:date="2019-09-19T15:32:00Z"/>
              </w:rPr>
            </w:pPr>
          </w:p>
        </w:tc>
      </w:tr>
      <w:tr w:rsidR="00F1480E" w:rsidRPr="00336FCA" w:rsidDel="00F50354" w14:paraId="5E07DB9F" w14:textId="45E13E84" w:rsidTr="00CA2922">
        <w:trPr>
          <w:del w:id="19" w:author="Sharon Fitzgerald" w:date="2019-09-19T14:28:00Z"/>
        </w:trPr>
        <w:tc>
          <w:tcPr>
            <w:tcW w:w="1396" w:type="pct"/>
          </w:tcPr>
          <w:p w14:paraId="4CE7CE67" w14:textId="709CDC88" w:rsidR="00F1480E" w:rsidRPr="000754EC" w:rsidDel="00F50354" w:rsidRDefault="00F1480E" w:rsidP="000754EC">
            <w:pPr>
              <w:pStyle w:val="SIText"/>
              <w:rPr>
                <w:del w:id="20" w:author="Sharon Fitzgerald" w:date="2019-09-19T14:28:00Z"/>
              </w:rPr>
            </w:pPr>
          </w:p>
        </w:tc>
        <w:tc>
          <w:tcPr>
            <w:tcW w:w="3604" w:type="pct"/>
          </w:tcPr>
          <w:p w14:paraId="73E61D88" w14:textId="5A3BDEDA" w:rsidR="00F1480E" w:rsidRPr="000754EC" w:rsidDel="00F50354" w:rsidRDefault="00F1480E" w:rsidP="000754EC">
            <w:pPr>
              <w:pStyle w:val="SIBulletList1"/>
              <w:rPr>
                <w:del w:id="21" w:author="Sharon Fitzgerald" w:date="2019-09-19T14:28:00Z"/>
                <w:rFonts w:eastAsia="Calibri"/>
              </w:rPr>
            </w:pPr>
          </w:p>
        </w:tc>
      </w:tr>
      <w:tr w:rsidR="00F1480E" w:rsidRPr="00336FCA" w:rsidDel="00157745" w14:paraId="64DA7222" w14:textId="6BBD13AB" w:rsidTr="00CA2922">
        <w:trPr>
          <w:del w:id="22" w:author="Sharon Fitzgerald" w:date="2019-09-19T15:32:00Z"/>
        </w:trPr>
        <w:tc>
          <w:tcPr>
            <w:tcW w:w="1396" w:type="pct"/>
          </w:tcPr>
          <w:p w14:paraId="6E814E48" w14:textId="4C42437C" w:rsidR="00F1480E" w:rsidRPr="000754EC" w:rsidDel="00157745" w:rsidRDefault="00F1480E" w:rsidP="000754EC">
            <w:pPr>
              <w:pStyle w:val="SIText"/>
              <w:rPr>
                <w:del w:id="23" w:author="Sharon Fitzgerald" w:date="2019-09-19T15:32:00Z"/>
              </w:rPr>
            </w:pPr>
          </w:p>
        </w:tc>
        <w:tc>
          <w:tcPr>
            <w:tcW w:w="3604" w:type="pct"/>
          </w:tcPr>
          <w:p w14:paraId="71A51318" w14:textId="71DAA371" w:rsidR="00F1480E" w:rsidRPr="000754EC" w:rsidDel="00157745" w:rsidRDefault="00F1480E" w:rsidP="000754EC">
            <w:pPr>
              <w:pStyle w:val="SIBulletList1"/>
              <w:rPr>
                <w:del w:id="24" w:author="Sharon Fitzgerald" w:date="2019-09-19T15:32:00Z"/>
                <w:rFonts w:eastAsia="Calibri"/>
              </w:rPr>
            </w:pPr>
          </w:p>
        </w:tc>
      </w:tr>
    </w:tbl>
    <w:p w14:paraId="2B596A47" w14:textId="77777777" w:rsidR="00916CD7" w:rsidRDefault="00916CD7" w:rsidP="005F771F">
      <w:pPr>
        <w:pStyle w:val="SIText"/>
      </w:pPr>
    </w:p>
    <w:p w14:paraId="204EFD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36036AE" w14:textId="77777777" w:rsidTr="00F33FF2">
        <w:tc>
          <w:tcPr>
            <w:tcW w:w="5000" w:type="pct"/>
            <w:gridSpan w:val="4"/>
          </w:tcPr>
          <w:p w14:paraId="1152DFCB" w14:textId="77777777" w:rsidR="00F1480E" w:rsidRPr="000754EC" w:rsidRDefault="00FD557D" w:rsidP="000754EC">
            <w:pPr>
              <w:pStyle w:val="SIHeading2"/>
            </w:pPr>
            <w:r w:rsidRPr="00923720">
              <w:t>U</w:t>
            </w:r>
            <w:r w:rsidRPr="000754EC">
              <w:t>nit Mapping Information</w:t>
            </w:r>
          </w:p>
        </w:tc>
      </w:tr>
      <w:tr w:rsidR="00F1480E" w14:paraId="7748D93B" w14:textId="77777777" w:rsidTr="00F33FF2">
        <w:tc>
          <w:tcPr>
            <w:tcW w:w="1028" w:type="pct"/>
          </w:tcPr>
          <w:p w14:paraId="0D1E7314" w14:textId="77777777" w:rsidR="00F1480E" w:rsidRPr="000754EC" w:rsidRDefault="00F1480E" w:rsidP="000754EC">
            <w:pPr>
              <w:pStyle w:val="SIText-Bold"/>
            </w:pPr>
            <w:r w:rsidRPr="00923720">
              <w:t>Code and title current version</w:t>
            </w:r>
          </w:p>
        </w:tc>
        <w:tc>
          <w:tcPr>
            <w:tcW w:w="1105" w:type="pct"/>
          </w:tcPr>
          <w:p w14:paraId="64316CC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726F611" w14:textId="77777777" w:rsidR="00F1480E" w:rsidRPr="000754EC" w:rsidRDefault="00F1480E" w:rsidP="000754EC">
            <w:pPr>
              <w:pStyle w:val="SIText-Bold"/>
            </w:pPr>
            <w:r w:rsidRPr="00923720">
              <w:t>Comments</w:t>
            </w:r>
          </w:p>
        </w:tc>
        <w:tc>
          <w:tcPr>
            <w:tcW w:w="1616" w:type="pct"/>
          </w:tcPr>
          <w:p w14:paraId="0CBAD9F9" w14:textId="77777777" w:rsidR="00F1480E" w:rsidRPr="000754EC" w:rsidRDefault="00F1480E" w:rsidP="000754EC">
            <w:pPr>
              <w:pStyle w:val="SIText-Bold"/>
            </w:pPr>
            <w:r w:rsidRPr="00923720">
              <w:t>Equivalence status</w:t>
            </w:r>
          </w:p>
        </w:tc>
      </w:tr>
      <w:tr w:rsidR="00041E59" w14:paraId="14BFFA4D" w14:textId="77777777" w:rsidTr="00F33FF2">
        <w:tc>
          <w:tcPr>
            <w:tcW w:w="1028" w:type="pct"/>
          </w:tcPr>
          <w:p w14:paraId="40C299FB" w14:textId="1B140763" w:rsidR="00953CEE" w:rsidRPr="000754EC" w:rsidRDefault="00FA5C7C" w:rsidP="000754EC">
            <w:pPr>
              <w:pStyle w:val="SIText"/>
            </w:pPr>
            <w:del w:id="25" w:author="Sharon Fitzgerald" w:date="2019-10-04T09:02:00Z">
              <w:r w:rsidRPr="00FA5C7C" w:rsidDel="000712F8">
                <w:delText>AMPMGT501 Design and manage the food safety system</w:delText>
              </w:r>
            </w:del>
          </w:p>
        </w:tc>
        <w:tc>
          <w:tcPr>
            <w:tcW w:w="1105" w:type="pct"/>
          </w:tcPr>
          <w:p w14:paraId="0D3CE235" w14:textId="77777777" w:rsidR="00953CEE" w:rsidRDefault="000712F8" w:rsidP="000754EC">
            <w:pPr>
              <w:pStyle w:val="SIText"/>
              <w:rPr>
                <w:ins w:id="26" w:author="Sharon Fitzgerald" w:date="2019-10-04T09:02:00Z"/>
              </w:rPr>
            </w:pPr>
            <w:ins w:id="27" w:author="Sharon Fitzgerald" w:date="2019-10-04T09:02:00Z">
              <w:r w:rsidRPr="00FA5C7C">
                <w:t>AMPMGT501 Design and manage the food safety system</w:t>
              </w:r>
            </w:ins>
          </w:p>
          <w:p w14:paraId="0499FB3E" w14:textId="3C704188" w:rsidR="000712F8" w:rsidRPr="000754EC" w:rsidRDefault="000712F8" w:rsidP="000754EC">
            <w:pPr>
              <w:pStyle w:val="SIText"/>
            </w:pPr>
            <w:ins w:id="28" w:author="Sharon Fitzgerald" w:date="2019-10-04T09:02:00Z">
              <w:r>
                <w:t>Release 1</w:t>
              </w:r>
            </w:ins>
          </w:p>
        </w:tc>
        <w:tc>
          <w:tcPr>
            <w:tcW w:w="1251" w:type="pct"/>
          </w:tcPr>
          <w:p w14:paraId="224830D3" w14:textId="13AF6AF6" w:rsidR="00041E59" w:rsidRPr="000754EC" w:rsidRDefault="00041E59" w:rsidP="000754EC">
            <w:pPr>
              <w:pStyle w:val="SIText"/>
            </w:pPr>
          </w:p>
        </w:tc>
        <w:tc>
          <w:tcPr>
            <w:tcW w:w="1616" w:type="pct"/>
          </w:tcPr>
          <w:p w14:paraId="4685C413" w14:textId="77777777" w:rsidR="00916CD7" w:rsidRPr="000754EC" w:rsidRDefault="00916CD7" w:rsidP="000754EC">
            <w:pPr>
              <w:pStyle w:val="SIText"/>
            </w:pPr>
          </w:p>
        </w:tc>
      </w:tr>
    </w:tbl>
    <w:p w14:paraId="23F216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F91B520" w14:textId="77777777" w:rsidTr="00CA2922">
        <w:tc>
          <w:tcPr>
            <w:tcW w:w="1396" w:type="pct"/>
            <w:shd w:val="clear" w:color="auto" w:fill="auto"/>
          </w:tcPr>
          <w:p w14:paraId="1966F385" w14:textId="77777777" w:rsidR="00F1480E" w:rsidRPr="000754EC" w:rsidRDefault="00FD557D" w:rsidP="000754EC">
            <w:pPr>
              <w:pStyle w:val="SIHeading2"/>
            </w:pPr>
            <w:r w:rsidRPr="00CC451E">
              <w:t>L</w:t>
            </w:r>
            <w:r w:rsidRPr="000754EC">
              <w:t>inks</w:t>
            </w:r>
          </w:p>
        </w:tc>
        <w:tc>
          <w:tcPr>
            <w:tcW w:w="3604" w:type="pct"/>
            <w:shd w:val="clear" w:color="auto" w:fill="auto"/>
          </w:tcPr>
          <w:p w14:paraId="1D98F23C"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4"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63DE517B" w14:textId="77777777" w:rsidR="00F1480E" w:rsidRDefault="00F1480E" w:rsidP="005F771F">
      <w:pPr>
        <w:pStyle w:val="SIText"/>
      </w:pPr>
    </w:p>
    <w:p w14:paraId="62E8D9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6944789" w14:textId="77777777" w:rsidTr="00113678">
        <w:trPr>
          <w:tblHeader/>
        </w:trPr>
        <w:tc>
          <w:tcPr>
            <w:tcW w:w="1478" w:type="pct"/>
            <w:shd w:val="clear" w:color="auto" w:fill="auto"/>
          </w:tcPr>
          <w:p w14:paraId="19DE09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2F7B26" w14:textId="77777777" w:rsidR="00556C4C" w:rsidRPr="000754EC" w:rsidRDefault="00556C4C" w:rsidP="000754EC">
            <w:pPr>
              <w:pStyle w:val="SIUnittitle"/>
            </w:pPr>
            <w:r w:rsidRPr="00F56827">
              <w:t xml:space="preserve">Assessment requirements for </w:t>
            </w:r>
            <w:r w:rsidR="00FA5C7C" w:rsidRPr="00FA5C7C">
              <w:t>AMPMGT501 Design and manage the food safety system</w:t>
            </w:r>
          </w:p>
        </w:tc>
      </w:tr>
      <w:tr w:rsidR="00556C4C" w:rsidRPr="00A55106" w14:paraId="10EF6E7E" w14:textId="77777777" w:rsidTr="00113678">
        <w:trPr>
          <w:tblHeader/>
        </w:trPr>
        <w:tc>
          <w:tcPr>
            <w:tcW w:w="5000" w:type="pct"/>
            <w:gridSpan w:val="2"/>
            <w:shd w:val="clear" w:color="auto" w:fill="auto"/>
          </w:tcPr>
          <w:p w14:paraId="51890772" w14:textId="77777777" w:rsidR="00556C4C" w:rsidRPr="000754EC" w:rsidRDefault="00D71E43" w:rsidP="000754EC">
            <w:pPr>
              <w:pStyle w:val="SIHeading2"/>
            </w:pPr>
            <w:r>
              <w:t>Performance E</w:t>
            </w:r>
            <w:r w:rsidRPr="000754EC">
              <w:t>vidence</w:t>
            </w:r>
          </w:p>
        </w:tc>
      </w:tr>
      <w:tr w:rsidR="00556C4C" w:rsidRPr="00067E1C" w14:paraId="5B01EDD5" w14:textId="77777777" w:rsidTr="00113678">
        <w:tc>
          <w:tcPr>
            <w:tcW w:w="5000" w:type="pct"/>
            <w:gridSpan w:val="2"/>
            <w:shd w:val="clear" w:color="auto" w:fill="auto"/>
          </w:tcPr>
          <w:p w14:paraId="7DC2399F" w14:textId="0D33739F" w:rsidR="007F1FAF" w:rsidRDefault="007F1FAF" w:rsidP="00FA5C7C">
            <w:pPr>
              <w:pStyle w:val="SIText"/>
              <w:rPr>
                <w:ins w:id="29" w:author="Sharon Fitzgerald" w:date="2019-09-19T14:30:00Z"/>
              </w:rPr>
            </w:pPr>
            <w:ins w:id="30" w:author="Sharon Fitzgerald" w:date="2019-09-19T14:30:00Z">
              <w:r w:rsidRPr="007F1FAF">
                <w:t>An individual demonstrating competency must satisfy all of the elements and performance criteria in this unit.</w:t>
              </w:r>
            </w:ins>
          </w:p>
          <w:p w14:paraId="1872524E" w14:textId="77777777" w:rsidR="007F1FAF" w:rsidRDefault="007F1FAF" w:rsidP="00FA5C7C">
            <w:pPr>
              <w:pStyle w:val="SIText"/>
              <w:rPr>
                <w:ins w:id="31" w:author="Sharon Fitzgerald" w:date="2019-09-19T14:30:00Z"/>
              </w:rPr>
            </w:pPr>
          </w:p>
          <w:p w14:paraId="4C6E9597" w14:textId="7A940E3F" w:rsidR="00FA5C7C" w:rsidRPr="00FA5C7C" w:rsidDel="007F1FAF" w:rsidRDefault="00FA5C7C" w:rsidP="00FA5C7C">
            <w:pPr>
              <w:pStyle w:val="SIText"/>
              <w:rPr>
                <w:del w:id="32" w:author="Sharon Fitzgerald" w:date="2019-09-19T14:31:00Z"/>
              </w:rPr>
            </w:pPr>
            <w:del w:id="33" w:author="Sharon Fitzgerald" w:date="2019-09-19T14:31:00Z">
              <w:r w:rsidRPr="00FA5C7C" w:rsidDel="007F1FAF">
                <w:delText>Evidence must demonstrate the candidate's consistency of performance over time.</w:delText>
              </w:r>
            </w:del>
          </w:p>
          <w:p w14:paraId="496D9613" w14:textId="77777777" w:rsidR="00FB104A" w:rsidRDefault="00FB104A" w:rsidP="00FA5C7C">
            <w:pPr>
              <w:pStyle w:val="SIText"/>
            </w:pPr>
          </w:p>
          <w:p w14:paraId="0C23370A" w14:textId="5F79F84F" w:rsidR="00FA5C7C" w:rsidRPr="00FA5C7C" w:rsidRDefault="00FA5C7C" w:rsidP="00FA5C7C">
            <w:pPr>
              <w:pStyle w:val="SIText"/>
            </w:pPr>
            <w:del w:id="34" w:author="Sharon Fitzgerald" w:date="2019-09-19T14:30:00Z">
              <w:r w:rsidRPr="00FA5C7C" w:rsidDel="007F1FAF">
                <w:delText>The candidate must</w:delText>
              </w:r>
            </w:del>
            <w:ins w:id="35" w:author="Sharon Fitzgerald" w:date="2019-09-19T14:30:00Z">
              <w:r w:rsidR="007F1FAF">
                <w:t xml:space="preserve"> There must be evidence that the individual has</w:t>
              </w:r>
            </w:ins>
            <w:r w:rsidRPr="00FA5C7C">
              <w:t xml:space="preserve"> design</w:t>
            </w:r>
            <w:ins w:id="36" w:author="Sharon Fitzgerald" w:date="2019-09-19T14:30:00Z">
              <w:r w:rsidR="007F1FAF">
                <w:t>ed</w:t>
              </w:r>
            </w:ins>
            <w:r w:rsidRPr="00FA5C7C">
              <w:t xml:space="preserve"> and manage</w:t>
            </w:r>
            <w:ins w:id="37" w:author="Sharon Fitzgerald" w:date="2019-09-19T14:30:00Z">
              <w:r w:rsidR="007F1FAF">
                <w:t>d</w:t>
              </w:r>
            </w:ins>
            <w:r w:rsidRPr="00FA5C7C">
              <w:t xml:space="preserve"> the food safety system</w:t>
            </w:r>
            <w:ins w:id="38" w:author="Sharon Fitzgerald" w:date="2019-09-19T14:30:00Z">
              <w:r w:rsidR="007F1FAF">
                <w:t xml:space="preserve"> on at least one occasion</w:t>
              </w:r>
            </w:ins>
            <w:ins w:id="39" w:author="Sharon Fitzgerald" w:date="2019-09-19T14:31:00Z">
              <w:r w:rsidR="007F1FAF">
                <w:t xml:space="preserve">, </w:t>
              </w:r>
              <w:proofErr w:type="gramStart"/>
              <w:r w:rsidR="007F1FAF">
                <w:t>including:</w:t>
              </w:r>
            </w:ins>
            <w:r w:rsidRPr="00FA5C7C">
              <w:t>.</w:t>
            </w:r>
            <w:proofErr w:type="gramEnd"/>
          </w:p>
          <w:p w14:paraId="3E032FD5" w14:textId="6537D08E" w:rsidR="00FB104A" w:rsidDel="007F1FAF" w:rsidRDefault="00FB104A" w:rsidP="00FA5C7C">
            <w:pPr>
              <w:pStyle w:val="SIText"/>
              <w:rPr>
                <w:del w:id="40" w:author="Sharon Fitzgerald" w:date="2019-09-19T14:31:00Z"/>
              </w:rPr>
            </w:pPr>
          </w:p>
          <w:p w14:paraId="1B4ED6DF" w14:textId="07937BFF" w:rsidR="00FA5C7C" w:rsidRPr="00FA5C7C" w:rsidDel="007F1FAF" w:rsidRDefault="00FA5C7C" w:rsidP="00FA5C7C">
            <w:pPr>
              <w:pStyle w:val="SIText"/>
              <w:rPr>
                <w:del w:id="41" w:author="Sharon Fitzgerald" w:date="2019-09-19T14:31:00Z"/>
              </w:rPr>
            </w:pPr>
            <w:del w:id="42" w:author="Sharon Fitzgerald" w:date="2019-09-19T14:31:00Z">
              <w:r w:rsidRPr="00FA5C7C" w:rsidDel="007F1FAF">
                <w:delText>The candidate must:</w:delText>
              </w:r>
            </w:del>
          </w:p>
          <w:p w14:paraId="3A95F058" w14:textId="1CF37D80" w:rsidR="00FA5C7C" w:rsidRPr="00FA5C7C" w:rsidRDefault="00FA5C7C" w:rsidP="00FA5C7C">
            <w:pPr>
              <w:pStyle w:val="SIBulletList1"/>
            </w:pPr>
            <w:r w:rsidRPr="00FA5C7C">
              <w:t>analyse</w:t>
            </w:r>
            <w:ins w:id="43" w:author="Sharon Fitzgerald" w:date="2019-09-19T14:31:00Z">
              <w:r w:rsidR="007F1FAF">
                <w:t>d</w:t>
              </w:r>
            </w:ins>
            <w:r w:rsidRPr="00FA5C7C">
              <w:t xml:space="preserve"> performance information to determine progress and areas for review or improvement</w:t>
            </w:r>
          </w:p>
          <w:p w14:paraId="253236D0" w14:textId="75BC86CC" w:rsidR="00FA5C7C" w:rsidRPr="00FA5C7C" w:rsidRDefault="00FA5C7C" w:rsidP="00FA5C7C">
            <w:pPr>
              <w:pStyle w:val="SIBulletList1"/>
            </w:pPr>
            <w:r w:rsidRPr="00FA5C7C">
              <w:t>consult</w:t>
            </w:r>
            <w:ins w:id="44" w:author="Sharon Fitzgerald" w:date="2019-09-19T14:31:00Z">
              <w:r w:rsidR="007F1FAF">
                <w:t>ed</w:t>
              </w:r>
            </w:ins>
            <w:r w:rsidRPr="00FA5C7C">
              <w:t xml:space="preserve"> with stakeholders to determine the scope of the food safety systems, procedures and controls and identify food handling practices, processing techniques and support programs in use</w:t>
            </w:r>
          </w:p>
          <w:p w14:paraId="126D910C" w14:textId="5C8C26FC" w:rsidR="00FA5C7C" w:rsidRPr="00FA5C7C" w:rsidRDefault="00FA5C7C" w:rsidP="00FA5C7C">
            <w:pPr>
              <w:pStyle w:val="SIBulletList1"/>
            </w:pPr>
            <w:r w:rsidRPr="00FA5C7C">
              <w:t>determine</w:t>
            </w:r>
            <w:ins w:id="45" w:author="Sharon Fitzgerald" w:date="2019-09-19T14:31:00Z">
              <w:r w:rsidR="007F1FAF">
                <w:t>d</w:t>
              </w:r>
            </w:ins>
            <w:r w:rsidRPr="00FA5C7C">
              <w:t xml:space="preserve"> measures for correcting processes, outcomes outside acceptable limits, including relevant procedures, when to implement corrective action, who is responsible for taking corrective action and information necessary to record</w:t>
            </w:r>
          </w:p>
          <w:p w14:paraId="106237C7" w14:textId="0C9D8286" w:rsidR="00FA5C7C" w:rsidRPr="00FA5C7C" w:rsidRDefault="00FA5C7C" w:rsidP="00FA5C7C">
            <w:pPr>
              <w:pStyle w:val="SIBulletList1"/>
            </w:pPr>
            <w:r w:rsidRPr="00FA5C7C">
              <w:t>develop</w:t>
            </w:r>
            <w:ins w:id="46" w:author="Sharon Fitzgerald" w:date="2019-09-19T14:31:00Z">
              <w:r w:rsidR="007F1FAF">
                <w:t>ed</w:t>
              </w:r>
            </w:ins>
            <w:r w:rsidRPr="00FA5C7C">
              <w:t xml:space="preserve"> and validate</w:t>
            </w:r>
            <w:ins w:id="47" w:author="Sharon Fitzgerald" w:date="2019-09-19T14:31:00Z">
              <w:r w:rsidR="007F1FAF">
                <w:t>d</w:t>
              </w:r>
            </w:ins>
            <w:r w:rsidRPr="00FA5C7C">
              <w:t xml:space="preserve"> control measures using objective data, industry guidelines and codes of practice</w:t>
            </w:r>
          </w:p>
          <w:p w14:paraId="23028C89" w14:textId="006D9FEF" w:rsidR="00FA5C7C" w:rsidRPr="00FA5C7C" w:rsidRDefault="00FA5C7C" w:rsidP="00FA5C7C">
            <w:pPr>
              <w:pStyle w:val="SIBulletList1"/>
            </w:pPr>
            <w:r w:rsidRPr="00FA5C7C">
              <w:t>develop</w:t>
            </w:r>
            <w:ins w:id="48" w:author="Sharon Fitzgerald" w:date="2019-09-19T14:31:00Z">
              <w:r w:rsidR="007F1FAF">
                <w:t>ed</w:t>
              </w:r>
            </w:ins>
            <w:r w:rsidRPr="00FA5C7C">
              <w:t xml:space="preserve"> performance standards and criteria for the food safety system</w:t>
            </w:r>
          </w:p>
          <w:p w14:paraId="33D622EF" w14:textId="14F8E452" w:rsidR="00FA5C7C" w:rsidRPr="00FA5C7C" w:rsidRDefault="00FA5C7C" w:rsidP="00FA5C7C">
            <w:pPr>
              <w:pStyle w:val="SIBulletList1"/>
            </w:pPr>
            <w:r w:rsidRPr="00FA5C7C">
              <w:t>develop</w:t>
            </w:r>
            <w:ins w:id="49" w:author="Sharon Fitzgerald" w:date="2019-09-19T14:31:00Z">
              <w:r w:rsidR="007F1FAF">
                <w:t>ed</w:t>
              </w:r>
            </w:ins>
            <w:r w:rsidRPr="00FA5C7C">
              <w:t xml:space="preserve"> strategies to support the workforce in implementing the food safety system</w:t>
            </w:r>
          </w:p>
          <w:p w14:paraId="39070962" w14:textId="7E81A7E6" w:rsidR="00FA5C7C" w:rsidRPr="00FA5C7C" w:rsidRDefault="00FA5C7C" w:rsidP="00FA5C7C">
            <w:pPr>
              <w:pStyle w:val="SIBulletList1"/>
            </w:pPr>
            <w:r w:rsidRPr="00FA5C7C">
              <w:t>establish</w:t>
            </w:r>
            <w:ins w:id="50" w:author="Sharon Fitzgerald" w:date="2019-09-19T14:31:00Z">
              <w:r w:rsidR="007F1FAF">
                <w:t>ed</w:t>
              </w:r>
            </w:ins>
            <w:r w:rsidRPr="00FA5C7C">
              <w:t xml:space="preserve"> internal audit processes and schedules, including developing and leading the audit team</w:t>
            </w:r>
          </w:p>
          <w:p w14:paraId="5DFFD748" w14:textId="2C1C4ED8" w:rsidR="00FA5C7C" w:rsidRPr="00FA5C7C" w:rsidRDefault="00FA5C7C" w:rsidP="00FA5C7C">
            <w:pPr>
              <w:pStyle w:val="SIBulletList1"/>
            </w:pPr>
            <w:r w:rsidRPr="00FA5C7C">
              <w:t>establish</w:t>
            </w:r>
            <w:ins w:id="51" w:author="Sharon Fitzgerald" w:date="2019-09-19T14:32:00Z">
              <w:r w:rsidR="007F1FAF">
                <w:t>ed</w:t>
              </w:r>
            </w:ins>
            <w:r w:rsidRPr="00FA5C7C">
              <w:t xml:space="preserve"> procedures to monitor, review and secure record-keeping systems consistent with regulatory requirements</w:t>
            </w:r>
          </w:p>
          <w:p w14:paraId="3AF2C776" w14:textId="692CAF50" w:rsidR="00FA5C7C" w:rsidRPr="00FA5C7C" w:rsidRDefault="00FA5C7C" w:rsidP="00FA5C7C">
            <w:pPr>
              <w:pStyle w:val="SIBulletList1"/>
            </w:pPr>
            <w:r w:rsidRPr="00FA5C7C">
              <w:t>establish</w:t>
            </w:r>
            <w:ins w:id="52" w:author="Sharon Fitzgerald" w:date="2019-09-19T14:32:00Z">
              <w:r w:rsidR="007F1FAF">
                <w:t>ed</w:t>
              </w:r>
            </w:ins>
            <w:r w:rsidRPr="00FA5C7C">
              <w:t xml:space="preserve"> verification procedures and schedules and identify action required if the outcomes of verification indicate that the program requirements have not been met or that the original program was inadequate</w:t>
            </w:r>
          </w:p>
          <w:p w14:paraId="0EDADFB3" w14:textId="2F6A0E2A" w:rsidR="00FA5C7C" w:rsidRPr="00FA5C7C" w:rsidRDefault="00FA5C7C" w:rsidP="00FA5C7C">
            <w:pPr>
              <w:pStyle w:val="SIBulletList1"/>
            </w:pPr>
            <w:r w:rsidRPr="00FA5C7C">
              <w:t>establish</w:t>
            </w:r>
            <w:ins w:id="53" w:author="Sharon Fitzgerald" w:date="2019-09-19T14:32:00Z">
              <w:r w:rsidR="007F1FAF">
                <w:t>ed</w:t>
              </w:r>
            </w:ins>
            <w:r w:rsidRPr="00FA5C7C">
              <w:t>, monitor</w:t>
            </w:r>
            <w:ins w:id="54" w:author="Sharon Fitzgerald" w:date="2019-09-19T14:32:00Z">
              <w:r w:rsidR="007F1FAF">
                <w:t>ed</w:t>
              </w:r>
            </w:ins>
            <w:r w:rsidRPr="00FA5C7C">
              <w:t xml:space="preserve"> and continuously improve</w:t>
            </w:r>
            <w:ins w:id="55" w:author="Sharon Fitzgerald" w:date="2019-09-19T14:32:00Z">
              <w:r w:rsidR="007F1FAF">
                <w:t>d</w:t>
              </w:r>
            </w:ins>
            <w:r w:rsidRPr="00FA5C7C">
              <w:t xml:space="preserve"> food safety support systems consistent with regulatory requirements</w:t>
            </w:r>
          </w:p>
          <w:p w14:paraId="7DC483BB" w14:textId="5A7510EE" w:rsidR="00FA5C7C" w:rsidRPr="00FA5C7C" w:rsidRDefault="00FA5C7C" w:rsidP="00FA5C7C">
            <w:pPr>
              <w:pStyle w:val="SIBulletList1"/>
            </w:pPr>
            <w:r w:rsidRPr="00FA5C7C">
              <w:t>evaluate</w:t>
            </w:r>
            <w:ins w:id="56" w:author="Sharon Fitzgerald" w:date="2019-09-19T14:32:00Z">
              <w:r w:rsidR="007F1FAF">
                <w:t>d</w:t>
              </w:r>
            </w:ins>
            <w:r w:rsidRPr="00FA5C7C">
              <w:t xml:space="preserve"> alternative food and/or meat safety systems for suitability for enterprise goals and directions, enterprise operations, enterprise product, cost and customer and regulatory requirements</w:t>
            </w:r>
          </w:p>
          <w:p w14:paraId="76FE957D" w14:textId="7F5C3C0B" w:rsidR="00FA5C7C" w:rsidRPr="00FA5C7C" w:rsidRDefault="00FA5C7C" w:rsidP="00FA5C7C">
            <w:pPr>
              <w:pStyle w:val="SIBulletList1"/>
            </w:pPr>
            <w:r w:rsidRPr="00FA5C7C">
              <w:t>identif</w:t>
            </w:r>
            <w:ins w:id="57" w:author="Sharon Fitzgerald" w:date="2019-09-19T14:32:00Z">
              <w:r w:rsidR="007F1FAF">
                <w:t>ied</w:t>
              </w:r>
            </w:ins>
            <w:del w:id="58" w:author="Sharon Fitzgerald" w:date="2019-09-19T14:32:00Z">
              <w:r w:rsidRPr="00FA5C7C" w:rsidDel="007F1FAF">
                <w:delText>y</w:delText>
              </w:r>
            </w:del>
            <w:r w:rsidRPr="00FA5C7C">
              <w:t xml:space="preserve"> and appl</w:t>
            </w:r>
            <w:ins w:id="59" w:author="Sharon Fitzgerald" w:date="2019-09-19T14:32:00Z">
              <w:r w:rsidR="007F1FAF">
                <w:t>ied</w:t>
              </w:r>
            </w:ins>
            <w:del w:id="60" w:author="Sharon Fitzgerald" w:date="2019-09-19T14:32:00Z">
              <w:r w:rsidRPr="00FA5C7C" w:rsidDel="007F1FAF">
                <w:delText>y</w:delText>
              </w:r>
            </w:del>
            <w:r w:rsidRPr="00FA5C7C">
              <w:t xml:space="preserve"> relevant workplace health and safety, regulatory and workplace requirements</w:t>
            </w:r>
          </w:p>
          <w:p w14:paraId="1FB9E6A8" w14:textId="77777777" w:rsidR="00FA5C7C" w:rsidRPr="00FA5C7C" w:rsidRDefault="00FA5C7C" w:rsidP="00FA5C7C">
            <w:pPr>
              <w:pStyle w:val="SIBulletList1"/>
            </w:pPr>
            <w:r w:rsidRPr="00FA5C7C">
              <w:t>identify monitoring requirements and develop monitoring procedures for food safety hazards identified in the enterprise</w:t>
            </w:r>
            <w:bookmarkStart w:id="61" w:name="_GoBack"/>
            <w:bookmarkEnd w:id="61"/>
          </w:p>
          <w:p w14:paraId="39D27374" w14:textId="13398D75" w:rsidR="00FA5C7C" w:rsidRPr="00FA5C7C" w:rsidRDefault="00FA5C7C" w:rsidP="00FA5C7C">
            <w:pPr>
              <w:pStyle w:val="SIBulletList1"/>
            </w:pPr>
            <w:r w:rsidRPr="00FA5C7C">
              <w:t>identif</w:t>
            </w:r>
            <w:ins w:id="62" w:author="Sharon Fitzgerald" w:date="2019-09-19T14:32:00Z">
              <w:r w:rsidR="007F1FAF">
                <w:t>ied</w:t>
              </w:r>
            </w:ins>
            <w:del w:id="63" w:author="Sharon Fitzgerald" w:date="2019-09-19T14:32:00Z">
              <w:r w:rsidRPr="00FA5C7C" w:rsidDel="007F1FAF">
                <w:delText>y</w:delText>
              </w:r>
            </w:del>
            <w:r w:rsidRPr="00FA5C7C">
              <w:t xml:space="preserve"> workforce training needs</w:t>
            </w:r>
            <w:ins w:id="64" w:author="Sharon Fitzgerald" w:date="2019-09-19T14:32:00Z">
              <w:r w:rsidR="007F1FAF">
                <w:t xml:space="preserve">, </w:t>
              </w:r>
            </w:ins>
            <w:del w:id="65" w:author="Sharon Fitzgerald" w:date="2019-09-19T14:32:00Z">
              <w:r w:rsidRPr="00FA5C7C" w:rsidDel="007F1FAF">
                <w:delText xml:space="preserve"> and</w:delText>
              </w:r>
            </w:del>
            <w:r w:rsidRPr="00FA5C7C">
              <w:t xml:space="preserve"> negotiate</w:t>
            </w:r>
            <w:ins w:id="66" w:author="Sharon Fitzgerald" w:date="2019-09-19T14:32:00Z">
              <w:r w:rsidR="007F1FAF">
                <w:t>d</w:t>
              </w:r>
            </w:ins>
            <w:r w:rsidRPr="00FA5C7C">
              <w:t xml:space="preserve"> and schedule</w:t>
            </w:r>
            <w:ins w:id="67" w:author="Sharon Fitzgerald" w:date="2019-09-19T14:32:00Z">
              <w:r w:rsidR="007F1FAF">
                <w:t>d</w:t>
              </w:r>
            </w:ins>
            <w:r w:rsidRPr="00FA5C7C">
              <w:t xml:space="preserve"> training to support system requirements and operation</w:t>
            </w:r>
          </w:p>
          <w:p w14:paraId="59A3FA5D" w14:textId="1303BFCC" w:rsidR="00FA5C7C" w:rsidRPr="00FA5C7C" w:rsidRDefault="00FA5C7C" w:rsidP="00FA5C7C">
            <w:pPr>
              <w:pStyle w:val="SIBulletList1"/>
            </w:pPr>
            <w:r w:rsidRPr="00FA5C7C">
              <w:t>liaise</w:t>
            </w:r>
            <w:ins w:id="68" w:author="Sharon Fitzgerald" w:date="2019-09-19T14:43:00Z">
              <w:r w:rsidR="002B6208">
                <w:t>d</w:t>
              </w:r>
            </w:ins>
            <w:r w:rsidRPr="00FA5C7C">
              <w:t xml:space="preserve"> with suppliers to establish and monitor enterprise food safety and quality requirements for products and processes</w:t>
            </w:r>
          </w:p>
          <w:p w14:paraId="02C897BB" w14:textId="18B4382D" w:rsidR="00FA5C7C" w:rsidRPr="00FA5C7C" w:rsidRDefault="00FA5C7C" w:rsidP="00FA5C7C">
            <w:pPr>
              <w:pStyle w:val="SIBulletList1"/>
            </w:pPr>
            <w:r w:rsidRPr="00FA5C7C">
              <w:t>maintain</w:t>
            </w:r>
            <w:ins w:id="69" w:author="Sharon Fitzgerald" w:date="2019-09-19T14:43:00Z">
              <w:r w:rsidR="002B6208">
                <w:t>ed</w:t>
              </w:r>
            </w:ins>
            <w:r w:rsidRPr="00FA5C7C">
              <w:t xml:space="preserve"> currency of knowledge through independent research or professional development</w:t>
            </w:r>
          </w:p>
          <w:p w14:paraId="6471A185" w14:textId="10AF003F" w:rsidR="00FA5C7C" w:rsidRPr="00FA5C7C" w:rsidRDefault="00FA5C7C" w:rsidP="00FA5C7C">
            <w:pPr>
              <w:pStyle w:val="SIBulletList1"/>
            </w:pPr>
            <w:r w:rsidRPr="00FA5C7C">
              <w:t>monitor</w:t>
            </w:r>
            <w:ins w:id="70" w:author="Sharon Fitzgerald" w:date="2019-09-19T14:43:00Z">
              <w:r w:rsidR="002B6208">
                <w:t>ed</w:t>
              </w:r>
            </w:ins>
            <w:r w:rsidRPr="00FA5C7C">
              <w:t xml:space="preserve"> public health requirements and concerns and prepare reports for the enterprise, public health authorities, customers and consumers on progress and outcomes of the food safety system</w:t>
            </w:r>
          </w:p>
          <w:p w14:paraId="764E5B2F" w14:textId="0AA515C7" w:rsidR="00FA5C7C" w:rsidRPr="00FA5C7C" w:rsidRDefault="00FA5C7C" w:rsidP="00FA5C7C">
            <w:pPr>
              <w:pStyle w:val="SIBulletList1"/>
            </w:pPr>
            <w:r w:rsidRPr="00FA5C7C">
              <w:t>monitor</w:t>
            </w:r>
            <w:ins w:id="71" w:author="Sharon Fitzgerald" w:date="2019-09-19T14:43:00Z">
              <w:r w:rsidR="002B6208">
                <w:t>ed</w:t>
              </w:r>
            </w:ins>
            <w:r w:rsidRPr="00FA5C7C">
              <w:t xml:space="preserve"> the implementation of preventative action measures, controls and actions to correct non-compliance or non-conformance</w:t>
            </w:r>
          </w:p>
          <w:p w14:paraId="370D122F" w14:textId="7A411A1A" w:rsidR="00FA5C7C" w:rsidRPr="00FA5C7C" w:rsidRDefault="00FA5C7C" w:rsidP="00FA5C7C">
            <w:pPr>
              <w:pStyle w:val="SIBulletList1"/>
            </w:pPr>
            <w:r w:rsidRPr="00FA5C7C">
              <w:t>prepare</w:t>
            </w:r>
            <w:ins w:id="72" w:author="Sharon Fitzgerald" w:date="2019-09-19T14:43:00Z">
              <w:r w:rsidR="002B6208">
                <w:t>d</w:t>
              </w:r>
            </w:ins>
            <w:r w:rsidRPr="00FA5C7C">
              <w:t xml:space="preserve"> accurate reports for senior management detailing compliance breaches/incidents, actions and outcomes and the implications for the enterprise</w:t>
            </w:r>
          </w:p>
          <w:p w14:paraId="0B7F7583" w14:textId="2E935B19" w:rsidR="00FA5C7C" w:rsidRPr="00FA5C7C" w:rsidRDefault="00FA5C7C" w:rsidP="00FA5C7C">
            <w:pPr>
              <w:pStyle w:val="SIBulletList1"/>
            </w:pPr>
            <w:r w:rsidRPr="00FA5C7C">
              <w:t>prepare</w:t>
            </w:r>
            <w:ins w:id="73" w:author="Sharon Fitzgerald" w:date="2019-09-19T14:43:00Z">
              <w:r w:rsidR="002B6208">
                <w:t>d</w:t>
              </w:r>
            </w:ins>
            <w:r w:rsidRPr="00FA5C7C">
              <w:t xml:space="preserve"> action plans for the development and review of the food safety system, which include timelines, establishing, leading and supporting the HACCP team</w:t>
            </w:r>
          </w:p>
          <w:p w14:paraId="33CBCD4D" w14:textId="6756750F" w:rsidR="00FA5C7C" w:rsidRPr="00FA5C7C" w:rsidRDefault="00FA5C7C" w:rsidP="00FA5C7C">
            <w:pPr>
              <w:pStyle w:val="SIBulletList1"/>
            </w:pPr>
            <w:r w:rsidRPr="00FA5C7C">
              <w:t>prepare</w:t>
            </w:r>
            <w:ins w:id="74" w:author="Sharon Fitzgerald" w:date="2019-09-19T14:43:00Z">
              <w:r w:rsidR="002B6208">
                <w:t>d</w:t>
              </w:r>
            </w:ins>
            <w:r w:rsidRPr="00FA5C7C">
              <w:t xml:space="preserve"> and present</w:t>
            </w:r>
            <w:ins w:id="75" w:author="Sharon Fitzgerald" w:date="2019-09-19T14:44:00Z">
              <w:r w:rsidR="002B6208">
                <w:t>ed</w:t>
              </w:r>
            </w:ins>
            <w:r w:rsidRPr="00FA5C7C">
              <w:t xml:space="preserve"> food safety system information, procedures, documentation and reports in languages, formats and styles appropriate for the audience and purpose</w:t>
            </w:r>
          </w:p>
          <w:p w14:paraId="2C8FCAFB" w14:textId="7AD5AA65" w:rsidR="00FA5C7C" w:rsidRPr="00FA5C7C" w:rsidRDefault="00FA5C7C" w:rsidP="00FA5C7C">
            <w:pPr>
              <w:pStyle w:val="SIBulletList1"/>
            </w:pPr>
            <w:r w:rsidRPr="00FA5C7C">
              <w:t>prepare</w:t>
            </w:r>
            <w:ins w:id="76" w:author="Sharon Fitzgerald" w:date="2019-09-19T14:44:00Z">
              <w:r w:rsidR="002B6208">
                <w:t>d</w:t>
              </w:r>
            </w:ins>
            <w:r w:rsidRPr="00FA5C7C">
              <w:t xml:space="preserve"> communication strategies to inform internal and external stakeholders of progress and outcomes of the food safety system</w:t>
            </w:r>
          </w:p>
          <w:p w14:paraId="236AC804" w14:textId="71F6DEBF" w:rsidR="00FA5C7C" w:rsidRPr="00FA5C7C" w:rsidRDefault="00FA5C7C" w:rsidP="00FA5C7C">
            <w:pPr>
              <w:pStyle w:val="SIBulletList1"/>
            </w:pPr>
            <w:r w:rsidRPr="00FA5C7C">
              <w:t>prepare</w:t>
            </w:r>
            <w:ins w:id="77" w:author="Sharon Fitzgerald" w:date="2019-09-19T14:44:00Z">
              <w:r w:rsidR="002B6208">
                <w:t>d</w:t>
              </w:r>
            </w:ins>
            <w:r w:rsidRPr="00FA5C7C">
              <w:t xml:space="preserve"> HACCP plans and support documentation including hazard analysis charts and tables, manuals, data analysis reports, corrective action reports and verifications reports, Standard Operating Procedures (SOPs) and work instructions where appropriate for the enterprise system</w:t>
            </w:r>
          </w:p>
          <w:p w14:paraId="52880A35" w14:textId="26CC418B" w:rsidR="00FA5C7C" w:rsidRPr="00FA5C7C" w:rsidRDefault="00FA5C7C" w:rsidP="00FA5C7C">
            <w:pPr>
              <w:pStyle w:val="SIBulletList1"/>
            </w:pPr>
            <w:r w:rsidRPr="00FA5C7C">
              <w:t>provide</w:t>
            </w:r>
            <w:ins w:id="78" w:author="Sharon Fitzgerald" w:date="2019-09-19T14:44:00Z">
              <w:r w:rsidR="002B6208">
                <w:t>d</w:t>
              </w:r>
            </w:ins>
            <w:r w:rsidRPr="00FA5C7C">
              <w:t xml:space="preserve"> feedback to the workforce or team on food safety performance</w:t>
            </w:r>
          </w:p>
          <w:p w14:paraId="47FC7B67" w14:textId="04FB4A97" w:rsidR="00FA5C7C" w:rsidRPr="00FA5C7C" w:rsidRDefault="00FA5C7C" w:rsidP="00FA5C7C">
            <w:pPr>
              <w:pStyle w:val="SIBulletList1"/>
            </w:pPr>
            <w:r w:rsidRPr="00FA5C7C">
              <w:t>use</w:t>
            </w:r>
            <w:ins w:id="79" w:author="Sharon Fitzgerald" w:date="2019-09-19T14:44:00Z">
              <w:r w:rsidR="002B6208">
                <w:t>d</w:t>
              </w:r>
            </w:ins>
            <w:r w:rsidRPr="00FA5C7C">
              <w:t xml:space="preserve"> appropriate communication skills and strategies for informing and confirming the roles, responsibilities and obligations of all participants in the operation of the enterprise</w:t>
            </w:r>
          </w:p>
          <w:p w14:paraId="3C170AB1" w14:textId="37693535" w:rsidR="00556C4C" w:rsidRPr="000754EC" w:rsidRDefault="00FA5C7C" w:rsidP="00FA5C7C">
            <w:pPr>
              <w:pStyle w:val="SIBulletList1"/>
            </w:pPr>
            <w:r w:rsidRPr="00FA5C7C">
              <w:lastRenderedPageBreak/>
              <w:t>use</w:t>
            </w:r>
            <w:ins w:id="80" w:author="Sharon Fitzgerald" w:date="2019-09-19T14:44:00Z">
              <w:r w:rsidR="002B6208">
                <w:t>d</w:t>
              </w:r>
            </w:ins>
            <w:r w:rsidRPr="00FA5C7C">
              <w:t xml:space="preserve"> available technology and data management systems to gather, record, manipulate, interpret and report food safety data and information</w:t>
            </w:r>
            <w:r>
              <w:t>.</w:t>
            </w:r>
          </w:p>
        </w:tc>
      </w:tr>
    </w:tbl>
    <w:p w14:paraId="740DF3C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C67F81" w14:textId="77777777" w:rsidTr="00CA2922">
        <w:trPr>
          <w:tblHeader/>
        </w:trPr>
        <w:tc>
          <w:tcPr>
            <w:tcW w:w="5000" w:type="pct"/>
            <w:shd w:val="clear" w:color="auto" w:fill="auto"/>
          </w:tcPr>
          <w:p w14:paraId="564EB6C5" w14:textId="77777777" w:rsidR="00F1480E" w:rsidRPr="000754EC" w:rsidRDefault="00D71E43" w:rsidP="000754EC">
            <w:pPr>
              <w:pStyle w:val="SIHeading2"/>
            </w:pPr>
            <w:r w:rsidRPr="002C55E9">
              <w:t>K</w:t>
            </w:r>
            <w:r w:rsidRPr="000754EC">
              <w:t>nowledge Evidence</w:t>
            </w:r>
          </w:p>
        </w:tc>
      </w:tr>
      <w:tr w:rsidR="00F1480E" w:rsidRPr="00067E1C" w14:paraId="068BF638" w14:textId="77777777" w:rsidTr="00CA2922">
        <w:tc>
          <w:tcPr>
            <w:tcW w:w="5000" w:type="pct"/>
            <w:shd w:val="clear" w:color="auto" w:fill="auto"/>
          </w:tcPr>
          <w:p w14:paraId="6E164CD4" w14:textId="77777777" w:rsidR="00FA5C7C" w:rsidRPr="00FA5C7C" w:rsidRDefault="00FA5C7C" w:rsidP="00FA5C7C">
            <w:pPr>
              <w:pStyle w:val="SIText"/>
            </w:pPr>
            <w:del w:id="81" w:author="Sharon Fitzgerald" w:date="2019-09-19T14:44:00Z">
              <w:r w:rsidRPr="00FA5C7C" w:rsidDel="002B6208">
                <w:delText>The candidate must demonstrate an in depth technical and theoretical knowledge of:</w:delText>
              </w:r>
            </w:del>
          </w:p>
          <w:p w14:paraId="688E6077" w14:textId="4E2930EA" w:rsidR="00FA5C7C" w:rsidRPr="00FA5C7C" w:rsidRDefault="002B6208" w:rsidP="00FA5C7C">
            <w:pPr>
              <w:pStyle w:val="SIText"/>
            </w:pPr>
            <w:ins w:id="82" w:author="Sharon Fitzgerald" w:date="2019-09-19T14:44:00Z">
              <w:r w:rsidRPr="002B6208">
                <w:t>An individual must be able to demonstrate the knowledge required to perform the tasks outlined in the elements and performance criteria of this unit. This includes knowledge of:</w:t>
              </w:r>
            </w:ins>
          </w:p>
          <w:p w14:paraId="3917B462" w14:textId="77777777" w:rsidR="00FA5C7C" w:rsidRPr="00FA5C7C" w:rsidRDefault="00FA5C7C" w:rsidP="00FA5C7C">
            <w:pPr>
              <w:pStyle w:val="SIBulletList1"/>
            </w:pPr>
            <w:r w:rsidRPr="00FA5C7C">
              <w:t>validation and verification (including audit) purposes and processes</w:t>
            </w:r>
          </w:p>
          <w:p w14:paraId="5D6FF6CE" w14:textId="77777777" w:rsidR="00FA5C7C" w:rsidRPr="00FA5C7C" w:rsidRDefault="00FA5C7C" w:rsidP="00FA5C7C">
            <w:pPr>
              <w:pStyle w:val="SIBulletList1"/>
            </w:pPr>
            <w:r w:rsidRPr="00FA5C7C">
              <w:t>product and process and the microbiological, physical and chemical impacts on the safety of enterprise meat and meat products in the identification of hazards and the assessment and control of food safety risks</w:t>
            </w:r>
          </w:p>
          <w:p w14:paraId="2B5C298F" w14:textId="77777777" w:rsidR="00FA5C7C" w:rsidRPr="00FA5C7C" w:rsidRDefault="00FA5C7C" w:rsidP="00FA5C7C">
            <w:pPr>
              <w:pStyle w:val="SIBulletList1"/>
            </w:pPr>
            <w:r w:rsidRPr="00FA5C7C">
              <w:t>Hazard Analysis Critical Control Point HACCP principles and techniques and where appropriate to the enterprise, Good Manufacturing Practices (GMP)</w:t>
            </w:r>
          </w:p>
          <w:p w14:paraId="09B31BEF" w14:textId="77777777" w:rsidR="00FA5C7C" w:rsidRPr="00FA5C7C" w:rsidRDefault="00FA5C7C" w:rsidP="00FA5C7C">
            <w:pPr>
              <w:pStyle w:val="SIBulletList1"/>
            </w:pPr>
            <w:r w:rsidRPr="00FA5C7C">
              <w:t>the enterprise's ethical standards and the implications for the food safety system</w:t>
            </w:r>
          </w:p>
          <w:p w14:paraId="37435027" w14:textId="77777777" w:rsidR="00FA5C7C" w:rsidRPr="00FA5C7C" w:rsidRDefault="00FA5C7C" w:rsidP="00FA5C7C">
            <w:pPr>
              <w:pStyle w:val="SIBulletList1"/>
            </w:pPr>
            <w:r w:rsidRPr="00FA5C7C">
              <w:t>the roles, responsibilities and obligations of the enterprise and individuals in the food safety system</w:t>
            </w:r>
          </w:p>
          <w:p w14:paraId="2C66C814" w14:textId="77777777" w:rsidR="00FA5C7C" w:rsidRPr="00FA5C7C" w:rsidRDefault="00FA5C7C" w:rsidP="00FA5C7C">
            <w:pPr>
              <w:pStyle w:val="SIBulletList1"/>
            </w:pPr>
            <w:r w:rsidRPr="00FA5C7C">
              <w:t>regulatory requirements for food safety, including HACCP-based programs, support programs, record-keeping, verification and internal/external audits, and the implications for enterprise operations</w:t>
            </w:r>
          </w:p>
          <w:p w14:paraId="7E166DEB" w14:textId="77777777" w:rsidR="00FA5C7C" w:rsidRPr="00FA5C7C" w:rsidRDefault="00FA5C7C" w:rsidP="00FA5C7C">
            <w:pPr>
              <w:pStyle w:val="SIBulletList1"/>
            </w:pPr>
            <w:r w:rsidRPr="00FA5C7C">
              <w:t>scope, auditor role and responsibility, and scheduling requirements for internal and external audit process</w:t>
            </w:r>
          </w:p>
          <w:p w14:paraId="3D83DB97" w14:textId="77777777" w:rsidR="00F1480E" w:rsidRPr="000754EC" w:rsidRDefault="00FA5C7C" w:rsidP="00FA5C7C">
            <w:pPr>
              <w:pStyle w:val="SIBulletList1"/>
            </w:pPr>
            <w:r w:rsidRPr="00FA5C7C">
              <w:t>legal responsibilities for reporting audit findings, including breaches and non-compliances, to enforcement agencies, and for conflicts of interest, confidentiality, rights of appeal and giving evidence in court</w:t>
            </w:r>
            <w:r>
              <w:t>.</w:t>
            </w:r>
          </w:p>
        </w:tc>
      </w:tr>
    </w:tbl>
    <w:p w14:paraId="427164F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B1075B" w14:textId="77777777" w:rsidTr="00CA2922">
        <w:trPr>
          <w:tblHeader/>
        </w:trPr>
        <w:tc>
          <w:tcPr>
            <w:tcW w:w="5000" w:type="pct"/>
            <w:shd w:val="clear" w:color="auto" w:fill="auto"/>
          </w:tcPr>
          <w:p w14:paraId="133B0810" w14:textId="77777777" w:rsidR="00F1480E" w:rsidRPr="000754EC" w:rsidRDefault="00D71E43" w:rsidP="000754EC">
            <w:pPr>
              <w:pStyle w:val="SIHeading2"/>
            </w:pPr>
            <w:r w:rsidRPr="002C55E9">
              <w:t>A</w:t>
            </w:r>
            <w:r w:rsidRPr="000754EC">
              <w:t>ssessment Conditions</w:t>
            </w:r>
          </w:p>
        </w:tc>
      </w:tr>
      <w:tr w:rsidR="00F1480E" w:rsidRPr="00A55106" w14:paraId="6D2B14FB" w14:textId="77777777" w:rsidTr="00CA2922">
        <w:tc>
          <w:tcPr>
            <w:tcW w:w="5000" w:type="pct"/>
            <w:shd w:val="clear" w:color="auto" w:fill="auto"/>
          </w:tcPr>
          <w:p w14:paraId="2ED30B9C" w14:textId="09C230B2" w:rsidR="002B6208" w:rsidRDefault="002B6208" w:rsidP="00FA5C7C">
            <w:pPr>
              <w:pStyle w:val="SIText"/>
              <w:rPr>
                <w:ins w:id="83" w:author="Sharon Fitzgerald" w:date="2019-09-19T14:46:00Z"/>
              </w:rPr>
            </w:pPr>
            <w:ins w:id="84" w:author="Sharon Fitzgerald" w:date="2019-09-19T14:45:00Z">
              <w:r w:rsidRPr="002B6208">
                <w:t>Assessment of the skills in this unit of competency must take place under the following conditions:</w:t>
              </w:r>
            </w:ins>
          </w:p>
          <w:p w14:paraId="79D2E019" w14:textId="4AAF8D96" w:rsidR="002B6208" w:rsidRDefault="002B6208" w:rsidP="002B6208">
            <w:pPr>
              <w:pStyle w:val="SIBulletList1"/>
              <w:rPr>
                <w:ins w:id="85" w:author="Sharon Fitzgerald" w:date="2019-09-19T14:47:00Z"/>
              </w:rPr>
            </w:pPr>
            <w:ins w:id="86" w:author="Sharon Fitzgerald" w:date="2019-09-19T14:46:00Z">
              <w:r>
                <w:t>physical conditions:</w:t>
              </w:r>
            </w:ins>
          </w:p>
          <w:p w14:paraId="19B596B2" w14:textId="6662F571" w:rsidR="00D5572E" w:rsidRDefault="00D5572E" w:rsidP="002B6208">
            <w:pPr>
              <w:pStyle w:val="SIBulletList2"/>
              <w:rPr>
                <w:ins w:id="87" w:author="Sharon Fitzgerald" w:date="2019-09-19T15:01:00Z"/>
              </w:rPr>
            </w:pPr>
            <w:ins w:id="88" w:author="Sharon Fitzgerald" w:date="2019-09-19T15:01:00Z">
              <w:r>
                <w:t xml:space="preserve">an </w:t>
              </w:r>
            </w:ins>
            <w:ins w:id="89" w:author="Sharon Fitzgerald" w:date="2019-09-19T14:47:00Z">
              <w:r w:rsidR="002B6208" w:rsidRPr="00FA5C7C">
                <w:t xml:space="preserve">appropriate level of responsibility and authority </w:t>
              </w:r>
            </w:ins>
          </w:p>
          <w:p w14:paraId="4BD7A220" w14:textId="3CEE36B5" w:rsidR="002B6208" w:rsidRDefault="002B6208">
            <w:pPr>
              <w:pStyle w:val="SIBulletList2"/>
              <w:rPr>
                <w:ins w:id="90" w:author="Sharon Fitzgerald" w:date="2019-09-19T14:46:00Z"/>
              </w:rPr>
              <w:pPrChange w:id="91" w:author="Sharon Fitzgerald" w:date="2019-09-19T14:47:00Z">
                <w:pPr>
                  <w:pStyle w:val="SIBulletList1"/>
                </w:pPr>
              </w:pPrChange>
            </w:pPr>
            <w:ins w:id="92" w:author="Sharon Fitzgerald" w:date="2019-09-19T14:47:00Z">
              <w:r w:rsidRPr="00FA5C7C">
                <w:t xml:space="preserve">under typical operating and production conditions for the </w:t>
              </w:r>
              <w:r w:rsidRPr="002B6208">
                <w:t>enterprise</w:t>
              </w:r>
            </w:ins>
          </w:p>
          <w:p w14:paraId="64BD7593" w14:textId="7D6ED487" w:rsidR="002B6208" w:rsidRDefault="002B6208" w:rsidP="002B6208">
            <w:pPr>
              <w:pStyle w:val="SIBulletList1"/>
              <w:rPr>
                <w:ins w:id="93" w:author="Sharon Fitzgerald" w:date="2019-09-19T15:01:00Z"/>
              </w:rPr>
            </w:pPr>
            <w:ins w:id="94" w:author="Sharon Fitzgerald" w:date="2019-09-19T14:46:00Z">
              <w:r>
                <w:t xml:space="preserve">specifications: </w:t>
              </w:r>
            </w:ins>
          </w:p>
          <w:p w14:paraId="1FDC2F23" w14:textId="5F1D3D9F" w:rsidR="00D5572E" w:rsidRDefault="00D5572E" w:rsidP="002B6208">
            <w:pPr>
              <w:pStyle w:val="SIBulletList1"/>
              <w:rPr>
                <w:ins w:id="95" w:author="Sharon Fitzgerald" w:date="2019-10-01T12:16:00Z"/>
              </w:rPr>
            </w:pPr>
            <w:ins w:id="96" w:author="Sharon Fitzgerald" w:date="2019-09-19T15:01:00Z">
              <w:r>
                <w:t>access to work</w:t>
              </w:r>
            </w:ins>
            <w:ins w:id="97" w:author="Sharon Fitzgerald" w:date="2019-09-19T15:02:00Z">
              <w:r>
                <w:t>place documents such as policies, procedures, processes, forms</w:t>
              </w:r>
            </w:ins>
          </w:p>
          <w:p w14:paraId="7FD1D71F" w14:textId="76A978B3" w:rsidR="0090767C" w:rsidRDefault="0090767C" w:rsidP="002B6208">
            <w:pPr>
              <w:pStyle w:val="SIBulletList1"/>
              <w:rPr>
                <w:ins w:id="98" w:author="Sharon Fitzgerald" w:date="2019-09-19T14:46:00Z"/>
              </w:rPr>
            </w:pPr>
            <w:ins w:id="99" w:author="Sharon Fitzgerald" w:date="2019-10-01T12:16:00Z">
              <w:r>
                <w:t>a minimum of three different forms of assessment must be used</w:t>
              </w:r>
            </w:ins>
          </w:p>
          <w:p w14:paraId="27F5ADF8" w14:textId="58F57E2E" w:rsidR="002B6208" w:rsidRDefault="002B6208" w:rsidP="002B6208">
            <w:pPr>
              <w:pStyle w:val="SIBulletList1"/>
              <w:rPr>
                <w:ins w:id="100" w:author="Sharon Fitzgerald" w:date="2019-09-19T15:01:00Z"/>
              </w:rPr>
            </w:pPr>
            <w:ins w:id="101" w:author="Sharon Fitzgerald" w:date="2019-09-19T14:47:00Z">
              <w:r>
                <w:t>timeframes</w:t>
              </w:r>
            </w:ins>
          </w:p>
          <w:p w14:paraId="5CF68DFD" w14:textId="2E5EBB64" w:rsidR="00D5572E" w:rsidRDefault="00D5572E">
            <w:pPr>
              <w:pStyle w:val="SIBulletList2"/>
              <w:rPr>
                <w:ins w:id="102" w:author="Sharon Fitzgerald" w:date="2019-09-19T14:45:00Z"/>
              </w:rPr>
              <w:pPrChange w:id="103" w:author="Sharon Fitzgerald" w:date="2019-09-19T15:01:00Z">
                <w:pPr>
                  <w:pStyle w:val="SIText"/>
                </w:pPr>
              </w:pPrChange>
            </w:pPr>
            <w:ins w:id="104" w:author="Sharon Fitzgerald" w:date="2019-09-19T15:01:00Z">
              <w:r>
                <w:t>sustained performance over time</w:t>
              </w:r>
            </w:ins>
          </w:p>
          <w:p w14:paraId="54741B14" w14:textId="1DCA9585" w:rsidR="00FA5C7C" w:rsidRPr="00FA5C7C" w:rsidRDefault="00FA5C7C" w:rsidP="00FA5C7C">
            <w:pPr>
              <w:pStyle w:val="SIText"/>
            </w:pPr>
            <w:del w:id="105" w:author="Sharon Fitzgerald" w:date="2019-09-19T14:47:00Z">
              <w:r w:rsidRPr="00FA5C7C" w:rsidDel="002B6208">
                <w:delText>Competency must be demonstrated through sustained performance over time, at an appropriate level of responsibility and authority, under typical operating and production conditions for the enterprise</w:delText>
              </w:r>
            </w:del>
            <w:r w:rsidRPr="00FA5C7C">
              <w:t>.</w:t>
            </w:r>
          </w:p>
          <w:p w14:paraId="053FB31F" w14:textId="77777777" w:rsidR="00FB104A" w:rsidRDefault="00FB104A" w:rsidP="00FA5C7C">
            <w:pPr>
              <w:pStyle w:val="SIText"/>
            </w:pPr>
          </w:p>
          <w:p w14:paraId="77C77277" w14:textId="2E987572" w:rsidR="00FA5C7C" w:rsidRPr="00FA5C7C" w:rsidDel="0090767C" w:rsidRDefault="00FA5C7C" w:rsidP="00FA5C7C">
            <w:pPr>
              <w:pStyle w:val="SIText"/>
              <w:rPr>
                <w:del w:id="106" w:author="Sharon Fitzgerald" w:date="2019-10-01T12:16:00Z"/>
              </w:rPr>
            </w:pPr>
            <w:del w:id="107" w:author="Sharon Fitzgerald" w:date="2019-10-01T12:16:00Z">
              <w:r w:rsidRPr="00FA5C7C" w:rsidDel="0090767C">
                <w:delText>A minimum of three different forms of assessment must be used.</w:delText>
              </w:r>
            </w:del>
          </w:p>
          <w:p w14:paraId="397F4700" w14:textId="77777777" w:rsidR="00FB104A" w:rsidRDefault="00FB104A" w:rsidP="00FA5C7C">
            <w:pPr>
              <w:pStyle w:val="SIBulletList2"/>
              <w:numPr>
                <w:ilvl w:val="0"/>
                <w:numId w:val="0"/>
              </w:numPr>
            </w:pPr>
          </w:p>
          <w:p w14:paraId="6C17BCD1" w14:textId="77777777" w:rsidR="00F1480E" w:rsidRDefault="00FA5C7C" w:rsidP="00FA5C7C">
            <w:pPr>
              <w:pStyle w:val="SIBulletList2"/>
              <w:numPr>
                <w:ilvl w:val="0"/>
                <w:numId w:val="0"/>
              </w:numPr>
              <w:rPr>
                <w:ins w:id="108" w:author="Sharon Fitzgerald" w:date="2019-09-19T15:31:00Z"/>
              </w:rPr>
            </w:pPr>
            <w:del w:id="109" w:author="Sharon Fitzgerald" w:date="2019-09-19T15:31:00Z">
              <w:r w:rsidRPr="00FA5C7C" w:rsidDel="00020E88">
                <w:delText>Assessors must satisfy current standards for RTOs.</w:delText>
              </w:r>
            </w:del>
          </w:p>
          <w:p w14:paraId="62D3A9EF" w14:textId="4C8F766B" w:rsidR="00020E88" w:rsidRPr="000754EC" w:rsidRDefault="00020E88" w:rsidP="00FA5C7C">
            <w:pPr>
              <w:pStyle w:val="SIBulletList2"/>
              <w:numPr>
                <w:ilvl w:val="0"/>
                <w:numId w:val="0"/>
              </w:numPr>
              <w:rPr>
                <w:rFonts w:eastAsia="Calibri"/>
              </w:rPr>
            </w:pPr>
            <w:ins w:id="110" w:author="Sharon Fitzgerald" w:date="2019-09-19T15:31:00Z">
              <w:r w:rsidRPr="00020E88">
                <w:t>Assessors of this unit must satisfy the requirements for assessors in applicable vocational education and training legislation, frameworks and/or standards</w:t>
              </w:r>
            </w:ins>
          </w:p>
        </w:tc>
      </w:tr>
    </w:tbl>
    <w:p w14:paraId="28D0D5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EF2BF2" w14:textId="77777777" w:rsidTr="004679E3">
        <w:tc>
          <w:tcPr>
            <w:tcW w:w="990" w:type="pct"/>
            <w:shd w:val="clear" w:color="auto" w:fill="auto"/>
          </w:tcPr>
          <w:p w14:paraId="6E91B9A9" w14:textId="77777777" w:rsidR="00F1480E" w:rsidRPr="000754EC" w:rsidRDefault="00D71E43" w:rsidP="000754EC">
            <w:pPr>
              <w:pStyle w:val="SIHeading2"/>
            </w:pPr>
            <w:r w:rsidRPr="002C55E9">
              <w:t>L</w:t>
            </w:r>
            <w:r w:rsidRPr="000754EC">
              <w:t>inks</w:t>
            </w:r>
          </w:p>
        </w:tc>
        <w:tc>
          <w:tcPr>
            <w:tcW w:w="4010" w:type="pct"/>
            <w:shd w:val="clear" w:color="auto" w:fill="auto"/>
          </w:tcPr>
          <w:p w14:paraId="678C782F" w14:textId="77777777" w:rsidR="002970C3" w:rsidRPr="000754EC" w:rsidRDefault="002970C3" w:rsidP="000754EC">
            <w:pPr>
              <w:pStyle w:val="SIText"/>
            </w:pPr>
            <w:r>
              <w:t xml:space="preserve">Companion Volumes, including Implementation </w:t>
            </w:r>
            <w:r w:rsidR="00346FDC">
              <w:t>Guides, are available at VETNet:</w:t>
            </w:r>
          </w:p>
          <w:p w14:paraId="12EBA394" w14:textId="77777777" w:rsidR="00F1480E" w:rsidRPr="000754EC" w:rsidRDefault="003666FC"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1675D22F" w14:textId="77777777" w:rsidR="00F1480E" w:rsidRDefault="00F1480E" w:rsidP="005F771F">
      <w:pPr>
        <w:pStyle w:val="SIText"/>
      </w:pPr>
    </w:p>
    <w:sectPr w:rsidR="00F1480E" w:rsidSect="00AE32CB">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Sharon Fitzgerald" w:date="2019-09-19T08:07:00Z" w:initials="SF">
    <w:p w14:paraId="36DD2C2A" w14:textId="31CB57E2" w:rsidR="00953CEE" w:rsidRDefault="00953CEE">
      <w:r>
        <w:annotationRef/>
      </w:r>
      <w:r>
        <w:t>Not sure that this is possible - what if there are none?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DD2C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DD2C2A" w16cid:durableId="212DB5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C41F4" w14:textId="77777777" w:rsidR="003666FC" w:rsidRDefault="003666FC" w:rsidP="00BF3F0A">
      <w:r>
        <w:separator/>
      </w:r>
    </w:p>
    <w:p w14:paraId="546B1D82" w14:textId="77777777" w:rsidR="003666FC" w:rsidRDefault="003666FC"/>
  </w:endnote>
  <w:endnote w:type="continuationSeparator" w:id="0">
    <w:p w14:paraId="4308B72C" w14:textId="77777777" w:rsidR="003666FC" w:rsidRDefault="003666FC" w:rsidP="00BF3F0A">
      <w:r>
        <w:continuationSeparator/>
      </w:r>
    </w:p>
    <w:p w14:paraId="4067FE82" w14:textId="77777777" w:rsidR="003666FC" w:rsidRDefault="00366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7A1B" w14:textId="77777777" w:rsidR="00FA5C7C" w:rsidRDefault="00FA5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49AE0B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4AB57F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C59B0B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30AB" w14:textId="77777777" w:rsidR="00FA5C7C" w:rsidRDefault="00FA5C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E67E8" w14:textId="77777777" w:rsidR="003666FC" w:rsidRDefault="003666FC" w:rsidP="00BF3F0A">
      <w:r>
        <w:separator/>
      </w:r>
    </w:p>
    <w:p w14:paraId="1C7509B9" w14:textId="77777777" w:rsidR="003666FC" w:rsidRDefault="003666FC"/>
  </w:footnote>
  <w:footnote w:type="continuationSeparator" w:id="0">
    <w:p w14:paraId="70C8E856" w14:textId="77777777" w:rsidR="003666FC" w:rsidRDefault="003666FC" w:rsidP="00BF3F0A">
      <w:r>
        <w:continuationSeparator/>
      </w:r>
    </w:p>
    <w:p w14:paraId="668622D3" w14:textId="77777777" w:rsidR="003666FC" w:rsidRDefault="003666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B5250" w14:textId="77777777" w:rsidR="00FA5C7C" w:rsidRDefault="00FA5C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D22BB" w14:textId="77777777" w:rsidR="009C2650" w:rsidRPr="000754EC" w:rsidRDefault="00FA5C7C" w:rsidP="00146EEC">
    <w:pPr>
      <w:pStyle w:val="SIText"/>
    </w:pPr>
    <w:r w:rsidRPr="00FA5C7C">
      <w:t>AMPMGT501 Design and manage the food safety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DD72F" w14:textId="77777777" w:rsidR="00FA5C7C" w:rsidRDefault="00FA5C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0E88"/>
    <w:rsid w:val="00023992"/>
    <w:rsid w:val="000275AE"/>
    <w:rsid w:val="00041E59"/>
    <w:rsid w:val="00064BFE"/>
    <w:rsid w:val="00070B3E"/>
    <w:rsid w:val="000712F8"/>
    <w:rsid w:val="00071F95"/>
    <w:rsid w:val="000737BB"/>
    <w:rsid w:val="00074E47"/>
    <w:rsid w:val="000754EC"/>
    <w:rsid w:val="0009093B"/>
    <w:rsid w:val="000A47DD"/>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57745"/>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6208"/>
    <w:rsid w:val="002C55E9"/>
    <w:rsid w:val="002D0C8B"/>
    <w:rsid w:val="002D330A"/>
    <w:rsid w:val="002D635F"/>
    <w:rsid w:val="002E170C"/>
    <w:rsid w:val="002E193E"/>
    <w:rsid w:val="00305EFF"/>
    <w:rsid w:val="00310A6A"/>
    <w:rsid w:val="003144E6"/>
    <w:rsid w:val="00337E82"/>
    <w:rsid w:val="00346FDC"/>
    <w:rsid w:val="00350BB1"/>
    <w:rsid w:val="00352C83"/>
    <w:rsid w:val="003666FC"/>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34CE"/>
    <w:rsid w:val="007D5A78"/>
    <w:rsid w:val="007E3BD1"/>
    <w:rsid w:val="007F07FD"/>
    <w:rsid w:val="007F1563"/>
    <w:rsid w:val="007F1EB2"/>
    <w:rsid w:val="007F1FAF"/>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EFD"/>
    <w:rsid w:val="00886790"/>
    <w:rsid w:val="008908DE"/>
    <w:rsid w:val="0089226F"/>
    <w:rsid w:val="008A12ED"/>
    <w:rsid w:val="008A39D3"/>
    <w:rsid w:val="008B2C77"/>
    <w:rsid w:val="008B4AD2"/>
    <w:rsid w:val="008B7138"/>
    <w:rsid w:val="008D60BE"/>
    <w:rsid w:val="008E260C"/>
    <w:rsid w:val="008E39BE"/>
    <w:rsid w:val="008E62EC"/>
    <w:rsid w:val="008F32F6"/>
    <w:rsid w:val="0090767C"/>
    <w:rsid w:val="00916CD7"/>
    <w:rsid w:val="00920927"/>
    <w:rsid w:val="00921B38"/>
    <w:rsid w:val="00923720"/>
    <w:rsid w:val="009278C9"/>
    <w:rsid w:val="00932CD7"/>
    <w:rsid w:val="00944C09"/>
    <w:rsid w:val="009527CB"/>
    <w:rsid w:val="00953835"/>
    <w:rsid w:val="00953CEE"/>
    <w:rsid w:val="00960F6C"/>
    <w:rsid w:val="00970747"/>
    <w:rsid w:val="00997BFC"/>
    <w:rsid w:val="009A5900"/>
    <w:rsid w:val="009A6E6C"/>
    <w:rsid w:val="009A6F3F"/>
    <w:rsid w:val="009B331A"/>
    <w:rsid w:val="009C2650"/>
    <w:rsid w:val="009C79A8"/>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7DD3"/>
    <w:rsid w:val="00AB1B8E"/>
    <w:rsid w:val="00AC005C"/>
    <w:rsid w:val="00AC0696"/>
    <w:rsid w:val="00AC4C98"/>
    <w:rsid w:val="00AC5F6B"/>
    <w:rsid w:val="00AD116A"/>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3EDB"/>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022A"/>
    <w:rsid w:val="00D115AA"/>
    <w:rsid w:val="00D145BE"/>
    <w:rsid w:val="00D2035A"/>
    <w:rsid w:val="00D20C57"/>
    <w:rsid w:val="00D25D16"/>
    <w:rsid w:val="00D32124"/>
    <w:rsid w:val="00D54C76"/>
    <w:rsid w:val="00D5572E"/>
    <w:rsid w:val="00D71E43"/>
    <w:rsid w:val="00D727F3"/>
    <w:rsid w:val="00D73695"/>
    <w:rsid w:val="00D810DE"/>
    <w:rsid w:val="00D87D32"/>
    <w:rsid w:val="00D91188"/>
    <w:rsid w:val="00D92C83"/>
    <w:rsid w:val="00DA0A81"/>
    <w:rsid w:val="00DA3C10"/>
    <w:rsid w:val="00DA42D7"/>
    <w:rsid w:val="00DA53B5"/>
    <w:rsid w:val="00DC1D69"/>
    <w:rsid w:val="00DC5A3A"/>
    <w:rsid w:val="00DD0726"/>
    <w:rsid w:val="00E238E6"/>
    <w:rsid w:val="00E35064"/>
    <w:rsid w:val="00E3681D"/>
    <w:rsid w:val="00E40225"/>
    <w:rsid w:val="00E426F5"/>
    <w:rsid w:val="00E501F0"/>
    <w:rsid w:val="00E6166D"/>
    <w:rsid w:val="00E85D0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0354"/>
    <w:rsid w:val="00F5616F"/>
    <w:rsid w:val="00F56451"/>
    <w:rsid w:val="00F56827"/>
    <w:rsid w:val="00F62866"/>
    <w:rsid w:val="00F65EF0"/>
    <w:rsid w:val="00F71651"/>
    <w:rsid w:val="00F76191"/>
    <w:rsid w:val="00F76CC6"/>
    <w:rsid w:val="00F83D7C"/>
    <w:rsid w:val="00FA5C7C"/>
    <w:rsid w:val="00FB104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8197"/>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e47d219c7b17cc4f904302904c06cbcc">
  <xsd:schema xmlns:xsd="http://www.w3.org/2001/XMLSchema" xmlns:xs="http://www.w3.org/2001/XMLSchema" xmlns:p="http://schemas.microsoft.com/office/2006/metadata/properties" xmlns:ns1="http://schemas.microsoft.com/sharepoint/v3" xmlns:ns2="d50bbff7-d6dd-47d2-864a-cfdc2c3db0f4" xmlns:ns3="47262d46-f831-4e3c-8d66-3420287880ce" targetNamespace="http://schemas.microsoft.com/office/2006/metadata/properties" ma:root="true" ma:fieldsID="364efea7ac508d1b60a18280a3957622" ns1:_="" ns2:_="" ns3:_="">
    <xsd:import namespace="http://schemas.microsoft.com/sharepoint/v3"/>
    <xsd:import namespace="d50bbff7-d6dd-47d2-864a-cfdc2c3db0f4"/>
    <xsd:import namespace="47262d46-f831-4e3c-8d66-3420287880c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47262d46-f831-4e3c-8d66-3420287880c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FE8AD516-677C-4C47-9AAE-10FE2A4DA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47262d46-f831-4e3c-8d66-342028788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862DC1-111F-4EEA-91CD-EB1E4B94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88</TotalTime>
  <Pages>5</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14</cp:revision>
  <cp:lastPrinted>2016-05-27T05:21:00Z</cp:lastPrinted>
  <dcterms:created xsi:type="dcterms:W3CDTF">2019-07-31T03:50:00Z</dcterms:created>
  <dcterms:modified xsi:type="dcterms:W3CDTF">2019-10-03T23:04:00Z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