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0D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56A88C" w14:textId="77777777" w:rsidTr="00146EEC">
        <w:tc>
          <w:tcPr>
            <w:tcW w:w="2689" w:type="dxa"/>
          </w:tcPr>
          <w:p w14:paraId="1C6714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898F9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D06" w14:paraId="56177C09" w14:textId="77777777" w:rsidTr="00146EEC">
        <w:tc>
          <w:tcPr>
            <w:tcW w:w="2689" w:type="dxa"/>
          </w:tcPr>
          <w:p w14:paraId="308D01CA" w14:textId="77777777" w:rsidR="00996D06" w:rsidRPr="00996D06" w:rsidRDefault="00996D06" w:rsidP="00996D06">
            <w:pPr>
              <w:pStyle w:val="SIText"/>
            </w:pPr>
            <w:r w:rsidRPr="00CC451E">
              <w:t>Release</w:t>
            </w:r>
            <w:r w:rsidRPr="00996D06">
              <w:t xml:space="preserve"> 1</w:t>
            </w:r>
          </w:p>
        </w:tc>
        <w:tc>
          <w:tcPr>
            <w:tcW w:w="6939" w:type="dxa"/>
          </w:tcPr>
          <w:p w14:paraId="2C8A70D6" w14:textId="77777777" w:rsidR="00996D06" w:rsidRPr="00996D06" w:rsidRDefault="00996D06" w:rsidP="00996D06">
            <w:pPr>
              <w:pStyle w:val="SIText"/>
            </w:pPr>
            <w:r w:rsidRPr="00CC451E">
              <w:t xml:space="preserve">This version released with </w:t>
            </w:r>
            <w:r w:rsidRPr="00996D06">
              <w:t>SFI Seafood Industry Training Package Version 1.0</w:t>
            </w:r>
          </w:p>
        </w:tc>
      </w:tr>
    </w:tbl>
    <w:p w14:paraId="5DFE4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D118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9991E4" w14:textId="2B798403" w:rsidR="00E13E5A" w:rsidRPr="000754EC" w:rsidRDefault="0012064F" w:rsidP="000754EC">
            <w:pPr>
              <w:pStyle w:val="SIUNITCODE"/>
            </w:pPr>
            <w:r w:rsidRPr="0012064F">
              <w:t>SFIAQU</w:t>
            </w:r>
            <w:r w:rsidR="00940A2D">
              <w:t>40</w:t>
            </w:r>
            <w:r w:rsidR="008E0146">
              <w:t>9</w:t>
            </w:r>
          </w:p>
        </w:tc>
        <w:tc>
          <w:tcPr>
            <w:tcW w:w="3604" w:type="pct"/>
            <w:shd w:val="clear" w:color="auto" w:fill="auto"/>
          </w:tcPr>
          <w:p w14:paraId="417EC825" w14:textId="57223C27" w:rsidR="00F1480E" w:rsidRPr="000754EC" w:rsidRDefault="008E0146" w:rsidP="000754EC">
            <w:pPr>
              <w:pStyle w:val="SIUnittitle"/>
            </w:pPr>
            <w:r w:rsidRPr="008E0146">
              <w:t>Implement, monitor and review stock production</w:t>
            </w:r>
          </w:p>
        </w:tc>
      </w:tr>
      <w:tr w:rsidR="00F1480E" w:rsidRPr="00963A46" w14:paraId="51F53D11" w14:textId="77777777" w:rsidTr="00CA2922">
        <w:tc>
          <w:tcPr>
            <w:tcW w:w="1396" w:type="pct"/>
            <w:shd w:val="clear" w:color="auto" w:fill="auto"/>
          </w:tcPr>
          <w:p w14:paraId="6B9542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19B2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7BE2CE" w14:textId="77777777" w:rsidR="00FF0539" w:rsidRPr="00FF0539" w:rsidRDefault="00FF0539" w:rsidP="00FF0539">
            <w:pPr>
              <w:pStyle w:val="SIText"/>
            </w:pPr>
            <w:r w:rsidRPr="00FF0539">
              <w:t>This unit of competency describes the skills and knowledge required to implement and monitor a stock product plan, and review and improve on production performance.</w:t>
            </w:r>
          </w:p>
          <w:p w14:paraId="2DB8F06C" w14:textId="77777777" w:rsidR="00FF0539" w:rsidRPr="00FF0539" w:rsidRDefault="00FF0539" w:rsidP="00FF0539">
            <w:pPr>
              <w:pStyle w:val="SIText"/>
            </w:pPr>
          </w:p>
          <w:p w14:paraId="2AEC352E" w14:textId="77777777" w:rsidR="00FF0539" w:rsidRPr="00FF0539" w:rsidRDefault="00FF0539" w:rsidP="00FF0539">
            <w:pPr>
              <w:pStyle w:val="SIText"/>
            </w:pPr>
            <w:r w:rsidRPr="00FF0539">
              <w:t>The unit applies to personnel who have technical and coordination responsibilities for stock production and for improving production outcomes in an aquaculture facility.</w:t>
            </w:r>
          </w:p>
          <w:p w14:paraId="42C0E64D" w14:textId="77777777" w:rsidR="00FF0539" w:rsidRPr="00FF0539" w:rsidRDefault="00FF0539" w:rsidP="00FF0539">
            <w:pPr>
              <w:pStyle w:val="SIText"/>
            </w:pPr>
          </w:p>
          <w:p w14:paraId="45E73551" w14:textId="7D4FE179" w:rsidR="00373436" w:rsidRPr="000754EC" w:rsidRDefault="00FF0539" w:rsidP="00FF0539">
            <w:pPr>
              <w:pStyle w:val="SIText"/>
            </w:pPr>
            <w:r w:rsidRPr="00FF0539">
              <w:t>No licensing, legislative or certification requirements apply to this unit at the time of publication.</w:t>
            </w:r>
          </w:p>
        </w:tc>
      </w:tr>
      <w:tr w:rsidR="00F1480E" w:rsidRPr="00963A46" w14:paraId="55E38FAF" w14:textId="77777777" w:rsidTr="00CA2922">
        <w:tc>
          <w:tcPr>
            <w:tcW w:w="1396" w:type="pct"/>
            <w:shd w:val="clear" w:color="auto" w:fill="auto"/>
          </w:tcPr>
          <w:p w14:paraId="48348A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B0060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7655A6A" w14:textId="77777777" w:rsidTr="00CA2922">
        <w:tc>
          <w:tcPr>
            <w:tcW w:w="1396" w:type="pct"/>
            <w:shd w:val="clear" w:color="auto" w:fill="auto"/>
          </w:tcPr>
          <w:p w14:paraId="160C0A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F45B74" w14:textId="33E562D9" w:rsidR="00F1480E" w:rsidRPr="000754EC" w:rsidRDefault="0012064F" w:rsidP="000754EC">
            <w:pPr>
              <w:pStyle w:val="SIText"/>
            </w:pPr>
            <w:r>
              <w:t>Aquaculture (AQU)</w:t>
            </w:r>
          </w:p>
        </w:tc>
      </w:tr>
    </w:tbl>
    <w:p w14:paraId="164A76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ED0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5F0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0554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7FEF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168A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BCEA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F0539" w:rsidRPr="00963A46" w14:paraId="6B8C1A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069EC8" w14:textId="2C3B3EB9" w:rsidR="00FF0539" w:rsidRPr="00FF0539" w:rsidRDefault="00FF0539" w:rsidP="00FF0539">
            <w:r w:rsidRPr="00FF0539">
              <w:t>1. Implement and monitor stock production plan</w:t>
            </w:r>
          </w:p>
        </w:tc>
        <w:tc>
          <w:tcPr>
            <w:tcW w:w="3604" w:type="pct"/>
            <w:shd w:val="clear" w:color="auto" w:fill="auto"/>
          </w:tcPr>
          <w:p w14:paraId="3857CDFD" w14:textId="77777777" w:rsidR="00FF0539" w:rsidRPr="00FF0539" w:rsidRDefault="00FF0539" w:rsidP="00FF0539">
            <w:r w:rsidRPr="00FF0539">
              <w:t>1.1 Convey production plan, policies and procedures to staff for implementation</w:t>
            </w:r>
          </w:p>
          <w:p w14:paraId="1B86351C" w14:textId="77777777" w:rsidR="00FF0539" w:rsidRPr="00FF0539" w:rsidRDefault="00FF0539" w:rsidP="00FF0539">
            <w:r w:rsidRPr="00FF0539">
              <w:t>1.2 Assess feed supplies against production plan and feeding schedule</w:t>
            </w:r>
          </w:p>
          <w:p w14:paraId="06B0309E" w14:textId="77777777" w:rsidR="00FF0539" w:rsidRPr="00FF0539" w:rsidRDefault="00FF0539" w:rsidP="00FF0539">
            <w:r w:rsidRPr="00FF0539">
              <w:t>1.3 Monitor distribution schedules and vary stocking rates, as required</w:t>
            </w:r>
          </w:p>
          <w:p w14:paraId="3045CEC7" w14:textId="77777777" w:rsidR="00FF0539" w:rsidRPr="00FF0539" w:rsidRDefault="00FF0539" w:rsidP="00FF0539">
            <w:r w:rsidRPr="00FF0539">
              <w:t>1.4 Monitor stock growth or production using an appropriate performance recording system</w:t>
            </w:r>
          </w:p>
          <w:p w14:paraId="011A76AC" w14:textId="77777777" w:rsidR="00FF0539" w:rsidRPr="00FF0539" w:rsidRDefault="00FF0539" w:rsidP="00FF0539">
            <w:r w:rsidRPr="00FF0539">
              <w:t>1.5 Carry out harvesting according to workplace requirements to meet sales goals</w:t>
            </w:r>
          </w:p>
          <w:p w14:paraId="6F4757CF" w14:textId="77777777" w:rsidR="00FF0539" w:rsidRPr="00FF0539" w:rsidRDefault="00FF0539" w:rsidP="00FF0539">
            <w:r w:rsidRPr="00FF0539">
              <w:t>1.6 Monitor stock health and promptly control any pest, parasite or disease outbreaks with samples being sent to relevant authorities</w:t>
            </w:r>
          </w:p>
          <w:p w14:paraId="1F008A4D" w14:textId="77777777" w:rsidR="00FF0539" w:rsidRPr="00FF0539" w:rsidRDefault="00FF0539" w:rsidP="00FF0539">
            <w:r w:rsidRPr="00FF0539">
              <w:t>1.7 Monitor effects of feeds and health treatments on stock, and take actions to avoid or minimise stock health problems and negative effects on product quality</w:t>
            </w:r>
          </w:p>
          <w:p w14:paraId="66692A64" w14:textId="72C672C7" w:rsidR="00FF0539" w:rsidRPr="00FF0539" w:rsidRDefault="00FF0539" w:rsidP="00FF0539">
            <w:r w:rsidRPr="00FF0539">
              <w:t>1.8 Review progress of production regularly with staff</w:t>
            </w:r>
          </w:p>
        </w:tc>
      </w:tr>
      <w:tr w:rsidR="00FF0539" w:rsidRPr="00963A46" w14:paraId="075C9D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52C6D" w14:textId="00D11CF6" w:rsidR="00FF0539" w:rsidRPr="00FF0539" w:rsidRDefault="00FF0539" w:rsidP="00FF0539">
            <w:r w:rsidRPr="00FF0539">
              <w:t>2. Continually review and improve production performance</w:t>
            </w:r>
          </w:p>
        </w:tc>
        <w:tc>
          <w:tcPr>
            <w:tcW w:w="3604" w:type="pct"/>
            <w:shd w:val="clear" w:color="auto" w:fill="auto"/>
          </w:tcPr>
          <w:p w14:paraId="42A88DC9" w14:textId="77777777" w:rsidR="00FF0539" w:rsidRPr="00FF0539" w:rsidRDefault="00FF0539" w:rsidP="00FF0539">
            <w:r w:rsidRPr="00FF0539">
              <w:t>2.1 Maintain physical and operations records for analysis and evaluation of production performance for senior management</w:t>
            </w:r>
          </w:p>
          <w:p w14:paraId="57543FF2" w14:textId="77777777" w:rsidR="00FF0539" w:rsidRPr="00FF0539" w:rsidRDefault="00FF0539" w:rsidP="00FF0539">
            <w:r w:rsidRPr="00FF0539">
              <w:t>2.2 Evaluate production performance at each stage to determine sustainability and profitability and for use in reviewing and revising production plans</w:t>
            </w:r>
          </w:p>
          <w:p w14:paraId="5625FE48" w14:textId="77777777" w:rsidR="00FF0539" w:rsidRPr="00FF0539" w:rsidRDefault="00FF0539" w:rsidP="00FF0539">
            <w:r w:rsidRPr="00FF0539">
              <w:t>2.3 Obtain and assess information on innovations relating to existing or potential workplace and facility activities to determine their relevance and possible application</w:t>
            </w:r>
          </w:p>
          <w:p w14:paraId="0A98E20E" w14:textId="77777777" w:rsidR="00FF0539" w:rsidRPr="00FF0539" w:rsidRDefault="00FF0539" w:rsidP="00FF0539">
            <w:r w:rsidRPr="00FF0539">
              <w:t>2.4 Test relevant innovations to determine their suitability and adaptability, and report outcomes to senior management</w:t>
            </w:r>
          </w:p>
          <w:p w14:paraId="22D603CD" w14:textId="2624FB05" w:rsidR="00FF0539" w:rsidRPr="00FF0539" w:rsidRDefault="00FF0539" w:rsidP="00FF0539">
            <w:r w:rsidRPr="00FF0539">
              <w:t>2.5 Keep senior management informed of production schedule and performance</w:t>
            </w:r>
          </w:p>
        </w:tc>
      </w:tr>
    </w:tbl>
    <w:p w14:paraId="58E10D4E" w14:textId="77777777" w:rsidR="005F771F" w:rsidRDefault="005F771F" w:rsidP="005F771F">
      <w:pPr>
        <w:pStyle w:val="SIText"/>
      </w:pPr>
    </w:p>
    <w:p w14:paraId="4CC84DD0" w14:textId="77777777" w:rsidR="005F771F" w:rsidRPr="000754EC" w:rsidRDefault="005F771F" w:rsidP="000754EC">
      <w:r>
        <w:br w:type="page"/>
      </w:r>
    </w:p>
    <w:p w14:paraId="3B5E14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31B7D5" w14:textId="77777777" w:rsidTr="00CA2922">
        <w:trPr>
          <w:tblHeader/>
        </w:trPr>
        <w:tc>
          <w:tcPr>
            <w:tcW w:w="5000" w:type="pct"/>
            <w:gridSpan w:val="2"/>
          </w:tcPr>
          <w:p w14:paraId="234B40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FD30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4A7E2D" w14:textId="77777777" w:rsidTr="00CA2922">
        <w:trPr>
          <w:tblHeader/>
        </w:trPr>
        <w:tc>
          <w:tcPr>
            <w:tcW w:w="1396" w:type="pct"/>
          </w:tcPr>
          <w:p w14:paraId="42664E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D9BD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F0539" w:rsidRPr="00336FCA" w:rsidDel="00423CB2" w14:paraId="3EBDEE2B" w14:textId="77777777" w:rsidTr="00CA2922">
        <w:tc>
          <w:tcPr>
            <w:tcW w:w="1396" w:type="pct"/>
          </w:tcPr>
          <w:p w14:paraId="01D77305" w14:textId="0A9FAD38" w:rsidR="00FF0539" w:rsidRPr="00FF0539" w:rsidRDefault="00FF0539" w:rsidP="00FF0539">
            <w:pPr>
              <w:pStyle w:val="SIText"/>
            </w:pPr>
            <w:r w:rsidRPr="00FF0539">
              <w:t>Reading</w:t>
            </w:r>
          </w:p>
        </w:tc>
        <w:tc>
          <w:tcPr>
            <w:tcW w:w="3604" w:type="pct"/>
          </w:tcPr>
          <w:p w14:paraId="5F2F6748" w14:textId="77777777" w:rsidR="00FF0539" w:rsidRPr="00FF0539" w:rsidRDefault="00FF0539" w:rsidP="00FF0539">
            <w:pPr>
              <w:pStyle w:val="SIBulletList1"/>
            </w:pPr>
            <w:r w:rsidRPr="00FF0539">
              <w:t>Extracts data and information from journals, websites, magazines, books and trade journals</w:t>
            </w:r>
          </w:p>
          <w:p w14:paraId="389A1105" w14:textId="77777777" w:rsidR="00FF0539" w:rsidRPr="00FF0539" w:rsidRDefault="00FF0539" w:rsidP="00FF0539">
            <w:pPr>
              <w:pStyle w:val="SIBulletList1"/>
            </w:pPr>
            <w:r w:rsidRPr="00FF0539">
              <w:t>Interprets aquatic engineering, culture technology and species biology information</w:t>
            </w:r>
          </w:p>
          <w:p w14:paraId="41644528" w14:textId="098BBAD2" w:rsidR="00FF0539" w:rsidRPr="00FF0539" w:rsidRDefault="00FF0539" w:rsidP="00FF0539">
            <w:pPr>
              <w:pStyle w:val="SIBulletList1"/>
            </w:pPr>
            <w:r w:rsidRPr="00FF0539">
              <w:t>Interprets and analyses monitoring schedules</w:t>
            </w:r>
          </w:p>
        </w:tc>
      </w:tr>
      <w:tr w:rsidR="00FF0539" w:rsidRPr="00336FCA" w:rsidDel="00423CB2" w14:paraId="4D070BDE" w14:textId="77777777" w:rsidTr="00CA2922">
        <w:tc>
          <w:tcPr>
            <w:tcW w:w="1396" w:type="pct"/>
          </w:tcPr>
          <w:p w14:paraId="1766C1EA" w14:textId="7620340D" w:rsidR="00FF0539" w:rsidRPr="00FF0539" w:rsidRDefault="00FF0539" w:rsidP="00FF0539">
            <w:pPr>
              <w:pStyle w:val="SIText"/>
            </w:pPr>
            <w:r w:rsidRPr="00FF0539">
              <w:t>Numeracy</w:t>
            </w:r>
          </w:p>
        </w:tc>
        <w:tc>
          <w:tcPr>
            <w:tcW w:w="3604" w:type="pct"/>
          </w:tcPr>
          <w:p w14:paraId="5C29DCC3" w14:textId="7A1A29B3" w:rsidR="00FF0539" w:rsidRPr="00FF0539" w:rsidRDefault="00FF0539" w:rsidP="00FF0539">
            <w:pPr>
              <w:pStyle w:val="SIBulletList1"/>
            </w:pPr>
            <w:r w:rsidRPr="00FF0539">
              <w:t>Calculates resource requirements and reconciles with production plan</w:t>
            </w:r>
          </w:p>
        </w:tc>
      </w:tr>
      <w:tr w:rsidR="00FF0539" w:rsidRPr="00336FCA" w:rsidDel="00423CB2" w14:paraId="242948B0" w14:textId="77777777" w:rsidTr="00CA2922">
        <w:tc>
          <w:tcPr>
            <w:tcW w:w="1396" w:type="pct"/>
          </w:tcPr>
          <w:p w14:paraId="225F1420" w14:textId="26E82A2E" w:rsidR="00FF0539" w:rsidRPr="00FF0539" w:rsidRDefault="00FF0539" w:rsidP="00FF0539">
            <w:pPr>
              <w:pStyle w:val="SIText"/>
            </w:pPr>
            <w:r w:rsidRPr="00FF0539">
              <w:t>Oral communication</w:t>
            </w:r>
          </w:p>
        </w:tc>
        <w:tc>
          <w:tcPr>
            <w:tcW w:w="3604" w:type="pct"/>
          </w:tcPr>
          <w:p w14:paraId="3493C640" w14:textId="2771228B" w:rsidR="00FF0539" w:rsidRPr="00FF0539" w:rsidRDefault="00FF0539" w:rsidP="00FF0539">
            <w:pPr>
              <w:pStyle w:val="SIBulletList1"/>
            </w:pPr>
            <w:r w:rsidRPr="00FF0539">
              <w:t>Explains production plan requirements clearly using language appropriate for audience</w:t>
            </w:r>
          </w:p>
        </w:tc>
      </w:tr>
      <w:tr w:rsidR="00FF0539" w:rsidRPr="00336FCA" w:rsidDel="00423CB2" w14:paraId="5FF1CFBB" w14:textId="77777777" w:rsidTr="00CA2922">
        <w:tc>
          <w:tcPr>
            <w:tcW w:w="1396" w:type="pct"/>
          </w:tcPr>
          <w:p w14:paraId="1FFADFAB" w14:textId="52037DD2" w:rsidR="00FF0539" w:rsidRPr="00FF0539" w:rsidRDefault="00FF0539" w:rsidP="00FF0539">
            <w:pPr>
              <w:pStyle w:val="SIText"/>
            </w:pPr>
            <w:r w:rsidRPr="00FF0539">
              <w:t>Navigate the world of work</w:t>
            </w:r>
          </w:p>
        </w:tc>
        <w:tc>
          <w:tcPr>
            <w:tcW w:w="3604" w:type="pct"/>
          </w:tcPr>
          <w:p w14:paraId="766370F8" w14:textId="47DF63DC" w:rsidR="00FF0539" w:rsidRPr="00FF0539" w:rsidRDefault="00FF0539" w:rsidP="00FF0539">
            <w:pPr>
              <w:pStyle w:val="SIBulletList1"/>
            </w:pPr>
            <w:r w:rsidRPr="00FF0539">
              <w:t>Works independently and collectively within broad parameters, taking responsibility for plans, decisions and outcomes relating to stock production</w:t>
            </w:r>
          </w:p>
        </w:tc>
      </w:tr>
      <w:tr w:rsidR="00FF0539" w:rsidRPr="00336FCA" w:rsidDel="00423CB2" w14:paraId="61E57B4D" w14:textId="77777777" w:rsidTr="00CA2922">
        <w:tc>
          <w:tcPr>
            <w:tcW w:w="1396" w:type="pct"/>
          </w:tcPr>
          <w:p w14:paraId="774F3403" w14:textId="00E8E027" w:rsidR="00FF0539" w:rsidRPr="00FF0539" w:rsidRDefault="00FF0539" w:rsidP="00FF0539">
            <w:pPr>
              <w:pStyle w:val="SIText"/>
            </w:pPr>
            <w:r w:rsidRPr="00FF0539">
              <w:t>Interact with others</w:t>
            </w:r>
          </w:p>
        </w:tc>
        <w:tc>
          <w:tcPr>
            <w:tcW w:w="3604" w:type="pct"/>
          </w:tcPr>
          <w:p w14:paraId="348B5FC3" w14:textId="7434FC33" w:rsidR="00FF0539" w:rsidRPr="00FF0539" w:rsidRDefault="00FF0539" w:rsidP="00FF0539">
            <w:pPr>
              <w:pStyle w:val="SIBulletList1"/>
            </w:pPr>
            <w:r w:rsidRPr="00FF0539">
              <w:t>Collaborates with others contributing knowledge and skills to achieve work outcomes</w:t>
            </w:r>
          </w:p>
        </w:tc>
      </w:tr>
      <w:tr w:rsidR="00FF0539" w:rsidRPr="00336FCA" w:rsidDel="00423CB2" w14:paraId="1A14D0A1" w14:textId="77777777" w:rsidTr="00CA2922">
        <w:tc>
          <w:tcPr>
            <w:tcW w:w="1396" w:type="pct"/>
          </w:tcPr>
          <w:p w14:paraId="3BB83368" w14:textId="610F476E" w:rsidR="00FF0539" w:rsidRPr="00FF0539" w:rsidRDefault="00FF0539" w:rsidP="00FF0539">
            <w:pPr>
              <w:pStyle w:val="SIText"/>
            </w:pPr>
            <w:r w:rsidRPr="00FF0539">
              <w:t>Get the work done</w:t>
            </w:r>
          </w:p>
        </w:tc>
        <w:tc>
          <w:tcPr>
            <w:tcW w:w="3604" w:type="pct"/>
          </w:tcPr>
          <w:p w14:paraId="2498EEFB" w14:textId="44990D1E" w:rsidR="00FF0539" w:rsidRPr="00FF0539" w:rsidRDefault="00FF0539" w:rsidP="00FF0539">
            <w:pPr>
              <w:pStyle w:val="SIBulletList1"/>
            </w:pPr>
            <w:r w:rsidRPr="00FF0539">
              <w:t>Uses systematic, analytical processes to identify and solve problems and make decisions at each production stage</w:t>
            </w:r>
          </w:p>
        </w:tc>
      </w:tr>
    </w:tbl>
    <w:p w14:paraId="0B4C98C3" w14:textId="77777777" w:rsidR="00916CD7" w:rsidRDefault="00916CD7" w:rsidP="005F771F">
      <w:pPr>
        <w:pStyle w:val="SIText"/>
      </w:pPr>
    </w:p>
    <w:p w14:paraId="148D2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4C92FA" w14:textId="77777777" w:rsidTr="00F33FF2">
        <w:tc>
          <w:tcPr>
            <w:tcW w:w="5000" w:type="pct"/>
            <w:gridSpan w:val="4"/>
          </w:tcPr>
          <w:p w14:paraId="06CAFC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634981" w14:textId="77777777" w:rsidTr="00F33FF2">
        <w:tc>
          <w:tcPr>
            <w:tcW w:w="1028" w:type="pct"/>
          </w:tcPr>
          <w:p w14:paraId="78AF4CA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1C4F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19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D52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6230B" w14:paraId="7EBEEF6D" w14:textId="77777777" w:rsidTr="00F33FF2">
        <w:tc>
          <w:tcPr>
            <w:tcW w:w="1028" w:type="pct"/>
          </w:tcPr>
          <w:p w14:paraId="7507B9FE" w14:textId="4FBA13F8" w:rsidR="0096230B" w:rsidRPr="0096230B" w:rsidRDefault="0096230B" w:rsidP="0096230B">
            <w:r w:rsidRPr="0096230B">
              <w:t>SFIAQU409 Implement, monitor and review stock production</w:t>
            </w:r>
          </w:p>
        </w:tc>
        <w:tc>
          <w:tcPr>
            <w:tcW w:w="1105" w:type="pct"/>
          </w:tcPr>
          <w:p w14:paraId="44774733" w14:textId="12ADB94E" w:rsidR="0096230B" w:rsidRPr="0096230B" w:rsidRDefault="0096230B" w:rsidP="0096230B">
            <w:r w:rsidRPr="0096230B">
              <w:t>SFIAQUA409B Implement, monitor and review stock production</w:t>
            </w:r>
          </w:p>
        </w:tc>
        <w:tc>
          <w:tcPr>
            <w:tcW w:w="1251" w:type="pct"/>
          </w:tcPr>
          <w:p w14:paraId="05562DFF" w14:textId="46B90B50" w:rsidR="0096230B" w:rsidRDefault="0096230B" w:rsidP="0096230B">
            <w:r w:rsidRPr="0096230B">
              <w:t>Updated to meet Standards for Training Packages</w:t>
            </w:r>
          </w:p>
          <w:p w14:paraId="43F3C5DE" w14:textId="77777777" w:rsidR="0096230B" w:rsidRPr="0096230B" w:rsidRDefault="0096230B" w:rsidP="0096230B"/>
          <w:p w14:paraId="2EF3482B" w14:textId="562F4210" w:rsidR="0096230B" w:rsidRPr="0096230B" w:rsidRDefault="0096230B" w:rsidP="0096230B">
            <w:r w:rsidRPr="0096230B">
              <w:t>Minor amendments to performance criteria for clarity</w:t>
            </w:r>
          </w:p>
        </w:tc>
        <w:tc>
          <w:tcPr>
            <w:tcW w:w="1616" w:type="pct"/>
          </w:tcPr>
          <w:p w14:paraId="46246EE4" w14:textId="0145DD2E" w:rsidR="0096230B" w:rsidRPr="0096230B" w:rsidRDefault="0096230B" w:rsidP="0096230B">
            <w:r w:rsidRPr="0096230B">
              <w:t>Equivalent unit</w:t>
            </w:r>
          </w:p>
        </w:tc>
      </w:tr>
    </w:tbl>
    <w:p w14:paraId="7DF41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D4CF3D" w14:textId="77777777" w:rsidTr="00CA2922">
        <w:tc>
          <w:tcPr>
            <w:tcW w:w="1396" w:type="pct"/>
            <w:shd w:val="clear" w:color="auto" w:fill="auto"/>
          </w:tcPr>
          <w:p w14:paraId="182A90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F7BA9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1BE6FD3" w14:textId="77777777" w:rsidR="00F1480E" w:rsidRPr="000754EC" w:rsidRDefault="00996D06" w:rsidP="00E40225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1C1F2BFB" w14:textId="77777777" w:rsidR="00F1480E" w:rsidRDefault="00F1480E" w:rsidP="005F771F">
      <w:pPr>
        <w:pStyle w:val="SIText"/>
      </w:pPr>
    </w:p>
    <w:p w14:paraId="72E70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6FB1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14F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718332A" w14:textId="00F3655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E0146" w:rsidRPr="008E0146">
              <w:t>SFIAQU409 Implement, monitor and review stock production</w:t>
            </w:r>
          </w:p>
        </w:tc>
      </w:tr>
      <w:tr w:rsidR="00556C4C" w:rsidRPr="00A55106" w14:paraId="07D927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01A30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D52033" w14:textId="77777777" w:rsidTr="00113678">
        <w:tc>
          <w:tcPr>
            <w:tcW w:w="5000" w:type="pct"/>
            <w:gridSpan w:val="2"/>
            <w:shd w:val="clear" w:color="auto" w:fill="auto"/>
          </w:tcPr>
          <w:p w14:paraId="7652D643" w14:textId="77777777" w:rsidR="0096230B" w:rsidRPr="0096230B" w:rsidRDefault="0096230B" w:rsidP="0096230B">
            <w:r w:rsidRPr="0096230B">
              <w:t xml:space="preserve">An individual demonstrating competency must satisfy </w:t>
            </w:r>
            <w:proofErr w:type="gramStart"/>
            <w:r w:rsidRPr="0096230B">
              <w:t>all of</w:t>
            </w:r>
            <w:proofErr w:type="gramEnd"/>
            <w:r w:rsidRPr="0096230B">
              <w:t xml:space="preserve"> the elements and performance criteria in this unit.</w:t>
            </w:r>
          </w:p>
          <w:p w14:paraId="13D6D2C5" w14:textId="77777777" w:rsidR="0096230B" w:rsidRPr="0096230B" w:rsidRDefault="0096230B" w:rsidP="0096230B">
            <w:r w:rsidRPr="0096230B">
              <w:t>There must be evidence that the individual has implemented, monitored and reviewed stock production on at least one occasion, including:</w:t>
            </w:r>
          </w:p>
          <w:p w14:paraId="1ACC14EF" w14:textId="77777777" w:rsidR="0096230B" w:rsidRPr="0096230B" w:rsidRDefault="0096230B" w:rsidP="0096230B">
            <w:pPr>
              <w:pStyle w:val="SIBulletList1"/>
            </w:pPr>
            <w:r w:rsidRPr="0096230B">
              <w:t>communicating with staff and senior management on stock husbandry and production operations</w:t>
            </w:r>
          </w:p>
          <w:p w14:paraId="224BDFC1" w14:textId="77777777" w:rsidR="0096230B" w:rsidRPr="0096230B" w:rsidRDefault="0096230B" w:rsidP="0096230B">
            <w:pPr>
              <w:pStyle w:val="SIBulletList1"/>
            </w:pPr>
            <w:r w:rsidRPr="0096230B">
              <w:t>monitoring growth, health and welfare of stock against the workplace stock production plan</w:t>
            </w:r>
          </w:p>
          <w:p w14:paraId="53D3BB2A" w14:textId="77777777" w:rsidR="0096230B" w:rsidRPr="0096230B" w:rsidRDefault="0096230B" w:rsidP="0096230B">
            <w:pPr>
              <w:pStyle w:val="SIBulletList1"/>
            </w:pPr>
            <w:r w:rsidRPr="0096230B">
              <w:t>maintaining and analysing records on stock production</w:t>
            </w:r>
          </w:p>
          <w:p w14:paraId="143AE0F7" w14:textId="7CC0221B" w:rsidR="00556C4C" w:rsidRPr="000754EC" w:rsidRDefault="0096230B" w:rsidP="0096230B">
            <w:pPr>
              <w:pStyle w:val="SIBulletList1"/>
            </w:pPr>
            <w:r w:rsidRPr="0096230B">
              <w:t>assessing and testing at least one profitable innovation option.</w:t>
            </w:r>
          </w:p>
        </w:tc>
      </w:tr>
    </w:tbl>
    <w:p w14:paraId="58410E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ECAF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D289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3C6E60" w14:textId="77777777" w:rsidTr="006420C1">
        <w:trPr>
          <w:trHeight w:val="2368"/>
        </w:trPr>
        <w:tc>
          <w:tcPr>
            <w:tcW w:w="5000" w:type="pct"/>
            <w:shd w:val="clear" w:color="auto" w:fill="auto"/>
          </w:tcPr>
          <w:p w14:paraId="24131BB1" w14:textId="77777777" w:rsidR="0096230B" w:rsidRPr="0096230B" w:rsidRDefault="0096230B" w:rsidP="0096230B">
            <w:r w:rsidRPr="0096230B">
              <w:t>An individual must be able to demonstrate the knowledge required to perform the tasks outlined in the elements and performance criteria of this unit. This includes knowledge of:</w:t>
            </w:r>
          </w:p>
          <w:p w14:paraId="0C1A19DD" w14:textId="77777777" w:rsidR="0096230B" w:rsidRPr="0096230B" w:rsidRDefault="0096230B" w:rsidP="0096230B">
            <w:pPr>
              <w:pStyle w:val="SIBulletList1"/>
            </w:pPr>
            <w:r w:rsidRPr="0096230B">
              <w:t>purpose of production plans, and methods for monitoring and reviewing performance against plan</w:t>
            </w:r>
          </w:p>
          <w:p w14:paraId="605EEE7A" w14:textId="77777777" w:rsidR="0096230B" w:rsidRPr="0096230B" w:rsidRDefault="0096230B" w:rsidP="0096230B">
            <w:pPr>
              <w:pStyle w:val="SIBulletList1"/>
            </w:pPr>
            <w:r w:rsidRPr="0096230B">
              <w:t>culture stock physiology, biology and ecology</w:t>
            </w:r>
          </w:p>
          <w:p w14:paraId="34EFAB31" w14:textId="77777777" w:rsidR="0096230B" w:rsidRPr="0096230B" w:rsidRDefault="0096230B" w:rsidP="0096230B">
            <w:pPr>
              <w:pStyle w:val="SIBulletList1"/>
            </w:pPr>
            <w:r w:rsidRPr="0096230B">
              <w:t>water quality and environmental testing techniques</w:t>
            </w:r>
          </w:p>
          <w:p w14:paraId="69874DB7" w14:textId="77777777" w:rsidR="0096230B" w:rsidRPr="0096230B" w:rsidRDefault="0096230B" w:rsidP="0096230B">
            <w:pPr>
              <w:pStyle w:val="SIBulletList1"/>
            </w:pPr>
            <w:r w:rsidRPr="0096230B">
              <w:t>disease surveillance and treatment protocols</w:t>
            </w:r>
          </w:p>
          <w:p w14:paraId="06BD5A4C" w14:textId="77777777" w:rsidR="0096230B" w:rsidRPr="0096230B" w:rsidRDefault="0096230B" w:rsidP="0096230B">
            <w:pPr>
              <w:pStyle w:val="SIBulletList1"/>
            </w:pPr>
            <w:r w:rsidRPr="0096230B">
              <w:t>environmental protection guidelines in relation to stock production</w:t>
            </w:r>
          </w:p>
          <w:p w14:paraId="4CE9387B" w14:textId="3F7624B9" w:rsidR="00E03F0E" w:rsidRDefault="00E03F0E" w:rsidP="0096230B">
            <w:pPr>
              <w:pStyle w:val="SIBulletList1"/>
              <w:rPr>
                <w:ins w:id="0" w:author="Anna Henderson" w:date="2019-09-26T21:13:00Z"/>
              </w:rPr>
            </w:pPr>
            <w:ins w:id="1" w:author="Anna Henderson" w:date="2019-09-26T21:13:00Z">
              <w:r>
                <w:t>biosecurity regulations</w:t>
              </w:r>
            </w:ins>
          </w:p>
          <w:p w14:paraId="293DCFE8" w14:textId="228B1675" w:rsidR="0096230B" w:rsidRPr="0096230B" w:rsidRDefault="0096230B" w:rsidP="0096230B">
            <w:pPr>
              <w:pStyle w:val="SIBulletList1"/>
            </w:pPr>
            <w:r w:rsidRPr="0096230B">
              <w:t>production methods for a range of species or stock</w:t>
            </w:r>
          </w:p>
          <w:p w14:paraId="435DB6E5" w14:textId="77777777" w:rsidR="0096230B" w:rsidRPr="0096230B" w:rsidRDefault="0096230B" w:rsidP="0096230B">
            <w:pPr>
              <w:pStyle w:val="SIBulletList1"/>
            </w:pPr>
            <w:r w:rsidRPr="0096230B">
              <w:t>stock husbandry and management</w:t>
            </w:r>
          </w:p>
          <w:p w14:paraId="7D3E5132" w14:textId="77777777" w:rsidR="0096230B" w:rsidRPr="0096230B" w:rsidRDefault="0096230B" w:rsidP="0096230B">
            <w:pPr>
              <w:pStyle w:val="SIBulletList1"/>
            </w:pPr>
            <w:r w:rsidRPr="0096230B">
              <w:t>safe work practices in the context of stock production</w:t>
            </w:r>
          </w:p>
          <w:p w14:paraId="70F69844" w14:textId="78FFCD40" w:rsidR="00F1480E" w:rsidRPr="000754EC" w:rsidRDefault="0096230B" w:rsidP="0096230B">
            <w:pPr>
              <w:pStyle w:val="SIBulletList1"/>
            </w:pPr>
            <w:bookmarkStart w:id="2" w:name="_GoBack"/>
            <w:bookmarkEnd w:id="2"/>
            <w:del w:id="3" w:author="Susie Falk" w:date="2019-10-25T16:32:00Z">
              <w:r w:rsidRPr="0096230B" w:rsidDel="00A670DF">
                <w:delText xml:space="preserve">continuous improvement processes and innovative approaches used in improving production </w:delText>
              </w:r>
            </w:del>
            <w:del w:id="4" w:author="Susie Falk" w:date="2019-10-25T16:31:00Z">
              <w:r w:rsidRPr="0096230B" w:rsidDel="00A670DF">
                <w:delText>performance</w:delText>
              </w:r>
            </w:del>
            <w:ins w:id="5" w:author="Anna Henderson" w:date="2019-09-26T21:12:00Z">
              <w:del w:id="6" w:author="Susie Falk" w:date="2019-10-25T16:31:00Z">
                <w:r w:rsidR="00E03F0E" w:rsidDel="00A670DF">
                  <w:delText>, incl</w:delText>
                </w:r>
              </w:del>
            </w:ins>
            <w:ins w:id="7" w:author="Anna Henderson" w:date="2019-09-26T21:13:00Z">
              <w:del w:id="8" w:author="Susie Falk" w:date="2019-10-25T16:31:00Z">
                <w:r w:rsidR="00E03F0E" w:rsidDel="00A670DF">
                  <w:delText>uding mechanisation and automation research</w:delText>
                </w:r>
              </w:del>
            </w:ins>
            <w:del w:id="9" w:author="Susie Falk" w:date="2019-10-25T16:31:00Z">
              <w:r w:rsidRPr="0096230B" w:rsidDel="00A670DF">
                <w:delText>.</w:delText>
              </w:r>
            </w:del>
          </w:p>
        </w:tc>
      </w:tr>
    </w:tbl>
    <w:p w14:paraId="0C6334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B66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265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46C1D2" w14:textId="77777777" w:rsidTr="006420C1">
        <w:trPr>
          <w:trHeight w:val="2589"/>
        </w:trPr>
        <w:tc>
          <w:tcPr>
            <w:tcW w:w="5000" w:type="pct"/>
            <w:shd w:val="clear" w:color="auto" w:fill="auto"/>
          </w:tcPr>
          <w:p w14:paraId="5E1FA5CD" w14:textId="77777777" w:rsidR="0096230B" w:rsidRPr="0096230B" w:rsidRDefault="0096230B" w:rsidP="0096230B">
            <w:r w:rsidRPr="0096230B">
              <w:t>Assessment of skills must take place under the following conditions:</w:t>
            </w:r>
          </w:p>
          <w:p w14:paraId="5356024C" w14:textId="77777777" w:rsidR="0096230B" w:rsidRPr="0096230B" w:rsidRDefault="0096230B" w:rsidP="0096230B">
            <w:pPr>
              <w:pStyle w:val="SIBulletList1"/>
            </w:pPr>
            <w:r w:rsidRPr="0096230B">
              <w:t>physical conditions:</w:t>
            </w:r>
          </w:p>
          <w:p w14:paraId="25A30CBB" w14:textId="77777777" w:rsidR="0096230B" w:rsidRPr="0096230B" w:rsidRDefault="0096230B" w:rsidP="0096230B">
            <w:pPr>
              <w:pStyle w:val="SIBulletList2"/>
            </w:pPr>
            <w:r w:rsidRPr="0096230B">
              <w:t>skills must be demonstrated in an aquaculture workplace or an environment that accurately represents workplace conditions</w:t>
            </w:r>
          </w:p>
          <w:p w14:paraId="7B2C23B8" w14:textId="77777777" w:rsidR="0096230B" w:rsidRPr="0096230B" w:rsidRDefault="0096230B" w:rsidP="0096230B">
            <w:pPr>
              <w:pStyle w:val="SIBulletList1"/>
            </w:pPr>
            <w:r w:rsidRPr="0096230B">
              <w:t>resources, equipment and materials:</w:t>
            </w:r>
          </w:p>
          <w:p w14:paraId="6763361D" w14:textId="77777777" w:rsidR="0096230B" w:rsidRPr="0096230B" w:rsidRDefault="0096230B" w:rsidP="0096230B">
            <w:pPr>
              <w:pStyle w:val="SIBulletList2"/>
            </w:pPr>
            <w:r w:rsidRPr="0096230B">
              <w:t>stock to monitor</w:t>
            </w:r>
          </w:p>
          <w:p w14:paraId="641FE281" w14:textId="77777777" w:rsidR="0096230B" w:rsidRPr="0096230B" w:rsidRDefault="0096230B" w:rsidP="0096230B">
            <w:pPr>
              <w:pStyle w:val="SIBulletList2"/>
            </w:pPr>
            <w:r w:rsidRPr="0096230B">
              <w:t>testing and monitoring equipment</w:t>
            </w:r>
          </w:p>
          <w:p w14:paraId="36416540" w14:textId="77777777" w:rsidR="0096230B" w:rsidRPr="0096230B" w:rsidRDefault="0096230B" w:rsidP="0096230B">
            <w:pPr>
              <w:pStyle w:val="SIBulletList2"/>
            </w:pPr>
            <w:r w:rsidRPr="0096230B">
              <w:t>workplace forms and recording technology</w:t>
            </w:r>
          </w:p>
          <w:p w14:paraId="05D621CB" w14:textId="77777777" w:rsidR="0096230B" w:rsidRPr="0096230B" w:rsidRDefault="0096230B" w:rsidP="0096230B">
            <w:pPr>
              <w:pStyle w:val="SIBulletList1"/>
            </w:pPr>
            <w:r w:rsidRPr="0096230B">
              <w:t>specifications:</w:t>
            </w:r>
          </w:p>
          <w:p w14:paraId="02DB1E8C" w14:textId="77777777" w:rsidR="0096230B" w:rsidRPr="0096230B" w:rsidRDefault="0096230B" w:rsidP="0096230B">
            <w:pPr>
              <w:pStyle w:val="SIBulletList2"/>
            </w:pPr>
            <w:r w:rsidRPr="0096230B">
              <w:t>stock production plan</w:t>
            </w:r>
          </w:p>
          <w:p w14:paraId="2B2FA45F" w14:textId="77777777" w:rsidR="0096230B" w:rsidRPr="0096230B" w:rsidRDefault="0096230B" w:rsidP="0096230B">
            <w:pPr>
              <w:pStyle w:val="SIBulletList2"/>
            </w:pPr>
            <w:r w:rsidRPr="0096230B">
              <w:t>workplace procedures relating to stock production</w:t>
            </w:r>
          </w:p>
          <w:p w14:paraId="5DC19D3D" w14:textId="77777777" w:rsidR="0096230B" w:rsidRPr="0096230B" w:rsidRDefault="0096230B" w:rsidP="0096230B">
            <w:pPr>
              <w:pStyle w:val="SIBulletList1"/>
            </w:pPr>
            <w:r w:rsidRPr="0096230B">
              <w:t>relationships:</w:t>
            </w:r>
          </w:p>
          <w:p w14:paraId="67BA1E00" w14:textId="77777777" w:rsidR="0096230B" w:rsidRPr="0096230B" w:rsidRDefault="0096230B" w:rsidP="0096230B">
            <w:pPr>
              <w:pStyle w:val="SIBulletList2"/>
            </w:pPr>
            <w:r w:rsidRPr="0096230B">
              <w:t>evidence of interactions with management and staff members.</w:t>
            </w:r>
          </w:p>
          <w:p w14:paraId="73CEA2C1" w14:textId="6A1DD4F7" w:rsidR="00F1480E" w:rsidRPr="007A6B54" w:rsidRDefault="0096230B" w:rsidP="0096230B">
            <w:r w:rsidRPr="0096230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866A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83C32F9" w14:textId="77777777" w:rsidTr="004679E3">
        <w:tc>
          <w:tcPr>
            <w:tcW w:w="990" w:type="pct"/>
            <w:shd w:val="clear" w:color="auto" w:fill="auto"/>
          </w:tcPr>
          <w:p w14:paraId="61C11DE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A500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20A3E3" w14:textId="77777777" w:rsidR="00F1480E" w:rsidRPr="000754EC" w:rsidRDefault="00996D06" w:rsidP="000754EC">
            <w:pPr>
              <w:pStyle w:val="SIText"/>
            </w:pPr>
            <w:r w:rsidRPr="00996D06">
              <w:t>https://vetnet.education.gov.au/Pages/TrainingDocs.aspx?q=e31d8c6b-1608-4d77-9f71-9ee749456273</w:t>
            </w:r>
          </w:p>
        </w:tc>
      </w:tr>
    </w:tbl>
    <w:p w14:paraId="687C6FD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7F5F" w14:textId="77777777" w:rsidR="00996D06" w:rsidRDefault="00996D06" w:rsidP="00BF3F0A">
      <w:r>
        <w:separator/>
      </w:r>
    </w:p>
    <w:p w14:paraId="52064590" w14:textId="77777777" w:rsidR="00996D06" w:rsidRDefault="00996D06"/>
  </w:endnote>
  <w:endnote w:type="continuationSeparator" w:id="0">
    <w:p w14:paraId="180A72B8" w14:textId="77777777" w:rsidR="00996D06" w:rsidRDefault="00996D06" w:rsidP="00BF3F0A">
      <w:r>
        <w:continuationSeparator/>
      </w:r>
    </w:p>
    <w:p w14:paraId="63DFBB68" w14:textId="77777777" w:rsidR="00996D06" w:rsidRDefault="00996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0C24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DC9171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686F7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D882E" w14:textId="77777777" w:rsidR="00996D06" w:rsidRDefault="00996D06" w:rsidP="00BF3F0A">
      <w:r>
        <w:separator/>
      </w:r>
    </w:p>
    <w:p w14:paraId="46FE3AB5" w14:textId="77777777" w:rsidR="00996D06" w:rsidRDefault="00996D06"/>
  </w:footnote>
  <w:footnote w:type="continuationSeparator" w:id="0">
    <w:p w14:paraId="1A072F2C" w14:textId="77777777" w:rsidR="00996D06" w:rsidRDefault="00996D06" w:rsidP="00BF3F0A">
      <w:r>
        <w:continuationSeparator/>
      </w:r>
    </w:p>
    <w:p w14:paraId="20A96AE7" w14:textId="77777777" w:rsidR="00996D06" w:rsidRDefault="00996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5BF13" w14:textId="6BF93940" w:rsidR="00996D06" w:rsidRPr="008E0146" w:rsidRDefault="008E0146" w:rsidP="008E0146">
    <w:r w:rsidRPr="008E0146">
      <w:t>SFIAQU409 Implement, monitor and review stock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2321"/>
    <w:multiLevelType w:val="multilevel"/>
    <w:tmpl w:val="C7B627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115E3"/>
    <w:multiLevelType w:val="multilevel"/>
    <w:tmpl w:val="9B0E09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838E6"/>
    <w:multiLevelType w:val="multilevel"/>
    <w:tmpl w:val="FEF48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769BC"/>
    <w:multiLevelType w:val="multilevel"/>
    <w:tmpl w:val="21984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E11B81"/>
    <w:multiLevelType w:val="multilevel"/>
    <w:tmpl w:val="C3F2B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E71D7D"/>
    <w:multiLevelType w:val="multilevel"/>
    <w:tmpl w:val="D86AD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27519"/>
    <w:multiLevelType w:val="multilevel"/>
    <w:tmpl w:val="3F5069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3C78B0"/>
    <w:multiLevelType w:val="multilevel"/>
    <w:tmpl w:val="AB8CA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0A4DAD"/>
    <w:multiLevelType w:val="multilevel"/>
    <w:tmpl w:val="42B0B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D84495"/>
    <w:multiLevelType w:val="multilevel"/>
    <w:tmpl w:val="A816F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9946AB"/>
    <w:multiLevelType w:val="multilevel"/>
    <w:tmpl w:val="7D54A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1F655C"/>
    <w:multiLevelType w:val="multilevel"/>
    <w:tmpl w:val="8C9A6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516AA0"/>
    <w:multiLevelType w:val="multilevel"/>
    <w:tmpl w:val="83165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D2366E"/>
    <w:multiLevelType w:val="multilevel"/>
    <w:tmpl w:val="D3E82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2F3383"/>
    <w:multiLevelType w:val="multilevel"/>
    <w:tmpl w:val="AE244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444B8D"/>
    <w:multiLevelType w:val="multilevel"/>
    <w:tmpl w:val="65DAB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3A42EC"/>
    <w:multiLevelType w:val="multilevel"/>
    <w:tmpl w:val="41A48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362667"/>
    <w:multiLevelType w:val="multilevel"/>
    <w:tmpl w:val="11E26F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382DC2"/>
    <w:multiLevelType w:val="multilevel"/>
    <w:tmpl w:val="34725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6A646B5"/>
    <w:multiLevelType w:val="multilevel"/>
    <w:tmpl w:val="AFEEF4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87068A"/>
    <w:multiLevelType w:val="multilevel"/>
    <w:tmpl w:val="FFCCEA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D12A06"/>
    <w:multiLevelType w:val="multilevel"/>
    <w:tmpl w:val="C71AC1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5031B0"/>
    <w:multiLevelType w:val="multilevel"/>
    <w:tmpl w:val="CA5CD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FB26C4"/>
    <w:multiLevelType w:val="multilevel"/>
    <w:tmpl w:val="F112D6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406C70"/>
    <w:multiLevelType w:val="multilevel"/>
    <w:tmpl w:val="9F1A1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32141B"/>
    <w:multiLevelType w:val="multilevel"/>
    <w:tmpl w:val="0C28B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F5242A"/>
    <w:multiLevelType w:val="multilevel"/>
    <w:tmpl w:val="38EAF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5660CC"/>
    <w:multiLevelType w:val="multilevel"/>
    <w:tmpl w:val="925E8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2C75A71"/>
    <w:multiLevelType w:val="multilevel"/>
    <w:tmpl w:val="C9EE2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F138A8"/>
    <w:multiLevelType w:val="multilevel"/>
    <w:tmpl w:val="887CA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C47852"/>
    <w:multiLevelType w:val="multilevel"/>
    <w:tmpl w:val="6ECE2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C83B70"/>
    <w:multiLevelType w:val="multilevel"/>
    <w:tmpl w:val="CA5EF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41958"/>
    <w:multiLevelType w:val="multilevel"/>
    <w:tmpl w:val="F3886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0E3110"/>
    <w:multiLevelType w:val="multilevel"/>
    <w:tmpl w:val="D93A38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34379B"/>
    <w:multiLevelType w:val="multilevel"/>
    <w:tmpl w:val="EABE3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4D7011"/>
    <w:multiLevelType w:val="multilevel"/>
    <w:tmpl w:val="1A520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E26C95"/>
    <w:multiLevelType w:val="multilevel"/>
    <w:tmpl w:val="CFEE9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503645"/>
    <w:multiLevelType w:val="multilevel"/>
    <w:tmpl w:val="6D586B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7C2BDF"/>
    <w:multiLevelType w:val="multilevel"/>
    <w:tmpl w:val="A04AC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31"/>
  </w:num>
  <w:num w:numId="3">
    <w:abstractNumId w:val="2"/>
  </w:num>
  <w:num w:numId="4">
    <w:abstractNumId w:val="34"/>
  </w:num>
  <w:num w:numId="5">
    <w:abstractNumId w:val="10"/>
  </w:num>
  <w:num w:numId="6">
    <w:abstractNumId w:val="24"/>
  </w:num>
  <w:num w:numId="7">
    <w:abstractNumId w:val="1"/>
  </w:num>
  <w:num w:numId="8">
    <w:abstractNumId w:val="25"/>
  </w:num>
  <w:num w:numId="9">
    <w:abstractNumId w:val="3"/>
  </w:num>
  <w:num w:numId="10">
    <w:abstractNumId w:val="11"/>
  </w:num>
  <w:num w:numId="11">
    <w:abstractNumId w:val="16"/>
  </w:num>
  <w:num w:numId="12">
    <w:abstractNumId w:val="14"/>
  </w:num>
  <w:num w:numId="13">
    <w:abstractNumId w:val="7"/>
  </w:num>
  <w:num w:numId="14">
    <w:abstractNumId w:val="19"/>
  </w:num>
  <w:num w:numId="15">
    <w:abstractNumId w:val="5"/>
  </w:num>
  <w:num w:numId="16">
    <w:abstractNumId w:val="32"/>
  </w:num>
  <w:num w:numId="17">
    <w:abstractNumId w:val="4"/>
  </w:num>
  <w:num w:numId="18">
    <w:abstractNumId w:val="33"/>
  </w:num>
  <w:num w:numId="19">
    <w:abstractNumId w:val="29"/>
  </w:num>
  <w:num w:numId="20">
    <w:abstractNumId w:val="8"/>
  </w:num>
  <w:num w:numId="21">
    <w:abstractNumId w:val="17"/>
  </w:num>
  <w:num w:numId="22">
    <w:abstractNumId w:val="30"/>
  </w:num>
  <w:num w:numId="23">
    <w:abstractNumId w:val="37"/>
  </w:num>
  <w:num w:numId="24">
    <w:abstractNumId w:val="15"/>
  </w:num>
  <w:num w:numId="25">
    <w:abstractNumId w:val="22"/>
  </w:num>
  <w:num w:numId="26">
    <w:abstractNumId w:val="41"/>
  </w:num>
  <w:num w:numId="27">
    <w:abstractNumId w:val="35"/>
  </w:num>
  <w:num w:numId="28">
    <w:abstractNumId w:val="23"/>
  </w:num>
  <w:num w:numId="29">
    <w:abstractNumId w:val="38"/>
  </w:num>
  <w:num w:numId="30">
    <w:abstractNumId w:val="0"/>
  </w:num>
  <w:num w:numId="31">
    <w:abstractNumId w:val="13"/>
  </w:num>
  <w:num w:numId="32">
    <w:abstractNumId w:val="43"/>
  </w:num>
  <w:num w:numId="33">
    <w:abstractNumId w:val="42"/>
  </w:num>
  <w:num w:numId="34">
    <w:abstractNumId w:val="12"/>
  </w:num>
  <w:num w:numId="35">
    <w:abstractNumId w:val="26"/>
  </w:num>
  <w:num w:numId="36">
    <w:abstractNumId w:val="40"/>
  </w:num>
  <w:num w:numId="37">
    <w:abstractNumId w:val="27"/>
  </w:num>
  <w:num w:numId="38">
    <w:abstractNumId w:val="39"/>
  </w:num>
  <w:num w:numId="39">
    <w:abstractNumId w:val="28"/>
  </w:num>
  <w:num w:numId="40">
    <w:abstractNumId w:val="18"/>
  </w:num>
  <w:num w:numId="41">
    <w:abstractNumId w:val="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Henderson">
    <w15:presenceInfo w15:providerId="None" w15:userId="Anna Henderson"/>
  </w15:person>
  <w15:person w15:author="Susie Falk">
    <w15:presenceInfo w15:providerId="AD" w15:userId="S::sfalk@skillsimpact.com.au::2b7d2fd0-62cc-457a-800c-bb7dcc5f16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5C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6B5"/>
    <w:rsid w:val="000E25E6"/>
    <w:rsid w:val="000E2C86"/>
    <w:rsid w:val="000E6AC3"/>
    <w:rsid w:val="000F29F2"/>
    <w:rsid w:val="000F6CB0"/>
    <w:rsid w:val="00101659"/>
    <w:rsid w:val="00105AEA"/>
    <w:rsid w:val="001078BF"/>
    <w:rsid w:val="0012064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F45"/>
    <w:rsid w:val="00223124"/>
    <w:rsid w:val="0023018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4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7E"/>
    <w:rsid w:val="003A58BA"/>
    <w:rsid w:val="003A5AE7"/>
    <w:rsid w:val="003A7221"/>
    <w:rsid w:val="003B3493"/>
    <w:rsid w:val="003C13AE"/>
    <w:rsid w:val="003C7152"/>
    <w:rsid w:val="003D2E73"/>
    <w:rsid w:val="003D615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D9B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43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6CF"/>
    <w:rsid w:val="005F771F"/>
    <w:rsid w:val="006121D4"/>
    <w:rsid w:val="00613B49"/>
    <w:rsid w:val="00616845"/>
    <w:rsid w:val="00620E8E"/>
    <w:rsid w:val="00633CFE"/>
    <w:rsid w:val="00634FCA"/>
    <w:rsid w:val="006420C1"/>
    <w:rsid w:val="00643D1B"/>
    <w:rsid w:val="006452B8"/>
    <w:rsid w:val="00647350"/>
    <w:rsid w:val="006515EF"/>
    <w:rsid w:val="00652E62"/>
    <w:rsid w:val="0068425F"/>
    <w:rsid w:val="00684D63"/>
    <w:rsid w:val="00686A49"/>
    <w:rsid w:val="00687B62"/>
    <w:rsid w:val="00690C44"/>
    <w:rsid w:val="0069419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8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B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E7A"/>
    <w:rsid w:val="0087777A"/>
    <w:rsid w:val="00886790"/>
    <w:rsid w:val="008908DE"/>
    <w:rsid w:val="008A12ED"/>
    <w:rsid w:val="008A39D3"/>
    <w:rsid w:val="008B2C77"/>
    <w:rsid w:val="008B4AD2"/>
    <w:rsid w:val="008B7138"/>
    <w:rsid w:val="008E0146"/>
    <w:rsid w:val="008E1F21"/>
    <w:rsid w:val="008E260C"/>
    <w:rsid w:val="008E32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A2D"/>
    <w:rsid w:val="00944C09"/>
    <w:rsid w:val="009527CB"/>
    <w:rsid w:val="00953835"/>
    <w:rsid w:val="009571E6"/>
    <w:rsid w:val="00960F6C"/>
    <w:rsid w:val="0096230B"/>
    <w:rsid w:val="00970747"/>
    <w:rsid w:val="00996D06"/>
    <w:rsid w:val="00997BFC"/>
    <w:rsid w:val="009A5900"/>
    <w:rsid w:val="009A6E6C"/>
    <w:rsid w:val="009A6F3F"/>
    <w:rsid w:val="009B331A"/>
    <w:rsid w:val="009B75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291"/>
    <w:rsid w:val="00A56E14"/>
    <w:rsid w:val="00A6476B"/>
    <w:rsid w:val="00A670DF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E1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FF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4C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3F0E"/>
    <w:rsid w:val="00E103BE"/>
    <w:rsid w:val="00E13E5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F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F2"/>
    <w:rsid w:val="00F76191"/>
    <w:rsid w:val="00F76CC6"/>
    <w:rsid w:val="00F82EEE"/>
    <w:rsid w:val="00F83D7C"/>
    <w:rsid w:val="00FA7C4C"/>
    <w:rsid w:val="00FB232E"/>
    <w:rsid w:val="00FD557D"/>
    <w:rsid w:val="00FE0282"/>
    <w:rsid w:val="00FE124D"/>
    <w:rsid w:val="00FE792C"/>
    <w:rsid w:val="00FF053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E761"/>
  <w15:docId w15:val="{A1DC8FFF-F4C5-4C6E-932C-F296876C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6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018368A2AB844099724D413760DFA8" ma:contentTypeVersion="" ma:contentTypeDescription="Create a new document." ma:contentTypeScope="" ma:versionID="a87380e4ff0c253eb16546c925f8b7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609925B-AE53-45F1-9A1D-5639C49DD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CDBAF-68DC-413F-AFF8-0D054A925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44</cp:revision>
  <cp:lastPrinted>2016-05-27T05:21:00Z</cp:lastPrinted>
  <dcterms:created xsi:type="dcterms:W3CDTF">2019-08-16T01:11:00Z</dcterms:created>
  <dcterms:modified xsi:type="dcterms:W3CDTF">2019-10-25T05:32:00Z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0x010100FB018368A2AB844099724D413760DFA8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