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FF474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1E9D0AD" w14:textId="77777777" w:rsidTr="00146EEC">
        <w:tc>
          <w:tcPr>
            <w:tcW w:w="2689" w:type="dxa"/>
          </w:tcPr>
          <w:p w14:paraId="145EA40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DC822C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35DA7" w14:paraId="042EC7EC" w14:textId="77777777" w:rsidTr="00146EEC">
        <w:trPr>
          <w:ins w:id="0" w:author="Sharon Fitzgerald" w:date="2019-09-19T10:57:00Z"/>
        </w:trPr>
        <w:tc>
          <w:tcPr>
            <w:tcW w:w="2689" w:type="dxa"/>
          </w:tcPr>
          <w:p w14:paraId="6BA44EE5" w14:textId="06367239" w:rsidR="00335DA7" w:rsidRPr="00CC451E" w:rsidRDefault="00335DA7" w:rsidP="000754EC">
            <w:pPr>
              <w:pStyle w:val="SIText"/>
              <w:rPr>
                <w:ins w:id="1" w:author="Sharon Fitzgerald" w:date="2019-09-19T10:57:00Z"/>
              </w:rPr>
            </w:pPr>
            <w:ins w:id="2" w:author="Sharon Fitzgerald" w:date="2019-09-19T10:57:00Z">
              <w:r>
                <w:t>Release 2</w:t>
              </w:r>
            </w:ins>
          </w:p>
        </w:tc>
        <w:tc>
          <w:tcPr>
            <w:tcW w:w="6939" w:type="dxa"/>
          </w:tcPr>
          <w:p w14:paraId="1973A287" w14:textId="266AE910" w:rsidR="00335DA7" w:rsidRPr="00CC451E" w:rsidRDefault="00335DA7" w:rsidP="000754EC">
            <w:pPr>
              <w:pStyle w:val="SIText"/>
              <w:rPr>
                <w:ins w:id="3" w:author="Sharon Fitzgerald" w:date="2019-09-19T10:57:00Z"/>
              </w:rPr>
            </w:pPr>
            <w:ins w:id="4" w:author="Sharon Fitzgerald" w:date="2019-09-19T10:57:00Z">
              <w:r w:rsidRPr="00335DA7">
                <w:t xml:space="preserve">This version released with AMP Australian Meat Processing Training Package Version </w:t>
              </w:r>
              <w:r>
                <w:t>5</w:t>
              </w:r>
              <w:r w:rsidRPr="00335DA7">
                <w:t>.0.</w:t>
              </w:r>
            </w:ins>
          </w:p>
        </w:tc>
      </w:tr>
      <w:tr w:rsidR="00F1480E" w14:paraId="7D6F04D6" w14:textId="77777777" w:rsidTr="00146EEC">
        <w:tc>
          <w:tcPr>
            <w:tcW w:w="2689" w:type="dxa"/>
          </w:tcPr>
          <w:p w14:paraId="11F76E24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5C492721" w14:textId="66A3427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FA5C7C">
              <w:t>AMP</w:t>
            </w:r>
            <w:r w:rsidR="00335DA7">
              <w:t xml:space="preserve"> Australian</w:t>
            </w:r>
            <w:r w:rsidR="00FA5C7C">
              <w:t xml:space="preserve"> Meat Processing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37E82" w:rsidRPr="000754EC">
              <w:t>1.0</w:t>
            </w:r>
            <w:r w:rsidRPr="000754EC">
              <w:t>.</w:t>
            </w:r>
          </w:p>
        </w:tc>
      </w:tr>
    </w:tbl>
    <w:p w14:paraId="27197C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77ED9A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7CA36F5" w14:textId="77777777" w:rsidR="00F1480E" w:rsidRPr="000754EC" w:rsidRDefault="00FA5C7C" w:rsidP="000754EC">
            <w:pPr>
              <w:pStyle w:val="SIUNITCODE"/>
            </w:pPr>
            <w:r>
              <w:t>AMPMGT50</w:t>
            </w:r>
            <w:r w:rsidR="006F2553">
              <w:t>3</w:t>
            </w:r>
          </w:p>
        </w:tc>
        <w:tc>
          <w:tcPr>
            <w:tcW w:w="3604" w:type="pct"/>
            <w:shd w:val="clear" w:color="auto" w:fill="auto"/>
          </w:tcPr>
          <w:p w14:paraId="43AB2387" w14:textId="77777777" w:rsidR="00F1480E" w:rsidRPr="000754EC" w:rsidRDefault="006F2553" w:rsidP="000754EC">
            <w:pPr>
              <w:pStyle w:val="SIUnittitle"/>
            </w:pPr>
            <w:r w:rsidRPr="006F2553">
              <w:t>Develop and assess a meat retailing business opportunity</w:t>
            </w:r>
          </w:p>
        </w:tc>
      </w:tr>
      <w:tr w:rsidR="00F1480E" w:rsidRPr="00963A46" w14:paraId="21EC7FB3" w14:textId="77777777" w:rsidTr="00CA2922">
        <w:tc>
          <w:tcPr>
            <w:tcW w:w="1396" w:type="pct"/>
            <w:shd w:val="clear" w:color="auto" w:fill="auto"/>
          </w:tcPr>
          <w:p w14:paraId="787156F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F22973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D0F6C66" w14:textId="77777777" w:rsidR="006F2553" w:rsidRPr="006F2553" w:rsidRDefault="006F2553" w:rsidP="006F2553">
            <w:pPr>
              <w:pStyle w:val="SIText"/>
            </w:pPr>
            <w:r w:rsidRPr="006F2553">
              <w:t>This unit describes the skills and knowledge required to identify, develop and assess a new business activity or opportunity for a meat retailing enterprise.</w:t>
            </w:r>
          </w:p>
          <w:p w14:paraId="33BE5BF9" w14:textId="77777777" w:rsidR="006F2553" w:rsidRPr="006F2553" w:rsidRDefault="006F2553" w:rsidP="006F2553">
            <w:pPr>
              <w:pStyle w:val="SIText"/>
            </w:pPr>
          </w:p>
          <w:p w14:paraId="28DB2DE9" w14:textId="77777777" w:rsidR="006F2553" w:rsidRPr="006F2553" w:rsidRDefault="006F2553" w:rsidP="006F2553">
            <w:pPr>
              <w:pStyle w:val="SIText"/>
            </w:pPr>
            <w:r w:rsidRPr="006F2553">
              <w:t>Owners, managers or senior staff of meat retailing enterprises may wish to develop their business, start new ventures or explore potential to create new products and services for an existing organisation.</w:t>
            </w:r>
          </w:p>
          <w:p w14:paraId="7B7CFDEF" w14:textId="77777777" w:rsidR="006F2553" w:rsidRPr="006F2553" w:rsidRDefault="006F2553" w:rsidP="006F2553">
            <w:pPr>
              <w:pStyle w:val="SIText"/>
            </w:pPr>
          </w:p>
          <w:p w14:paraId="0526C62B" w14:textId="77777777" w:rsidR="006F2553" w:rsidRPr="006F2553" w:rsidRDefault="006F2553" w:rsidP="006F2553">
            <w:pPr>
              <w:pStyle w:val="SIText"/>
            </w:pPr>
            <w:r w:rsidRPr="006F2553">
              <w:t>Individuals might be self-employed, or working for a business of any size, where they develop opportunities as part of a broader role within the enterprise.</w:t>
            </w:r>
          </w:p>
          <w:p w14:paraId="3B8D1B57" w14:textId="77777777" w:rsidR="006F2553" w:rsidRPr="006F2553" w:rsidRDefault="006F2553" w:rsidP="006F2553">
            <w:pPr>
              <w:pStyle w:val="SIText"/>
            </w:pPr>
          </w:p>
          <w:p w14:paraId="2F5EA988" w14:textId="77777777" w:rsidR="006F2553" w:rsidRPr="006F2553" w:rsidRDefault="006F2553" w:rsidP="006F2553">
            <w:pPr>
              <w:pStyle w:val="SIText"/>
            </w:pPr>
            <w:r w:rsidRPr="006F2553">
              <w:t xml:space="preserve">This unit does not cover implementing or financing the new </w:t>
            </w:r>
            <w:proofErr w:type="spellStart"/>
            <w:r w:rsidRPr="006F2553">
              <w:t>venture,</w:t>
            </w:r>
            <w:del w:id="5" w:author="Sharon Fitzgerald" w:date="2019-09-19T10:57:00Z">
              <w:r w:rsidRPr="006F2553" w:rsidDel="00335DA7">
                <w:delText xml:space="preserve"> </w:delText>
              </w:r>
            </w:del>
            <w:r w:rsidRPr="006F2553">
              <w:t>or</w:t>
            </w:r>
            <w:proofErr w:type="spellEnd"/>
            <w:r w:rsidRPr="006F2553">
              <w:t xml:space="preserve"> managing the growing business.</w:t>
            </w:r>
          </w:p>
          <w:p w14:paraId="5D9A8079" w14:textId="77777777" w:rsidR="006F2553" w:rsidRPr="006F2553" w:rsidRDefault="006F2553" w:rsidP="006F2553">
            <w:pPr>
              <w:pStyle w:val="SIText"/>
            </w:pPr>
          </w:p>
          <w:p w14:paraId="0B3F9965" w14:textId="77777777" w:rsidR="00373436" w:rsidRPr="000754EC" w:rsidRDefault="006F2553" w:rsidP="006F2553">
            <w:r w:rsidRPr="006F2553">
              <w:t>No licensing, legislative or certification requirements are known to apply to this unit at the time of publication.</w:t>
            </w:r>
          </w:p>
        </w:tc>
      </w:tr>
      <w:tr w:rsidR="00F1480E" w:rsidRPr="00963A46" w14:paraId="13A3C300" w14:textId="77777777" w:rsidTr="00CA2922">
        <w:tc>
          <w:tcPr>
            <w:tcW w:w="1396" w:type="pct"/>
            <w:shd w:val="clear" w:color="auto" w:fill="auto"/>
          </w:tcPr>
          <w:p w14:paraId="08EBBED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705C6AD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08919C4" w14:textId="77777777" w:rsidTr="00CA2922">
        <w:tc>
          <w:tcPr>
            <w:tcW w:w="1396" w:type="pct"/>
            <w:shd w:val="clear" w:color="auto" w:fill="auto"/>
          </w:tcPr>
          <w:p w14:paraId="0C7C9CE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39C5C2E" w14:textId="77777777" w:rsidR="00F1480E" w:rsidRPr="000754EC" w:rsidRDefault="00F1480E" w:rsidP="000754EC">
            <w:pPr>
              <w:pStyle w:val="SIText"/>
            </w:pPr>
          </w:p>
        </w:tc>
      </w:tr>
    </w:tbl>
    <w:p w14:paraId="66AE51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  <w:tblGridChange w:id="6">
          <w:tblGrid>
            <w:gridCol w:w="2688"/>
            <w:gridCol w:w="6940"/>
          </w:tblGrid>
        </w:tblGridChange>
      </w:tblGrid>
      <w:tr w:rsidR="00F1480E" w:rsidRPr="00963A46" w14:paraId="03D2542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887671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8A0AF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71ADF3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6F35A7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0E39D6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F2553" w:rsidRPr="00963A46" w14:paraId="42CD138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F16C63" w14:textId="77777777" w:rsidR="006F2553" w:rsidRPr="006F2553" w:rsidRDefault="006F2553" w:rsidP="006F2553">
            <w:r w:rsidRPr="006F2553">
              <w:t>1. Identify a business opportunity</w:t>
            </w:r>
          </w:p>
        </w:tc>
        <w:tc>
          <w:tcPr>
            <w:tcW w:w="3604" w:type="pct"/>
            <w:shd w:val="clear" w:color="auto" w:fill="auto"/>
          </w:tcPr>
          <w:p w14:paraId="64D7E908" w14:textId="77777777" w:rsidR="006F2553" w:rsidRPr="006F2553" w:rsidRDefault="006F2553" w:rsidP="006F2553">
            <w:r w:rsidRPr="006F2553">
              <w:t>1.1 Locate and review relevant market, client, product and service information</w:t>
            </w:r>
          </w:p>
          <w:p w14:paraId="4A13B44B" w14:textId="77777777" w:rsidR="006F2553" w:rsidRPr="006F2553" w:rsidRDefault="006F2553" w:rsidP="006F2553">
            <w:r w:rsidRPr="006F2553">
              <w:t>1.2 Assess collective capability of existing staff and facilities</w:t>
            </w:r>
          </w:p>
          <w:p w14:paraId="70F879A9" w14:textId="77777777" w:rsidR="006F2553" w:rsidRPr="006F2553" w:rsidRDefault="006F2553" w:rsidP="006F2553">
            <w:r w:rsidRPr="006F2553">
              <w:t xml:space="preserve">1.3 Use techniques including brainstorming, discussions, lateral thinking and </w:t>
            </w:r>
            <w:commentRangeStart w:id="7"/>
            <w:r w:rsidRPr="006F2553">
              <w:t>de Bono's Six Thinking Hats®</w:t>
            </w:r>
            <w:commentRangeEnd w:id="7"/>
            <w:r w:rsidR="00335DA7">
              <w:commentReference w:id="7"/>
            </w:r>
            <w:r w:rsidRPr="006F2553">
              <w:t xml:space="preserve"> method to generate business opportunity ideas</w:t>
            </w:r>
          </w:p>
          <w:p w14:paraId="07602F20" w14:textId="77777777" w:rsidR="006F2553" w:rsidRPr="006F2553" w:rsidRDefault="006F2553" w:rsidP="006F2553">
            <w:r w:rsidRPr="006F2553">
              <w:t>1.4 Identify, explore and evaluate sources for additional information and fresh business opportunity ideas</w:t>
            </w:r>
          </w:p>
          <w:p w14:paraId="0FFC934E" w14:textId="77777777" w:rsidR="006F2553" w:rsidRPr="006F2553" w:rsidRDefault="006F2553" w:rsidP="006F2553">
            <w:r w:rsidRPr="006F2553">
              <w:t>1.5 Identify personal and business objectives of developing opportunities</w:t>
            </w:r>
          </w:p>
          <w:p w14:paraId="67ABBF0C" w14:textId="77777777" w:rsidR="006F2553" w:rsidRPr="006F2553" w:rsidRDefault="006F2553" w:rsidP="006F2553">
            <w:r w:rsidRPr="006F2553">
              <w:t>1.6 Obtain input from others to improve and sort initial ideas</w:t>
            </w:r>
          </w:p>
        </w:tc>
      </w:tr>
      <w:tr w:rsidR="006F2553" w:rsidRPr="00963A46" w14:paraId="2407F1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73695A" w14:textId="77777777" w:rsidR="006F2553" w:rsidRPr="006F2553" w:rsidRDefault="006F2553" w:rsidP="006F2553">
            <w:r w:rsidRPr="006F2553">
              <w:t>2. Develop a business concept</w:t>
            </w:r>
          </w:p>
        </w:tc>
        <w:tc>
          <w:tcPr>
            <w:tcW w:w="3604" w:type="pct"/>
            <w:shd w:val="clear" w:color="auto" w:fill="auto"/>
          </w:tcPr>
          <w:p w14:paraId="769D81D3" w14:textId="77777777" w:rsidR="006F2553" w:rsidRPr="006F2553" w:rsidRDefault="006F2553" w:rsidP="006F2553">
            <w:r w:rsidRPr="006F2553">
              <w:t>2.1 Review and prioritise a range of business opportunity ideas to develop business concepts</w:t>
            </w:r>
          </w:p>
          <w:p w14:paraId="138A7D95" w14:textId="77777777" w:rsidR="006F2553" w:rsidRPr="006F2553" w:rsidRDefault="006F2553" w:rsidP="006F2553">
            <w:r w:rsidRPr="006F2553">
              <w:t>2.2 Calculate basic business planning estimates for new business concepts</w:t>
            </w:r>
          </w:p>
          <w:p w14:paraId="43006F68" w14:textId="77777777" w:rsidR="006F2553" w:rsidRPr="006F2553" w:rsidRDefault="006F2553" w:rsidP="006F2553">
            <w:r w:rsidRPr="006F2553">
              <w:t>2.3 Identify and review relevant legal and regulatory requirements</w:t>
            </w:r>
          </w:p>
          <w:p w14:paraId="02BEBE0E" w14:textId="77777777" w:rsidR="006F2553" w:rsidRPr="006F2553" w:rsidRDefault="006F2553" w:rsidP="006F2553">
            <w:r w:rsidRPr="006F2553">
              <w:t>2.4 Determine and document criteria for determining the feasibility of new business ideas</w:t>
            </w:r>
          </w:p>
          <w:p w14:paraId="6A8DC752" w14:textId="77777777" w:rsidR="006F2553" w:rsidRPr="006F2553" w:rsidRDefault="006F2553" w:rsidP="006F2553">
            <w:r w:rsidRPr="006F2553">
              <w:t>2.5 Undertake preliminary assessment of feasibility of business concepts and seek specialist advice as required</w:t>
            </w:r>
          </w:p>
          <w:p w14:paraId="5C248362" w14:textId="77777777" w:rsidR="006F2553" w:rsidRPr="006F2553" w:rsidRDefault="006F2553" w:rsidP="006F2553">
            <w:r w:rsidRPr="006F2553">
              <w:t>2.6 Identify risks of business concepts and undertake risk assessment</w:t>
            </w:r>
          </w:p>
          <w:p w14:paraId="7FD13B56" w14:textId="77777777" w:rsidR="006F2553" w:rsidRPr="006F2553" w:rsidRDefault="006F2553" w:rsidP="006F2553">
            <w:r w:rsidRPr="006F2553">
              <w:t>2.7 Select the most feasible ideas for further development into business plans</w:t>
            </w:r>
          </w:p>
          <w:p w14:paraId="18DE524C" w14:textId="77777777" w:rsidR="006F2553" w:rsidRPr="006F2553" w:rsidRDefault="006F2553" w:rsidP="006F2553">
            <w:r w:rsidRPr="006F2553">
              <w:t>2.8 Prepare basic documentation to communicate business concepts to stakeholders</w:t>
            </w:r>
          </w:p>
        </w:tc>
      </w:tr>
      <w:tr w:rsidR="006F2553" w:rsidRPr="00963A46" w14:paraId="66AB932F" w14:textId="77777777" w:rsidTr="00335DA7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  <w:tblPrExChange w:id="8" w:author="Sharon Fitzgerald" w:date="2019-09-19T11:06:00Z">
            <w:tblPrEx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Ex>
          </w:tblPrExChange>
        </w:tblPrEx>
        <w:trPr>
          <w:cantSplit/>
          <w:trHeight w:val="2267"/>
          <w:trPrChange w:id="9" w:author="Sharon Fitzgerald" w:date="2019-09-19T11:06:00Z">
            <w:trPr>
              <w:cantSplit/>
            </w:trPr>
          </w:trPrChange>
        </w:trPr>
        <w:tc>
          <w:tcPr>
            <w:tcW w:w="1396" w:type="pct"/>
            <w:shd w:val="clear" w:color="auto" w:fill="auto"/>
            <w:tcPrChange w:id="10" w:author="Sharon Fitzgerald" w:date="2019-09-19T11:06:00Z">
              <w:tcPr>
                <w:tcW w:w="1396" w:type="pct"/>
                <w:shd w:val="clear" w:color="auto" w:fill="auto"/>
              </w:tcPr>
            </w:tcPrChange>
          </w:tcPr>
          <w:p w14:paraId="5FC57E78" w14:textId="77777777" w:rsidR="006F2553" w:rsidRPr="006F2553" w:rsidRDefault="006F2553" w:rsidP="006F2553">
            <w:r w:rsidRPr="006F2553">
              <w:lastRenderedPageBreak/>
              <w:t>3. Work with others to advance the business concept</w:t>
            </w:r>
          </w:p>
        </w:tc>
        <w:tc>
          <w:tcPr>
            <w:tcW w:w="3604" w:type="pct"/>
            <w:shd w:val="clear" w:color="auto" w:fill="auto"/>
            <w:tcPrChange w:id="11" w:author="Sharon Fitzgerald" w:date="2019-09-19T11:06:00Z">
              <w:tcPr>
                <w:tcW w:w="3604" w:type="pct"/>
                <w:shd w:val="clear" w:color="auto" w:fill="auto"/>
              </w:tcPr>
            </w:tcPrChange>
          </w:tcPr>
          <w:p w14:paraId="3691B150" w14:textId="77777777" w:rsidR="006F2553" w:rsidRPr="006F2553" w:rsidRDefault="006F2553" w:rsidP="006F2553">
            <w:r w:rsidRPr="006F2553">
              <w:t>3.1 Determine requirements for partners, alliances and advisors to advance business concept</w:t>
            </w:r>
          </w:p>
          <w:p w14:paraId="0E4C1D3C" w14:textId="77777777" w:rsidR="006F2553" w:rsidRPr="006F2553" w:rsidRDefault="006F2553" w:rsidP="006F2553">
            <w:r w:rsidRPr="006F2553">
              <w:t>3.2 Identify and assess potential partners, alliances and advisors</w:t>
            </w:r>
          </w:p>
          <w:p w14:paraId="190A521A" w14:textId="48D109AC" w:rsidR="006F2553" w:rsidRPr="006F2553" w:rsidRDefault="006F2553" w:rsidP="006F2553">
            <w:r w:rsidRPr="006F2553">
              <w:t>3.3 Seek relevant legal</w:t>
            </w:r>
            <w:ins w:id="12" w:author="Sharon Fitzgerald" w:date="2019-09-19T10:58:00Z">
              <w:r w:rsidR="00335DA7">
                <w:t xml:space="preserve"> and financial</w:t>
              </w:r>
            </w:ins>
            <w:r w:rsidRPr="006F2553">
              <w:t xml:space="preserve"> advice to protect interest throughout negotiations</w:t>
            </w:r>
          </w:p>
          <w:p w14:paraId="3BFC77FA" w14:textId="77777777" w:rsidR="006F2553" w:rsidRPr="006F2553" w:rsidRDefault="006F2553" w:rsidP="006F2553">
            <w:r w:rsidRPr="006F2553">
              <w:t>3.4 Conduct negotiations to advance the concept</w:t>
            </w:r>
          </w:p>
          <w:p w14:paraId="5F938510" w14:textId="77777777" w:rsidR="006F2553" w:rsidRPr="006F2553" w:rsidRDefault="006F2553" w:rsidP="006F2553">
            <w:r w:rsidRPr="006F2553">
              <w:t>3.5 Negotiate and develop partnership, alliance and advisory arrangements, if appropriate</w:t>
            </w:r>
          </w:p>
          <w:p w14:paraId="3964AF73" w14:textId="77777777" w:rsidR="006F2553" w:rsidRPr="006F2553" w:rsidRDefault="006F2553" w:rsidP="006F2553">
            <w:r w:rsidRPr="006F2553">
              <w:t>3.6 Confirm partnership, alliance and advisory arrangements using legal processes, where relevant</w:t>
            </w:r>
          </w:p>
        </w:tc>
      </w:tr>
      <w:tr w:rsidR="00335DA7" w:rsidRPr="00963A46" w14:paraId="2AECE4C3" w14:textId="77777777" w:rsidTr="00CA2922">
        <w:trPr>
          <w:cantSplit/>
          <w:ins w:id="13" w:author="Sharon Fitzgerald" w:date="2019-09-19T10:58:00Z"/>
        </w:trPr>
        <w:tc>
          <w:tcPr>
            <w:tcW w:w="1396" w:type="pct"/>
            <w:shd w:val="clear" w:color="auto" w:fill="auto"/>
          </w:tcPr>
          <w:p w14:paraId="39DCD8BB" w14:textId="44572B71" w:rsidR="00335DA7" w:rsidRPr="006F2553" w:rsidRDefault="00335DA7" w:rsidP="006F2553">
            <w:pPr>
              <w:rPr>
                <w:ins w:id="14" w:author="Sharon Fitzgerald" w:date="2019-09-19T10:58:00Z"/>
              </w:rPr>
            </w:pPr>
            <w:ins w:id="15" w:author="Sharon Fitzgerald" w:date="2019-09-19T10:58:00Z">
              <w:r>
                <w:t>4. Document the business plan</w:t>
              </w:r>
            </w:ins>
          </w:p>
        </w:tc>
        <w:tc>
          <w:tcPr>
            <w:tcW w:w="3604" w:type="pct"/>
            <w:shd w:val="clear" w:color="auto" w:fill="auto"/>
          </w:tcPr>
          <w:p w14:paraId="234B037C" w14:textId="26441182" w:rsidR="00335DA7" w:rsidRDefault="00335DA7" w:rsidP="006F2553">
            <w:pPr>
              <w:rPr>
                <w:ins w:id="16" w:author="Sharon Fitzgerald" w:date="2019-09-19T10:58:00Z"/>
              </w:rPr>
            </w:pPr>
            <w:ins w:id="17" w:author="Sharon Fitzgerald" w:date="2019-09-19T10:58:00Z">
              <w:r>
                <w:t>4.1</w:t>
              </w:r>
            </w:ins>
            <w:ins w:id="18" w:author="Sharon Fitzgerald" w:date="2019-09-19T10:59:00Z">
              <w:r>
                <w:t xml:space="preserve"> </w:t>
              </w:r>
            </w:ins>
            <w:ins w:id="19" w:author="Sharon Fitzgerald" w:date="2019-09-19T11:06:00Z">
              <w:r>
                <w:t xml:space="preserve">Establish a business plan format appropriate to the business </w:t>
              </w:r>
            </w:ins>
          </w:p>
          <w:p w14:paraId="10AF363E" w14:textId="20DE0052" w:rsidR="00335DA7" w:rsidRDefault="00335DA7" w:rsidP="006F2553">
            <w:pPr>
              <w:rPr>
                <w:ins w:id="20" w:author="Sharon Fitzgerald" w:date="2019-09-19T10:58:00Z"/>
              </w:rPr>
            </w:pPr>
            <w:ins w:id="21" w:author="Sharon Fitzgerald" w:date="2019-09-19T10:58:00Z">
              <w:r>
                <w:t>4.2</w:t>
              </w:r>
            </w:ins>
            <w:ins w:id="22" w:author="Sharon Fitzgerald" w:date="2019-09-19T11:06:00Z">
              <w:r>
                <w:t xml:space="preserve"> Prepare </w:t>
              </w:r>
            </w:ins>
            <w:ins w:id="23" w:author="Sharon Fitzgerald" w:date="2019-09-19T11:07:00Z">
              <w:r w:rsidR="00F13A2F">
                <w:t xml:space="preserve">the budget for the business opportunity </w:t>
              </w:r>
            </w:ins>
          </w:p>
          <w:p w14:paraId="505AC41C" w14:textId="0FA7FFF7" w:rsidR="00335DA7" w:rsidRDefault="00335DA7" w:rsidP="006F2553">
            <w:pPr>
              <w:rPr>
                <w:ins w:id="24" w:author="Sharon Fitzgerald" w:date="2019-09-19T10:58:00Z"/>
              </w:rPr>
            </w:pPr>
            <w:ins w:id="25" w:author="Sharon Fitzgerald" w:date="2019-09-19T10:58:00Z">
              <w:r>
                <w:t>4.3</w:t>
              </w:r>
            </w:ins>
            <w:ins w:id="26" w:author="Sharon Fitzgerald" w:date="2019-09-19T11:08:00Z">
              <w:r w:rsidR="00F13A2F">
                <w:t xml:space="preserve"> Include the responsibilities of any personnel or partners involved</w:t>
              </w:r>
            </w:ins>
          </w:p>
          <w:p w14:paraId="7E838F73" w14:textId="3194F5A7" w:rsidR="00335DA7" w:rsidRDefault="00335DA7" w:rsidP="006F2553">
            <w:pPr>
              <w:rPr>
                <w:ins w:id="27" w:author="Sharon Fitzgerald" w:date="2019-09-19T11:08:00Z"/>
              </w:rPr>
            </w:pPr>
            <w:ins w:id="28" w:author="Sharon Fitzgerald" w:date="2019-09-19T10:58:00Z">
              <w:r>
                <w:t>4.4</w:t>
              </w:r>
            </w:ins>
            <w:ins w:id="29" w:author="Sharon Fitzgerald" w:date="2019-09-19T11:08:00Z">
              <w:r w:rsidR="00F13A2F">
                <w:t xml:space="preserve"> </w:t>
              </w:r>
              <w:proofErr w:type="spellStart"/>
              <w:r w:rsidR="00F13A2F">
                <w:t>Faciliate</w:t>
              </w:r>
              <w:proofErr w:type="spellEnd"/>
              <w:r w:rsidR="00F13A2F">
                <w:t xml:space="preserve"> the business plan sign-off by relevant parties</w:t>
              </w:r>
            </w:ins>
          </w:p>
          <w:p w14:paraId="687350BA" w14:textId="17BC8689" w:rsidR="00F13A2F" w:rsidRPr="006F2553" w:rsidRDefault="00F13A2F" w:rsidP="006F2553">
            <w:pPr>
              <w:rPr>
                <w:ins w:id="30" w:author="Sharon Fitzgerald" w:date="2019-09-19T10:58:00Z"/>
              </w:rPr>
            </w:pPr>
            <w:ins w:id="31" w:author="Sharon Fitzgerald" w:date="2019-09-19T11:08:00Z">
              <w:r>
                <w:t>4.5 Store the busi</w:t>
              </w:r>
            </w:ins>
            <w:ins w:id="32" w:author="Sharon Fitzgerald" w:date="2019-09-19T11:09:00Z">
              <w:r>
                <w:t>ness plan securely and ensure relevant stakeholders can access the plan</w:t>
              </w:r>
            </w:ins>
          </w:p>
        </w:tc>
      </w:tr>
    </w:tbl>
    <w:p w14:paraId="5F3A6C0E" w14:textId="77777777" w:rsidR="005F771F" w:rsidRDefault="005F771F" w:rsidP="005F771F">
      <w:pPr>
        <w:pStyle w:val="SIText"/>
      </w:pPr>
    </w:p>
    <w:p w14:paraId="5F504A33" w14:textId="77777777" w:rsidR="005F771F" w:rsidRPr="000754EC" w:rsidRDefault="005F771F" w:rsidP="000754EC">
      <w:r>
        <w:br w:type="page"/>
      </w:r>
    </w:p>
    <w:p w14:paraId="263B5CB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C7E3381" w14:textId="77777777" w:rsidTr="00CA2922">
        <w:trPr>
          <w:tblHeader/>
        </w:trPr>
        <w:tc>
          <w:tcPr>
            <w:tcW w:w="5000" w:type="pct"/>
            <w:gridSpan w:val="2"/>
          </w:tcPr>
          <w:p w14:paraId="4E5FEE2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C4440A5" w14:textId="77777777" w:rsidR="00F1480E" w:rsidRDefault="00F1480E" w:rsidP="000754EC">
            <w:pPr>
              <w:rPr>
                <w:ins w:id="33" w:author="Sharon Fitzgerald" w:date="2019-09-19T15:29:00Z"/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  <w:p w14:paraId="22ACD7FB" w14:textId="77777777" w:rsidR="002433E1" w:rsidRDefault="002433E1" w:rsidP="000754EC">
            <w:pPr>
              <w:rPr>
                <w:ins w:id="34" w:author="Sharon Fitzgerald" w:date="2019-09-19T15:29:00Z"/>
                <w:rStyle w:val="SIText-Italic"/>
                <w:rFonts w:eastAsiaTheme="majorEastAsia"/>
              </w:rPr>
            </w:pPr>
          </w:p>
          <w:p w14:paraId="51405809" w14:textId="10324276" w:rsidR="002433E1" w:rsidRPr="000754EC" w:rsidRDefault="002433E1" w:rsidP="000754EC">
            <w:pPr>
              <w:rPr>
                <w:rStyle w:val="SIText-Italic"/>
                <w:rFonts w:eastAsiaTheme="majorEastAsia"/>
              </w:rPr>
            </w:pPr>
            <w:ins w:id="35" w:author="Sharon Fitzgerald" w:date="2019-09-19T15:31:00Z">
              <w:r w:rsidRPr="002433E1">
                <w:rPr>
                  <w:rStyle w:val="SIText-Italic"/>
                </w:rPr>
                <w:t>Foundation Skills essential to performance are explicit in the performance criteria of this unit of competency.</w:t>
              </w:r>
            </w:ins>
          </w:p>
        </w:tc>
      </w:tr>
      <w:tr w:rsidR="00F1480E" w:rsidRPr="00336FCA" w:rsidDel="00423CB2" w14:paraId="0FC909DC" w14:textId="77777777" w:rsidTr="00CA2922">
        <w:trPr>
          <w:tblHeader/>
        </w:trPr>
        <w:tc>
          <w:tcPr>
            <w:tcW w:w="1396" w:type="pct"/>
          </w:tcPr>
          <w:p w14:paraId="008A945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F6A659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2433E1" w14:paraId="7DE1588C" w14:textId="06EE07F3" w:rsidTr="00CA2922">
        <w:trPr>
          <w:del w:id="36" w:author="Sharon Fitzgerald" w:date="2019-09-19T15:29:00Z"/>
        </w:trPr>
        <w:tc>
          <w:tcPr>
            <w:tcW w:w="1396" w:type="pct"/>
          </w:tcPr>
          <w:p w14:paraId="2E8C095A" w14:textId="6BDE7778" w:rsidR="00F1480E" w:rsidRPr="000754EC" w:rsidDel="002433E1" w:rsidRDefault="00F1480E" w:rsidP="000754EC">
            <w:pPr>
              <w:pStyle w:val="SIText"/>
              <w:rPr>
                <w:del w:id="37" w:author="Sharon Fitzgerald" w:date="2019-09-19T15:29:00Z"/>
              </w:rPr>
            </w:pPr>
          </w:p>
        </w:tc>
        <w:tc>
          <w:tcPr>
            <w:tcW w:w="3604" w:type="pct"/>
          </w:tcPr>
          <w:p w14:paraId="4D4F7FA9" w14:textId="46B0C7CE" w:rsidR="00F1480E" w:rsidRPr="000754EC" w:rsidDel="002433E1" w:rsidRDefault="00F1480E" w:rsidP="00DD0726">
            <w:pPr>
              <w:pStyle w:val="SIBulletList1"/>
              <w:rPr>
                <w:del w:id="38" w:author="Sharon Fitzgerald" w:date="2019-09-19T15:29:00Z"/>
              </w:rPr>
            </w:pPr>
          </w:p>
        </w:tc>
      </w:tr>
      <w:tr w:rsidR="00D85A9E" w:rsidRPr="00336FCA" w:rsidDel="002433E1" w14:paraId="31D05327" w14:textId="6F265D59" w:rsidTr="00CA2922">
        <w:trPr>
          <w:del w:id="39" w:author="Sharon Fitzgerald" w:date="2019-09-19T15:29:00Z"/>
        </w:trPr>
        <w:tc>
          <w:tcPr>
            <w:tcW w:w="1396" w:type="pct"/>
          </w:tcPr>
          <w:p w14:paraId="490EF11D" w14:textId="4B4751B0" w:rsidR="00D85A9E" w:rsidRPr="00D85A9E" w:rsidDel="002433E1" w:rsidRDefault="00D85A9E" w:rsidP="00D85A9E">
            <w:pPr>
              <w:pStyle w:val="SIText"/>
              <w:rPr>
                <w:del w:id="40" w:author="Sharon Fitzgerald" w:date="2019-09-19T15:29:00Z"/>
              </w:rPr>
            </w:pPr>
          </w:p>
        </w:tc>
        <w:tc>
          <w:tcPr>
            <w:tcW w:w="3604" w:type="pct"/>
          </w:tcPr>
          <w:p w14:paraId="5D44C1EC" w14:textId="7A50219C" w:rsidR="00D85A9E" w:rsidRPr="00D85A9E" w:rsidDel="002433E1" w:rsidRDefault="00D85A9E" w:rsidP="00D85A9E">
            <w:pPr>
              <w:pStyle w:val="SIBulletList1"/>
              <w:rPr>
                <w:del w:id="41" w:author="Sharon Fitzgerald" w:date="2019-09-19T15:29:00Z"/>
                <w:rFonts w:eastAsia="Calibri"/>
              </w:rPr>
            </w:pPr>
          </w:p>
        </w:tc>
      </w:tr>
      <w:tr w:rsidR="00D85A9E" w:rsidRPr="00336FCA" w:rsidDel="002433E1" w14:paraId="6BD0C69E" w14:textId="5A068939" w:rsidTr="00CA2922">
        <w:trPr>
          <w:del w:id="42" w:author="Sharon Fitzgerald" w:date="2019-09-19T15:29:00Z"/>
        </w:trPr>
        <w:tc>
          <w:tcPr>
            <w:tcW w:w="1396" w:type="pct"/>
          </w:tcPr>
          <w:p w14:paraId="2012BF89" w14:textId="5475BC97" w:rsidR="00D85A9E" w:rsidRPr="00D85A9E" w:rsidDel="002433E1" w:rsidRDefault="00D85A9E" w:rsidP="00D85A9E">
            <w:pPr>
              <w:pStyle w:val="SIText"/>
              <w:rPr>
                <w:del w:id="43" w:author="Sharon Fitzgerald" w:date="2019-09-19T15:29:00Z"/>
              </w:rPr>
            </w:pPr>
          </w:p>
        </w:tc>
        <w:tc>
          <w:tcPr>
            <w:tcW w:w="3604" w:type="pct"/>
          </w:tcPr>
          <w:p w14:paraId="0A4A9F5F" w14:textId="2147C969" w:rsidR="00D85A9E" w:rsidRPr="00D85A9E" w:rsidDel="002433E1" w:rsidRDefault="00D85A9E" w:rsidP="00D85A9E">
            <w:pPr>
              <w:pStyle w:val="SIBulletList1"/>
              <w:rPr>
                <w:del w:id="44" w:author="Sharon Fitzgerald" w:date="2019-09-19T15:29:00Z"/>
                <w:rFonts w:eastAsia="Calibri"/>
              </w:rPr>
            </w:pPr>
          </w:p>
        </w:tc>
      </w:tr>
    </w:tbl>
    <w:p w14:paraId="436083B3" w14:textId="69450FFB" w:rsidR="00916CD7" w:rsidDel="00D85A9E" w:rsidRDefault="00916CD7" w:rsidP="005F771F">
      <w:pPr>
        <w:pStyle w:val="SIText"/>
        <w:rPr>
          <w:del w:id="45" w:author="Sharon Fitzgerald" w:date="2019-09-19T11:16:00Z"/>
        </w:rPr>
      </w:pPr>
    </w:p>
    <w:p w14:paraId="68A93D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C76A4EC" w14:textId="77777777" w:rsidTr="00F33FF2">
        <w:tc>
          <w:tcPr>
            <w:tcW w:w="5000" w:type="pct"/>
            <w:gridSpan w:val="4"/>
          </w:tcPr>
          <w:p w14:paraId="3FB777A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224A0D0" w14:textId="77777777" w:rsidTr="00F33FF2">
        <w:tc>
          <w:tcPr>
            <w:tcW w:w="1028" w:type="pct"/>
          </w:tcPr>
          <w:p w14:paraId="6EA1EEB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54FBB6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ED5E91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F5BDC7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85F3B0C" w14:textId="77777777" w:rsidTr="00F33FF2">
        <w:tc>
          <w:tcPr>
            <w:tcW w:w="1028" w:type="pct"/>
          </w:tcPr>
          <w:p w14:paraId="723A0328" w14:textId="4A8C7C37" w:rsidR="00041E59" w:rsidRPr="000754EC" w:rsidRDefault="006F2553" w:rsidP="000754EC">
            <w:pPr>
              <w:pStyle w:val="SIText"/>
            </w:pPr>
            <w:del w:id="46" w:author="Sharon Fitzgerald" w:date="2019-10-04T09:07:00Z">
              <w:r w:rsidRPr="006F2553" w:rsidDel="0011737B">
                <w:delText>AMPMGT503 Develop and assess a meat retailing business opportunity</w:delText>
              </w:r>
            </w:del>
          </w:p>
        </w:tc>
        <w:tc>
          <w:tcPr>
            <w:tcW w:w="1105" w:type="pct"/>
          </w:tcPr>
          <w:p w14:paraId="00EE495C" w14:textId="77777777" w:rsidR="00041E59" w:rsidRDefault="0011737B" w:rsidP="000754EC">
            <w:pPr>
              <w:pStyle w:val="SIText"/>
              <w:rPr>
                <w:ins w:id="47" w:author="Sharon Fitzgerald" w:date="2019-10-04T09:07:00Z"/>
              </w:rPr>
            </w:pPr>
            <w:ins w:id="48" w:author="Sharon Fitzgerald" w:date="2019-10-04T09:07:00Z">
              <w:r w:rsidRPr="006F2553">
                <w:t xml:space="preserve">AMPMGT503 Develop and assess a meat </w:t>
              </w:r>
              <w:r w:rsidRPr="0011737B">
                <w:t>retailing business opportunity</w:t>
              </w:r>
            </w:ins>
          </w:p>
          <w:p w14:paraId="36980D31" w14:textId="35896287" w:rsidR="0011737B" w:rsidRPr="000754EC" w:rsidRDefault="0011737B" w:rsidP="000754EC">
            <w:pPr>
              <w:pStyle w:val="SIText"/>
            </w:pPr>
            <w:ins w:id="49" w:author="Sharon Fitzgerald" w:date="2019-10-04T09:07:00Z">
              <w:r>
                <w:t>Release 1</w:t>
              </w:r>
            </w:ins>
          </w:p>
        </w:tc>
        <w:tc>
          <w:tcPr>
            <w:tcW w:w="1251" w:type="pct"/>
          </w:tcPr>
          <w:p w14:paraId="023EEDCA" w14:textId="77777777" w:rsidR="00041E59" w:rsidRPr="000754EC" w:rsidRDefault="00041E59" w:rsidP="000754EC">
            <w:pPr>
              <w:pStyle w:val="SIText"/>
            </w:pPr>
            <w:bookmarkStart w:id="50" w:name="_GoBack"/>
            <w:bookmarkEnd w:id="50"/>
          </w:p>
        </w:tc>
        <w:tc>
          <w:tcPr>
            <w:tcW w:w="1616" w:type="pct"/>
          </w:tcPr>
          <w:p w14:paraId="433521D2" w14:textId="77777777" w:rsidR="00916CD7" w:rsidRPr="000754EC" w:rsidRDefault="00916CD7" w:rsidP="000754EC">
            <w:pPr>
              <w:pStyle w:val="SIText"/>
            </w:pPr>
          </w:p>
        </w:tc>
      </w:tr>
    </w:tbl>
    <w:p w14:paraId="286930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FBCE6FF" w14:textId="77777777" w:rsidTr="00CA2922">
        <w:tc>
          <w:tcPr>
            <w:tcW w:w="1396" w:type="pct"/>
            <w:shd w:val="clear" w:color="auto" w:fill="auto"/>
          </w:tcPr>
          <w:p w14:paraId="666FA86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49B9556" w14:textId="77777777" w:rsidR="00F1480E" w:rsidRPr="000754EC" w:rsidRDefault="00520E9A" w:rsidP="00FA5C7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FA5C7C">
              <w:t xml:space="preserve"> </w:t>
            </w:r>
            <w:hyperlink r:id="rId14" w:history="1">
              <w:r w:rsidR="00FA5C7C" w:rsidRPr="00FA5C7C">
                <w:t>https://vetnet.education.gov.au/Pages/TrainingDocs.aspx?q=5e2e56b7-698f-4822-84bb-25adbb8443a7</w:t>
              </w:r>
            </w:hyperlink>
            <w:r w:rsidR="00FA5C7C">
              <w:t xml:space="preserve">  </w:t>
            </w:r>
            <w:r w:rsidR="00E40225">
              <w:rPr>
                <w:rStyle w:val="SITemporaryText"/>
              </w:rPr>
              <w:t xml:space="preserve"> </w:t>
            </w:r>
          </w:p>
        </w:tc>
      </w:tr>
    </w:tbl>
    <w:p w14:paraId="4CF6ADE9" w14:textId="77777777" w:rsidR="00F1480E" w:rsidRDefault="00F1480E" w:rsidP="005F771F">
      <w:pPr>
        <w:pStyle w:val="SIText"/>
      </w:pPr>
    </w:p>
    <w:p w14:paraId="2E7AA55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11C145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2264224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0C42DC2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F2553" w:rsidRPr="006F2553">
              <w:t>AMPMGT503 Develop and assess a meat retailing business opportunity</w:t>
            </w:r>
          </w:p>
        </w:tc>
      </w:tr>
      <w:tr w:rsidR="00556C4C" w:rsidRPr="00A55106" w14:paraId="28C04D7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D441AA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017C4B" w14:textId="77777777" w:rsidTr="00113678">
        <w:tc>
          <w:tcPr>
            <w:tcW w:w="5000" w:type="pct"/>
            <w:gridSpan w:val="2"/>
            <w:shd w:val="clear" w:color="auto" w:fill="auto"/>
          </w:tcPr>
          <w:p w14:paraId="7BD40268" w14:textId="77777777" w:rsidR="00890F43" w:rsidRPr="00890F43" w:rsidRDefault="00890F43" w:rsidP="00890F43">
            <w:pPr>
              <w:pStyle w:val="SIText"/>
              <w:rPr>
                <w:ins w:id="51" w:author="Sharon Fitzgerald" w:date="2019-09-19T15:15:00Z"/>
              </w:rPr>
            </w:pPr>
            <w:ins w:id="52" w:author="Sharon Fitzgerald" w:date="2019-09-19T15:15:00Z">
              <w:r w:rsidRPr="00890F43">
                <w:t xml:space="preserve">An individual demonstrating competency must satisfy all of the elements and performance criteria in this unit. </w:t>
              </w:r>
            </w:ins>
          </w:p>
          <w:p w14:paraId="216FC376" w14:textId="77777777" w:rsidR="00890F43" w:rsidRDefault="00890F43" w:rsidP="006F2553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ins w:id="53" w:author="Sharon Fitzgerald" w:date="2019-09-19T15:15:00Z"/>
              </w:rPr>
            </w:pPr>
          </w:p>
          <w:p w14:paraId="74691EB7" w14:textId="1DA2D700" w:rsidR="006F2553" w:rsidDel="00890F43" w:rsidRDefault="006F2553">
            <w:pPr>
              <w:rPr>
                <w:del w:id="54" w:author="Sharon Fitzgerald" w:date="2019-09-19T15:21:00Z"/>
              </w:rPr>
              <w:pPrChange w:id="55" w:author="Sharon Fitzgerald" w:date="2019-09-19T15:20:00Z">
                <w:pPr>
                  <w:pStyle w:val="SIBulletList1"/>
                  <w:numPr>
                    <w:numId w:val="0"/>
                  </w:numPr>
                  <w:tabs>
                    <w:tab w:val="clear" w:pos="360"/>
                  </w:tabs>
                  <w:ind w:left="0" w:firstLine="0"/>
                </w:pPr>
              </w:pPrChange>
            </w:pPr>
            <w:del w:id="56" w:author="Sharon Fitzgerald" w:date="2019-09-19T15:16:00Z">
              <w:r w:rsidRPr="006F2553" w:rsidDel="00890F43">
                <w:delText>The candidate must provide</w:delText>
              </w:r>
            </w:del>
            <w:ins w:id="57" w:author="Sharon Fitzgerald" w:date="2019-09-19T15:16:00Z">
              <w:r w:rsidR="00890F43">
                <w:t xml:space="preserve">There must be </w:t>
              </w:r>
            </w:ins>
            <w:ins w:id="58" w:author="Sharon Fitzgerald" w:date="2019-09-19T15:17:00Z">
              <w:r w:rsidR="00890F43">
                <w:t>evidence</w:t>
              </w:r>
            </w:ins>
            <w:ins w:id="59" w:author="Sharon Fitzgerald" w:date="2019-09-19T15:16:00Z">
              <w:r w:rsidR="00890F43">
                <w:t xml:space="preserve"> that the individual has</w:t>
              </w:r>
            </w:ins>
            <w:r w:rsidRPr="006F2553">
              <w:t xml:space="preserve"> </w:t>
            </w:r>
            <w:del w:id="60" w:author="Sharon Fitzgerald" w:date="2019-09-19T15:16:00Z">
              <w:r w:rsidRPr="006F2553" w:rsidDel="00890F43">
                <w:delText xml:space="preserve">evidence that they have </w:delText>
              </w:r>
            </w:del>
            <w:r w:rsidRPr="006F2553">
              <w:t>identified, developed and assessed the initial</w:t>
            </w:r>
          </w:p>
          <w:p w14:paraId="476F8670" w14:textId="1E2B7B6F" w:rsidR="00890F43" w:rsidRDefault="00890F43">
            <w:pPr>
              <w:rPr>
                <w:ins w:id="61" w:author="Sharon Fitzgerald" w:date="2019-09-19T15:17:00Z"/>
              </w:rPr>
              <w:pPrChange w:id="62" w:author="Sharon Fitzgerald" w:date="2019-09-19T15:20:00Z">
                <w:pPr>
                  <w:pStyle w:val="SIBulletList1"/>
                  <w:numPr>
                    <w:numId w:val="0"/>
                  </w:numPr>
                  <w:tabs>
                    <w:tab w:val="clear" w:pos="360"/>
                  </w:tabs>
                  <w:ind w:left="0" w:firstLine="0"/>
                </w:pPr>
              </w:pPrChange>
            </w:pPr>
            <w:ins w:id="63" w:author="Sharon Fitzgerald" w:date="2019-09-19T15:21:00Z">
              <w:r>
                <w:t xml:space="preserve"> </w:t>
              </w:r>
            </w:ins>
            <w:r w:rsidR="006F2553" w:rsidRPr="006F2553">
              <w:t>feasibility of at least one new business or activity idea</w:t>
            </w:r>
            <w:ins w:id="64" w:author="Sharon Fitzgerald" w:date="2019-09-19T15:17:00Z">
              <w:r>
                <w:t xml:space="preserve"> that includes:</w:t>
              </w:r>
            </w:ins>
          </w:p>
          <w:p w14:paraId="27B98CBE" w14:textId="40377D43" w:rsidR="00890F43" w:rsidRDefault="006F2553">
            <w:pPr>
              <w:pStyle w:val="SIBulletList1"/>
              <w:rPr>
                <w:ins w:id="65" w:author="Sharon Fitzgerald" w:date="2019-09-19T15:18:00Z"/>
              </w:rPr>
              <w:pPrChange w:id="66" w:author="Sharon Fitzgerald" w:date="2019-09-19T15:21:00Z">
                <w:pPr>
                  <w:pStyle w:val="SIBulletList1"/>
                  <w:numPr>
                    <w:numId w:val="0"/>
                  </w:numPr>
                  <w:tabs>
                    <w:tab w:val="clear" w:pos="360"/>
                  </w:tabs>
                  <w:ind w:left="0" w:firstLine="0"/>
                </w:pPr>
              </w:pPrChange>
            </w:pPr>
            <w:del w:id="67" w:author="Sharon Fitzgerald" w:date="2019-09-19T15:17:00Z">
              <w:r w:rsidRPr="006F2553" w:rsidDel="00890F43">
                <w:delText>.</w:delText>
              </w:r>
            </w:del>
            <w:ins w:id="68" w:author="Sharon Fitzgerald" w:date="2019-09-19T15:18:00Z">
              <w:r w:rsidR="00890F43">
                <w:t xml:space="preserve">documented evidence that </w:t>
              </w:r>
            </w:ins>
            <w:ins w:id="69" w:author="Sharon Fitzgerald" w:date="2019-09-19T15:21:00Z">
              <w:r w:rsidR="00890F43">
                <w:t>consultation</w:t>
              </w:r>
            </w:ins>
            <w:ins w:id="70" w:author="Sharon Fitzgerald" w:date="2019-09-19T15:18:00Z">
              <w:r w:rsidR="00890F43">
                <w:t xml:space="preserve"> </w:t>
              </w:r>
            </w:ins>
            <w:ins w:id="71" w:author="Sharon Fitzgerald" w:date="2019-09-19T15:19:00Z">
              <w:r w:rsidR="00890F43">
                <w:t>with prospective partners occurred</w:t>
              </w:r>
            </w:ins>
          </w:p>
          <w:p w14:paraId="0FC080B7" w14:textId="7FF08F21" w:rsidR="00890F43" w:rsidRDefault="00890F43">
            <w:pPr>
              <w:pStyle w:val="SIBulletList1"/>
              <w:rPr>
                <w:ins w:id="72" w:author="Sharon Fitzgerald" w:date="2019-09-19T15:19:00Z"/>
              </w:rPr>
              <w:pPrChange w:id="73" w:author="Sharon Fitzgerald" w:date="2019-09-19T15:21:00Z">
                <w:pPr>
                  <w:pStyle w:val="SIBulletList1"/>
                  <w:numPr>
                    <w:numId w:val="0"/>
                  </w:numPr>
                  <w:tabs>
                    <w:tab w:val="clear" w:pos="360"/>
                  </w:tabs>
                  <w:ind w:left="0" w:firstLine="0"/>
                </w:pPr>
              </w:pPrChange>
            </w:pPr>
            <w:ins w:id="74" w:author="Sharon Fitzgerald" w:date="2019-09-19T15:19:00Z">
              <w:r>
                <w:t>identified a range of ideas</w:t>
              </w:r>
            </w:ins>
            <w:ins w:id="75" w:author="Sharon Fitzgerald" w:date="2019-09-19T15:22:00Z">
              <w:r>
                <w:t xml:space="preserve"> and documented the process</w:t>
              </w:r>
            </w:ins>
          </w:p>
          <w:p w14:paraId="7FCC4F6B" w14:textId="076CB194" w:rsidR="006F2553" w:rsidDel="00890F43" w:rsidRDefault="00890F43">
            <w:pPr>
              <w:pStyle w:val="SIBulletList1"/>
              <w:rPr>
                <w:del w:id="76" w:author="Sharon Fitzgerald" w:date="2019-09-19T15:20:00Z"/>
              </w:rPr>
              <w:pPrChange w:id="77" w:author="Sharon Fitzgerald" w:date="2019-09-19T15:21:00Z">
                <w:pPr>
                  <w:pStyle w:val="SIBulletList1"/>
                  <w:numPr>
                    <w:numId w:val="0"/>
                  </w:numPr>
                  <w:tabs>
                    <w:tab w:val="clear" w:pos="360"/>
                  </w:tabs>
                  <w:ind w:left="0" w:firstLine="0"/>
                </w:pPr>
              </w:pPrChange>
            </w:pPr>
            <w:ins w:id="78" w:author="Sharon Fitzgerald" w:date="2019-09-19T15:19:00Z">
              <w:r>
                <w:t xml:space="preserve">selected ideas for initial </w:t>
              </w:r>
            </w:ins>
            <w:del w:id="79" w:author="Sharon Fitzgerald" w:date="2019-09-19T15:17:00Z">
              <w:r w:rsidR="006F2553" w:rsidRPr="006F2553" w:rsidDel="00890F43">
                <w:delText xml:space="preserve"> </w:delText>
              </w:r>
            </w:del>
            <w:del w:id="80" w:author="Sharon Fitzgerald" w:date="2019-09-19T15:20:00Z">
              <w:r w:rsidR="006F2553" w:rsidRPr="006F2553" w:rsidDel="00890F43">
                <w:delText>Evidence</w:delText>
              </w:r>
            </w:del>
            <w:ins w:id="81" w:author="Sharon Fitzgerald" w:date="2019-09-19T15:20:00Z">
              <w:r>
                <w:t>feasibility</w:t>
              </w:r>
              <w:r w:rsidRPr="006F2553">
                <w:t xml:space="preserve"> </w:t>
              </w:r>
            </w:ins>
            <w:ins w:id="82" w:author="Sharon Fitzgerald" w:date="2019-09-19T15:21:00Z">
              <w:r>
                <w:t>assessment</w:t>
              </w:r>
            </w:ins>
            <w:del w:id="83" w:author="Sharon Fitzgerald" w:date="2019-09-19T15:20:00Z">
              <w:r w:rsidR="006F2553" w:rsidRPr="006F2553" w:rsidDel="00890F43">
                <w:delText xml:space="preserve"> should be documented and show that</w:delText>
              </w:r>
            </w:del>
          </w:p>
          <w:p w14:paraId="5C0FCAE8" w14:textId="713980C2" w:rsidR="006F2553" w:rsidRPr="006F2553" w:rsidRDefault="006F2553" w:rsidP="006F2553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del w:id="84" w:author="Sharon Fitzgerald" w:date="2019-09-19T15:20:00Z">
              <w:r w:rsidRPr="006F2553" w:rsidDel="00890F43">
                <w:delText>consultation occurred.</w:delText>
              </w:r>
            </w:del>
          </w:p>
          <w:p w14:paraId="64E81D0A" w14:textId="77777777" w:rsidR="00DD4A2B" w:rsidRDefault="00DD4A2B" w:rsidP="006F255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37AF0504" w14:textId="57157046" w:rsidR="006F2553" w:rsidDel="00890F43" w:rsidRDefault="006F2553" w:rsidP="006F2553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85" w:author="Sharon Fitzgerald" w:date="2019-09-19T15:22:00Z"/>
              </w:rPr>
            </w:pPr>
            <w:del w:id="86" w:author="Sharon Fitzgerald" w:date="2019-09-19T15:22:00Z">
              <w:r w:rsidRPr="006F2553" w:rsidDel="00890F43">
                <w:delText>Evidence will cover processes used to identify a range of ideas, select ideas for assessment of initial</w:delText>
              </w:r>
            </w:del>
          </w:p>
          <w:p w14:paraId="50603202" w14:textId="2E3FC562" w:rsidR="006F2553" w:rsidDel="00890F43" w:rsidRDefault="006F2553" w:rsidP="006F2553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87" w:author="Sharon Fitzgerald" w:date="2019-09-19T15:22:00Z"/>
              </w:rPr>
            </w:pPr>
            <w:del w:id="88" w:author="Sharon Fitzgerald" w:date="2019-09-19T15:22:00Z">
              <w:r w:rsidRPr="006F2553" w:rsidDel="00890F43">
                <w:delText xml:space="preserve">feasibility and consult with prospective partners. It will also cover documentation of idea conception and </w:delText>
              </w:r>
            </w:del>
          </w:p>
          <w:p w14:paraId="156B627A" w14:textId="6A58EE53" w:rsidR="006F2553" w:rsidRPr="006F2553" w:rsidDel="00890F43" w:rsidRDefault="006F2553" w:rsidP="006F2553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89" w:author="Sharon Fitzgerald" w:date="2019-09-19T15:22:00Z"/>
              </w:rPr>
            </w:pPr>
            <w:del w:id="90" w:author="Sharon Fitzgerald" w:date="2019-09-19T15:22:00Z">
              <w:r w:rsidRPr="006F2553" w:rsidDel="00890F43">
                <w:delText>feasibility assessment.</w:delText>
              </w:r>
            </w:del>
          </w:p>
          <w:p w14:paraId="53AD9D70" w14:textId="77777777" w:rsidR="00DD4A2B" w:rsidRDefault="00DD4A2B" w:rsidP="006F2553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67DB797" w14:textId="4F8B068D" w:rsidR="006F2553" w:rsidRPr="006F2553" w:rsidRDefault="006F2553" w:rsidP="006F2553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6F2553">
              <w:t>The</w:t>
            </w:r>
            <w:ins w:id="91" w:author="Sharon Fitzgerald" w:date="2019-09-19T15:23:00Z">
              <w:r w:rsidR="00890F43">
                <w:t>re must be evidence that the individual has on at least one occasion</w:t>
              </w:r>
            </w:ins>
            <w:del w:id="92" w:author="Sharon Fitzgerald" w:date="2019-09-19T15:23:00Z">
              <w:r w:rsidRPr="006F2553" w:rsidDel="00890F43">
                <w:delText xml:space="preserve"> candidate must</w:delText>
              </w:r>
            </w:del>
            <w:r w:rsidRPr="006F2553">
              <w:t>:</w:t>
            </w:r>
          </w:p>
          <w:p w14:paraId="5FF8F6E4" w14:textId="36E83161" w:rsidR="006F2553" w:rsidRPr="006F2553" w:rsidRDefault="006F2553" w:rsidP="006F2553">
            <w:pPr>
              <w:pStyle w:val="SIBulletList1"/>
            </w:pPr>
            <w:r w:rsidRPr="006F2553">
              <w:t>relate</w:t>
            </w:r>
            <w:ins w:id="93" w:author="Sharon Fitzgerald" w:date="2019-09-19T15:23:00Z">
              <w:r w:rsidR="00890F43">
                <w:t>d</w:t>
              </w:r>
            </w:ins>
            <w:r w:rsidRPr="006F2553">
              <w:t xml:space="preserve"> to people from a range of social, cultural and ethnic backgrounds, and with varying physical and mental abilities</w:t>
            </w:r>
          </w:p>
          <w:p w14:paraId="6D247D44" w14:textId="2387204C" w:rsidR="006F2553" w:rsidRPr="006F2553" w:rsidRDefault="006F2553" w:rsidP="006F2553">
            <w:pPr>
              <w:pStyle w:val="SIBulletList1"/>
            </w:pPr>
            <w:r w:rsidRPr="006F2553">
              <w:t>use</w:t>
            </w:r>
            <w:ins w:id="94" w:author="Sharon Fitzgerald" w:date="2019-09-19T15:23:00Z">
              <w:r w:rsidR="00890F43">
                <w:t>d</w:t>
              </w:r>
            </w:ins>
            <w:r w:rsidRPr="006F2553">
              <w:t xml:space="preserve"> suitable thinking techniques</w:t>
            </w:r>
          </w:p>
          <w:p w14:paraId="2BE67DE2" w14:textId="11EECB9E" w:rsidR="006F2553" w:rsidRPr="006F2553" w:rsidRDefault="006F2553" w:rsidP="006F2553">
            <w:pPr>
              <w:pStyle w:val="SIBulletList1"/>
            </w:pPr>
            <w:r w:rsidRPr="006F2553">
              <w:t>use</w:t>
            </w:r>
            <w:ins w:id="95" w:author="Sharon Fitzgerald" w:date="2019-09-19T15:23:00Z">
              <w:r w:rsidR="00890F43">
                <w:t>d</w:t>
              </w:r>
            </w:ins>
            <w:r w:rsidRPr="006F2553">
              <w:t xml:space="preserve"> research and analytical skills to:</w:t>
            </w:r>
          </w:p>
          <w:p w14:paraId="44781B65" w14:textId="77777777" w:rsidR="006F2553" w:rsidRPr="006F2553" w:rsidRDefault="006F2553" w:rsidP="006F2553">
            <w:pPr>
              <w:pStyle w:val="SIBulletList2"/>
            </w:pPr>
            <w:r w:rsidRPr="006F2553">
              <w:t>conduct basic research</w:t>
            </w:r>
          </w:p>
          <w:p w14:paraId="4EBFD8CB" w14:textId="77777777" w:rsidR="006F2553" w:rsidRPr="006F2553" w:rsidRDefault="006F2553" w:rsidP="006F2553">
            <w:pPr>
              <w:pStyle w:val="SIBulletList2"/>
            </w:pPr>
            <w:r w:rsidRPr="006F2553">
              <w:t>conduct initial feasibility assessment</w:t>
            </w:r>
          </w:p>
          <w:p w14:paraId="30ECBB30" w14:textId="77777777" w:rsidR="006F2553" w:rsidRPr="006F2553" w:rsidRDefault="006F2553" w:rsidP="006F2553">
            <w:pPr>
              <w:pStyle w:val="SIBulletList2"/>
            </w:pPr>
            <w:r w:rsidRPr="006F2553">
              <w:t>prepare basic business planning estimates</w:t>
            </w:r>
          </w:p>
          <w:p w14:paraId="04D5F94E" w14:textId="49890E7D" w:rsidR="006F2553" w:rsidRPr="006F2553" w:rsidRDefault="006F2553" w:rsidP="006F2553">
            <w:pPr>
              <w:pStyle w:val="SIBulletList1"/>
            </w:pPr>
            <w:r w:rsidRPr="006F2553">
              <w:t>appl</w:t>
            </w:r>
            <w:ins w:id="96" w:author="Sharon Fitzgerald" w:date="2019-09-19T15:23:00Z">
              <w:r w:rsidR="00960371">
                <w:t>ied</w:t>
              </w:r>
            </w:ins>
            <w:del w:id="97" w:author="Sharon Fitzgerald" w:date="2019-09-19T15:23:00Z">
              <w:r w:rsidRPr="006F2553" w:rsidDel="00960371">
                <w:delText>y</w:delText>
              </w:r>
            </w:del>
            <w:r w:rsidRPr="006F2553">
              <w:t xml:space="preserve"> negotiation skills for exploring partnerships</w:t>
            </w:r>
          </w:p>
          <w:p w14:paraId="1FC9E926" w14:textId="465C81F7" w:rsidR="006F2553" w:rsidRPr="006F2553" w:rsidRDefault="006F2553" w:rsidP="006F2553">
            <w:pPr>
              <w:pStyle w:val="SIBulletList1"/>
            </w:pPr>
            <w:r w:rsidRPr="006F2553">
              <w:t>use</w:t>
            </w:r>
            <w:ins w:id="98" w:author="Sharon Fitzgerald" w:date="2019-09-19T15:24:00Z">
              <w:r w:rsidR="00960371">
                <w:t>d</w:t>
              </w:r>
            </w:ins>
            <w:r w:rsidRPr="006F2553">
              <w:t xml:space="preserve"> verbal and written communication skills to:</w:t>
            </w:r>
          </w:p>
          <w:p w14:paraId="2002190B" w14:textId="77777777" w:rsidR="006F2553" w:rsidRPr="006F2553" w:rsidRDefault="006F2553" w:rsidP="006F2553">
            <w:pPr>
              <w:pStyle w:val="SIBulletList2"/>
            </w:pPr>
            <w:r w:rsidRPr="006F2553">
              <w:t>document ideas, business planning estimates and feasibility assessment</w:t>
            </w:r>
          </w:p>
          <w:p w14:paraId="0B87845B" w14:textId="77777777" w:rsidR="006F2553" w:rsidRPr="006F2553" w:rsidRDefault="006F2553" w:rsidP="006F2553">
            <w:pPr>
              <w:pStyle w:val="SIBulletList2"/>
            </w:pPr>
            <w:r w:rsidRPr="006F2553">
              <w:t>negotiate with potential partners</w:t>
            </w:r>
          </w:p>
          <w:p w14:paraId="68ED43DD" w14:textId="65F2B639" w:rsidR="006F2553" w:rsidRPr="006F2553" w:rsidRDefault="006F2553" w:rsidP="006F2553">
            <w:pPr>
              <w:pStyle w:val="SIBulletList1"/>
            </w:pPr>
            <w:r w:rsidRPr="006F2553">
              <w:t>determine</w:t>
            </w:r>
            <w:ins w:id="99" w:author="Sharon Fitzgerald" w:date="2019-09-19T15:24:00Z">
              <w:r w:rsidR="00960371">
                <w:t>d</w:t>
              </w:r>
            </w:ins>
            <w:r w:rsidRPr="006F2553">
              <w:t xml:space="preserve"> legal, workplace health and safety and non-legal requirements</w:t>
            </w:r>
          </w:p>
          <w:p w14:paraId="715166F3" w14:textId="2620D5DA" w:rsidR="006F2553" w:rsidRPr="006F2553" w:rsidRDefault="006F2553" w:rsidP="006F2553">
            <w:pPr>
              <w:pStyle w:val="SIBulletList1"/>
            </w:pPr>
            <w:r w:rsidRPr="006F2553">
              <w:t>work</w:t>
            </w:r>
            <w:ins w:id="100" w:author="Sharon Fitzgerald" w:date="2019-09-19T15:24:00Z">
              <w:r w:rsidR="00960371">
                <w:t>ed</w:t>
              </w:r>
            </w:ins>
            <w:r w:rsidRPr="006F2553">
              <w:t xml:space="preserve"> with employees and family where relevant</w:t>
            </w:r>
          </w:p>
          <w:p w14:paraId="5AE7672B" w14:textId="54B8C4B1" w:rsidR="006F2553" w:rsidRPr="006F2553" w:rsidRDefault="006F2553" w:rsidP="006F2553">
            <w:pPr>
              <w:pStyle w:val="SIBulletList1"/>
            </w:pPr>
            <w:r w:rsidRPr="006F2553">
              <w:t>calculate</w:t>
            </w:r>
            <w:ins w:id="101" w:author="Sharon Fitzgerald" w:date="2019-09-19T15:24:00Z">
              <w:r w:rsidR="00960371">
                <w:t>d</w:t>
              </w:r>
            </w:ins>
            <w:r w:rsidRPr="006F2553">
              <w:t xml:space="preserve"> business planning estimates</w:t>
            </w:r>
          </w:p>
          <w:p w14:paraId="7A6DD63A" w14:textId="7A26BD98" w:rsidR="006F2553" w:rsidRPr="006F2553" w:rsidRDefault="006F2553" w:rsidP="006F2553">
            <w:pPr>
              <w:pStyle w:val="SIBulletList1"/>
            </w:pPr>
            <w:r w:rsidRPr="006F2553">
              <w:t>assess</w:t>
            </w:r>
            <w:ins w:id="102" w:author="Sharon Fitzgerald" w:date="2019-09-19T15:24:00Z">
              <w:r w:rsidR="00960371">
                <w:t>ed</w:t>
              </w:r>
            </w:ins>
            <w:r w:rsidRPr="006F2553">
              <w:t xml:space="preserve"> risk and plan for contingencies</w:t>
            </w:r>
          </w:p>
          <w:p w14:paraId="62C067B4" w14:textId="3B44578C" w:rsidR="006F2553" w:rsidRPr="006F2553" w:rsidRDefault="006F2553" w:rsidP="006F2553">
            <w:pPr>
              <w:pStyle w:val="SIBulletList1"/>
            </w:pPr>
            <w:r w:rsidRPr="006F2553">
              <w:t>solve</w:t>
            </w:r>
            <w:ins w:id="103" w:author="Sharon Fitzgerald" w:date="2019-09-19T15:24:00Z">
              <w:r w:rsidR="00960371">
                <w:t>d</w:t>
              </w:r>
            </w:ins>
            <w:r w:rsidRPr="006F2553">
              <w:t xml:space="preserve"> problems as they arise in negotiations</w:t>
            </w:r>
          </w:p>
          <w:p w14:paraId="0A574F51" w14:textId="47DF5BEB" w:rsidR="006F2553" w:rsidRPr="006F2553" w:rsidRDefault="006F2553" w:rsidP="006F2553">
            <w:pPr>
              <w:pStyle w:val="SIBulletList1"/>
            </w:pPr>
            <w:r w:rsidRPr="006F2553">
              <w:t>use</w:t>
            </w:r>
            <w:ins w:id="104" w:author="Sharon Fitzgerald" w:date="2019-09-19T15:24:00Z">
              <w:r w:rsidR="00960371">
                <w:t>d</w:t>
              </w:r>
            </w:ins>
            <w:r w:rsidRPr="006F2553">
              <w:t xml:space="preserve"> technology to manage information</w:t>
            </w:r>
          </w:p>
          <w:p w14:paraId="528A919E" w14:textId="3272D26C" w:rsidR="006F2553" w:rsidRPr="006F2553" w:rsidRDefault="006F2553" w:rsidP="006F2553">
            <w:pPr>
              <w:pStyle w:val="SIBulletList1"/>
            </w:pPr>
            <w:commentRangeStart w:id="105"/>
            <w:r w:rsidRPr="006F2553">
              <w:t>identif</w:t>
            </w:r>
            <w:ins w:id="106" w:author="Sharon Fitzgerald" w:date="2019-09-19T15:24:00Z">
              <w:r w:rsidR="00960371">
                <w:t>ied</w:t>
              </w:r>
            </w:ins>
            <w:del w:id="107" w:author="Sharon Fitzgerald" w:date="2019-09-19T15:24:00Z">
              <w:r w:rsidRPr="006F2553" w:rsidDel="00960371">
                <w:delText>y</w:delText>
              </w:r>
            </w:del>
            <w:r w:rsidRPr="006F2553">
              <w:t xml:space="preserve"> and develop</w:t>
            </w:r>
            <w:ins w:id="108" w:author="Sharon Fitzgerald" w:date="2019-09-19T15:24:00Z">
              <w:r w:rsidR="00960371">
                <w:t>ed</w:t>
              </w:r>
            </w:ins>
            <w:r w:rsidRPr="006F2553">
              <w:t xml:space="preserve"> fresh business opportunity ideas</w:t>
            </w:r>
          </w:p>
          <w:p w14:paraId="29014745" w14:textId="4F180022" w:rsidR="006F2553" w:rsidRPr="006F2553" w:rsidRDefault="006F2553" w:rsidP="006F2553">
            <w:pPr>
              <w:pStyle w:val="SIBulletList1"/>
            </w:pPr>
            <w:r w:rsidRPr="006F2553">
              <w:t>document</w:t>
            </w:r>
            <w:ins w:id="109" w:author="Sharon Fitzgerald" w:date="2019-09-19T15:24:00Z">
              <w:r w:rsidR="00960371">
                <w:t>ed</w:t>
              </w:r>
            </w:ins>
            <w:r w:rsidRPr="006F2553">
              <w:t xml:space="preserve"> a range of ideas</w:t>
            </w:r>
            <w:commentRangeEnd w:id="105"/>
            <w:r w:rsidR="00960371">
              <w:rPr>
                <w:szCs w:val="22"/>
                <w:lang w:eastAsia="en-AU"/>
              </w:rPr>
              <w:commentReference w:id="105"/>
            </w:r>
          </w:p>
          <w:p w14:paraId="3117F8FC" w14:textId="714891A1" w:rsidR="006F2553" w:rsidRPr="006F2553" w:rsidRDefault="006F2553" w:rsidP="006F2553">
            <w:pPr>
              <w:pStyle w:val="SIBulletList1"/>
            </w:pPr>
            <w:r w:rsidRPr="006F2553">
              <w:t>assess</w:t>
            </w:r>
            <w:ins w:id="110" w:author="Sharon Fitzgerald" w:date="2019-09-19T15:25:00Z">
              <w:r w:rsidR="00960371">
                <w:t>ed</w:t>
              </w:r>
            </w:ins>
            <w:r w:rsidRPr="006F2553">
              <w:t xml:space="preserve"> and evaluate</w:t>
            </w:r>
            <w:ins w:id="111" w:author="Sharon Fitzgerald" w:date="2019-09-19T15:25:00Z">
              <w:r w:rsidR="00960371">
                <w:t>d</w:t>
              </w:r>
            </w:ins>
            <w:r w:rsidRPr="006F2553">
              <w:t xml:space="preserve"> relevant market, client, product and service information</w:t>
            </w:r>
          </w:p>
          <w:p w14:paraId="7FB7A9FE" w14:textId="0807BF3C" w:rsidR="00556C4C" w:rsidRPr="000754EC" w:rsidRDefault="006F2553" w:rsidP="006F2553">
            <w:pPr>
              <w:pStyle w:val="SIBulletList1"/>
            </w:pPr>
            <w:r w:rsidRPr="006F2553">
              <w:t>communicate</w:t>
            </w:r>
            <w:ins w:id="112" w:author="Sharon Fitzgerald" w:date="2019-09-19T15:25:00Z">
              <w:r w:rsidR="00960371">
                <w:t>d</w:t>
              </w:r>
            </w:ins>
            <w:r w:rsidRPr="006F2553">
              <w:t xml:space="preserve"> ideas to supervisors, managers and other employees</w:t>
            </w:r>
            <w:r>
              <w:t>.</w:t>
            </w:r>
          </w:p>
        </w:tc>
      </w:tr>
    </w:tbl>
    <w:p w14:paraId="080A2F6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2372D3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9C83F7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DDA24D8" w14:textId="77777777" w:rsidTr="00CA2922">
        <w:tc>
          <w:tcPr>
            <w:tcW w:w="5000" w:type="pct"/>
            <w:shd w:val="clear" w:color="auto" w:fill="auto"/>
          </w:tcPr>
          <w:p w14:paraId="3BD75FF8" w14:textId="77777777" w:rsidR="00960371" w:rsidRPr="00960371" w:rsidRDefault="00960371" w:rsidP="00960371">
            <w:pPr>
              <w:pStyle w:val="SIText"/>
              <w:rPr>
                <w:ins w:id="113" w:author="Sharon Fitzgerald" w:date="2019-09-19T15:26:00Z"/>
              </w:rPr>
            </w:pPr>
            <w:ins w:id="114" w:author="Sharon Fitzgerald" w:date="2019-09-19T15:26:00Z">
              <w:r w:rsidRPr="00960371">
                <w:t>An individual must be able to demonstrate the knowledge required to perform the tasks outlined in the elements and performance criteria of this unit. This includes knowledge of:</w:t>
              </w:r>
            </w:ins>
          </w:p>
          <w:p w14:paraId="79CE7C48" w14:textId="42BE4E2A" w:rsidR="006F2553" w:rsidRPr="006F2553" w:rsidRDefault="006F2553" w:rsidP="006F2553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del w:id="115" w:author="Sharon Fitzgerald" w:date="2019-09-19T15:26:00Z">
              <w:r w:rsidRPr="006F2553" w:rsidDel="00960371">
                <w:delText>The candidate must demonstrate an in depth technical and theoretical knowledge of:</w:delText>
              </w:r>
            </w:del>
          </w:p>
          <w:p w14:paraId="0182C62E" w14:textId="77777777" w:rsidR="006F2553" w:rsidRPr="006F2553" w:rsidRDefault="006F2553" w:rsidP="006F2553">
            <w:pPr>
              <w:pStyle w:val="SIBulletList1"/>
            </w:pPr>
            <w:r w:rsidRPr="006F2553">
              <w:t>general characteristics and traits of successful entrepreneurs</w:t>
            </w:r>
          </w:p>
          <w:p w14:paraId="10F9751B" w14:textId="77777777" w:rsidR="006F2553" w:rsidRPr="006F2553" w:rsidRDefault="006F2553" w:rsidP="006F2553">
            <w:pPr>
              <w:pStyle w:val="SIBulletList1"/>
            </w:pPr>
            <w:r w:rsidRPr="006F2553">
              <w:t>biographies and case studies of particular individuals, in own or related industries</w:t>
            </w:r>
          </w:p>
          <w:p w14:paraId="4D0E4E99" w14:textId="77777777" w:rsidR="006F2553" w:rsidRPr="006F2553" w:rsidRDefault="006F2553" w:rsidP="006F2553">
            <w:pPr>
              <w:pStyle w:val="SIBulletList1"/>
            </w:pPr>
            <w:r w:rsidRPr="006F2553">
              <w:t>relevant legal and non-legal requirements</w:t>
            </w:r>
          </w:p>
          <w:p w14:paraId="38EA14FE" w14:textId="77777777" w:rsidR="006F2553" w:rsidRPr="006F2553" w:rsidRDefault="006F2553" w:rsidP="006F2553">
            <w:pPr>
              <w:pStyle w:val="SIBulletList1"/>
            </w:pPr>
            <w:r w:rsidRPr="006F2553">
              <w:t>basic methods of business planning</w:t>
            </w:r>
          </w:p>
          <w:p w14:paraId="0734287F" w14:textId="77777777" w:rsidR="006F2553" w:rsidRPr="006F2553" w:rsidRDefault="006F2553" w:rsidP="006F2553">
            <w:pPr>
              <w:pStyle w:val="SIBulletList1"/>
            </w:pPr>
            <w:r w:rsidRPr="006F2553">
              <w:t>personal characteristics of successful entrepreneurs</w:t>
            </w:r>
          </w:p>
          <w:p w14:paraId="770249E7" w14:textId="77777777" w:rsidR="00F1480E" w:rsidRPr="000754EC" w:rsidRDefault="006F2553" w:rsidP="006F2553">
            <w:pPr>
              <w:pStyle w:val="SIBulletList1"/>
            </w:pPr>
            <w:r w:rsidRPr="006F2553">
              <w:t>risk assessment strategies</w:t>
            </w:r>
            <w:r>
              <w:t>.</w:t>
            </w:r>
          </w:p>
        </w:tc>
      </w:tr>
    </w:tbl>
    <w:p w14:paraId="24C44B1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D52BA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82467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08CED37" w14:textId="77777777" w:rsidTr="00CA2922">
        <w:tc>
          <w:tcPr>
            <w:tcW w:w="5000" w:type="pct"/>
            <w:shd w:val="clear" w:color="auto" w:fill="auto"/>
          </w:tcPr>
          <w:p w14:paraId="2D5496E9" w14:textId="77777777" w:rsidR="00960371" w:rsidRPr="00960371" w:rsidRDefault="00960371" w:rsidP="00960371">
            <w:pPr>
              <w:pStyle w:val="SIText"/>
              <w:rPr>
                <w:ins w:id="116" w:author="Sharon Fitzgerald" w:date="2019-09-19T15:26:00Z"/>
              </w:rPr>
            </w:pPr>
            <w:ins w:id="117" w:author="Sharon Fitzgerald" w:date="2019-09-19T15:26:00Z">
              <w:r w:rsidRPr="00960371">
                <w:t xml:space="preserve">Assessment of the skills in this unit of competency must take place under the following conditions: </w:t>
              </w:r>
            </w:ins>
          </w:p>
          <w:p w14:paraId="63222D21" w14:textId="660EE714" w:rsidR="00960371" w:rsidRDefault="00960371" w:rsidP="006F2553">
            <w:pPr>
              <w:pStyle w:val="SIText"/>
              <w:rPr>
                <w:ins w:id="118" w:author="Sharon Fitzgerald" w:date="2019-09-19T15:26:00Z"/>
              </w:rPr>
            </w:pPr>
          </w:p>
          <w:p w14:paraId="3C4A5AF5" w14:textId="77777777" w:rsidR="00960371" w:rsidRPr="00960371" w:rsidRDefault="00960371" w:rsidP="00960371">
            <w:pPr>
              <w:pStyle w:val="SIBulletList1"/>
              <w:rPr>
                <w:ins w:id="119" w:author="Sharon Fitzgerald" w:date="2019-09-19T15:26:00Z"/>
              </w:rPr>
            </w:pPr>
            <w:ins w:id="120" w:author="Sharon Fitzgerald" w:date="2019-09-19T15:26:00Z">
              <w:r w:rsidRPr="00960371">
                <w:t>specifications:</w:t>
              </w:r>
            </w:ins>
          </w:p>
          <w:p w14:paraId="0B9047B7" w14:textId="437464B9" w:rsidR="00960371" w:rsidRDefault="00960371" w:rsidP="00960371">
            <w:pPr>
              <w:pStyle w:val="SIBulletList2"/>
              <w:rPr>
                <w:ins w:id="121" w:author="Sharon Fitzgerald" w:date="2019-09-19T15:28:00Z"/>
              </w:rPr>
            </w:pPr>
            <w:ins w:id="122" w:author="Sharon Fitzgerald" w:date="2019-09-19T15:28:00Z">
              <w:r>
                <w:lastRenderedPageBreak/>
                <w:t>access to relevant records and workplace documentation</w:t>
              </w:r>
            </w:ins>
          </w:p>
          <w:p w14:paraId="441D3B29" w14:textId="04FEA845" w:rsidR="00960371" w:rsidRPr="00960371" w:rsidRDefault="00960371" w:rsidP="00960371">
            <w:pPr>
              <w:pStyle w:val="SIBulletList2"/>
              <w:rPr>
                <w:ins w:id="123" w:author="Sharon Fitzgerald" w:date="2019-09-19T15:26:00Z"/>
              </w:rPr>
            </w:pPr>
            <w:ins w:id="124" w:author="Sharon Fitzgerald" w:date="2019-09-19T15:28:00Z">
              <w:r>
                <w:t>access to relevant workplace personnel</w:t>
              </w:r>
            </w:ins>
          </w:p>
          <w:p w14:paraId="64C3D3B1" w14:textId="77777777" w:rsidR="00960371" w:rsidRDefault="00960371" w:rsidP="006F2553">
            <w:pPr>
              <w:pStyle w:val="SIText"/>
              <w:rPr>
                <w:ins w:id="125" w:author="Sharon Fitzgerald" w:date="2019-09-19T15:26:00Z"/>
              </w:rPr>
            </w:pPr>
          </w:p>
          <w:p w14:paraId="4DF86DE6" w14:textId="4C94AC34" w:rsidR="006F2553" w:rsidRPr="006F2553" w:rsidDel="00960371" w:rsidRDefault="006F2553" w:rsidP="006F2553">
            <w:pPr>
              <w:pStyle w:val="SIText"/>
              <w:rPr>
                <w:del w:id="126" w:author="Sharon Fitzgerald" w:date="2019-09-19T15:29:00Z"/>
              </w:rPr>
            </w:pPr>
            <w:del w:id="127" w:author="Sharon Fitzgerald" w:date="2019-09-19T15:29:00Z">
              <w:r w:rsidRPr="006F2553" w:rsidDel="00960371">
                <w:delText>Assessment must include access to relevant records, personnel and documentation.</w:delText>
              </w:r>
            </w:del>
          </w:p>
          <w:p w14:paraId="4E9CEE4A" w14:textId="77777777" w:rsidR="00DD4A2B" w:rsidRDefault="00DD4A2B" w:rsidP="006F2553">
            <w:pPr>
              <w:pStyle w:val="SIText"/>
            </w:pPr>
          </w:p>
          <w:p w14:paraId="756E6FA3" w14:textId="77777777" w:rsidR="006F2553" w:rsidRPr="006F2553" w:rsidRDefault="006F2553" w:rsidP="006F2553">
            <w:pPr>
              <w:pStyle w:val="SIText"/>
            </w:pPr>
            <w:r w:rsidRPr="006F2553">
              <w:t>A minimum of three different forms of assessment must be used.</w:t>
            </w:r>
          </w:p>
          <w:p w14:paraId="28BDA97E" w14:textId="77777777" w:rsidR="00DD4A2B" w:rsidRDefault="00DD4A2B" w:rsidP="006F2553">
            <w:pPr>
              <w:pStyle w:val="SIBulletList2"/>
              <w:numPr>
                <w:ilvl w:val="0"/>
                <w:numId w:val="0"/>
              </w:numPr>
            </w:pPr>
          </w:p>
          <w:p w14:paraId="57FD6B40" w14:textId="77777777" w:rsidR="00F1480E" w:rsidRDefault="006F2553" w:rsidP="006F2553">
            <w:pPr>
              <w:pStyle w:val="SIBulletList2"/>
              <w:numPr>
                <w:ilvl w:val="0"/>
                <w:numId w:val="0"/>
              </w:numPr>
              <w:rPr>
                <w:ins w:id="128" w:author="Sharon Fitzgerald" w:date="2019-09-19T15:27:00Z"/>
              </w:rPr>
            </w:pPr>
            <w:del w:id="129" w:author="Sharon Fitzgerald" w:date="2019-09-19T15:27:00Z">
              <w:r w:rsidRPr="006F2553" w:rsidDel="00960371">
                <w:delText>Assessors must satisfy current standards for RTOs.</w:delText>
              </w:r>
            </w:del>
          </w:p>
          <w:p w14:paraId="0F1C0232" w14:textId="6663F3B2" w:rsidR="00960371" w:rsidRPr="00960371" w:rsidRDefault="00960371">
            <w:pPr>
              <w:pStyle w:val="SIText"/>
              <w:rPr>
                <w:rPrChange w:id="130" w:author="Sharon Fitzgerald" w:date="2019-09-19T15:27:00Z">
                  <w:rPr>
                    <w:rFonts w:eastAsia="Calibri"/>
                  </w:rPr>
                </w:rPrChange>
              </w:rPr>
              <w:pPrChange w:id="131" w:author="Sharon Fitzgerald" w:date="2019-09-19T15:27:00Z">
                <w:pPr>
                  <w:pStyle w:val="SIBulletList2"/>
                  <w:numPr>
                    <w:numId w:val="0"/>
                  </w:numPr>
                  <w:tabs>
                    <w:tab w:val="clear" w:pos="720"/>
                  </w:tabs>
                  <w:ind w:left="0" w:firstLine="0"/>
                </w:pPr>
              </w:pPrChange>
            </w:pPr>
            <w:ins w:id="132" w:author="Sharon Fitzgerald" w:date="2019-09-19T15:27:00Z">
              <w:r w:rsidRPr="00960371">
                <w:t>Assessors of this unit must satisfy the requirements for assessors in applicable vocational education and training legislation, frameworks and/or standards.</w:t>
              </w:r>
            </w:ins>
          </w:p>
        </w:tc>
      </w:tr>
    </w:tbl>
    <w:p w14:paraId="7975218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46DCA6" w14:textId="77777777" w:rsidTr="004679E3">
        <w:tc>
          <w:tcPr>
            <w:tcW w:w="990" w:type="pct"/>
            <w:shd w:val="clear" w:color="auto" w:fill="auto"/>
          </w:tcPr>
          <w:p w14:paraId="1D94545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E748A36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7E71614" w14:textId="77777777" w:rsidR="00F1480E" w:rsidRPr="000754EC" w:rsidRDefault="00FE7C8E" w:rsidP="000754EC">
            <w:pPr>
              <w:pStyle w:val="SIText"/>
            </w:pPr>
            <w:hyperlink r:id="rId15" w:history="1">
              <w:r w:rsidR="00FA5C7C" w:rsidRPr="000E44F6">
                <w:t>https://vetnet.education.gov.au/Pages/TrainingDocs.aspx?q=5e2e56b7-698f-4822-84bb-25adbb8443a7</w:t>
              </w:r>
            </w:hyperlink>
            <w:r w:rsidR="00FA5C7C">
              <w:t xml:space="preserve">  </w:t>
            </w:r>
          </w:p>
        </w:tc>
      </w:tr>
    </w:tbl>
    <w:p w14:paraId="348BAEE9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7" w:author="Sharon Fitzgerald" w:date="2019-09-19T10:59:00Z" w:initials="SF">
    <w:p w14:paraId="61C82145" w14:textId="3B210AE7" w:rsidR="00335DA7" w:rsidRDefault="00335DA7">
      <w:r>
        <w:annotationRef/>
      </w:r>
      <w:r>
        <w:t>There may be an issue referring to a trademarked technique. Suggest rewording the PC to 'Use a range of techniques to generate business opportunity ideas' The specific techniques can then be incorporated into training materials</w:t>
      </w:r>
    </w:p>
  </w:comment>
  <w:comment w:id="105" w:author="Sharon Fitzgerald" w:date="2019-09-19T15:24:00Z" w:initials="SF">
    <w:p w14:paraId="66C9E54D" w14:textId="65235FFB" w:rsidR="00960371" w:rsidRDefault="00960371">
      <w:r>
        <w:annotationRef/>
      </w:r>
      <w:r>
        <w:t>Recommend deleting these as they are already covered in earlier performance evidence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1C82145" w15:done="0"/>
  <w15:commentEx w15:paraId="66C9E54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1C82145" w16cid:durableId="212DDE21"/>
  <w16cid:commentId w16cid:paraId="66C9E54D" w16cid:durableId="212E1C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B87EE" w14:textId="77777777" w:rsidR="00FE7C8E" w:rsidRDefault="00FE7C8E" w:rsidP="00BF3F0A">
      <w:r>
        <w:separator/>
      </w:r>
    </w:p>
    <w:p w14:paraId="3FBA881B" w14:textId="77777777" w:rsidR="00FE7C8E" w:rsidRDefault="00FE7C8E"/>
  </w:endnote>
  <w:endnote w:type="continuationSeparator" w:id="0">
    <w:p w14:paraId="2C2633D4" w14:textId="77777777" w:rsidR="00FE7C8E" w:rsidRDefault="00FE7C8E" w:rsidP="00BF3F0A">
      <w:r>
        <w:continuationSeparator/>
      </w:r>
    </w:p>
    <w:p w14:paraId="509F1CB6" w14:textId="77777777" w:rsidR="00FE7C8E" w:rsidRDefault="00FE7C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2B3551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4D2F9B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CC1BB9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459A3" w14:textId="77777777" w:rsidR="00FE7C8E" w:rsidRDefault="00FE7C8E" w:rsidP="00BF3F0A">
      <w:r>
        <w:separator/>
      </w:r>
    </w:p>
    <w:p w14:paraId="32EF8DAB" w14:textId="77777777" w:rsidR="00FE7C8E" w:rsidRDefault="00FE7C8E"/>
  </w:footnote>
  <w:footnote w:type="continuationSeparator" w:id="0">
    <w:p w14:paraId="39CEFEDC" w14:textId="77777777" w:rsidR="00FE7C8E" w:rsidRDefault="00FE7C8E" w:rsidP="00BF3F0A">
      <w:r>
        <w:continuationSeparator/>
      </w:r>
    </w:p>
    <w:p w14:paraId="551410F1" w14:textId="77777777" w:rsidR="00FE7C8E" w:rsidRDefault="00FE7C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8A172" w14:textId="77777777" w:rsidR="009C2650" w:rsidRPr="006F2553" w:rsidRDefault="006F2553" w:rsidP="006F2553">
    <w:r w:rsidRPr="006F2553">
      <w:rPr>
        <w:lang w:eastAsia="en-US"/>
      </w:rPr>
      <w:t>AMPMGT503 Develop and assess a meat retailing business opportunity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E3664B0"/>
    <w:multiLevelType w:val="hybridMultilevel"/>
    <w:tmpl w:val="959C20D0"/>
    <w:lvl w:ilvl="0" w:tplc="42E6C5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  <w:num w:numId="18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haron Fitzgerald">
    <w15:presenceInfo w15:providerId="AD" w15:userId="S-1-5-21-865388262-2401893675-3533323036-470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C7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737B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57E0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33E1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5DA7"/>
    <w:rsid w:val="00337E82"/>
    <w:rsid w:val="00346FDC"/>
    <w:rsid w:val="00350BB1"/>
    <w:rsid w:val="00352C83"/>
    <w:rsid w:val="00360911"/>
    <w:rsid w:val="00366805"/>
    <w:rsid w:val="0037067D"/>
    <w:rsid w:val="00373436"/>
    <w:rsid w:val="003802C7"/>
    <w:rsid w:val="0038735B"/>
    <w:rsid w:val="003916D1"/>
    <w:rsid w:val="003A1D19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64E2"/>
    <w:rsid w:val="005F771F"/>
    <w:rsid w:val="006121D4"/>
    <w:rsid w:val="00613B49"/>
    <w:rsid w:val="00616845"/>
    <w:rsid w:val="00617B07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2553"/>
    <w:rsid w:val="006F3622"/>
    <w:rsid w:val="0070385E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0F43"/>
    <w:rsid w:val="0089226F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371"/>
    <w:rsid w:val="00960F6C"/>
    <w:rsid w:val="00970747"/>
    <w:rsid w:val="00997BFC"/>
    <w:rsid w:val="009A5900"/>
    <w:rsid w:val="009A6E6C"/>
    <w:rsid w:val="009A6F3F"/>
    <w:rsid w:val="009B331A"/>
    <w:rsid w:val="009C2650"/>
    <w:rsid w:val="009C57AF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7D97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5A9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4A2B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3A2F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C7C"/>
    <w:rsid w:val="00FB232E"/>
    <w:rsid w:val="00FD557D"/>
    <w:rsid w:val="00FE0282"/>
    <w:rsid w:val="00FE124D"/>
    <w:rsid w:val="00FE792C"/>
    <w:rsid w:val="00FE7C8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5EC55"/>
  <w15:docId w15:val="{101F44DF-082D-4411-8EA6-1AD010CBD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FA5C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8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5e2e56b7-698f-4822-84bb-25adbb8443a7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5e2e56b7-698f-4822-84bb-25adbb8443a7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AMP%20Australian%20Meat%20Processing\20-20%20AMP%20Halal%20Training,%20Poultry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9B03D480464349A9D43249E11A81EF" ma:contentTypeVersion="" ma:contentTypeDescription="Create a new document." ma:contentTypeScope="" ma:versionID="22a23775ada017d240be35a5973e30a4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targetNamespace="http://schemas.microsoft.com/office/2006/metadata/properties" ma:root="true" ma:fieldsID="71c8aba9423334ed77d32b91927ef0d8" ns1:_="" ns2:_="">
    <xsd:import namespace="http://schemas.microsoft.com/sharepoint/v3"/>
    <xsd:import namespace="d50bbff7-d6dd-47d2-864a-cfdc2c3db0f4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5EA46F3F-8CCA-4CB8-8886-03CC0AD5F9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81531F-C192-43B0-A15E-26761F61F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54</TotalTime>
  <Pages>5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Sharon Fitzgerald</cp:lastModifiedBy>
  <cp:revision>14</cp:revision>
  <cp:lastPrinted>2016-05-27T05:21:00Z</cp:lastPrinted>
  <dcterms:created xsi:type="dcterms:W3CDTF">2019-07-31T03:50:00Z</dcterms:created>
  <dcterms:modified xsi:type="dcterms:W3CDTF">2019-10-03T23:07:00Z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0x010100A19B03D480464349A9D43249E11A81EF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