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2EF284" w14:textId="77777777" w:rsidR="00F1480E" w:rsidRPr="00CA2922" w:rsidRDefault="00F1480E" w:rsidP="000D7BE6">
      <w:pPr>
        <w:pStyle w:val="SITextHeading2"/>
      </w:pPr>
      <w:r>
        <w:t xml:space="preserve">Modification </w:t>
      </w:r>
      <w:r w:rsidR="000D7BE6">
        <w:t>H</w:t>
      </w:r>
      <w:r w:rsidR="000D7BE6" w:rsidRPr="00CA2922">
        <w:t>istory</w:t>
      </w:r>
    </w:p>
    <w:tbl>
      <w:tblPr>
        <w:tblStyle w:val="TableGrid"/>
        <w:tblW w:w="0" w:type="auto"/>
        <w:tblLook w:val="04A0" w:firstRow="1" w:lastRow="0" w:firstColumn="1" w:lastColumn="0" w:noHBand="0" w:noVBand="1"/>
      </w:tblPr>
      <w:tblGrid>
        <w:gridCol w:w="2689"/>
        <w:gridCol w:w="6939"/>
      </w:tblGrid>
      <w:tr w:rsidR="00F1480E" w14:paraId="368C38E0" w14:textId="77777777" w:rsidTr="00CA2922">
        <w:trPr>
          <w:tblHeader/>
        </w:trPr>
        <w:tc>
          <w:tcPr>
            <w:tcW w:w="2689" w:type="dxa"/>
          </w:tcPr>
          <w:p w14:paraId="751A783C" w14:textId="77777777" w:rsidR="00F1480E" w:rsidRPr="00A326C2" w:rsidRDefault="000D7BE6" w:rsidP="00CA2922">
            <w:pPr>
              <w:pStyle w:val="SIText-Bold"/>
            </w:pPr>
            <w:r w:rsidRPr="00A326C2">
              <w:t>Release</w:t>
            </w:r>
          </w:p>
        </w:tc>
        <w:tc>
          <w:tcPr>
            <w:tcW w:w="6939" w:type="dxa"/>
          </w:tcPr>
          <w:p w14:paraId="13837E2D" w14:textId="77777777" w:rsidR="00F1480E" w:rsidRPr="00A326C2" w:rsidRDefault="000D7BE6" w:rsidP="00CA2922">
            <w:pPr>
              <w:pStyle w:val="SIText-Bold"/>
            </w:pPr>
            <w:r w:rsidRPr="00A326C2">
              <w:t>Comments</w:t>
            </w:r>
          </w:p>
        </w:tc>
      </w:tr>
      <w:tr w:rsidR="005027D5" w14:paraId="6E974E37" w14:textId="77777777" w:rsidTr="00CA2922">
        <w:trPr>
          <w:ins w:id="0" w:author="Sharon Fitzgerald" w:date="2019-09-25T07:15:00Z"/>
        </w:trPr>
        <w:tc>
          <w:tcPr>
            <w:tcW w:w="2689" w:type="dxa"/>
          </w:tcPr>
          <w:p w14:paraId="1D576978" w14:textId="1064984E" w:rsidR="005027D5" w:rsidRPr="00CC451E" w:rsidRDefault="005027D5" w:rsidP="00CC451E">
            <w:pPr>
              <w:pStyle w:val="SIText"/>
              <w:rPr>
                <w:ins w:id="1" w:author="Sharon Fitzgerald" w:date="2019-09-25T07:15:00Z"/>
              </w:rPr>
            </w:pPr>
            <w:ins w:id="2" w:author="Sharon Fitzgerald" w:date="2019-09-25T07:15:00Z">
              <w:r>
                <w:t>Release 3</w:t>
              </w:r>
            </w:ins>
          </w:p>
        </w:tc>
        <w:tc>
          <w:tcPr>
            <w:tcW w:w="6939" w:type="dxa"/>
          </w:tcPr>
          <w:p w14:paraId="3D75E321" w14:textId="59EB1150" w:rsidR="005027D5" w:rsidRPr="007B3871" w:rsidRDefault="005027D5" w:rsidP="00CC451E">
            <w:pPr>
              <w:pStyle w:val="SIText"/>
              <w:rPr>
                <w:ins w:id="3" w:author="Sharon Fitzgerald" w:date="2019-09-25T07:15:00Z"/>
              </w:rPr>
            </w:pPr>
            <w:ins w:id="4" w:author="Sharon Fitzgerald" w:date="2019-09-25T07:16:00Z">
              <w:r w:rsidRPr="005027D5">
                <w:t xml:space="preserve">This version released with AMP Australian Meat Processing Training Package Version </w:t>
              </w:r>
              <w:r>
                <w:t>5</w:t>
              </w:r>
              <w:r w:rsidRPr="005027D5">
                <w:t>.0.</w:t>
              </w:r>
            </w:ins>
          </w:p>
        </w:tc>
      </w:tr>
      <w:tr w:rsidR="00F1480E" w14:paraId="079C8D90" w14:textId="77777777" w:rsidTr="00CA2922">
        <w:tc>
          <w:tcPr>
            <w:tcW w:w="2689" w:type="dxa"/>
          </w:tcPr>
          <w:p w14:paraId="3C6EA984" w14:textId="77777777" w:rsidR="00F1480E" w:rsidRPr="00CC451E" w:rsidRDefault="007B3871" w:rsidP="00CC451E">
            <w:pPr>
              <w:pStyle w:val="SIText"/>
            </w:pPr>
            <w:r w:rsidRPr="00CC451E">
              <w:t xml:space="preserve">Release </w:t>
            </w:r>
            <w:r>
              <w:t>2</w:t>
            </w:r>
          </w:p>
        </w:tc>
        <w:tc>
          <w:tcPr>
            <w:tcW w:w="6939" w:type="dxa"/>
          </w:tcPr>
          <w:p w14:paraId="7C69F302" w14:textId="77777777" w:rsidR="00F1480E" w:rsidRPr="00CC451E" w:rsidRDefault="007B3871" w:rsidP="00CC451E">
            <w:pPr>
              <w:pStyle w:val="SIText"/>
            </w:pPr>
            <w:r w:rsidRPr="007B3871">
              <w:t xml:space="preserve">This version released with AMP Australian Meat Processing Training Package Version </w:t>
            </w:r>
            <w:r w:rsidR="00240F26">
              <w:t>2</w:t>
            </w:r>
            <w:r w:rsidRPr="007B3871">
              <w:t>.0.</w:t>
            </w:r>
          </w:p>
        </w:tc>
      </w:tr>
      <w:tr w:rsidR="007B3871" w14:paraId="292E41CC" w14:textId="77777777" w:rsidTr="00CA2922">
        <w:tc>
          <w:tcPr>
            <w:tcW w:w="2689" w:type="dxa"/>
          </w:tcPr>
          <w:p w14:paraId="1BEF8E47" w14:textId="77777777" w:rsidR="007B3871" w:rsidRPr="00CC451E" w:rsidRDefault="007B3871" w:rsidP="00CC451E">
            <w:pPr>
              <w:pStyle w:val="SIText"/>
            </w:pPr>
            <w:r w:rsidRPr="00CC451E">
              <w:t>Release 1</w:t>
            </w:r>
          </w:p>
        </w:tc>
        <w:tc>
          <w:tcPr>
            <w:tcW w:w="6939" w:type="dxa"/>
          </w:tcPr>
          <w:p w14:paraId="5031FFC6" w14:textId="77777777" w:rsidR="007B3871" w:rsidRPr="00CC451E" w:rsidRDefault="007B3871" w:rsidP="00CC451E">
            <w:pPr>
              <w:pStyle w:val="SIText"/>
            </w:pPr>
            <w:r w:rsidRPr="007B3871">
              <w:t xml:space="preserve">This version released with AMP Australian Meat Processing Training Package Version </w:t>
            </w:r>
            <w:r>
              <w:t>1</w:t>
            </w:r>
            <w:r w:rsidRPr="007B3871">
              <w:t>.0.</w:t>
            </w:r>
          </w:p>
        </w:tc>
      </w:tr>
    </w:tbl>
    <w:p w14:paraId="6E9EF40A" w14:textId="77777777" w:rsidR="00F1480E" w:rsidRDefault="00F1480E" w:rsidP="00F1480E">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A66B7A5" w14:textId="77777777" w:rsidTr="000D7BE6">
        <w:tc>
          <w:tcPr>
            <w:tcW w:w="1396" w:type="pct"/>
            <w:shd w:val="clear" w:color="auto" w:fill="auto"/>
          </w:tcPr>
          <w:p w14:paraId="63052807" w14:textId="77777777" w:rsidR="00F1480E" w:rsidRPr="00923720" w:rsidRDefault="007B3871" w:rsidP="00923720">
            <w:pPr>
              <w:pStyle w:val="SIQUALCODE"/>
            </w:pPr>
            <w:r>
              <w:t>AMP50</w:t>
            </w:r>
            <w:r w:rsidR="00240F26">
              <w:t>2</w:t>
            </w:r>
            <w:r>
              <w:t>15</w:t>
            </w:r>
          </w:p>
        </w:tc>
        <w:tc>
          <w:tcPr>
            <w:tcW w:w="3604" w:type="pct"/>
            <w:shd w:val="clear" w:color="auto" w:fill="auto"/>
          </w:tcPr>
          <w:p w14:paraId="57DD933F" w14:textId="77777777" w:rsidR="00F1480E" w:rsidRPr="00923720" w:rsidRDefault="007B3871" w:rsidP="00A772D9">
            <w:pPr>
              <w:pStyle w:val="SIQUALtitle"/>
            </w:pPr>
            <w:r w:rsidRPr="007B3871">
              <w:t>Diploma of Meat Processing</w:t>
            </w:r>
          </w:p>
        </w:tc>
      </w:tr>
      <w:tr w:rsidR="00A772D9" w:rsidRPr="00963A46" w14:paraId="5B06288D" w14:textId="77777777" w:rsidTr="000D7BE6">
        <w:tc>
          <w:tcPr>
            <w:tcW w:w="5000" w:type="pct"/>
            <w:gridSpan w:val="2"/>
            <w:shd w:val="clear" w:color="auto" w:fill="auto"/>
          </w:tcPr>
          <w:p w14:paraId="01A01408" w14:textId="77777777" w:rsidR="00A772D9" w:rsidRPr="00F07C48" w:rsidRDefault="00A772D9" w:rsidP="00F07C48">
            <w:pPr>
              <w:pStyle w:val="SITextHeading2"/>
            </w:pPr>
            <w:r w:rsidRPr="00F07C48">
              <w:t>Qualification Description</w:t>
            </w:r>
          </w:p>
          <w:p w14:paraId="752D1746" w14:textId="77777777" w:rsidR="00240F26" w:rsidRDefault="00240F26" w:rsidP="00240F26">
            <w:pPr>
              <w:pStyle w:val="SIText"/>
            </w:pPr>
            <w:r>
              <w:t xml:space="preserve">The qualification is for people who are in a management position or who have the potential to move into these positions. People who enter this qualification will usually have substantial experience in a meat industry </w:t>
            </w:r>
            <w:proofErr w:type="gramStart"/>
            <w:r>
              <w:t>sector, and</w:t>
            </w:r>
            <w:proofErr w:type="gramEnd"/>
            <w:r>
              <w:t xml:space="preserve"> will be seeking to improve their business expertise and experience.</w:t>
            </w:r>
          </w:p>
          <w:p w14:paraId="5DE2C440" w14:textId="77777777" w:rsidR="00240F26" w:rsidRDefault="00240F26" w:rsidP="00240F26">
            <w:pPr>
              <w:pStyle w:val="SIText"/>
            </w:pPr>
          </w:p>
          <w:p w14:paraId="5F8FBF50" w14:textId="77777777" w:rsidR="00240F26" w:rsidRDefault="00240F26" w:rsidP="00240F26">
            <w:pPr>
              <w:pStyle w:val="SIText"/>
            </w:pPr>
            <w:r>
              <w:t>People who are considering undertaking this qualification need to be aware that it requires extensive reading, writing of assignments and project work.</w:t>
            </w:r>
          </w:p>
          <w:p w14:paraId="28AB47C4" w14:textId="77777777" w:rsidR="00240F26" w:rsidRDefault="00240F26" w:rsidP="00240F26">
            <w:pPr>
              <w:pStyle w:val="SIText"/>
            </w:pPr>
          </w:p>
          <w:p w14:paraId="4DECECAA" w14:textId="77777777" w:rsidR="00240F26" w:rsidRDefault="00240F26" w:rsidP="00240F26">
            <w:pPr>
              <w:pStyle w:val="SIText"/>
            </w:pPr>
            <w:r>
              <w:t>The Diploma qualification is designed for people who are already employed in the industry and who have the opportunity to draw upon workplace experiences and to carry out assignments and projects in the workplace.</w:t>
            </w:r>
          </w:p>
          <w:p w14:paraId="15401405" w14:textId="77777777" w:rsidR="00240F26" w:rsidRDefault="00240F26" w:rsidP="00240F26">
            <w:pPr>
              <w:pStyle w:val="SIText"/>
            </w:pPr>
          </w:p>
          <w:p w14:paraId="564CCA9F" w14:textId="77777777" w:rsidR="00A772D9" w:rsidRPr="00856837" w:rsidRDefault="00240F26" w:rsidP="00240F26">
            <w:pPr>
              <w:pStyle w:val="SIText"/>
              <w:rPr>
                <w:color w:val="000000" w:themeColor="text1"/>
              </w:rPr>
            </w:pPr>
            <w:r>
              <w:t>No licensing, legislative or certification requirements are known to apply to this qualification at the time of publication</w:t>
            </w:r>
            <w:r w:rsidR="007B3871">
              <w:t>.</w:t>
            </w:r>
          </w:p>
        </w:tc>
      </w:tr>
      <w:tr w:rsidR="00A772D9" w:rsidRPr="00963A46" w14:paraId="50C24673" w14:textId="77777777" w:rsidTr="000D7BE6">
        <w:trPr>
          <w:trHeight w:val="1232"/>
        </w:trPr>
        <w:tc>
          <w:tcPr>
            <w:tcW w:w="5000" w:type="pct"/>
            <w:gridSpan w:val="2"/>
            <w:shd w:val="clear" w:color="auto" w:fill="auto"/>
          </w:tcPr>
          <w:p w14:paraId="164E8D8E" w14:textId="77777777" w:rsidR="00A772D9" w:rsidRDefault="00A772D9" w:rsidP="00856837">
            <w:pPr>
              <w:pStyle w:val="SITextHeading2"/>
            </w:pPr>
            <w:r>
              <w:t>Entry R</w:t>
            </w:r>
            <w:r w:rsidRPr="00940100">
              <w:t>equirements</w:t>
            </w:r>
          </w:p>
          <w:p w14:paraId="5E993C61" w14:textId="77777777" w:rsidR="00240F26" w:rsidRDefault="00240F26" w:rsidP="00240F26">
            <w:pPr>
              <w:pStyle w:val="SIText"/>
            </w:pPr>
            <w:r>
              <w:t>The following units must be completed prior to commencement of this qualification:</w:t>
            </w:r>
          </w:p>
          <w:p w14:paraId="37AE2D21" w14:textId="77777777" w:rsidR="00240F26" w:rsidRDefault="00240F26" w:rsidP="00240F26">
            <w:pPr>
              <w:pStyle w:val="SIText"/>
            </w:pPr>
          </w:p>
          <w:p w14:paraId="3006274D" w14:textId="77777777" w:rsidR="00240F26" w:rsidRDefault="00240F26" w:rsidP="00240F26">
            <w:pPr>
              <w:pStyle w:val="SIText"/>
            </w:pPr>
            <w:r>
              <w:t>AMPCOR401 Manage own work performance</w:t>
            </w:r>
          </w:p>
          <w:p w14:paraId="771E866B" w14:textId="77777777" w:rsidR="00240F26" w:rsidRDefault="00240F26" w:rsidP="00240F26">
            <w:pPr>
              <w:pStyle w:val="SIText"/>
            </w:pPr>
            <w:r>
              <w:t>AMPCOR402 Facilitate Quality Assurance process</w:t>
            </w:r>
          </w:p>
          <w:p w14:paraId="6917A1B7" w14:textId="77777777" w:rsidR="00240F26" w:rsidRDefault="00240F26" w:rsidP="00240F26">
            <w:pPr>
              <w:pStyle w:val="SIText"/>
            </w:pPr>
            <w:r>
              <w:t>AMPCOR403 Participate in workplace health and safety risk control process</w:t>
            </w:r>
          </w:p>
          <w:p w14:paraId="4AA3EA95" w14:textId="77777777" w:rsidR="00240F26" w:rsidRDefault="00240F26" w:rsidP="00240F26">
            <w:pPr>
              <w:pStyle w:val="SIText"/>
            </w:pPr>
            <w:r>
              <w:t>AMPCOR404 Facilitate hygiene and sanitation performance</w:t>
            </w:r>
          </w:p>
          <w:p w14:paraId="0D6B2EB3" w14:textId="77777777" w:rsidR="001F28F9" w:rsidRDefault="00240F26" w:rsidP="00240F26">
            <w:pPr>
              <w:pStyle w:val="SIText"/>
            </w:pPr>
            <w:r>
              <w:t>Or deemed equivalence in industry skills and knowledge</w:t>
            </w:r>
          </w:p>
          <w:p w14:paraId="63EB30F6" w14:textId="77777777" w:rsidR="00240F26" w:rsidRPr="008908DE" w:rsidRDefault="00240F26" w:rsidP="00240F26">
            <w:pPr>
              <w:pStyle w:val="SIText"/>
            </w:pPr>
          </w:p>
        </w:tc>
      </w:tr>
      <w:tr w:rsidR="004270D2" w:rsidRPr="00963A46" w14:paraId="45CF7BDD" w14:textId="77777777" w:rsidTr="004270D2">
        <w:trPr>
          <w:trHeight w:val="9771"/>
        </w:trPr>
        <w:tc>
          <w:tcPr>
            <w:tcW w:w="5000" w:type="pct"/>
            <w:gridSpan w:val="2"/>
            <w:shd w:val="clear" w:color="auto" w:fill="auto"/>
          </w:tcPr>
          <w:p w14:paraId="481597FF" w14:textId="77777777" w:rsidR="004270D2" w:rsidRPr="00856837" w:rsidRDefault="004270D2" w:rsidP="00856837">
            <w:pPr>
              <w:pStyle w:val="SITextHeading2"/>
            </w:pPr>
            <w:r w:rsidRPr="00856837">
              <w:lastRenderedPageBreak/>
              <w:t>Packaging Rules</w:t>
            </w:r>
          </w:p>
          <w:p w14:paraId="7F74F2E4" w14:textId="77777777" w:rsidR="004270D2" w:rsidRPr="00AA1D1B" w:rsidRDefault="004270D2" w:rsidP="001F28F9">
            <w:pPr>
              <w:pStyle w:val="SIText"/>
            </w:pPr>
            <w:r w:rsidRPr="00AA1D1B">
              <w:t xml:space="preserve">To achieve this qualification, competency must be demonstrated in: </w:t>
            </w:r>
          </w:p>
          <w:p w14:paraId="44970C30" w14:textId="77777777" w:rsidR="004270D2" w:rsidRDefault="007B3871" w:rsidP="001F28F9">
            <w:pPr>
              <w:pStyle w:val="SIBulletList1"/>
            </w:pPr>
            <w:r>
              <w:t>6</w:t>
            </w:r>
            <w:r w:rsidR="004270D2">
              <w:t xml:space="preserve"> units of competency:</w:t>
            </w:r>
          </w:p>
          <w:p w14:paraId="71BB74E9" w14:textId="77777777" w:rsidR="004270D2" w:rsidRPr="000C490A" w:rsidRDefault="007B3871" w:rsidP="004545D5">
            <w:pPr>
              <w:pStyle w:val="SIBulletList2"/>
            </w:pPr>
            <w:r>
              <w:t>0</w:t>
            </w:r>
            <w:r w:rsidR="004270D2" w:rsidRPr="000C490A">
              <w:t xml:space="preserve"> core units plus</w:t>
            </w:r>
          </w:p>
          <w:p w14:paraId="3F8108EE" w14:textId="77777777" w:rsidR="004270D2" w:rsidRDefault="007B3871" w:rsidP="004545D5">
            <w:pPr>
              <w:pStyle w:val="SIBulletList2"/>
            </w:pPr>
            <w:r>
              <w:t>6</w:t>
            </w:r>
            <w:r w:rsidR="004270D2" w:rsidRPr="000C490A">
              <w:t xml:space="preserve"> elective units.</w:t>
            </w:r>
          </w:p>
          <w:p w14:paraId="544056B8" w14:textId="77777777" w:rsidR="004270D2" w:rsidRPr="00E048B1" w:rsidRDefault="004270D2" w:rsidP="00E048B1">
            <w:pPr>
              <w:pStyle w:val="SIText"/>
            </w:pPr>
          </w:p>
          <w:p w14:paraId="434BBCE4" w14:textId="77777777" w:rsidR="004270D2" w:rsidRDefault="004270D2" w:rsidP="001F28F9">
            <w:pPr>
              <w:pStyle w:val="SIText"/>
            </w:pPr>
          </w:p>
          <w:p w14:paraId="4B9A4DD2" w14:textId="77777777" w:rsidR="004270D2" w:rsidRPr="000C490A" w:rsidRDefault="004270D2" w:rsidP="00CA303F">
            <w:pPr>
              <w:pStyle w:val="SIText"/>
            </w:pPr>
            <w:r w:rsidRPr="001F087A">
              <w:t xml:space="preserve">Elective units must </w:t>
            </w:r>
            <w:r>
              <w:t>ensure</w:t>
            </w:r>
            <w:r w:rsidRPr="001F087A">
              <w:t xml:space="preserve"> the integrity of the qualification’s A</w:t>
            </w:r>
            <w:r>
              <w:t>ustralian Qualification</w:t>
            </w:r>
            <w:r w:rsidRPr="001F087A">
              <w:t xml:space="preserve"> Framework (AQF) alignment and contribute to a valid, industry-supported vocational outcome.</w:t>
            </w:r>
            <w:r>
              <w:t xml:space="preserve"> </w:t>
            </w:r>
            <w:r w:rsidRPr="000C490A">
              <w:t xml:space="preserve">The electives </w:t>
            </w:r>
            <w:r>
              <w:t>are to be chosen as follows</w:t>
            </w:r>
            <w:r w:rsidRPr="000C490A">
              <w:t>:</w:t>
            </w:r>
          </w:p>
          <w:p w14:paraId="79A846B4" w14:textId="77777777" w:rsidR="004270D2" w:rsidRDefault="007B3871" w:rsidP="00E438C3">
            <w:pPr>
              <w:pStyle w:val="SIBulletList1"/>
            </w:pPr>
            <w:r>
              <w:t>4 units</w:t>
            </w:r>
            <w:r w:rsidR="004270D2">
              <w:t xml:space="preserve"> </w:t>
            </w:r>
            <w:r w:rsidR="004270D2" w:rsidRPr="000C490A">
              <w:t>from the electives listed below</w:t>
            </w:r>
          </w:p>
          <w:p w14:paraId="47AD6A4A" w14:textId="77777777" w:rsidR="004270D2" w:rsidRDefault="007B3871" w:rsidP="007B3871">
            <w:pPr>
              <w:pStyle w:val="SIBulletList1"/>
            </w:pPr>
            <w:r w:rsidRPr="007B3871">
              <w:t>2 additional units from the elective list, or this or any other endorsed Training Package or Accredited Course. Selected units must be relevant to job outcomes in meat retailing management and must be chosen to ensure the integrity of the qualification outcome at AQF level 5.</w:t>
            </w:r>
          </w:p>
          <w:p w14:paraId="62D37F4F" w14:textId="77777777" w:rsidR="004270D2" w:rsidRDefault="004270D2" w:rsidP="00E438C3">
            <w:pPr>
              <w:pStyle w:val="SIText"/>
            </w:pPr>
          </w:p>
          <w:p w14:paraId="66C7DF26" w14:textId="77777777" w:rsidR="004270D2" w:rsidRPr="00856837" w:rsidRDefault="004270D2" w:rsidP="00856837">
            <w:pPr>
              <w:pStyle w:val="SITextHeading2"/>
              <w:rPr>
                <w:b w:val="0"/>
              </w:rPr>
            </w:pPr>
          </w:p>
          <w:p w14:paraId="1CC8B2C3" w14:textId="77777777" w:rsidR="004270D2" w:rsidRDefault="004270D2" w:rsidP="00894FBB">
            <w:pPr>
              <w:pStyle w:val="SITextHeading2"/>
              <w:rPr>
                <w:b w:val="0"/>
              </w:rPr>
            </w:pPr>
            <w:r w:rsidRPr="00894FBB">
              <w:t>Elective Units</w:t>
            </w:r>
          </w:p>
          <w:p w14:paraId="5A7EA347" w14:textId="20A71BBE" w:rsidR="004270D2" w:rsidRDefault="005027D5" w:rsidP="00894FBB">
            <w:pPr>
              <w:rPr>
                <w:color w:val="00B050"/>
                <w:lang w:eastAsia="en-US"/>
              </w:rPr>
            </w:pPr>
            <w:r>
              <w:rPr>
                <w:color w:val="00B050"/>
                <w:lang w:eastAsia="en-US"/>
              </w:rPr>
              <w:t>Units from AMP50115 Diploma of Meat Processing (Meat Retailing) have been added to the table in green</w:t>
            </w:r>
            <w:r w:rsidR="00D021C7">
              <w:rPr>
                <w:color w:val="00B050"/>
                <w:lang w:eastAsia="en-US"/>
              </w:rPr>
              <w:t xml:space="preserve"> text</w:t>
            </w:r>
          </w:p>
          <w:p w14:paraId="116E553E" w14:textId="1A365FFA" w:rsidR="00D021C7" w:rsidRPr="00D021C7" w:rsidRDefault="00D021C7" w:rsidP="00894FBB">
            <w:pPr>
              <w:rPr>
                <w:color w:val="FF0000"/>
                <w:lang w:eastAsia="en-US"/>
              </w:rPr>
            </w:pPr>
            <w:r>
              <w:rPr>
                <w:color w:val="FF0000"/>
                <w:lang w:eastAsia="en-US"/>
              </w:rPr>
              <w:t>Red text indicates a proposed change to current units/requirements</w:t>
            </w:r>
          </w:p>
          <w:tbl>
            <w:tblPr>
              <w:tblStyle w:val="TableGrid"/>
              <w:tblW w:w="0" w:type="auto"/>
              <w:tblLook w:val="04A0" w:firstRow="1" w:lastRow="0" w:firstColumn="1" w:lastColumn="0" w:noHBand="0" w:noVBand="1"/>
            </w:tblPr>
            <w:tblGrid>
              <w:gridCol w:w="1718"/>
              <w:gridCol w:w="5670"/>
            </w:tblGrid>
            <w:tr w:rsidR="005027D5" w:rsidRPr="005C7EA8" w14:paraId="37E990EE" w14:textId="77777777" w:rsidTr="008846E4">
              <w:tc>
                <w:tcPr>
                  <w:tcW w:w="1718" w:type="dxa"/>
                </w:tcPr>
                <w:p w14:paraId="687B6DC3" w14:textId="4BC4684A" w:rsidR="005027D5" w:rsidRPr="005027D5" w:rsidRDefault="005027D5" w:rsidP="00240F26">
                  <w:pPr>
                    <w:spacing w:line="384" w:lineRule="atLeast"/>
                    <w:rPr>
                      <w:rFonts w:cs="Arial"/>
                      <w:color w:val="00B050"/>
                      <w:sz w:val="20"/>
                      <w:szCs w:val="20"/>
                    </w:rPr>
                  </w:pPr>
                  <w:r w:rsidRPr="005027D5">
                    <w:rPr>
                      <w:rFonts w:cs="Arial"/>
                      <w:color w:val="00B050"/>
                      <w:sz w:val="20"/>
                      <w:szCs w:val="20"/>
                    </w:rPr>
                    <w:t>AHCBUS603</w:t>
                  </w:r>
                </w:p>
              </w:tc>
              <w:tc>
                <w:tcPr>
                  <w:tcW w:w="5670" w:type="dxa"/>
                </w:tcPr>
                <w:p w14:paraId="622EC933" w14:textId="6BD591FE" w:rsidR="005027D5" w:rsidRPr="005027D5" w:rsidRDefault="005027D5" w:rsidP="00240F26">
                  <w:pPr>
                    <w:spacing w:line="384" w:lineRule="atLeast"/>
                    <w:rPr>
                      <w:rFonts w:cs="Arial"/>
                      <w:color w:val="00B050"/>
                      <w:sz w:val="20"/>
                      <w:szCs w:val="20"/>
                    </w:rPr>
                  </w:pPr>
                  <w:r w:rsidRPr="005027D5">
                    <w:rPr>
                      <w:rFonts w:cs="Arial"/>
                      <w:color w:val="00B050"/>
                      <w:sz w:val="20"/>
                      <w:szCs w:val="20"/>
                    </w:rPr>
                    <w:t>Develop and review a strategic plan</w:t>
                  </w:r>
                </w:p>
              </w:tc>
            </w:tr>
            <w:tr w:rsidR="00240F26" w:rsidRPr="005C7EA8" w14:paraId="6B6AA642" w14:textId="77777777" w:rsidTr="008846E4">
              <w:tc>
                <w:tcPr>
                  <w:tcW w:w="1718" w:type="dxa"/>
                </w:tcPr>
                <w:p w14:paraId="474ABCB9"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AMPMGT501</w:t>
                  </w:r>
                </w:p>
              </w:tc>
              <w:tc>
                <w:tcPr>
                  <w:tcW w:w="5670" w:type="dxa"/>
                </w:tcPr>
                <w:p w14:paraId="1936EE8F"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Design and manage the food safety system</w:t>
                  </w:r>
                </w:p>
              </w:tc>
            </w:tr>
            <w:tr w:rsidR="00240F26" w:rsidRPr="005C7EA8" w14:paraId="2D6C60F4" w14:textId="77777777" w:rsidTr="008846E4">
              <w:tc>
                <w:tcPr>
                  <w:tcW w:w="1718" w:type="dxa"/>
                </w:tcPr>
                <w:p w14:paraId="757928A9"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AMPMGT502</w:t>
                  </w:r>
                </w:p>
              </w:tc>
              <w:tc>
                <w:tcPr>
                  <w:tcW w:w="5670" w:type="dxa"/>
                </w:tcPr>
                <w:p w14:paraId="4419D0CF"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Manage new product or process development</w:t>
                  </w:r>
                </w:p>
              </w:tc>
            </w:tr>
            <w:tr w:rsidR="005027D5" w:rsidRPr="005C7EA8" w14:paraId="4A1EBFE8" w14:textId="77777777" w:rsidTr="008846E4">
              <w:tc>
                <w:tcPr>
                  <w:tcW w:w="1718" w:type="dxa"/>
                </w:tcPr>
                <w:p w14:paraId="7EEED24F" w14:textId="149831C5" w:rsidR="005027D5" w:rsidRPr="005027D5" w:rsidRDefault="005027D5" w:rsidP="00240F26">
                  <w:pPr>
                    <w:spacing w:line="384" w:lineRule="atLeast"/>
                    <w:rPr>
                      <w:rFonts w:cs="Arial"/>
                      <w:color w:val="00B050"/>
                      <w:sz w:val="20"/>
                      <w:szCs w:val="20"/>
                    </w:rPr>
                  </w:pPr>
                  <w:r w:rsidRPr="005027D5">
                    <w:rPr>
                      <w:rFonts w:cs="Arial"/>
                      <w:color w:val="00B050"/>
                      <w:sz w:val="20"/>
                      <w:szCs w:val="20"/>
                    </w:rPr>
                    <w:t>AMPMGT503</w:t>
                  </w:r>
                </w:p>
              </w:tc>
              <w:tc>
                <w:tcPr>
                  <w:tcW w:w="5670" w:type="dxa"/>
                </w:tcPr>
                <w:p w14:paraId="2B071789" w14:textId="58B77687" w:rsidR="005027D5" w:rsidRPr="005027D5" w:rsidRDefault="005027D5" w:rsidP="00240F26">
                  <w:pPr>
                    <w:spacing w:line="384" w:lineRule="atLeast"/>
                    <w:rPr>
                      <w:rFonts w:cs="Arial"/>
                      <w:color w:val="00B050"/>
                      <w:sz w:val="20"/>
                      <w:szCs w:val="20"/>
                    </w:rPr>
                  </w:pPr>
                  <w:r w:rsidRPr="005027D5">
                    <w:rPr>
                      <w:rFonts w:cs="Arial"/>
                      <w:color w:val="00B050"/>
                      <w:sz w:val="20"/>
                      <w:szCs w:val="20"/>
                    </w:rPr>
                    <w:t>Develop and assess a meat retailing business opportunity</w:t>
                  </w:r>
                </w:p>
              </w:tc>
            </w:tr>
            <w:tr w:rsidR="00240F26" w:rsidRPr="005C7EA8" w14:paraId="013E50AE" w14:textId="77777777" w:rsidTr="008846E4">
              <w:tc>
                <w:tcPr>
                  <w:tcW w:w="1718" w:type="dxa"/>
                </w:tcPr>
                <w:p w14:paraId="31D03C9E"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AMPMGT504</w:t>
                  </w:r>
                </w:p>
              </w:tc>
              <w:tc>
                <w:tcPr>
                  <w:tcW w:w="5670" w:type="dxa"/>
                </w:tcPr>
                <w:p w14:paraId="1CB25A48"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Develop, manage and maintain quality systems</w:t>
                  </w:r>
                </w:p>
              </w:tc>
            </w:tr>
            <w:tr w:rsidR="00240F26" w:rsidRPr="005C7EA8" w14:paraId="7A96EEA5" w14:textId="77777777" w:rsidTr="008846E4">
              <w:tc>
                <w:tcPr>
                  <w:tcW w:w="1718" w:type="dxa"/>
                </w:tcPr>
                <w:p w14:paraId="4EA9D27D"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AMPMGT505</w:t>
                  </w:r>
                </w:p>
              </w:tc>
              <w:tc>
                <w:tcPr>
                  <w:tcW w:w="5670" w:type="dxa"/>
                </w:tcPr>
                <w:p w14:paraId="63FCF6DA"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Manage maintenance systems</w:t>
                  </w:r>
                </w:p>
              </w:tc>
            </w:tr>
            <w:tr w:rsidR="00240F26" w:rsidRPr="005C7EA8" w14:paraId="28212214" w14:textId="77777777" w:rsidTr="008846E4">
              <w:tc>
                <w:tcPr>
                  <w:tcW w:w="1718" w:type="dxa"/>
                </w:tcPr>
                <w:p w14:paraId="0B4E2DE6"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AMPMGT506</w:t>
                  </w:r>
                </w:p>
              </w:tc>
              <w:tc>
                <w:tcPr>
                  <w:tcW w:w="5670" w:type="dxa"/>
                </w:tcPr>
                <w:p w14:paraId="51439111"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Manage utilities and energy</w:t>
                  </w:r>
                </w:p>
              </w:tc>
            </w:tr>
            <w:tr w:rsidR="00240F26" w:rsidRPr="005C7EA8" w14:paraId="68E4B36F" w14:textId="77777777" w:rsidTr="008846E4">
              <w:tc>
                <w:tcPr>
                  <w:tcW w:w="1718" w:type="dxa"/>
                </w:tcPr>
                <w:p w14:paraId="1A251822"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AMPMGT507</w:t>
                  </w:r>
                </w:p>
              </w:tc>
              <w:tc>
                <w:tcPr>
                  <w:tcW w:w="5670" w:type="dxa"/>
                </w:tcPr>
                <w:p w14:paraId="1C1B930A"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Manage and improve meat industry plant operations</w:t>
                  </w:r>
                </w:p>
              </w:tc>
            </w:tr>
            <w:tr w:rsidR="00240F26" w:rsidRPr="005C7EA8" w14:paraId="2AE002AF" w14:textId="77777777" w:rsidTr="008846E4">
              <w:tc>
                <w:tcPr>
                  <w:tcW w:w="1718" w:type="dxa"/>
                </w:tcPr>
                <w:p w14:paraId="28C48A22"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AMPMGT508</w:t>
                  </w:r>
                </w:p>
              </w:tc>
              <w:tc>
                <w:tcPr>
                  <w:tcW w:w="5670" w:type="dxa"/>
                </w:tcPr>
                <w:p w14:paraId="16F407E8"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Manage environmental impacts of meat processing operations</w:t>
                  </w:r>
                </w:p>
              </w:tc>
            </w:tr>
            <w:tr w:rsidR="00240F26" w:rsidRPr="005C7EA8" w14:paraId="094E8931" w14:textId="77777777" w:rsidTr="008846E4">
              <w:tc>
                <w:tcPr>
                  <w:tcW w:w="1718" w:type="dxa"/>
                </w:tcPr>
                <w:p w14:paraId="6ED3BE46"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AMPMGT509</w:t>
                  </w:r>
                </w:p>
              </w:tc>
              <w:tc>
                <w:tcPr>
                  <w:tcW w:w="5670" w:type="dxa"/>
                </w:tcPr>
                <w:p w14:paraId="4C37874E"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Manage, maintain and continuously improve workplace health and safety plans and systems</w:t>
                  </w:r>
                </w:p>
              </w:tc>
            </w:tr>
            <w:tr w:rsidR="00240F26" w:rsidRPr="005C7EA8" w14:paraId="69A62D09" w14:textId="77777777" w:rsidTr="008846E4">
              <w:tc>
                <w:tcPr>
                  <w:tcW w:w="1718" w:type="dxa"/>
                </w:tcPr>
                <w:p w14:paraId="24F1C5B7"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AMPMGT510</w:t>
                  </w:r>
                </w:p>
              </w:tc>
              <w:tc>
                <w:tcPr>
                  <w:tcW w:w="5670" w:type="dxa"/>
                </w:tcPr>
                <w:p w14:paraId="6A3AB7B3"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Manage transportation of meat, meat products and meat by-products</w:t>
                  </w:r>
                </w:p>
              </w:tc>
            </w:tr>
            <w:tr w:rsidR="007D1E86" w:rsidRPr="005C7EA8" w14:paraId="16FD4602" w14:textId="77777777" w:rsidTr="008846E4">
              <w:tc>
                <w:tcPr>
                  <w:tcW w:w="1718" w:type="dxa"/>
                </w:tcPr>
                <w:p w14:paraId="24DEC48B" w14:textId="319D7DA3" w:rsidR="007D1E86" w:rsidRPr="007D1E86" w:rsidRDefault="007D1E86" w:rsidP="00240F26">
                  <w:pPr>
                    <w:spacing w:line="384" w:lineRule="atLeast"/>
                    <w:rPr>
                      <w:rFonts w:cs="Arial"/>
                      <w:color w:val="FF0000"/>
                      <w:sz w:val="20"/>
                      <w:szCs w:val="20"/>
                    </w:rPr>
                  </w:pPr>
                  <w:r w:rsidRPr="007D1E86">
                    <w:rPr>
                      <w:rFonts w:cs="Arial"/>
                      <w:color w:val="FF0000"/>
                      <w:sz w:val="20"/>
                      <w:szCs w:val="20"/>
                    </w:rPr>
                    <w:t>AMP</w:t>
                  </w:r>
                  <w:r w:rsidR="00401307">
                    <w:rPr>
                      <w:rFonts w:cs="Arial"/>
                      <w:color w:val="FF0000"/>
                      <w:sz w:val="20"/>
                      <w:szCs w:val="20"/>
                    </w:rPr>
                    <w:t>MGT511</w:t>
                  </w:r>
                </w:p>
              </w:tc>
              <w:tc>
                <w:tcPr>
                  <w:tcW w:w="5670" w:type="dxa"/>
                </w:tcPr>
                <w:p w14:paraId="1126C26B" w14:textId="761DFD4E" w:rsidR="007D1E86" w:rsidRPr="007D1E86" w:rsidRDefault="007D1E86" w:rsidP="00240F26">
                  <w:pPr>
                    <w:spacing w:line="384" w:lineRule="atLeast"/>
                    <w:rPr>
                      <w:rFonts w:cs="Arial"/>
                      <w:color w:val="FF0000"/>
                      <w:sz w:val="20"/>
                      <w:szCs w:val="20"/>
                    </w:rPr>
                  </w:pPr>
                  <w:commentRangeStart w:id="5"/>
                  <w:r w:rsidRPr="007D1E86">
                    <w:rPr>
                      <w:rFonts w:cs="Arial"/>
                      <w:color w:val="FF0000"/>
                      <w:sz w:val="20"/>
                      <w:szCs w:val="20"/>
                    </w:rPr>
                    <w:t xml:space="preserve">Manage feedlot facility </w:t>
                  </w:r>
                  <w:commentRangeEnd w:id="5"/>
                  <w:r w:rsidRPr="007D1E86">
                    <w:rPr>
                      <w:rStyle w:val="CommentReference"/>
                      <w:color w:val="FF0000"/>
                    </w:rPr>
                    <w:commentReference w:id="5"/>
                  </w:r>
                </w:p>
              </w:tc>
            </w:tr>
            <w:tr w:rsidR="00AC431E" w:rsidRPr="005C7EA8" w14:paraId="63343E31" w14:textId="77777777" w:rsidTr="008846E4">
              <w:tc>
                <w:tcPr>
                  <w:tcW w:w="1718" w:type="dxa"/>
                </w:tcPr>
                <w:p w14:paraId="05BFC12C" w14:textId="24811E1B" w:rsidR="00AC431E" w:rsidRPr="007D1E86" w:rsidRDefault="00AC431E" w:rsidP="00240F26">
                  <w:pPr>
                    <w:spacing w:line="384" w:lineRule="atLeast"/>
                    <w:rPr>
                      <w:rFonts w:cs="Arial"/>
                      <w:color w:val="FF0000"/>
                      <w:sz w:val="20"/>
                      <w:szCs w:val="20"/>
                    </w:rPr>
                  </w:pPr>
                  <w:r>
                    <w:rPr>
                      <w:rFonts w:cs="Arial"/>
                      <w:color w:val="FF0000"/>
                      <w:sz w:val="20"/>
                      <w:szCs w:val="20"/>
                    </w:rPr>
                    <w:t>AMP</w:t>
                  </w:r>
                  <w:r w:rsidR="00BA35EE">
                    <w:rPr>
                      <w:rFonts w:cs="Arial"/>
                      <w:color w:val="FF0000"/>
                      <w:sz w:val="20"/>
                      <w:szCs w:val="20"/>
                    </w:rPr>
                    <w:t>MGT512</w:t>
                  </w:r>
                </w:p>
              </w:tc>
              <w:tc>
                <w:tcPr>
                  <w:tcW w:w="5670" w:type="dxa"/>
                </w:tcPr>
                <w:p w14:paraId="28626E75" w14:textId="7CA09AA4" w:rsidR="00AC431E" w:rsidRPr="007D1E86" w:rsidRDefault="00AC431E" w:rsidP="00240F26">
                  <w:pPr>
                    <w:spacing w:line="384" w:lineRule="atLeast"/>
                    <w:rPr>
                      <w:rFonts w:cs="Arial"/>
                      <w:color w:val="FF0000"/>
                      <w:sz w:val="20"/>
                      <w:szCs w:val="20"/>
                    </w:rPr>
                  </w:pPr>
                  <w:commentRangeStart w:id="6"/>
                  <w:r w:rsidRPr="00AC431E">
                    <w:rPr>
                      <w:rFonts w:cs="Arial"/>
                      <w:color w:val="FF0000"/>
                      <w:sz w:val="20"/>
                      <w:szCs w:val="20"/>
                    </w:rPr>
                    <w:t>Manage supply chain and enterprise animal welfare performance</w:t>
                  </w:r>
                  <w:commentRangeEnd w:id="6"/>
                  <w:r>
                    <w:rPr>
                      <w:rStyle w:val="CommentReference"/>
                    </w:rPr>
                    <w:commentReference w:id="6"/>
                  </w:r>
                </w:p>
              </w:tc>
            </w:tr>
            <w:tr w:rsidR="00240F26" w:rsidRPr="005C7EA8" w14:paraId="5D1D10ED" w14:textId="77777777" w:rsidTr="008846E4">
              <w:tc>
                <w:tcPr>
                  <w:tcW w:w="1718" w:type="dxa"/>
                </w:tcPr>
                <w:p w14:paraId="271A9866"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BSBFIM501</w:t>
                  </w:r>
                </w:p>
              </w:tc>
              <w:tc>
                <w:tcPr>
                  <w:tcW w:w="5670" w:type="dxa"/>
                </w:tcPr>
                <w:p w14:paraId="42554AA2"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Manage budgets and financial plans</w:t>
                  </w:r>
                </w:p>
              </w:tc>
            </w:tr>
            <w:tr w:rsidR="00D021C7" w:rsidRPr="005C7EA8" w14:paraId="01102BAB" w14:textId="77777777" w:rsidTr="008846E4">
              <w:tc>
                <w:tcPr>
                  <w:tcW w:w="1718" w:type="dxa"/>
                </w:tcPr>
                <w:p w14:paraId="36A28903" w14:textId="0953DA0F" w:rsidR="00D021C7" w:rsidRPr="00D021C7" w:rsidRDefault="00D021C7" w:rsidP="00240F26">
                  <w:pPr>
                    <w:spacing w:line="384" w:lineRule="atLeast"/>
                    <w:rPr>
                      <w:rFonts w:cs="Arial"/>
                      <w:color w:val="00B050"/>
                      <w:sz w:val="20"/>
                      <w:szCs w:val="20"/>
                    </w:rPr>
                  </w:pPr>
                  <w:r>
                    <w:rPr>
                      <w:rFonts w:cs="Arial"/>
                      <w:color w:val="00B050"/>
                      <w:sz w:val="20"/>
                      <w:szCs w:val="20"/>
                    </w:rPr>
                    <w:t>BSBINN601</w:t>
                  </w:r>
                </w:p>
              </w:tc>
              <w:tc>
                <w:tcPr>
                  <w:tcW w:w="5670" w:type="dxa"/>
                </w:tcPr>
                <w:p w14:paraId="146EFDED" w14:textId="182B85F1" w:rsidR="00D021C7" w:rsidRPr="00D021C7" w:rsidRDefault="00D021C7" w:rsidP="00240F26">
                  <w:pPr>
                    <w:spacing w:line="384" w:lineRule="atLeast"/>
                    <w:rPr>
                      <w:rFonts w:cs="Arial"/>
                      <w:color w:val="00B050"/>
                      <w:sz w:val="20"/>
                      <w:szCs w:val="20"/>
                    </w:rPr>
                  </w:pPr>
                  <w:r w:rsidRPr="00D021C7">
                    <w:rPr>
                      <w:rFonts w:cs="Arial"/>
                      <w:color w:val="00B050"/>
                      <w:sz w:val="20"/>
                      <w:szCs w:val="20"/>
                    </w:rPr>
                    <w:t>Lead and manage organisational change</w:t>
                  </w:r>
                </w:p>
              </w:tc>
            </w:tr>
            <w:tr w:rsidR="00240F26" w:rsidRPr="005C7EA8" w14:paraId="485F1795" w14:textId="77777777" w:rsidTr="008846E4">
              <w:tc>
                <w:tcPr>
                  <w:tcW w:w="1718" w:type="dxa"/>
                </w:tcPr>
                <w:p w14:paraId="3F1F3967"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BSBMGT605</w:t>
                  </w:r>
                </w:p>
              </w:tc>
              <w:tc>
                <w:tcPr>
                  <w:tcW w:w="5670" w:type="dxa"/>
                </w:tcPr>
                <w:p w14:paraId="2BE9EE13"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Provide leadership across the organisation</w:t>
                  </w:r>
                </w:p>
              </w:tc>
            </w:tr>
            <w:tr w:rsidR="00D021C7" w:rsidRPr="005C7EA8" w14:paraId="57CBA274" w14:textId="77777777" w:rsidTr="008846E4">
              <w:tc>
                <w:tcPr>
                  <w:tcW w:w="1718" w:type="dxa"/>
                </w:tcPr>
                <w:p w14:paraId="6EA7E6F7" w14:textId="7E9D3C09" w:rsidR="00D021C7" w:rsidRPr="00D021C7" w:rsidRDefault="00D021C7" w:rsidP="00240F26">
                  <w:pPr>
                    <w:spacing w:line="384" w:lineRule="atLeast"/>
                    <w:rPr>
                      <w:rFonts w:cs="Arial"/>
                      <w:color w:val="00B050"/>
                      <w:sz w:val="20"/>
                      <w:szCs w:val="20"/>
                    </w:rPr>
                  </w:pPr>
                  <w:r>
                    <w:rPr>
                      <w:rFonts w:cs="Arial"/>
                      <w:color w:val="00B050"/>
                      <w:sz w:val="20"/>
                      <w:szCs w:val="20"/>
                    </w:rPr>
                    <w:t>BSBMGT605</w:t>
                  </w:r>
                </w:p>
              </w:tc>
              <w:tc>
                <w:tcPr>
                  <w:tcW w:w="5670" w:type="dxa"/>
                </w:tcPr>
                <w:p w14:paraId="3A5486FE" w14:textId="75E76D8E" w:rsidR="00D021C7" w:rsidRPr="00D021C7" w:rsidRDefault="00D021C7" w:rsidP="00240F26">
                  <w:pPr>
                    <w:spacing w:line="384" w:lineRule="atLeast"/>
                    <w:rPr>
                      <w:rFonts w:cs="Arial"/>
                      <w:color w:val="00B050"/>
                      <w:sz w:val="20"/>
                      <w:szCs w:val="20"/>
                    </w:rPr>
                  </w:pPr>
                  <w:r>
                    <w:rPr>
                      <w:rFonts w:cs="Arial"/>
                      <w:color w:val="00B050"/>
                      <w:sz w:val="20"/>
                      <w:szCs w:val="20"/>
                    </w:rPr>
                    <w:t>Develop and implement a business plan</w:t>
                  </w:r>
                </w:p>
              </w:tc>
            </w:tr>
            <w:tr w:rsidR="00D021C7" w:rsidRPr="005C7EA8" w14:paraId="706324F0" w14:textId="77777777" w:rsidTr="008846E4">
              <w:tc>
                <w:tcPr>
                  <w:tcW w:w="1718" w:type="dxa"/>
                </w:tcPr>
                <w:p w14:paraId="1F081827" w14:textId="2DE71FA8" w:rsidR="00D021C7" w:rsidRPr="00D021C7" w:rsidRDefault="00D021C7" w:rsidP="00240F26">
                  <w:pPr>
                    <w:spacing w:line="384" w:lineRule="atLeast"/>
                    <w:rPr>
                      <w:rFonts w:cs="Arial"/>
                      <w:color w:val="00B050"/>
                      <w:sz w:val="20"/>
                      <w:szCs w:val="20"/>
                    </w:rPr>
                  </w:pPr>
                  <w:r w:rsidRPr="00D021C7">
                    <w:rPr>
                      <w:rFonts w:cs="Arial"/>
                      <w:color w:val="00B050"/>
                      <w:sz w:val="20"/>
                      <w:szCs w:val="20"/>
                    </w:rPr>
                    <w:t>SBSMKG502</w:t>
                  </w:r>
                </w:p>
              </w:tc>
              <w:tc>
                <w:tcPr>
                  <w:tcW w:w="5670" w:type="dxa"/>
                </w:tcPr>
                <w:p w14:paraId="1493424C" w14:textId="7C4B74E2" w:rsidR="00D021C7" w:rsidRPr="00D021C7" w:rsidRDefault="00D021C7" w:rsidP="00240F26">
                  <w:pPr>
                    <w:spacing w:line="384" w:lineRule="atLeast"/>
                    <w:rPr>
                      <w:rFonts w:cs="Arial"/>
                      <w:color w:val="00B050"/>
                      <w:sz w:val="20"/>
                      <w:szCs w:val="20"/>
                    </w:rPr>
                  </w:pPr>
                  <w:r>
                    <w:rPr>
                      <w:rFonts w:cs="Arial"/>
                      <w:color w:val="00B050"/>
                      <w:sz w:val="20"/>
                      <w:szCs w:val="20"/>
                    </w:rPr>
                    <w:t>Establish and adjust the marketing mix</w:t>
                  </w:r>
                </w:p>
              </w:tc>
            </w:tr>
            <w:tr w:rsidR="00240F26" w:rsidRPr="005C7EA8" w14:paraId="2133B8E2" w14:textId="77777777" w:rsidTr="008846E4">
              <w:tc>
                <w:tcPr>
                  <w:tcW w:w="1718" w:type="dxa"/>
                </w:tcPr>
                <w:p w14:paraId="03189051" w14:textId="77777777" w:rsidR="00240F26" w:rsidRP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lastRenderedPageBreak/>
                    <w:t>MSL916005</w:t>
                  </w:r>
                </w:p>
              </w:tc>
              <w:tc>
                <w:tcPr>
                  <w:tcW w:w="5670" w:type="dxa"/>
                </w:tcPr>
                <w:p w14:paraId="30D74AE5" w14:textId="4D722C67" w:rsidR="00240F26" w:rsidRDefault="00240F26" w:rsidP="00240F26">
                  <w:pPr>
                    <w:spacing w:line="384" w:lineRule="atLeast"/>
                    <w:rPr>
                      <w:rFonts w:cs="Arial"/>
                      <w:color w:val="000000" w:themeColor="text1"/>
                      <w:sz w:val="20"/>
                      <w:szCs w:val="20"/>
                    </w:rPr>
                  </w:pPr>
                  <w:r w:rsidRPr="00240F26">
                    <w:rPr>
                      <w:rFonts w:cs="Arial"/>
                      <w:color w:val="000000" w:themeColor="text1"/>
                      <w:sz w:val="20"/>
                      <w:szCs w:val="20"/>
                    </w:rPr>
                    <w:t>Manage complex projects</w:t>
                  </w:r>
                  <w:r w:rsidR="005027D5">
                    <w:rPr>
                      <w:rFonts w:cs="Arial"/>
                      <w:color w:val="000000" w:themeColor="text1"/>
                      <w:sz w:val="20"/>
                      <w:szCs w:val="20"/>
                    </w:rPr>
                    <w:t xml:space="preserve"> –</w:t>
                  </w:r>
                  <w:r w:rsidR="005027D5" w:rsidRPr="007D1E86">
                    <w:rPr>
                      <w:rFonts w:cs="Arial"/>
                      <w:color w:val="FF0000"/>
                      <w:sz w:val="20"/>
                      <w:szCs w:val="20"/>
                    </w:rPr>
                    <w:t xml:space="preserve"> deleted</w:t>
                  </w:r>
                  <w:r w:rsidR="00D021C7">
                    <w:rPr>
                      <w:rFonts w:cs="Arial"/>
                      <w:color w:val="FF0000"/>
                      <w:sz w:val="20"/>
                      <w:szCs w:val="20"/>
                    </w:rPr>
                    <w:t xml:space="preserve"> from MSL training package</w:t>
                  </w:r>
                  <w:r w:rsidR="005027D5" w:rsidRPr="007D1E86">
                    <w:rPr>
                      <w:rFonts w:cs="Arial"/>
                      <w:color w:val="FF0000"/>
                      <w:sz w:val="20"/>
                      <w:szCs w:val="20"/>
                    </w:rPr>
                    <w:t>, recommend replacing with:</w:t>
                  </w:r>
                </w:p>
                <w:commentRangeStart w:id="7"/>
                <w:p w14:paraId="60651717" w14:textId="46DC7EA2" w:rsidR="005027D5" w:rsidRPr="00240F26" w:rsidRDefault="007D1E86" w:rsidP="00240F26">
                  <w:pPr>
                    <w:spacing w:line="384" w:lineRule="atLeast"/>
                    <w:rPr>
                      <w:rFonts w:cs="Arial"/>
                      <w:color w:val="000000" w:themeColor="text1"/>
                      <w:sz w:val="20"/>
                      <w:szCs w:val="20"/>
                    </w:rPr>
                  </w:pPr>
                  <w:r>
                    <w:rPr>
                      <w:rFonts w:cs="Arial"/>
                      <w:color w:val="000000" w:themeColor="text1"/>
                      <w:sz w:val="20"/>
                      <w:szCs w:val="20"/>
                    </w:rPr>
                    <w:fldChar w:fldCharType="begin"/>
                  </w:r>
                  <w:r>
                    <w:rPr>
                      <w:rFonts w:cs="Arial"/>
                      <w:color w:val="000000" w:themeColor="text1"/>
                      <w:sz w:val="20"/>
                      <w:szCs w:val="20"/>
                    </w:rPr>
                    <w:instrText xml:space="preserve"> HYPERLINK "https://training.gov.au/Training/Details/BSBPMG522" </w:instrText>
                  </w:r>
                  <w:r>
                    <w:rPr>
                      <w:rFonts w:cs="Arial"/>
                      <w:color w:val="000000" w:themeColor="text1"/>
                      <w:sz w:val="20"/>
                      <w:szCs w:val="20"/>
                    </w:rPr>
                    <w:fldChar w:fldCharType="separate"/>
                  </w:r>
                  <w:r w:rsidR="005027D5" w:rsidRPr="007D1E86">
                    <w:rPr>
                      <w:rStyle w:val="Hyperlink"/>
                      <w:rFonts w:cs="Arial"/>
                      <w:sz w:val="20"/>
                      <w:szCs w:val="20"/>
                    </w:rPr>
                    <w:t>BSB</w:t>
                  </w:r>
                  <w:r w:rsidRPr="007D1E86">
                    <w:rPr>
                      <w:rStyle w:val="Hyperlink"/>
                      <w:rFonts w:cs="Arial"/>
                      <w:sz w:val="20"/>
                      <w:szCs w:val="20"/>
                    </w:rPr>
                    <w:t>PMG522 Undertake project work</w:t>
                  </w:r>
                  <w:r>
                    <w:rPr>
                      <w:rFonts w:cs="Arial"/>
                      <w:color w:val="000000" w:themeColor="text1"/>
                      <w:sz w:val="20"/>
                      <w:szCs w:val="20"/>
                    </w:rPr>
                    <w:fldChar w:fldCharType="end"/>
                  </w:r>
                  <w:commentRangeEnd w:id="7"/>
                  <w:r>
                    <w:rPr>
                      <w:rStyle w:val="CommentReference"/>
                    </w:rPr>
                    <w:commentReference w:id="7"/>
                  </w:r>
                </w:p>
              </w:tc>
            </w:tr>
            <w:tr w:rsidR="00D021C7" w:rsidRPr="005C7EA8" w14:paraId="71F5CD87" w14:textId="77777777" w:rsidTr="008846E4">
              <w:tc>
                <w:tcPr>
                  <w:tcW w:w="1718" w:type="dxa"/>
                </w:tcPr>
                <w:p w14:paraId="0E46B5A3" w14:textId="5870F696" w:rsidR="00D021C7" w:rsidRPr="00D021C7" w:rsidRDefault="00D021C7" w:rsidP="00240F26">
                  <w:pPr>
                    <w:spacing w:line="384" w:lineRule="atLeast"/>
                    <w:rPr>
                      <w:rFonts w:cs="Arial"/>
                      <w:color w:val="00B050"/>
                      <w:sz w:val="20"/>
                      <w:szCs w:val="20"/>
                    </w:rPr>
                  </w:pPr>
                  <w:r>
                    <w:rPr>
                      <w:rFonts w:cs="Arial"/>
                      <w:color w:val="00B050"/>
                      <w:sz w:val="20"/>
                      <w:szCs w:val="20"/>
                    </w:rPr>
                    <w:t>SIRXMGT005</w:t>
                  </w:r>
                </w:p>
              </w:tc>
              <w:tc>
                <w:tcPr>
                  <w:tcW w:w="5670" w:type="dxa"/>
                </w:tcPr>
                <w:p w14:paraId="49B2F88B" w14:textId="12284FE2" w:rsidR="00D021C7" w:rsidRPr="00D021C7" w:rsidRDefault="00D021C7" w:rsidP="00240F26">
                  <w:pPr>
                    <w:spacing w:line="384" w:lineRule="atLeast"/>
                    <w:rPr>
                      <w:rFonts w:cs="Arial"/>
                      <w:color w:val="00B050"/>
                      <w:sz w:val="20"/>
                      <w:szCs w:val="20"/>
                    </w:rPr>
                  </w:pPr>
                  <w:r>
                    <w:rPr>
                      <w:rFonts w:cs="Arial"/>
                      <w:color w:val="00B050"/>
                      <w:sz w:val="20"/>
                      <w:szCs w:val="20"/>
                    </w:rPr>
                    <w:t>Lead the development of business opportunities</w:t>
                  </w:r>
                </w:p>
              </w:tc>
            </w:tr>
            <w:tr w:rsidR="00AC431E" w:rsidRPr="005C7EA8" w14:paraId="17468344" w14:textId="77777777" w:rsidTr="008846E4">
              <w:tc>
                <w:tcPr>
                  <w:tcW w:w="1718" w:type="dxa"/>
                </w:tcPr>
                <w:p w14:paraId="1EE3953B" w14:textId="2435A6E5" w:rsidR="00AC431E" w:rsidRPr="00AC431E" w:rsidRDefault="00AC431E" w:rsidP="00AC431E">
                  <w:pPr>
                    <w:pStyle w:val="SIText"/>
                    <w:rPr>
                      <w:rFonts w:cs="Arial"/>
                      <w:color w:val="FF0000"/>
                      <w:szCs w:val="20"/>
                    </w:rPr>
                  </w:pPr>
                  <w:r w:rsidRPr="00AC431E">
                    <w:rPr>
                      <w:color w:val="FF0000"/>
                    </w:rPr>
                    <w:t>TLIX9983X</w:t>
                  </w:r>
                </w:p>
              </w:tc>
              <w:tc>
                <w:tcPr>
                  <w:tcW w:w="5670" w:type="dxa"/>
                </w:tcPr>
                <w:p w14:paraId="1BE0B9D9" w14:textId="39507822" w:rsidR="00AC431E" w:rsidRPr="00D021C7" w:rsidRDefault="00AC431E" w:rsidP="00AC431E">
                  <w:pPr>
                    <w:pStyle w:val="SIText"/>
                    <w:rPr>
                      <w:rFonts w:cs="Arial"/>
                      <w:color w:val="FF0000"/>
                      <w:szCs w:val="20"/>
                    </w:rPr>
                  </w:pPr>
                  <w:r w:rsidRPr="00906A49">
                    <w:rPr>
                      <w:color w:val="FF0000"/>
                    </w:rPr>
                    <w:t xml:space="preserve">Manage fundamental aspects of supply chains </w:t>
                  </w:r>
                  <w:r w:rsidRPr="00BA35EE">
                    <w:rPr>
                      <w:i/>
                      <w:iCs/>
                      <w:color w:val="FF0000"/>
                    </w:rPr>
                    <w:t>(for consideration - not yet endorsed)</w:t>
                  </w:r>
                </w:p>
              </w:tc>
            </w:tr>
            <w:tr w:rsidR="00AC431E" w:rsidRPr="005C7EA8" w14:paraId="5991BEBA" w14:textId="77777777" w:rsidTr="008846E4">
              <w:tc>
                <w:tcPr>
                  <w:tcW w:w="1718" w:type="dxa"/>
                </w:tcPr>
                <w:p w14:paraId="5F1D7B21" w14:textId="77777777" w:rsidR="00AC431E" w:rsidRPr="00AC431E" w:rsidRDefault="00AC431E" w:rsidP="00AC431E">
                  <w:pPr>
                    <w:pStyle w:val="SIText"/>
                    <w:rPr>
                      <w:color w:val="FF0000"/>
                    </w:rPr>
                  </w:pPr>
                  <w:r w:rsidRPr="00AC431E">
                    <w:rPr>
                      <w:color w:val="FF0000"/>
                    </w:rPr>
                    <w:t>TLIX9986X</w:t>
                  </w:r>
                </w:p>
                <w:p w14:paraId="6267E18D" w14:textId="77777777" w:rsidR="00AC431E" w:rsidRPr="00AC431E" w:rsidRDefault="00AC431E" w:rsidP="00AC431E">
                  <w:pPr>
                    <w:pStyle w:val="SIText"/>
                    <w:rPr>
                      <w:rFonts w:cs="Arial"/>
                      <w:color w:val="FF0000"/>
                      <w:szCs w:val="20"/>
                    </w:rPr>
                  </w:pPr>
                </w:p>
              </w:tc>
              <w:tc>
                <w:tcPr>
                  <w:tcW w:w="5670" w:type="dxa"/>
                </w:tcPr>
                <w:p w14:paraId="4644D44F" w14:textId="09098579" w:rsidR="00AC431E" w:rsidRPr="00D021C7" w:rsidRDefault="00AC431E" w:rsidP="00AC431E">
                  <w:pPr>
                    <w:pStyle w:val="SIText"/>
                    <w:rPr>
                      <w:rFonts w:cs="Arial"/>
                      <w:color w:val="FF0000"/>
                      <w:szCs w:val="20"/>
                    </w:rPr>
                  </w:pPr>
                  <w:r w:rsidRPr="00906A49">
                    <w:rPr>
                      <w:color w:val="FF0000"/>
                    </w:rPr>
                    <w:t xml:space="preserve">Establish blockchain in a supply chain </w:t>
                  </w:r>
                  <w:r w:rsidRPr="00BA35EE">
                    <w:rPr>
                      <w:i/>
                      <w:iCs/>
                      <w:color w:val="FF0000"/>
                    </w:rPr>
                    <w:t>(for consideration – but may be too specialised?)</w:t>
                  </w:r>
                </w:p>
              </w:tc>
            </w:tr>
          </w:tbl>
          <w:p w14:paraId="58487351" w14:textId="77777777" w:rsidR="004270D2" w:rsidRDefault="004270D2" w:rsidP="00894FBB">
            <w:pPr>
              <w:rPr>
                <w:lang w:eastAsia="en-US"/>
              </w:rPr>
            </w:pPr>
          </w:p>
          <w:p w14:paraId="6E7CD39F" w14:textId="77777777" w:rsidR="004270D2" w:rsidRDefault="004270D2" w:rsidP="008E7B69">
            <w:bookmarkStart w:id="8" w:name="_GoBack"/>
            <w:bookmarkEnd w:id="8"/>
          </w:p>
        </w:tc>
      </w:tr>
    </w:tbl>
    <w:p w14:paraId="43CFA5ED" w14:textId="77777777" w:rsidR="000D7BE6" w:rsidRDefault="000D7BE6"/>
    <w:p w14:paraId="101D4A5F" w14:textId="77777777" w:rsidR="000D7BE6" w:rsidRDefault="000D7BE6">
      <w:pPr>
        <w:spacing w:after="200" w:line="276" w:lineRule="auto"/>
      </w:pPr>
      <w:r>
        <w:br w:type="page"/>
      </w:r>
    </w:p>
    <w:p w14:paraId="4EBAC6BF" w14:textId="77777777" w:rsidR="000D7BE6" w:rsidRDefault="000D7BE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5C7EA8" w:rsidRPr="00963A46" w14:paraId="308F79CD" w14:textId="77777777" w:rsidTr="000D7BE6">
        <w:trPr>
          <w:trHeight w:val="2728"/>
        </w:trPr>
        <w:tc>
          <w:tcPr>
            <w:tcW w:w="5000" w:type="pct"/>
            <w:shd w:val="clear" w:color="auto" w:fill="auto"/>
          </w:tcPr>
          <w:p w14:paraId="6E677BFA" w14:textId="77777777" w:rsidR="005C7EA8" w:rsidRDefault="000C13F1" w:rsidP="000C13F1">
            <w:pPr>
              <w:pStyle w:val="SITextHeading2"/>
              <w:rPr>
                <w:b w:val="0"/>
              </w:rPr>
            </w:pPr>
            <w:r w:rsidRPr="000C13F1">
              <w:t>Qualification Mapping Information</w:t>
            </w:r>
          </w:p>
          <w:p w14:paraId="130C29EC" w14:textId="77777777" w:rsidR="000C13F1" w:rsidRDefault="000C13F1" w:rsidP="000C13F1">
            <w:pPr>
              <w:rPr>
                <w:lang w:eastAsia="en-US"/>
              </w:rPr>
            </w:pPr>
          </w:p>
          <w:tbl>
            <w:tblPr>
              <w:tblStyle w:val="TableGrid"/>
              <w:tblW w:w="5000" w:type="pct"/>
              <w:tblLook w:val="04A0" w:firstRow="1" w:lastRow="0" w:firstColumn="1" w:lastColumn="0" w:noHBand="0" w:noVBand="1"/>
            </w:tblPr>
            <w:tblGrid>
              <w:gridCol w:w="1933"/>
              <w:gridCol w:w="2078"/>
              <w:gridCol w:w="2629"/>
              <w:gridCol w:w="2762"/>
            </w:tblGrid>
            <w:tr w:rsidR="000C13F1" w:rsidRPr="00923720" w14:paraId="0501FF11" w14:textId="77777777" w:rsidTr="008846E4">
              <w:trPr>
                <w:tblHeader/>
              </w:trPr>
              <w:tc>
                <w:tcPr>
                  <w:tcW w:w="1028" w:type="pct"/>
                </w:tcPr>
                <w:p w14:paraId="54B0FF33" w14:textId="77777777" w:rsidR="000C13F1" w:rsidRPr="000C13F1" w:rsidRDefault="000C13F1" w:rsidP="000C13F1">
                  <w:pPr>
                    <w:pStyle w:val="SIText-Bold"/>
                  </w:pPr>
                  <w:r w:rsidRPr="000C13F1">
                    <w:t>Code and title current version</w:t>
                  </w:r>
                </w:p>
              </w:tc>
              <w:tc>
                <w:tcPr>
                  <w:tcW w:w="1105" w:type="pct"/>
                </w:tcPr>
                <w:p w14:paraId="253B37C6" w14:textId="77777777" w:rsidR="000C13F1" w:rsidRPr="000C13F1" w:rsidRDefault="000C13F1" w:rsidP="000C13F1">
                  <w:pPr>
                    <w:pStyle w:val="SIText-Bold"/>
                  </w:pPr>
                  <w:r w:rsidRPr="000C13F1">
                    <w:t>Code and title previous version</w:t>
                  </w:r>
                </w:p>
              </w:tc>
              <w:tc>
                <w:tcPr>
                  <w:tcW w:w="1398" w:type="pct"/>
                </w:tcPr>
                <w:p w14:paraId="6BD75E26" w14:textId="77777777" w:rsidR="000C13F1" w:rsidRPr="000C13F1" w:rsidRDefault="000C13F1" w:rsidP="000C13F1">
                  <w:pPr>
                    <w:pStyle w:val="SIText-Bold"/>
                  </w:pPr>
                  <w:r w:rsidRPr="000C13F1">
                    <w:t>Comments</w:t>
                  </w:r>
                </w:p>
              </w:tc>
              <w:tc>
                <w:tcPr>
                  <w:tcW w:w="1469" w:type="pct"/>
                </w:tcPr>
                <w:p w14:paraId="4043D2FD" w14:textId="77777777" w:rsidR="000C13F1" w:rsidRPr="000C13F1" w:rsidRDefault="000C13F1" w:rsidP="000C13F1">
                  <w:pPr>
                    <w:pStyle w:val="SIText-Bold"/>
                  </w:pPr>
                  <w:r w:rsidRPr="000C13F1">
                    <w:t>Equivalence status</w:t>
                  </w:r>
                </w:p>
              </w:tc>
            </w:tr>
            <w:tr w:rsidR="000C13F1" w:rsidRPr="00BC49BB" w14:paraId="3D0F41B9" w14:textId="77777777" w:rsidTr="008846E4">
              <w:tc>
                <w:tcPr>
                  <w:tcW w:w="1028" w:type="pct"/>
                </w:tcPr>
                <w:p w14:paraId="38A2E9C5" w14:textId="77777777" w:rsidR="000C13F1" w:rsidRPr="00923720" w:rsidRDefault="000C13F1" w:rsidP="007B3871">
                  <w:pPr>
                    <w:pStyle w:val="SIText"/>
                  </w:pPr>
                </w:p>
              </w:tc>
              <w:tc>
                <w:tcPr>
                  <w:tcW w:w="1105" w:type="pct"/>
                </w:tcPr>
                <w:p w14:paraId="5CEF060D" w14:textId="77777777" w:rsidR="00240F26" w:rsidRPr="00BC49BB" w:rsidRDefault="007B3871" w:rsidP="00240F26">
                  <w:pPr>
                    <w:pStyle w:val="SIText"/>
                  </w:pPr>
                  <w:r>
                    <w:t>AMP50</w:t>
                  </w:r>
                  <w:r w:rsidR="00240F26">
                    <w:t>2</w:t>
                  </w:r>
                  <w:r>
                    <w:t xml:space="preserve">15 Diploma of Meat Processing </w:t>
                  </w:r>
                </w:p>
                <w:p w14:paraId="58C8189B" w14:textId="77777777" w:rsidR="000C13F1" w:rsidRPr="00BC49BB" w:rsidRDefault="000C13F1" w:rsidP="007B3871">
                  <w:pPr>
                    <w:pStyle w:val="SIText"/>
                  </w:pPr>
                </w:p>
              </w:tc>
              <w:tc>
                <w:tcPr>
                  <w:tcW w:w="1398" w:type="pct"/>
                </w:tcPr>
                <w:p w14:paraId="0F64E421" w14:textId="77777777" w:rsidR="000C13F1" w:rsidRPr="00BC49BB" w:rsidRDefault="000C13F1" w:rsidP="000C13F1">
                  <w:pPr>
                    <w:pStyle w:val="SIText"/>
                  </w:pPr>
                </w:p>
              </w:tc>
              <w:tc>
                <w:tcPr>
                  <w:tcW w:w="1469" w:type="pct"/>
                </w:tcPr>
                <w:p w14:paraId="2C907618" w14:textId="77777777" w:rsidR="000C13F1" w:rsidRPr="00BC49BB" w:rsidRDefault="000C13F1" w:rsidP="000C13F1">
                  <w:pPr>
                    <w:pStyle w:val="SIText"/>
                  </w:pPr>
                </w:p>
              </w:tc>
            </w:tr>
          </w:tbl>
          <w:p w14:paraId="0D59293B" w14:textId="77777777" w:rsidR="000C13F1" w:rsidRPr="000C13F1" w:rsidRDefault="000C13F1" w:rsidP="000C13F1">
            <w:pPr>
              <w:rPr>
                <w:lang w:eastAsia="en-US"/>
              </w:rPr>
            </w:pPr>
          </w:p>
        </w:tc>
      </w:tr>
      <w:tr w:rsidR="005C7EA8" w:rsidRPr="00963A46" w14:paraId="34CCCDEB" w14:textId="77777777" w:rsidTr="000D7BE6">
        <w:trPr>
          <w:trHeight w:val="790"/>
        </w:trPr>
        <w:tc>
          <w:tcPr>
            <w:tcW w:w="5000" w:type="pct"/>
            <w:shd w:val="clear" w:color="auto" w:fill="auto"/>
          </w:tcPr>
          <w:p w14:paraId="0B407E40" w14:textId="77777777" w:rsidR="005C7EA8" w:rsidRDefault="000C13F1" w:rsidP="000C13F1">
            <w:pPr>
              <w:pStyle w:val="SITextHeading2"/>
              <w:rPr>
                <w:b w:val="0"/>
              </w:rPr>
            </w:pPr>
            <w:r w:rsidRPr="000C13F1">
              <w:t>Links</w:t>
            </w:r>
          </w:p>
          <w:p w14:paraId="44380962" w14:textId="77777777" w:rsidR="000C13F1" w:rsidRDefault="00140954" w:rsidP="00140954">
            <w:pPr>
              <w:pStyle w:val="Temporarytext"/>
            </w:pPr>
            <w:r w:rsidRPr="007B3871">
              <w:rPr>
                <w:rStyle w:val="SITextChar"/>
                <w:color w:val="000000" w:themeColor="text1"/>
              </w:rPr>
              <w:t xml:space="preserve">Companion Volumes, including Implementation Guides, are available at </w:t>
            </w:r>
            <w:proofErr w:type="spellStart"/>
            <w:r w:rsidRPr="007B3871">
              <w:rPr>
                <w:rStyle w:val="SITextChar"/>
                <w:color w:val="000000" w:themeColor="text1"/>
              </w:rPr>
              <w:t>VETNet</w:t>
            </w:r>
            <w:proofErr w:type="spellEnd"/>
            <w:r w:rsidRPr="007B3871">
              <w:rPr>
                <w:rStyle w:val="SITextChar"/>
                <w:color w:val="000000" w:themeColor="text1"/>
              </w:rPr>
              <w:t xml:space="preserve">: </w:t>
            </w:r>
            <w:hyperlink r:id="rId14" w:history="1">
              <w:r w:rsidR="00240F26" w:rsidRPr="00713930">
                <w:rPr>
                  <w:rStyle w:val="Hyperlink"/>
                  <w:sz w:val="20"/>
                  <w:lang w:eastAsia="en-US"/>
                </w:rPr>
                <w:t>https://vetnet.education.gov.au/Pages/TrainingDocs.aspx?q=5e2e56b7-698f-4822-84bb-25adbb8443a7</w:t>
              </w:r>
            </w:hyperlink>
            <w:r w:rsidR="00240F26">
              <w:rPr>
                <w:color w:val="auto"/>
                <w:sz w:val="20"/>
                <w:lang w:eastAsia="en-US"/>
              </w:rPr>
              <w:t xml:space="preserve"> </w:t>
            </w:r>
          </w:p>
        </w:tc>
      </w:tr>
    </w:tbl>
    <w:p w14:paraId="300477A1" w14:textId="77777777" w:rsidR="00F1480E" w:rsidRDefault="00F1480E" w:rsidP="00F1480E">
      <w:pPr>
        <w:pStyle w:val="SIText"/>
      </w:pPr>
    </w:p>
    <w:sectPr w:rsidR="00F1480E" w:rsidSect="00AE32CB">
      <w:headerReference w:type="default" r:id="rId15"/>
      <w:footerReference w:type="default" r:id="rId16"/>
      <w:pgSz w:w="11906" w:h="16838" w:code="9"/>
      <w:pgMar w:top="1134" w:right="1134" w:bottom="1134" w:left="1134" w:header="567" w:footer="567"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5" w:author="Sharon Fitzgerald" w:date="2019-09-25T07:31:00Z" w:initials="SF">
    <w:p w14:paraId="778B8C59" w14:textId="451F3820" w:rsidR="007D1E86" w:rsidRDefault="007D1E86">
      <w:pPr>
        <w:pStyle w:val="CommentText"/>
      </w:pPr>
      <w:r>
        <w:rPr>
          <w:rStyle w:val="CommentReference"/>
        </w:rPr>
        <w:annotationRef/>
      </w:r>
      <w:r>
        <w:t xml:space="preserve">New unit currently under development. Draft available. </w:t>
      </w:r>
    </w:p>
  </w:comment>
  <w:comment w:id="6" w:author="Sharon Fitzgerald" w:date="2019-09-25T07:50:00Z" w:initials="SF">
    <w:p w14:paraId="38597A18" w14:textId="74561D18" w:rsidR="00AC431E" w:rsidRDefault="00AC431E">
      <w:pPr>
        <w:pStyle w:val="CommentText"/>
      </w:pPr>
      <w:r>
        <w:rPr>
          <w:rStyle w:val="CommentReference"/>
        </w:rPr>
        <w:annotationRef/>
      </w:r>
      <w:r>
        <w:t>New unit currently under development. Draft available</w:t>
      </w:r>
    </w:p>
  </w:comment>
  <w:comment w:id="7" w:author="Sharon Fitzgerald" w:date="2019-09-25T07:28:00Z" w:initials="SF">
    <w:p w14:paraId="08D5D740" w14:textId="57B3A59C" w:rsidR="007D1E86" w:rsidRDefault="007D1E86">
      <w:pPr>
        <w:pStyle w:val="CommentText"/>
      </w:pPr>
      <w:r>
        <w:rPr>
          <w:rStyle w:val="CommentReference"/>
        </w:rPr>
        <w:annotationRef/>
      </w:r>
      <w:r>
        <w:t>The title is a bit misleading – it was initially overlooked because of the word ‘Undertake’, this is actually quite a good unit and suitable for use in the meat industry</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778B8C59" w15:done="0"/>
  <w15:commentEx w15:paraId="38597A18" w15:done="0"/>
  <w15:commentEx w15:paraId="08D5D7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78B8C59" w16cid:durableId="21359663"/>
  <w16cid:commentId w16cid:paraId="38597A18" w16cid:durableId="21359AD1"/>
  <w16cid:commentId w16cid:paraId="08D5D740" w16cid:durableId="213595A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04A771" w14:textId="77777777" w:rsidR="00BC38E3" w:rsidRDefault="00BC38E3" w:rsidP="00BF3F0A">
      <w:r>
        <w:separator/>
      </w:r>
    </w:p>
    <w:p w14:paraId="52986E7F" w14:textId="77777777" w:rsidR="00BC38E3" w:rsidRDefault="00BC38E3"/>
  </w:endnote>
  <w:endnote w:type="continuationSeparator" w:id="0">
    <w:p w14:paraId="246516C4" w14:textId="77777777" w:rsidR="00BC38E3" w:rsidRDefault="00BC38E3" w:rsidP="00BF3F0A">
      <w:r>
        <w:continuationSeparator/>
      </w:r>
    </w:p>
    <w:p w14:paraId="55271074" w14:textId="77777777" w:rsidR="00BC38E3" w:rsidRDefault="00BC38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2"/>
        <w:lang w:eastAsia="en-AU"/>
      </w:rPr>
      <w:id w:val="-1028721817"/>
      <w:docPartObj>
        <w:docPartGallery w:val="Page Numbers (Bottom of Page)"/>
        <w:docPartUnique/>
      </w:docPartObj>
    </w:sdtPr>
    <w:sdtEndPr>
      <w:rPr>
        <w:noProof/>
      </w:rPr>
    </w:sdtEndPr>
    <w:sdtContent>
      <w:p w14:paraId="47AF7874" w14:textId="77777777" w:rsidR="008E1B41" w:rsidRDefault="00D810DE" w:rsidP="000D7BE6">
        <w:pPr>
          <w:pStyle w:val="SIText"/>
          <w:tabs>
            <w:tab w:val="right" w:pos="9498"/>
          </w:tabs>
          <w:rPr>
            <w:noProof/>
          </w:rPr>
        </w:pPr>
        <w:r>
          <w:t>Skills Im</w:t>
        </w:r>
        <w:r w:rsidR="00151D93">
          <w:t xml:space="preserve">pact </w:t>
        </w:r>
        <w:r w:rsidR="00894FBB">
          <w:t>Qualification</w:t>
        </w:r>
        <w:r w:rsidR="000D7BE6">
          <w:tab/>
        </w:r>
        <w:r>
          <w:fldChar w:fldCharType="begin"/>
        </w:r>
        <w:r>
          <w:instrText xml:space="preserve"> PAGE   \* MERGEFORMAT </w:instrText>
        </w:r>
        <w:r>
          <w:fldChar w:fldCharType="separate"/>
        </w:r>
        <w:r w:rsidR="00022F07">
          <w:rPr>
            <w:noProof/>
          </w:rPr>
          <w:t>2</w:t>
        </w:r>
        <w:r>
          <w:rPr>
            <w:noProof/>
          </w:rPr>
          <w:fldChar w:fldCharType="end"/>
        </w:r>
      </w:p>
      <w:p w14:paraId="31ACD016" w14:textId="77777777" w:rsidR="00D810DE" w:rsidRPr="008E1B41" w:rsidRDefault="008E1B41" w:rsidP="008E1B41">
        <w:pPr>
          <w:tabs>
            <w:tab w:val="right" w:pos="9498"/>
          </w:tabs>
          <w:rPr>
            <w:sz w:val="18"/>
            <w:szCs w:val="18"/>
          </w:rPr>
        </w:pPr>
        <w:r>
          <w:rPr>
            <w:rFonts w:cs="Arial"/>
            <w:sz w:val="18"/>
            <w:szCs w:val="18"/>
          </w:rPr>
          <w:t xml:space="preserve">Template modified on </w:t>
        </w:r>
        <w:r w:rsidR="00140954">
          <w:rPr>
            <w:rFonts w:cs="Arial"/>
            <w:sz w:val="18"/>
            <w:szCs w:val="18"/>
          </w:rPr>
          <w:t>4 September 2017</w:t>
        </w:r>
      </w:p>
    </w:sdtContent>
  </w:sdt>
  <w:p w14:paraId="4DB79C94"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19A314" w14:textId="77777777" w:rsidR="00BC38E3" w:rsidRDefault="00BC38E3" w:rsidP="00BF3F0A">
      <w:r>
        <w:separator/>
      </w:r>
    </w:p>
    <w:p w14:paraId="6591EE03" w14:textId="77777777" w:rsidR="00BC38E3" w:rsidRDefault="00BC38E3"/>
  </w:footnote>
  <w:footnote w:type="continuationSeparator" w:id="0">
    <w:p w14:paraId="7765ECD1" w14:textId="77777777" w:rsidR="00BC38E3" w:rsidRDefault="00BC38E3" w:rsidP="00BF3F0A">
      <w:r>
        <w:continuationSeparator/>
      </w:r>
    </w:p>
    <w:p w14:paraId="1C3B17DF" w14:textId="77777777" w:rsidR="00BC38E3" w:rsidRDefault="00BC38E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4989A" w14:textId="77777777" w:rsidR="009C2650" w:rsidRPr="00240F26" w:rsidRDefault="00240F26" w:rsidP="00240F26">
    <w:pPr>
      <w:pStyle w:val="Header"/>
    </w:pPr>
    <w:r w:rsidRPr="00240F26">
      <w:rPr>
        <w:sz w:val="20"/>
        <w:lang w:eastAsia="en-US"/>
      </w:rPr>
      <w:t>AMP50215 Diploma of Meat Processing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5"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3291142B"/>
    <w:multiLevelType w:val="hybridMultilevel"/>
    <w:tmpl w:val="BDF85C76"/>
    <w:lvl w:ilvl="0" w:tplc="9CA6FC02">
      <w:start w:val="1"/>
      <w:numFmt w:val="bullet"/>
      <w:lvlText w:val=""/>
      <w:lvlJc w:val="left"/>
      <w:pPr>
        <w:tabs>
          <w:tab w:val="num" w:pos="357"/>
        </w:tabs>
        <w:ind w:left="357" w:hanging="357"/>
      </w:pPr>
      <w:rPr>
        <w:rFonts w:ascii="Symbol" w:hAnsi="Symbol" w:hint="default"/>
        <w:b w:val="0"/>
        <w:i w:val="0"/>
        <w:color w:val="008000"/>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69D27AF2"/>
    <w:multiLevelType w:val="hybridMultilevel"/>
    <w:tmpl w:val="99584C8C"/>
    <w:lvl w:ilvl="0" w:tplc="F6D87A02">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6"/>
  </w:num>
  <w:num w:numId="2">
    <w:abstractNumId w:val="4"/>
  </w:num>
  <w:num w:numId="3">
    <w:abstractNumId w:val="3"/>
  </w:num>
  <w:num w:numId="4">
    <w:abstractNumId w:val="12"/>
  </w:num>
  <w:num w:numId="5">
    <w:abstractNumId w:val="1"/>
  </w:num>
  <w:num w:numId="6">
    <w:abstractNumId w:val="5"/>
  </w:num>
  <w:num w:numId="7">
    <w:abstractNumId w:val="2"/>
  </w:num>
  <w:num w:numId="8">
    <w:abstractNumId w:val="0"/>
  </w:num>
  <w:num w:numId="9">
    <w:abstractNumId w:val="11"/>
  </w:num>
  <w:num w:numId="10">
    <w:abstractNumId w:val="8"/>
  </w:num>
  <w:num w:numId="11">
    <w:abstractNumId w:val="10"/>
  </w:num>
  <w:num w:numId="12">
    <w:abstractNumId w:val="9"/>
  </w:num>
  <w:num w:numId="13">
    <w:abstractNumId w:val="13"/>
  </w:num>
  <w:num w:numId="14">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Sharon Fitzgerald">
    <w15:presenceInfo w15:providerId="AD" w15:userId="S-1-5-21-865388262-2401893675-3533323036-470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3871"/>
    <w:rsid w:val="000014B9"/>
    <w:rsid w:val="00005A15"/>
    <w:rsid w:val="0001108F"/>
    <w:rsid w:val="000115E2"/>
    <w:rsid w:val="0001296A"/>
    <w:rsid w:val="00016803"/>
    <w:rsid w:val="00017C6F"/>
    <w:rsid w:val="00022F07"/>
    <w:rsid w:val="00023992"/>
    <w:rsid w:val="00041E59"/>
    <w:rsid w:val="00064BFE"/>
    <w:rsid w:val="00070B3E"/>
    <w:rsid w:val="00071F95"/>
    <w:rsid w:val="000737BB"/>
    <w:rsid w:val="00074E47"/>
    <w:rsid w:val="00082E5D"/>
    <w:rsid w:val="000A5441"/>
    <w:rsid w:val="000C13F1"/>
    <w:rsid w:val="000D7BE6"/>
    <w:rsid w:val="000E2C86"/>
    <w:rsid w:val="000F29F2"/>
    <w:rsid w:val="00101659"/>
    <w:rsid w:val="001078BF"/>
    <w:rsid w:val="00133957"/>
    <w:rsid w:val="001372F6"/>
    <w:rsid w:val="00140954"/>
    <w:rsid w:val="00144385"/>
    <w:rsid w:val="00151293"/>
    <w:rsid w:val="00151D93"/>
    <w:rsid w:val="00156EF3"/>
    <w:rsid w:val="00176E4F"/>
    <w:rsid w:val="0018546B"/>
    <w:rsid w:val="001A6A3E"/>
    <w:rsid w:val="001A7B6D"/>
    <w:rsid w:val="001B34D5"/>
    <w:rsid w:val="001B513A"/>
    <w:rsid w:val="001C0A75"/>
    <w:rsid w:val="001E16BC"/>
    <w:rsid w:val="001F28F9"/>
    <w:rsid w:val="001F2BA5"/>
    <w:rsid w:val="001F308D"/>
    <w:rsid w:val="00201A7C"/>
    <w:rsid w:val="0021414D"/>
    <w:rsid w:val="00223124"/>
    <w:rsid w:val="00234444"/>
    <w:rsid w:val="00240F26"/>
    <w:rsid w:val="00242293"/>
    <w:rsid w:val="00244EA7"/>
    <w:rsid w:val="00262FC3"/>
    <w:rsid w:val="00276DB8"/>
    <w:rsid w:val="00282664"/>
    <w:rsid w:val="00285FB8"/>
    <w:rsid w:val="002931C2"/>
    <w:rsid w:val="002A4CD3"/>
    <w:rsid w:val="002C55E9"/>
    <w:rsid w:val="002D0C8B"/>
    <w:rsid w:val="002E193E"/>
    <w:rsid w:val="002F1BE6"/>
    <w:rsid w:val="00321C7C"/>
    <w:rsid w:val="00337E82"/>
    <w:rsid w:val="00350BB1"/>
    <w:rsid w:val="00352C83"/>
    <w:rsid w:val="0037067D"/>
    <w:rsid w:val="0038735B"/>
    <w:rsid w:val="003916D1"/>
    <w:rsid w:val="003A21F0"/>
    <w:rsid w:val="003A58BA"/>
    <w:rsid w:val="003A5AE7"/>
    <w:rsid w:val="003A7221"/>
    <w:rsid w:val="003C13AE"/>
    <w:rsid w:val="003D2E73"/>
    <w:rsid w:val="003D3E14"/>
    <w:rsid w:val="003E7BBE"/>
    <w:rsid w:val="00401307"/>
    <w:rsid w:val="004127E3"/>
    <w:rsid w:val="00423D30"/>
    <w:rsid w:val="004270D2"/>
    <w:rsid w:val="0043212E"/>
    <w:rsid w:val="00434366"/>
    <w:rsid w:val="00444423"/>
    <w:rsid w:val="00452F3E"/>
    <w:rsid w:val="004545D5"/>
    <w:rsid w:val="004640AE"/>
    <w:rsid w:val="00475172"/>
    <w:rsid w:val="004758B0"/>
    <w:rsid w:val="004832D2"/>
    <w:rsid w:val="00485559"/>
    <w:rsid w:val="004A142B"/>
    <w:rsid w:val="004A44E8"/>
    <w:rsid w:val="004B29B7"/>
    <w:rsid w:val="004B2A2B"/>
    <w:rsid w:val="004C2244"/>
    <w:rsid w:val="004C79A1"/>
    <w:rsid w:val="004D0D5F"/>
    <w:rsid w:val="004D1569"/>
    <w:rsid w:val="004D2710"/>
    <w:rsid w:val="004D44B1"/>
    <w:rsid w:val="004E0460"/>
    <w:rsid w:val="004E1579"/>
    <w:rsid w:val="004E5FAE"/>
    <w:rsid w:val="004E7094"/>
    <w:rsid w:val="004F5537"/>
    <w:rsid w:val="004F5DC7"/>
    <w:rsid w:val="004F78DA"/>
    <w:rsid w:val="005027D5"/>
    <w:rsid w:val="005248C1"/>
    <w:rsid w:val="00526134"/>
    <w:rsid w:val="005427C8"/>
    <w:rsid w:val="005446D1"/>
    <w:rsid w:val="00556C4C"/>
    <w:rsid w:val="00557369"/>
    <w:rsid w:val="00561F08"/>
    <w:rsid w:val="005708EB"/>
    <w:rsid w:val="00575BC6"/>
    <w:rsid w:val="00583902"/>
    <w:rsid w:val="005A3AA5"/>
    <w:rsid w:val="005A6C9C"/>
    <w:rsid w:val="005A74DC"/>
    <w:rsid w:val="005B119D"/>
    <w:rsid w:val="005B5146"/>
    <w:rsid w:val="005C7EA8"/>
    <w:rsid w:val="005E5CFC"/>
    <w:rsid w:val="005F33CC"/>
    <w:rsid w:val="006121D4"/>
    <w:rsid w:val="00613B49"/>
    <w:rsid w:val="00620E8E"/>
    <w:rsid w:val="00633CFE"/>
    <w:rsid w:val="00634FCA"/>
    <w:rsid w:val="006404B5"/>
    <w:rsid w:val="006452B8"/>
    <w:rsid w:val="00652E62"/>
    <w:rsid w:val="00687B62"/>
    <w:rsid w:val="00690C44"/>
    <w:rsid w:val="006969D9"/>
    <w:rsid w:val="006A2B68"/>
    <w:rsid w:val="006B19B1"/>
    <w:rsid w:val="006C2F32"/>
    <w:rsid w:val="006D4448"/>
    <w:rsid w:val="006E2C4D"/>
    <w:rsid w:val="00705EEC"/>
    <w:rsid w:val="00707741"/>
    <w:rsid w:val="00722769"/>
    <w:rsid w:val="00727901"/>
    <w:rsid w:val="0073075B"/>
    <w:rsid w:val="007341FF"/>
    <w:rsid w:val="00735CCA"/>
    <w:rsid w:val="007404E9"/>
    <w:rsid w:val="007444CF"/>
    <w:rsid w:val="0076523B"/>
    <w:rsid w:val="00770C15"/>
    <w:rsid w:val="00771B60"/>
    <w:rsid w:val="00781D77"/>
    <w:rsid w:val="007860B7"/>
    <w:rsid w:val="00786DC8"/>
    <w:rsid w:val="007A1149"/>
    <w:rsid w:val="007B3871"/>
    <w:rsid w:val="007D1E86"/>
    <w:rsid w:val="007D5A78"/>
    <w:rsid w:val="007E3BD1"/>
    <w:rsid w:val="007F1563"/>
    <w:rsid w:val="007F44DB"/>
    <w:rsid w:val="007F5A8B"/>
    <w:rsid w:val="00817D51"/>
    <w:rsid w:val="00823530"/>
    <w:rsid w:val="00823FF4"/>
    <w:rsid w:val="008306E7"/>
    <w:rsid w:val="00834BC8"/>
    <w:rsid w:val="00837FD6"/>
    <w:rsid w:val="00847B60"/>
    <w:rsid w:val="00850243"/>
    <w:rsid w:val="008545EB"/>
    <w:rsid w:val="00856837"/>
    <w:rsid w:val="00865011"/>
    <w:rsid w:val="00883C6C"/>
    <w:rsid w:val="00886790"/>
    <w:rsid w:val="008908DE"/>
    <w:rsid w:val="00894FBB"/>
    <w:rsid w:val="008A12ED"/>
    <w:rsid w:val="008B2C77"/>
    <w:rsid w:val="008B4AD2"/>
    <w:rsid w:val="008E1B41"/>
    <w:rsid w:val="008E39BE"/>
    <w:rsid w:val="008E62EC"/>
    <w:rsid w:val="008E7B69"/>
    <w:rsid w:val="008F32F6"/>
    <w:rsid w:val="00916CD7"/>
    <w:rsid w:val="00920927"/>
    <w:rsid w:val="00921B38"/>
    <w:rsid w:val="009232C9"/>
    <w:rsid w:val="00923720"/>
    <w:rsid w:val="00924FBA"/>
    <w:rsid w:val="0092586D"/>
    <w:rsid w:val="009278C9"/>
    <w:rsid w:val="009303A7"/>
    <w:rsid w:val="009527CB"/>
    <w:rsid w:val="00953835"/>
    <w:rsid w:val="00960F6C"/>
    <w:rsid w:val="00970747"/>
    <w:rsid w:val="0098725E"/>
    <w:rsid w:val="009A5900"/>
    <w:rsid w:val="009C2650"/>
    <w:rsid w:val="009D15E2"/>
    <w:rsid w:val="009D15FE"/>
    <w:rsid w:val="009D5D2C"/>
    <w:rsid w:val="009F0DCC"/>
    <w:rsid w:val="009F11CA"/>
    <w:rsid w:val="00A0695B"/>
    <w:rsid w:val="00A13052"/>
    <w:rsid w:val="00A216A8"/>
    <w:rsid w:val="00A223A6"/>
    <w:rsid w:val="00A354FC"/>
    <w:rsid w:val="00A45B65"/>
    <w:rsid w:val="00A5092E"/>
    <w:rsid w:val="00A56E14"/>
    <w:rsid w:val="00A637BB"/>
    <w:rsid w:val="00A6476B"/>
    <w:rsid w:val="00A6651B"/>
    <w:rsid w:val="00A76C6C"/>
    <w:rsid w:val="00A772D9"/>
    <w:rsid w:val="00A82C8A"/>
    <w:rsid w:val="00A92DD1"/>
    <w:rsid w:val="00AA5338"/>
    <w:rsid w:val="00AB1B8E"/>
    <w:rsid w:val="00AC0696"/>
    <w:rsid w:val="00AC431E"/>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35EE"/>
    <w:rsid w:val="00BA482D"/>
    <w:rsid w:val="00BB23F4"/>
    <w:rsid w:val="00BB6F03"/>
    <w:rsid w:val="00BC38E3"/>
    <w:rsid w:val="00BC5075"/>
    <w:rsid w:val="00BD3B0F"/>
    <w:rsid w:val="00BF1D4C"/>
    <w:rsid w:val="00BF3F0A"/>
    <w:rsid w:val="00C143C3"/>
    <w:rsid w:val="00C1739B"/>
    <w:rsid w:val="00C26067"/>
    <w:rsid w:val="00C30A29"/>
    <w:rsid w:val="00C317DC"/>
    <w:rsid w:val="00C578E9"/>
    <w:rsid w:val="00C703E2"/>
    <w:rsid w:val="00C70626"/>
    <w:rsid w:val="00C72860"/>
    <w:rsid w:val="00C73B90"/>
    <w:rsid w:val="00C87E0C"/>
    <w:rsid w:val="00C96AF3"/>
    <w:rsid w:val="00C97CCC"/>
    <w:rsid w:val="00CA0274"/>
    <w:rsid w:val="00CA303F"/>
    <w:rsid w:val="00CB746F"/>
    <w:rsid w:val="00CC451E"/>
    <w:rsid w:val="00CD4E9D"/>
    <w:rsid w:val="00CD4F4D"/>
    <w:rsid w:val="00CE7D19"/>
    <w:rsid w:val="00CF0CF5"/>
    <w:rsid w:val="00CF2B3E"/>
    <w:rsid w:val="00D0201F"/>
    <w:rsid w:val="00D021C7"/>
    <w:rsid w:val="00D03685"/>
    <w:rsid w:val="00D07D4E"/>
    <w:rsid w:val="00D115AA"/>
    <w:rsid w:val="00D145BE"/>
    <w:rsid w:val="00D20C57"/>
    <w:rsid w:val="00D25D16"/>
    <w:rsid w:val="00D30BC5"/>
    <w:rsid w:val="00D32124"/>
    <w:rsid w:val="00D527EF"/>
    <w:rsid w:val="00D54C76"/>
    <w:rsid w:val="00D65221"/>
    <w:rsid w:val="00D727F3"/>
    <w:rsid w:val="00D73695"/>
    <w:rsid w:val="00D810DE"/>
    <w:rsid w:val="00D87D32"/>
    <w:rsid w:val="00D92C83"/>
    <w:rsid w:val="00DA0A81"/>
    <w:rsid w:val="00DA3C10"/>
    <w:rsid w:val="00DA53B5"/>
    <w:rsid w:val="00DC1D69"/>
    <w:rsid w:val="00DC5A3A"/>
    <w:rsid w:val="00E048B1"/>
    <w:rsid w:val="00E238E6"/>
    <w:rsid w:val="00E246B1"/>
    <w:rsid w:val="00E35064"/>
    <w:rsid w:val="00E438C3"/>
    <w:rsid w:val="00E501F0"/>
    <w:rsid w:val="00E91BFF"/>
    <w:rsid w:val="00E92933"/>
    <w:rsid w:val="00EA3B97"/>
    <w:rsid w:val="00EB0AA4"/>
    <w:rsid w:val="00EB58C7"/>
    <w:rsid w:val="00EB5C88"/>
    <w:rsid w:val="00EC0469"/>
    <w:rsid w:val="00EF01F8"/>
    <w:rsid w:val="00EF40EF"/>
    <w:rsid w:val="00F07C48"/>
    <w:rsid w:val="00F1480E"/>
    <w:rsid w:val="00F1497D"/>
    <w:rsid w:val="00F16AAC"/>
    <w:rsid w:val="00F438FC"/>
    <w:rsid w:val="00F5616F"/>
    <w:rsid w:val="00F56827"/>
    <w:rsid w:val="00F65EF0"/>
    <w:rsid w:val="00F71651"/>
    <w:rsid w:val="00F73518"/>
    <w:rsid w:val="00F76CC6"/>
    <w:rsid w:val="00FA56AA"/>
    <w:rsid w:val="00FE0282"/>
    <w:rsid w:val="00FE124D"/>
    <w:rsid w:val="00FE38C4"/>
    <w:rsid w:val="00FE792C"/>
    <w:rsid w:val="00FF2CCA"/>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DCF13D"/>
  <w15:docId w15:val="{89D32D4B-60EF-4D14-9212-1F61CAF40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C703E2"/>
    <w:pPr>
      <w:spacing w:after="0" w:line="240" w:lineRule="auto"/>
    </w:pPr>
    <w:rPr>
      <w:rFonts w:ascii="Arial" w:eastAsia="Times New Roman" w:hAnsi="Arial" w:cs="Times New Roman"/>
      <w:lang w:eastAsia="en-AU"/>
    </w:rPr>
  </w:style>
  <w:style w:type="paragraph" w:styleId="Heading1">
    <w:name w:val="heading 1"/>
    <w:basedOn w:val="Normal"/>
    <w:next w:val="Normal"/>
    <w:link w:val="Heading1Char"/>
    <w:uiPriority w:val="9"/>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QUALCODE">
    <w:name w:val="SI QUAL CODE"/>
    <w:qFormat/>
    <w:rsid w:val="00923720"/>
    <w:pPr>
      <w:spacing w:before="80" w:after="80" w:line="240" w:lineRule="auto"/>
    </w:pPr>
    <w:rPr>
      <w:rFonts w:ascii="Arial" w:eastAsia="Times New Roman" w:hAnsi="Arial" w:cs="Times New Roman"/>
      <w:b/>
      <w:caps/>
      <w:lang w:eastAsia="en-AU"/>
    </w:rPr>
  </w:style>
  <w:style w:type="paragraph" w:customStyle="1" w:styleId="SIQUALtitle">
    <w:name w:val="SI QUAL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2C55E9"/>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rsid w:val="00B848D4"/>
    <w:rPr>
      <w:sz w:val="16"/>
      <w:szCs w:val="16"/>
    </w:rPr>
  </w:style>
  <w:style w:type="paragraph" w:styleId="CommentText">
    <w:name w:val="annotation text"/>
    <w:basedOn w:val="Normal"/>
    <w:link w:val="CommentTextChar"/>
    <w:uiPriority w:val="99"/>
    <w:semiHidden/>
    <w:unhideWhenUsed/>
    <w:rsid w:val="00B848D4"/>
    <w:rPr>
      <w:sz w:val="20"/>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rsid w:val="00652E62"/>
    <w:rPr>
      <w:color w:val="0000FF" w:themeColor="hyperlink"/>
      <w:u w:val="single"/>
    </w:rPr>
  </w:style>
  <w:style w:type="paragraph" w:styleId="FootnoteText">
    <w:name w:val="footnote text"/>
    <w:basedOn w:val="Normal"/>
    <w:link w:val="FootnoteTextChar"/>
    <w:uiPriority w:val="99"/>
    <w:semiHidden/>
    <w:unhideWhenUsed/>
    <w:rsid w:val="00AA5338"/>
    <w:rPr>
      <w:sz w:val="20"/>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rsid w:val="00AA5338"/>
    <w:rPr>
      <w:vertAlign w:val="superscript"/>
    </w:rPr>
  </w:style>
  <w:style w:type="character" w:customStyle="1" w:styleId="SITextChar">
    <w:name w:val="SI Text Char"/>
    <w:basedOn w:val="DefaultParagraphFont"/>
    <w:link w:val="SIText"/>
    <w:rsid w:val="002C55E9"/>
    <w:rPr>
      <w:rFonts w:ascii="Arial" w:eastAsia="Times New Roman" w:hAnsi="Arial" w:cs="Times New Roman"/>
      <w:sz w:val="20"/>
    </w:rPr>
  </w:style>
  <w:style w:type="table" w:styleId="TableGrid">
    <w:name w:val="Table Grid"/>
    <w:basedOn w:val="TableNormal"/>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TextHeading2">
    <w:name w:val="SI Text Heading 2"/>
    <w:next w:val="Normal"/>
    <w:rsid w:val="00F07C48"/>
    <w:pPr>
      <w:spacing w:after="60" w:line="240" w:lineRule="auto"/>
      <w:outlineLvl w:val="1"/>
    </w:pPr>
    <w:rPr>
      <w:rFonts w:ascii="Arial" w:eastAsia="Times New Roman" w:hAnsi="Arial" w:cs="Times New Roman"/>
      <w:b/>
      <w:sz w:val="24"/>
      <w:szCs w:val="20"/>
    </w:rPr>
  </w:style>
  <w:style w:type="paragraph" w:customStyle="1" w:styleId="Temporarytext">
    <w:name w:val="Temporary text"/>
    <w:link w:val="TemporarytextChar"/>
    <w:qFormat/>
    <w:rsid w:val="00140954"/>
    <w:rPr>
      <w:rFonts w:ascii="Arial" w:eastAsia="Times New Roman" w:hAnsi="Arial" w:cs="Times New Roman"/>
      <w:color w:val="FF0000"/>
      <w:lang w:eastAsia="en-AU"/>
    </w:rPr>
  </w:style>
  <w:style w:type="character" w:customStyle="1" w:styleId="TemporarytextChar">
    <w:name w:val="Temporary text Char"/>
    <w:basedOn w:val="DefaultParagraphFont"/>
    <w:link w:val="Temporarytext"/>
    <w:rsid w:val="00140954"/>
    <w:rPr>
      <w:rFonts w:ascii="Arial" w:eastAsia="Times New Roman" w:hAnsi="Arial" w:cs="Times New Roman"/>
      <w:color w:val="FF0000"/>
      <w:lang w:eastAsia="en-AU"/>
    </w:rPr>
  </w:style>
  <w:style w:type="paragraph" w:styleId="Header">
    <w:name w:val="header"/>
    <w:basedOn w:val="Normal"/>
    <w:link w:val="HeaderChar"/>
    <w:uiPriority w:val="99"/>
    <w:unhideWhenUsed/>
    <w:rsid w:val="00140954"/>
    <w:pPr>
      <w:tabs>
        <w:tab w:val="center" w:pos="4513"/>
        <w:tab w:val="right" w:pos="9026"/>
      </w:tabs>
    </w:pPr>
  </w:style>
  <w:style w:type="character" w:customStyle="1" w:styleId="HeaderChar">
    <w:name w:val="Header Char"/>
    <w:basedOn w:val="DefaultParagraphFont"/>
    <w:link w:val="Header"/>
    <w:uiPriority w:val="99"/>
    <w:rsid w:val="00140954"/>
    <w:rPr>
      <w:rFonts w:ascii="Arial" w:eastAsia="Times New Roman" w:hAnsi="Arial" w:cs="Times New Roman"/>
      <w:lang w:eastAsia="en-AU"/>
    </w:rPr>
  </w:style>
  <w:style w:type="paragraph" w:styleId="Footer">
    <w:name w:val="footer"/>
    <w:basedOn w:val="Normal"/>
    <w:link w:val="FooterChar"/>
    <w:uiPriority w:val="99"/>
    <w:unhideWhenUsed/>
    <w:rsid w:val="00140954"/>
    <w:pPr>
      <w:tabs>
        <w:tab w:val="center" w:pos="4513"/>
        <w:tab w:val="right" w:pos="9026"/>
      </w:tabs>
    </w:pPr>
  </w:style>
  <w:style w:type="character" w:customStyle="1" w:styleId="FooterChar">
    <w:name w:val="Footer Char"/>
    <w:basedOn w:val="DefaultParagraphFont"/>
    <w:link w:val="Footer"/>
    <w:uiPriority w:val="99"/>
    <w:rsid w:val="00140954"/>
    <w:rPr>
      <w:rFonts w:ascii="Arial" w:eastAsia="Times New Roman" w:hAnsi="Arial" w:cs="Times New Roman"/>
      <w:lang w:eastAsia="en-AU"/>
    </w:rPr>
  </w:style>
  <w:style w:type="character" w:styleId="UnresolvedMention">
    <w:name w:val="Unresolved Mention"/>
    <w:basedOn w:val="DefaultParagraphFont"/>
    <w:uiPriority w:val="99"/>
    <w:semiHidden/>
    <w:unhideWhenUsed/>
    <w:rsid w:val="00240F26"/>
    <w:rPr>
      <w:color w:val="605E5C"/>
      <w:shd w:val="clear" w:color="auto" w:fill="E1DFDD"/>
    </w:rPr>
  </w:style>
  <w:style w:type="paragraph" w:styleId="BodyText">
    <w:name w:val="Body Text"/>
    <w:basedOn w:val="Normal"/>
    <w:link w:val="BodyTextChar"/>
    <w:rsid w:val="00AC431E"/>
    <w:pPr>
      <w:keepNext/>
      <w:keepLines/>
      <w:spacing w:before="120" w:after="120"/>
      <w:contextualSpacing/>
    </w:pPr>
    <w:rPr>
      <w:rFonts w:ascii="Times New Roman" w:hAnsi="Times New Roman"/>
      <w:sz w:val="24"/>
      <w:lang w:eastAsia="en-US"/>
    </w:rPr>
  </w:style>
  <w:style w:type="character" w:customStyle="1" w:styleId="BodyTextChar">
    <w:name w:val="Body Text Char"/>
    <w:basedOn w:val="DefaultParagraphFont"/>
    <w:link w:val="BodyText"/>
    <w:rsid w:val="00AC431E"/>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1148328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etnet.education.gov.au/Pages/TrainingDocs.aspx?q=5e2e56b7-698f-4822-84bb-25adbb8443a7"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OneDrive%20-%20Skills%20Impact\TP%20Projects\AMP%20Australian%20Meat%20Processing\20-20%20AMP%20Halal%20Training,%20Poultry\TEM.SkillsImpact.Qualific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AssignedTo xmlns="http://schemas.microsoft.com/sharepoint/v3">
      <UserInfo>
        <DisplayName/>
        <AccountId xsi:nil="true"/>
        <AccountType/>
      </UserInfo>
    </AssignedTo>
    <Project_x0020_Phase xmlns="d50bbff7-d6dd-47d2-864a-cfdc2c3db0f4">Development</Project_x0020_Phas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67DE88E7D2AEC4DA20C81260237F0EC" ma:contentTypeVersion="" ma:contentTypeDescription="Create a new document." ma:contentTypeScope="" ma:versionID="78e56467099ef6ee0b9b1a2814fe58dd">
  <xsd:schema xmlns:xsd="http://www.w3.org/2001/XMLSchema" xmlns:xs="http://www.w3.org/2001/XMLSchema" xmlns:p="http://schemas.microsoft.com/office/2006/metadata/properties" xmlns:ns1="http://schemas.microsoft.com/sharepoint/v3" xmlns:ns2="d50bbff7-d6dd-47d2-864a-cfdc2c3db0f4" targetNamespace="http://schemas.microsoft.com/office/2006/metadata/properties" ma:root="true" ma:fieldsID="71c8aba9423334ed77d32b91927ef0d8" ns1:_="" ns2:_="">
    <xsd:import namespace="http://schemas.microsoft.com/sharepoint/v3"/>
    <xsd:import namespace="d50bbff7-d6dd-47d2-864a-cfdc2c3db0f4"/>
    <xsd:element name="properties">
      <xsd:complexType>
        <xsd:sequence>
          <xsd:element name="documentManagement">
            <xsd:complexType>
              <xsd:all>
                <xsd:element ref="ns1:AssignedTo" minOccurs="0"/>
                <xsd:element ref="ns2:Project_x0020_Phas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AssignedTo" ma:index="8" nillable="true" ma:displayName="Assigned To" ma:list="UserInfo" ma:internalName="AssignedT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d50bbff7-d6dd-47d2-864a-cfdc2c3db0f4" elementFormDefault="qualified">
    <xsd:import namespace="http://schemas.microsoft.com/office/2006/documentManagement/types"/>
    <xsd:import namespace="http://schemas.microsoft.com/office/infopath/2007/PartnerControls"/>
    <xsd:element name="Project_x0020_Phase" ma:index="9" nillable="true" ma:displayName="Project Phase"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http://schemas.microsoft.com/sharepoint/v3"/>
    <ds:schemaRef ds:uri="d50bbff7-d6dd-47d2-864a-cfdc2c3db0f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1410C943-E93C-4F2C-B910-12C5D7AC49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50bbff7-d6dd-47d2-864a-cfdc2c3db0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29EDA8-61C8-4004-96C9-FD10962B59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TEM.SkillsImpact.Qualification.dotx</Template>
  <TotalTime>63</TotalTime>
  <Pages>4</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Skills Impact Qualification Template</vt:lpstr>
    </vt:vector>
  </TitlesOfParts>
  <Company>AgriFood Skills Australia</Company>
  <LinksUpToDate>false</LinksUpToDate>
  <CharactersWithSpaces>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Qualification Template</dc:title>
  <dc:creator>Elvie Arugay</dc:creator>
  <cp:lastModifiedBy>Sharon Fitzgerald</cp:lastModifiedBy>
  <cp:revision>7</cp:revision>
  <cp:lastPrinted>2016-05-27T05:21:00Z</cp:lastPrinted>
  <dcterms:created xsi:type="dcterms:W3CDTF">2019-07-31T03:12:00Z</dcterms:created>
  <dcterms:modified xsi:type="dcterms:W3CDTF">2019-10-01T00:42:00Z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0x010100A67DE88E7D2AEC4DA20C81260237F0EC</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