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8B4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7D7B87" w14:textId="77777777" w:rsidTr="00146EEC">
        <w:tc>
          <w:tcPr>
            <w:tcW w:w="2689" w:type="dxa"/>
          </w:tcPr>
          <w:p w14:paraId="6A4075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E14E1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BC28DB2" w14:textId="77777777" w:rsidTr="00146EEC">
        <w:tc>
          <w:tcPr>
            <w:tcW w:w="2689" w:type="dxa"/>
          </w:tcPr>
          <w:p w14:paraId="3BF8EC92" w14:textId="695CD88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E3661">
              <w:t>1</w:t>
            </w:r>
          </w:p>
        </w:tc>
        <w:tc>
          <w:tcPr>
            <w:tcW w:w="6939" w:type="dxa"/>
          </w:tcPr>
          <w:p w14:paraId="579860B3" w14:textId="3A2B91E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7E3661" w:rsidRPr="007E3661">
              <w:t>Food, Beverage and Pharmaceutical Training Package Version 4.0.</w:t>
            </w:r>
          </w:p>
        </w:tc>
      </w:tr>
    </w:tbl>
    <w:p w14:paraId="41C290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267D9" w:rsidRPr="00963A46" w14:paraId="247FE3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3D99F9" w14:textId="1D4ABF75" w:rsidR="000267D9" w:rsidRPr="000267D9" w:rsidRDefault="003417C0" w:rsidP="000267D9">
            <w:pPr>
              <w:pStyle w:val="SIUNITCODE"/>
            </w:pPr>
            <w:r>
              <w:t>F</w:t>
            </w:r>
            <w:r w:rsidRPr="000267D9">
              <w:t>BPBPG3</w:t>
            </w:r>
            <w:r>
              <w:t>00</w:t>
            </w:r>
            <w:r w:rsidR="007E3661">
              <w:t>8</w:t>
            </w:r>
          </w:p>
        </w:tc>
        <w:tc>
          <w:tcPr>
            <w:tcW w:w="3604" w:type="pct"/>
            <w:shd w:val="clear" w:color="auto" w:fill="auto"/>
          </w:tcPr>
          <w:p w14:paraId="3648DE2B" w14:textId="4C28193C" w:rsidR="000267D9" w:rsidRPr="000267D9" w:rsidRDefault="007E3661" w:rsidP="000267D9">
            <w:pPr>
              <w:pStyle w:val="SIUnittitle"/>
            </w:pPr>
            <w:r>
              <w:t xml:space="preserve">FBPBPG3008 </w:t>
            </w:r>
            <w:r w:rsidR="000267D9">
              <w:t>Operate an automated</w:t>
            </w:r>
            <w:r w:rsidR="000267D9" w:rsidRPr="00987308">
              <w:t xml:space="preserve"> carton packing process</w:t>
            </w:r>
          </w:p>
        </w:tc>
      </w:tr>
      <w:tr w:rsidR="000267D9" w:rsidRPr="00963A46" w14:paraId="2ACE8D2D" w14:textId="77777777" w:rsidTr="00CA2922">
        <w:tc>
          <w:tcPr>
            <w:tcW w:w="1396" w:type="pct"/>
            <w:shd w:val="clear" w:color="auto" w:fill="auto"/>
          </w:tcPr>
          <w:p w14:paraId="5934467F" w14:textId="77777777" w:rsidR="000267D9" w:rsidRPr="000267D9" w:rsidRDefault="000267D9" w:rsidP="000267D9">
            <w:pPr>
              <w:pStyle w:val="SIHeading2"/>
            </w:pPr>
            <w:r w:rsidRPr="00FD557D">
              <w:t>Application</w:t>
            </w:r>
          </w:p>
          <w:p w14:paraId="45816BA0" w14:textId="77777777" w:rsidR="000267D9" w:rsidRPr="00923720" w:rsidRDefault="000267D9" w:rsidP="000267D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0AABC6" w14:textId="52E5D350" w:rsidR="000267D9" w:rsidRDefault="00317CE2" w:rsidP="000267D9">
            <w:pPr>
              <w:pStyle w:val="SIText"/>
            </w:pPr>
            <w:r w:rsidRPr="00317CE2">
              <w:t xml:space="preserve">This unit of competency describes the skills and knowledge required to set up, operate and shut down </w:t>
            </w:r>
            <w:r>
              <w:t xml:space="preserve">an </w:t>
            </w:r>
            <w:r w:rsidRPr="00317CE2">
              <w:t xml:space="preserve">automated carton packing </w:t>
            </w:r>
            <w:r w:rsidR="00521763">
              <w:t xml:space="preserve">process </w:t>
            </w:r>
            <w:r w:rsidR="0063040A">
              <w:t xml:space="preserve">using a range of </w:t>
            </w:r>
            <w:r w:rsidR="007B7EC8">
              <w:t xml:space="preserve">complex </w:t>
            </w:r>
            <w:r w:rsidR="0063040A">
              <w:t>equipment, including a case packing machine, divider inserter, case sealer, conveye</w:t>
            </w:r>
            <w:r w:rsidR="005B3E58">
              <w:t>rs and other quality control equipment</w:t>
            </w:r>
            <w:r w:rsidR="00B43BED">
              <w:t xml:space="preserve">. </w:t>
            </w:r>
          </w:p>
          <w:p w14:paraId="616C8BD1" w14:textId="77777777" w:rsidR="00521763" w:rsidRDefault="00521763" w:rsidP="00521763"/>
          <w:p w14:paraId="1C3CB64E" w14:textId="03AD507C" w:rsidR="00521763" w:rsidRPr="00521763" w:rsidRDefault="00521763" w:rsidP="00B85708">
            <w:pPr>
              <w:pStyle w:val="SIText"/>
            </w:pPr>
            <w:r w:rsidRPr="00521763">
              <w:t xml:space="preserve">The unit applies to </w:t>
            </w:r>
            <w:r w:rsidR="001C4D3C">
              <w:t>individuals</w:t>
            </w:r>
            <w:r w:rsidR="009B7AEF">
              <w:t xml:space="preserve"> </w:t>
            </w:r>
            <w:r w:rsidRPr="00521763">
              <w:t xml:space="preserve">who </w:t>
            </w:r>
            <w:r w:rsidR="00B43BED">
              <w:t xml:space="preserve">work under </w:t>
            </w:r>
            <w:r>
              <w:t xml:space="preserve">broad direction </w:t>
            </w:r>
            <w:r w:rsidRPr="00521763">
              <w:t xml:space="preserve">in </w:t>
            </w:r>
            <w:r w:rsidR="00C31F67">
              <w:t xml:space="preserve">a </w:t>
            </w:r>
            <w:r w:rsidRPr="00521763">
              <w:t xml:space="preserve">packaging </w:t>
            </w:r>
            <w:r w:rsidR="00692A22">
              <w:t xml:space="preserve">environment </w:t>
            </w:r>
            <w:r w:rsidRPr="00521763">
              <w:t xml:space="preserve">and are responsible for operating and monitoring a carton packing </w:t>
            </w:r>
            <w:r w:rsidR="00BD2D26" w:rsidRPr="00521763">
              <w:t>process</w:t>
            </w:r>
            <w:r w:rsidR="00BD2D26">
              <w:t>, including safety compliance, production change overs</w:t>
            </w:r>
            <w:r w:rsidR="007B7EC8">
              <w:t xml:space="preserve">, </w:t>
            </w:r>
            <w:r w:rsidR="005B3E58">
              <w:t>consumables</w:t>
            </w:r>
            <w:r w:rsidR="007B7EC8">
              <w:t>, and cleaning</w:t>
            </w:r>
            <w:r w:rsidR="009F3817">
              <w:t xml:space="preserve"> and solving problems that arise with the process</w:t>
            </w:r>
            <w:r w:rsidR="009B7AEF">
              <w:t xml:space="preserve">. Operators are responsible for solving machine problems and reporting </w:t>
            </w:r>
            <w:r w:rsidR="00725DB0">
              <w:t xml:space="preserve">unresolved </w:t>
            </w:r>
            <w:r w:rsidR="009B7AEF">
              <w:t xml:space="preserve">problems to </w:t>
            </w:r>
            <w:r w:rsidR="00B56A86" w:rsidRPr="00B85708">
              <w:rPr>
                <w:rStyle w:val="SITemporaryText"/>
                <w:color w:val="auto"/>
                <w:sz w:val="20"/>
              </w:rPr>
              <w:t xml:space="preserve">technical </w:t>
            </w:r>
            <w:r w:rsidR="008E0D66" w:rsidRPr="00B85708">
              <w:rPr>
                <w:rStyle w:val="SITemporaryText"/>
                <w:color w:val="auto"/>
                <w:sz w:val="20"/>
              </w:rPr>
              <w:t>specialists</w:t>
            </w:r>
            <w:r w:rsidR="00B8788E" w:rsidRPr="00B85708">
              <w:rPr>
                <w:rStyle w:val="SITemporaryText"/>
                <w:color w:val="auto"/>
                <w:sz w:val="20"/>
              </w:rPr>
              <w:t>.</w:t>
            </w:r>
            <w:r w:rsidR="00B8788E">
              <w:t xml:space="preserve"> </w:t>
            </w:r>
          </w:p>
          <w:p w14:paraId="602A9EF5" w14:textId="77777777" w:rsidR="00840A52" w:rsidRDefault="00840A52" w:rsidP="00840A52"/>
          <w:p w14:paraId="5E2107ED" w14:textId="77777777" w:rsidR="00840A52" w:rsidRPr="00840A52" w:rsidRDefault="00840A52" w:rsidP="00840A52">
            <w:pPr>
              <w:rPr>
                <w:lang w:eastAsia="en-US"/>
              </w:rPr>
            </w:pPr>
            <w:r w:rsidRPr="00840A52">
              <w:rPr>
                <w:lang w:eastAsia="en-US"/>
              </w:rPr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3439F0A8" w14:textId="77777777" w:rsidR="000267D9" w:rsidRDefault="000267D9" w:rsidP="000267D9">
            <w:pPr>
              <w:pStyle w:val="SIText"/>
            </w:pPr>
          </w:p>
          <w:p w14:paraId="2DD2238A" w14:textId="77777777" w:rsidR="00521763" w:rsidRPr="007B7EC8" w:rsidRDefault="00840A52" w:rsidP="007B7EC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87308">
              <w:t>No occupational licensing, legislative or certification requirements are known to apply to this unit at the time of publication.</w:t>
            </w:r>
          </w:p>
          <w:p w14:paraId="71AA3C0C" w14:textId="77777777" w:rsidR="000267D9" w:rsidRPr="000754EC" w:rsidRDefault="000267D9" w:rsidP="00840A52">
            <w:pPr>
              <w:pStyle w:val="SIText"/>
            </w:pPr>
          </w:p>
        </w:tc>
      </w:tr>
      <w:tr w:rsidR="000267D9" w:rsidRPr="00963A46" w14:paraId="0B0D817D" w14:textId="77777777" w:rsidTr="00CA2922">
        <w:tc>
          <w:tcPr>
            <w:tcW w:w="1396" w:type="pct"/>
            <w:shd w:val="clear" w:color="auto" w:fill="auto"/>
          </w:tcPr>
          <w:p w14:paraId="510AB1B7" w14:textId="77777777" w:rsidR="000267D9" w:rsidRPr="000267D9" w:rsidRDefault="000267D9" w:rsidP="000267D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50A66E" w14:textId="77777777" w:rsidR="000267D9" w:rsidRPr="000267D9" w:rsidRDefault="000267D9" w:rsidP="0063040A">
            <w:pPr>
              <w:pStyle w:val="SIText"/>
            </w:pPr>
            <w:r w:rsidRPr="008908DE">
              <w:t>Ni</w:t>
            </w:r>
            <w:r w:rsidRPr="000267D9">
              <w:t xml:space="preserve">l </w:t>
            </w:r>
          </w:p>
        </w:tc>
      </w:tr>
      <w:tr w:rsidR="000267D9" w:rsidRPr="00963A46" w14:paraId="6CD919BC" w14:textId="77777777" w:rsidTr="00CA2922">
        <w:tc>
          <w:tcPr>
            <w:tcW w:w="1396" w:type="pct"/>
            <w:shd w:val="clear" w:color="auto" w:fill="auto"/>
          </w:tcPr>
          <w:p w14:paraId="202D3C61" w14:textId="77777777" w:rsidR="000267D9" w:rsidRPr="000267D9" w:rsidRDefault="000267D9" w:rsidP="000267D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720FE9" w14:textId="77777777" w:rsidR="000267D9" w:rsidRPr="000267D9" w:rsidRDefault="0063040A" w:rsidP="000267D9">
            <w:pPr>
              <w:pStyle w:val="SIText"/>
            </w:pPr>
            <w:r w:rsidRPr="00987308">
              <w:t>Bottling and Packaging (BP</w:t>
            </w:r>
            <w:r w:rsidRPr="0063040A">
              <w:t>G)</w:t>
            </w:r>
          </w:p>
        </w:tc>
      </w:tr>
    </w:tbl>
    <w:p w14:paraId="5FBD35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807E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8A989A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1248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CCB0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6F8E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CB501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A3CD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A709D3" w14:textId="6A35BFD3" w:rsidR="00310B4A" w:rsidRPr="000754EC" w:rsidRDefault="00840A52" w:rsidP="005165E3">
            <w:pPr>
              <w:pStyle w:val="SIText"/>
            </w:pPr>
            <w:r w:rsidRPr="00987308">
              <w:t xml:space="preserve">1. Prepare </w:t>
            </w:r>
            <w:r w:rsidR="00310B4A">
              <w:t>for packing</w:t>
            </w:r>
          </w:p>
        </w:tc>
        <w:tc>
          <w:tcPr>
            <w:tcW w:w="3604" w:type="pct"/>
            <w:shd w:val="clear" w:color="auto" w:fill="auto"/>
          </w:tcPr>
          <w:p w14:paraId="6130D8B0" w14:textId="24795E3F" w:rsidR="007F2E45" w:rsidRDefault="00F1480E" w:rsidP="000754EC">
            <w:pPr>
              <w:pStyle w:val="SIText"/>
            </w:pPr>
            <w:r w:rsidRPr="008908DE">
              <w:t xml:space="preserve">1.1 </w:t>
            </w:r>
            <w:r w:rsidR="007F2E45">
              <w:t xml:space="preserve">Check </w:t>
            </w:r>
            <w:r w:rsidR="005F0796">
              <w:t xml:space="preserve">work </w:t>
            </w:r>
            <w:r w:rsidR="00DA5BFF">
              <w:t>order</w:t>
            </w:r>
            <w:r w:rsidR="007F2E45">
              <w:t xml:space="preserve"> to determine </w:t>
            </w:r>
            <w:r w:rsidR="00DA5BFF">
              <w:t xml:space="preserve">number and type of </w:t>
            </w:r>
            <w:r w:rsidR="007F2E45">
              <w:t xml:space="preserve">cartons </w:t>
            </w:r>
            <w:r w:rsidR="00DA5BFF">
              <w:t xml:space="preserve">required and other </w:t>
            </w:r>
            <w:r w:rsidR="00234257">
              <w:t xml:space="preserve">packing </w:t>
            </w:r>
            <w:r w:rsidR="00DA5BFF">
              <w:t>consumables</w:t>
            </w:r>
            <w:r w:rsidR="00234257">
              <w:t xml:space="preserve"> required for the </w:t>
            </w:r>
            <w:r w:rsidR="005F0796">
              <w:t>order</w:t>
            </w:r>
          </w:p>
          <w:p w14:paraId="1ADA62A2" w14:textId="6FF75CE6" w:rsidR="009E766E" w:rsidRDefault="007F2E45" w:rsidP="000754EC">
            <w:pPr>
              <w:pStyle w:val="SIText"/>
            </w:pPr>
            <w:r>
              <w:t xml:space="preserve">1.2 </w:t>
            </w:r>
            <w:r w:rsidR="009E766E" w:rsidRPr="009E39C2">
              <w:t xml:space="preserve">Select, fit and use </w:t>
            </w:r>
            <w:r w:rsidR="00725DB0">
              <w:t>required</w:t>
            </w:r>
            <w:r w:rsidR="00725DB0" w:rsidRPr="009E39C2">
              <w:t xml:space="preserve"> </w:t>
            </w:r>
            <w:r w:rsidR="009E766E" w:rsidRPr="009E39C2">
              <w:t>personal protective equipment</w:t>
            </w:r>
            <w:r w:rsidR="009E766E" w:rsidRPr="009E766E">
              <w:t xml:space="preserve"> </w:t>
            </w:r>
          </w:p>
          <w:p w14:paraId="29F5CD80" w14:textId="0344DE25" w:rsidR="00234257" w:rsidRDefault="009E766E" w:rsidP="000754EC">
            <w:pPr>
              <w:pStyle w:val="SIText"/>
            </w:pPr>
            <w:r>
              <w:t xml:space="preserve">1.3 </w:t>
            </w:r>
            <w:r w:rsidR="00DA5BFF">
              <w:t xml:space="preserve">Check machinery maintenance charts and rectify or report any items that </w:t>
            </w:r>
            <w:r w:rsidR="00234257">
              <w:t>require maintenance</w:t>
            </w:r>
          </w:p>
          <w:p w14:paraId="55D9811D" w14:textId="1CBFC990" w:rsidR="00FB2389" w:rsidRPr="00FB2389" w:rsidRDefault="009E766E" w:rsidP="00C743B0">
            <w:pPr>
              <w:pStyle w:val="SIText"/>
            </w:pPr>
            <w:r>
              <w:t>1.4</w:t>
            </w:r>
            <w:r w:rsidR="00562108">
              <w:t xml:space="preserve"> Check and </w:t>
            </w:r>
            <w:r w:rsidR="00234257">
              <w:t xml:space="preserve">set machine format </w:t>
            </w:r>
            <w:r w:rsidR="00C743B0">
              <w:t xml:space="preserve">meets the requirements of </w:t>
            </w:r>
            <w:r w:rsidR="00562108">
              <w:t>products</w:t>
            </w:r>
            <w:r w:rsidR="00234257">
              <w:t xml:space="preserve"> and cartons specified in </w:t>
            </w:r>
            <w:r w:rsidR="005F0796">
              <w:t xml:space="preserve">work </w:t>
            </w:r>
            <w:r w:rsidR="00234257">
              <w:t>order</w:t>
            </w:r>
          </w:p>
          <w:p w14:paraId="143B18AB" w14:textId="1E18EC2B" w:rsidR="00F45CA2" w:rsidRDefault="00F1480E" w:rsidP="008322BE">
            <w:pPr>
              <w:pStyle w:val="SIText"/>
            </w:pPr>
            <w:r w:rsidRPr="008908DE">
              <w:t>1.</w:t>
            </w:r>
            <w:r w:rsidR="009E766E">
              <w:t>5</w:t>
            </w:r>
            <w:r w:rsidRPr="008908DE">
              <w:t xml:space="preserve"> </w:t>
            </w:r>
            <w:r w:rsidR="0063659E">
              <w:t>Check</w:t>
            </w:r>
            <w:r w:rsidR="0063659E" w:rsidRPr="00C743B0">
              <w:t xml:space="preserve"> </w:t>
            </w:r>
            <w:r w:rsidR="00C743B0" w:rsidRPr="00C743B0">
              <w:t xml:space="preserve">all </w:t>
            </w:r>
            <w:r w:rsidR="00C743B0">
              <w:t xml:space="preserve">machine safety equipment is </w:t>
            </w:r>
            <w:r w:rsidR="00562108">
              <w:t>operational</w:t>
            </w:r>
            <w:r w:rsidR="00C743B0">
              <w:t xml:space="preserve"> </w:t>
            </w:r>
          </w:p>
          <w:p w14:paraId="3A2E1783" w14:textId="07CB8765" w:rsidR="00F45CA2" w:rsidRDefault="00F45CA2" w:rsidP="008322BE">
            <w:pPr>
              <w:pStyle w:val="SIText"/>
            </w:pPr>
            <w:r>
              <w:t>1.</w:t>
            </w:r>
            <w:r w:rsidR="009E766E">
              <w:t>6</w:t>
            </w:r>
            <w:r w:rsidR="009E39C2">
              <w:t xml:space="preserve"> </w:t>
            </w:r>
            <w:r>
              <w:t xml:space="preserve">Confirm </w:t>
            </w:r>
            <w:r w:rsidR="00E051BE">
              <w:t>quality inspection systems and equipment</w:t>
            </w:r>
            <w:r w:rsidR="003E13EF">
              <w:t xml:space="preserve"> are correctly </w:t>
            </w:r>
            <w:r w:rsidR="005F0796">
              <w:t xml:space="preserve">fitted </w:t>
            </w:r>
            <w:r w:rsidR="003E13EF">
              <w:t>and functional</w:t>
            </w:r>
          </w:p>
          <w:p w14:paraId="246E619F" w14:textId="7D39D772" w:rsidR="00F1480E" w:rsidRPr="000754EC" w:rsidRDefault="00F45CA2" w:rsidP="00B8611C">
            <w:pPr>
              <w:pStyle w:val="SIText"/>
            </w:pPr>
            <w:r>
              <w:t>1.</w:t>
            </w:r>
            <w:r w:rsidR="009E766E">
              <w:t>7</w:t>
            </w:r>
            <w:r>
              <w:t xml:space="preserve"> Confirm serviceability of conveyors </w:t>
            </w:r>
            <w:r w:rsidRPr="006C3FED">
              <w:rPr>
                <w:rStyle w:val="SITemporaryText"/>
                <w:color w:val="auto"/>
                <w:sz w:val="20"/>
              </w:rPr>
              <w:t>and reset all counters</w:t>
            </w:r>
            <w:r w:rsidRPr="00B8611C">
              <w:t>.</w:t>
            </w:r>
          </w:p>
        </w:tc>
      </w:tr>
      <w:tr w:rsidR="00F1480E" w:rsidRPr="00963A46" w14:paraId="7653D5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1C1947" w14:textId="77777777" w:rsidR="00F1480E" w:rsidRPr="000754EC" w:rsidRDefault="00F1480E" w:rsidP="00840A52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840A52" w:rsidRPr="00987308">
              <w:t xml:space="preserve"> Operate and monitor the carton packing process</w:t>
            </w:r>
          </w:p>
        </w:tc>
        <w:tc>
          <w:tcPr>
            <w:tcW w:w="3604" w:type="pct"/>
            <w:shd w:val="clear" w:color="auto" w:fill="auto"/>
          </w:tcPr>
          <w:p w14:paraId="281ED2BF" w14:textId="5F21548D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8D003A">
              <w:t>Carry out test run</w:t>
            </w:r>
            <w:r w:rsidR="002D1A37">
              <w:t xml:space="preserve"> and </w:t>
            </w:r>
            <w:r w:rsidR="00180DB9">
              <w:t>adjust</w:t>
            </w:r>
            <w:r w:rsidR="002D1A37">
              <w:t xml:space="preserve"> as required to meet packing specification</w:t>
            </w:r>
            <w:r w:rsidR="003A1B1F">
              <w:t>s</w:t>
            </w:r>
          </w:p>
          <w:p w14:paraId="2BD9703E" w14:textId="626DA920" w:rsidR="00082C4A" w:rsidRDefault="00F1480E" w:rsidP="000754EC">
            <w:pPr>
              <w:pStyle w:val="SIText"/>
            </w:pPr>
            <w:r w:rsidRPr="008908DE">
              <w:t>2.</w:t>
            </w:r>
            <w:r w:rsidR="00DE51B7">
              <w:t>2</w:t>
            </w:r>
            <w:r w:rsidRPr="008908DE">
              <w:t xml:space="preserve"> </w:t>
            </w:r>
            <w:r w:rsidR="00082C4A">
              <w:t xml:space="preserve">Carry out quality checks </w:t>
            </w:r>
            <w:r w:rsidR="00155D39">
              <w:t xml:space="preserve">on sample cartons </w:t>
            </w:r>
            <w:r w:rsidR="00082C4A">
              <w:t>and complete records according to workplace requirements</w:t>
            </w:r>
          </w:p>
          <w:p w14:paraId="54A743E8" w14:textId="32E3673D" w:rsidR="007D6EC3" w:rsidRDefault="00082C4A" w:rsidP="000754EC">
            <w:pPr>
              <w:pStyle w:val="SIText"/>
            </w:pPr>
            <w:r>
              <w:t>2.</w:t>
            </w:r>
            <w:r w:rsidR="00DE51B7">
              <w:t>3</w:t>
            </w:r>
            <w:r>
              <w:t xml:space="preserve"> Apply </w:t>
            </w:r>
            <w:r w:rsidR="007D6EC3">
              <w:t>problem</w:t>
            </w:r>
            <w:r w:rsidR="00B3456B">
              <w:t xml:space="preserve"> </w:t>
            </w:r>
            <w:r w:rsidR="007D6EC3">
              <w:t>solving</w:t>
            </w:r>
            <w:r>
              <w:t xml:space="preserve"> principles and techniques to identify and rectify </w:t>
            </w:r>
            <w:r w:rsidR="007D6EC3">
              <w:t>machine faults</w:t>
            </w:r>
            <w:r w:rsidR="00C17BDC">
              <w:t xml:space="preserve"> according to workplace procedures</w:t>
            </w:r>
          </w:p>
          <w:p w14:paraId="7B52183E" w14:textId="7CE67DA5" w:rsidR="007D6EC3" w:rsidRDefault="007D6EC3" w:rsidP="000754EC">
            <w:pPr>
              <w:pStyle w:val="SIText"/>
            </w:pPr>
            <w:r>
              <w:t>2.</w:t>
            </w:r>
            <w:r w:rsidR="00DE51B7">
              <w:t>4</w:t>
            </w:r>
            <w:r>
              <w:t xml:space="preserve"> Clean up spillages and breakages</w:t>
            </w:r>
            <w:r w:rsidR="009F5671">
              <w:t xml:space="preserve"> </w:t>
            </w:r>
          </w:p>
          <w:p w14:paraId="3A0F2D6D" w14:textId="23F799D6" w:rsidR="007D6EC3" w:rsidRDefault="00F1480E" w:rsidP="000754EC">
            <w:pPr>
              <w:pStyle w:val="SIText"/>
            </w:pPr>
            <w:r w:rsidRPr="008908DE">
              <w:t>2</w:t>
            </w:r>
            <w:r w:rsidR="00BB4637">
              <w:t>.</w:t>
            </w:r>
            <w:r w:rsidR="00DE51B7">
              <w:t>5</w:t>
            </w:r>
            <w:r w:rsidR="00BB4637">
              <w:t xml:space="preserve"> </w:t>
            </w:r>
            <w:r w:rsidR="00FD0250">
              <w:t>E</w:t>
            </w:r>
            <w:r w:rsidR="00155D39">
              <w:t xml:space="preserve">nsure </w:t>
            </w:r>
            <w:r w:rsidR="00B504B3">
              <w:t xml:space="preserve">quantity, </w:t>
            </w:r>
            <w:r w:rsidR="00155D39">
              <w:t xml:space="preserve">process efficiency and quality specifications are met </w:t>
            </w:r>
          </w:p>
          <w:p w14:paraId="0FACE181" w14:textId="1CB591DF" w:rsidR="00F1480E" w:rsidRPr="000754EC" w:rsidRDefault="007D6EC3" w:rsidP="00D24845">
            <w:pPr>
              <w:pStyle w:val="SIText"/>
            </w:pPr>
            <w:r>
              <w:t>2.</w:t>
            </w:r>
            <w:r w:rsidR="00DE51B7">
              <w:t>6</w:t>
            </w:r>
            <w:r>
              <w:t xml:space="preserve"> </w:t>
            </w:r>
            <w:r w:rsidR="00155D39">
              <w:t>Report products that do not meet specifications and major process problems</w:t>
            </w:r>
          </w:p>
        </w:tc>
      </w:tr>
      <w:tr w:rsidR="008B3E7F" w:rsidRPr="00963A46" w14:paraId="03A1F514" w14:textId="77777777" w:rsidTr="001D7D01">
        <w:trPr>
          <w:cantSplit/>
        </w:trPr>
        <w:tc>
          <w:tcPr>
            <w:tcW w:w="1396" w:type="pct"/>
            <w:shd w:val="clear" w:color="auto" w:fill="auto"/>
          </w:tcPr>
          <w:p w14:paraId="42CBA018" w14:textId="01A974CE" w:rsidR="008B3E7F" w:rsidRPr="008B3E7F" w:rsidRDefault="008B3E7F" w:rsidP="008B3E7F">
            <w:pPr>
              <w:pStyle w:val="SIText"/>
            </w:pPr>
            <w:r>
              <w:lastRenderedPageBreak/>
              <w:t xml:space="preserve">3. </w:t>
            </w:r>
            <w:r w:rsidRPr="008B3E7F">
              <w:t>Change over packaging run</w:t>
            </w:r>
          </w:p>
        </w:tc>
        <w:tc>
          <w:tcPr>
            <w:tcW w:w="3604" w:type="pct"/>
            <w:shd w:val="clear" w:color="auto" w:fill="auto"/>
          </w:tcPr>
          <w:p w14:paraId="18C98932" w14:textId="62578C8C" w:rsidR="008B3E7F" w:rsidRPr="008B3E7F" w:rsidRDefault="00005A02" w:rsidP="008B3E7F">
            <w:pPr>
              <w:pStyle w:val="SIText"/>
            </w:pPr>
            <w:r>
              <w:t>3</w:t>
            </w:r>
            <w:r w:rsidR="008B3E7F" w:rsidRPr="008B3E7F">
              <w:t xml:space="preserve">.1 Prepare </w:t>
            </w:r>
            <w:r w:rsidR="0036671D">
              <w:t xml:space="preserve">equipment </w:t>
            </w:r>
            <w:r w:rsidR="00041F0F">
              <w:t>and consumables</w:t>
            </w:r>
            <w:r w:rsidR="0036671D">
              <w:t xml:space="preserve"> for upcoming product change</w:t>
            </w:r>
          </w:p>
          <w:p w14:paraId="689B7DD1" w14:textId="316F2E89" w:rsidR="008B3E7F" w:rsidRDefault="00005A02" w:rsidP="008B3E7F">
            <w:pPr>
              <w:pStyle w:val="SIText"/>
            </w:pPr>
            <w:r>
              <w:t>3</w:t>
            </w:r>
            <w:r w:rsidR="008B3E7F">
              <w:t xml:space="preserve">.2 </w:t>
            </w:r>
            <w:r w:rsidR="00B504B3">
              <w:t>Check</w:t>
            </w:r>
            <w:r w:rsidR="008B3E7F" w:rsidRPr="008B3E7F">
              <w:t xml:space="preserve"> and record machine counters to ensure an accurate changeover</w:t>
            </w:r>
          </w:p>
          <w:p w14:paraId="11590089" w14:textId="1D83BC03" w:rsidR="003A1EEF" w:rsidRPr="008B3E7F" w:rsidRDefault="003A1EEF" w:rsidP="008B3E7F">
            <w:pPr>
              <w:pStyle w:val="SIText"/>
            </w:pPr>
            <w:r>
              <w:t>3.</w:t>
            </w:r>
            <w:r w:rsidR="00FD0250">
              <w:t xml:space="preserve">3 </w:t>
            </w:r>
            <w:r w:rsidR="001A5AB3">
              <w:t>Coordinate team members to assist with change over</w:t>
            </w:r>
          </w:p>
          <w:p w14:paraId="05148ED8" w14:textId="14749A1A" w:rsidR="00160E80" w:rsidRDefault="00005A02" w:rsidP="008B3E7F">
            <w:pPr>
              <w:pStyle w:val="SIText"/>
            </w:pPr>
            <w:r>
              <w:t>3</w:t>
            </w:r>
            <w:r w:rsidR="008B3E7F">
              <w:t>.</w:t>
            </w:r>
            <w:r w:rsidR="00FD0250">
              <w:t xml:space="preserve">4 </w:t>
            </w:r>
            <w:r w:rsidR="008B3E7F">
              <w:t xml:space="preserve">Empty machine of product </w:t>
            </w:r>
          </w:p>
          <w:p w14:paraId="3036A70C" w14:textId="58488EE4" w:rsidR="008B3E7F" w:rsidRPr="008B3E7F" w:rsidRDefault="00005A02" w:rsidP="008B3E7F">
            <w:pPr>
              <w:pStyle w:val="SIText"/>
            </w:pPr>
            <w:r>
              <w:t>3</w:t>
            </w:r>
            <w:r w:rsidR="00160E80">
              <w:t>.</w:t>
            </w:r>
            <w:r w:rsidR="00FD0250">
              <w:t xml:space="preserve">5 </w:t>
            </w:r>
            <w:r w:rsidR="00160E80">
              <w:t xml:space="preserve">Apply </w:t>
            </w:r>
            <w:r w:rsidR="00445E41">
              <w:t>isolation measures</w:t>
            </w:r>
            <w:r w:rsidR="00160E80">
              <w:t xml:space="preserve"> according to workplace requirement</w:t>
            </w:r>
            <w:r w:rsidR="0005596F">
              <w:t>s</w:t>
            </w:r>
          </w:p>
          <w:p w14:paraId="69DCFC16" w14:textId="4C01C860" w:rsidR="008B3E7F" w:rsidRPr="008B3E7F" w:rsidRDefault="00005A02" w:rsidP="008B3E7F">
            <w:r>
              <w:t>3</w:t>
            </w:r>
            <w:r w:rsidR="008B3E7F">
              <w:t>.</w:t>
            </w:r>
            <w:r w:rsidR="00FD0250">
              <w:t xml:space="preserve">6 </w:t>
            </w:r>
            <w:r w:rsidR="008B3E7F" w:rsidRPr="008B3E7F">
              <w:t>Complete required changeover</w:t>
            </w:r>
            <w:r w:rsidR="009C7265">
              <w:t xml:space="preserve"> </w:t>
            </w:r>
            <w:r w:rsidR="0005596F">
              <w:t xml:space="preserve">and </w:t>
            </w:r>
            <w:r w:rsidR="009C7265">
              <w:t xml:space="preserve">confirm </w:t>
            </w:r>
            <w:r w:rsidR="008B3E7F" w:rsidRPr="008B3E7F">
              <w:t>parts, sensors, rails and stoppers hav</w:t>
            </w:r>
            <w:r w:rsidR="0005596F">
              <w:t>e been adjusted and set</w:t>
            </w:r>
          </w:p>
          <w:p w14:paraId="5DBFB4E7" w14:textId="364503AB" w:rsidR="008B3E7F" w:rsidRPr="008B3E7F" w:rsidRDefault="00005A02" w:rsidP="008B3E7F">
            <w:r>
              <w:t>3</w:t>
            </w:r>
            <w:r w:rsidR="008B3E7F">
              <w:t>.</w:t>
            </w:r>
            <w:r w:rsidR="00FD0250">
              <w:t xml:space="preserve">7 </w:t>
            </w:r>
            <w:r w:rsidR="009C7265">
              <w:t xml:space="preserve">Remove and store unused consumables and equipment </w:t>
            </w:r>
            <w:r w:rsidR="008B3E7F" w:rsidRPr="008B3E7F">
              <w:t xml:space="preserve">parts </w:t>
            </w:r>
            <w:r w:rsidR="009C7265">
              <w:t>not required after</w:t>
            </w:r>
            <w:r w:rsidR="00112570">
              <w:t xml:space="preserve"> </w:t>
            </w:r>
            <w:r w:rsidR="009C7265">
              <w:t>change over</w:t>
            </w:r>
          </w:p>
          <w:p w14:paraId="77D363A0" w14:textId="7CA9DA05" w:rsidR="008B3E7F" w:rsidRPr="008B3E7F" w:rsidRDefault="00005A02" w:rsidP="0005596F">
            <w:r>
              <w:t>3</w:t>
            </w:r>
            <w:r w:rsidR="008B3E7F">
              <w:t>.</w:t>
            </w:r>
            <w:r w:rsidR="00FD0250">
              <w:t xml:space="preserve">8 </w:t>
            </w:r>
            <w:r w:rsidR="008B3E7F" w:rsidRPr="008B3E7F">
              <w:t xml:space="preserve">Conduct test run and </w:t>
            </w:r>
            <w:r w:rsidR="0005596F">
              <w:t>make adjustments as required</w:t>
            </w:r>
          </w:p>
        </w:tc>
      </w:tr>
      <w:tr w:rsidR="00F1480E" w:rsidRPr="00963A46" w14:paraId="6EA58F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448F92" w14:textId="71F775BD" w:rsidR="00F1480E" w:rsidRPr="000754EC" w:rsidRDefault="008B3E7F" w:rsidP="000754EC">
            <w:pPr>
              <w:pStyle w:val="SIText"/>
            </w:pPr>
            <w:r>
              <w:t>4</w:t>
            </w:r>
            <w:r w:rsidR="00840A52" w:rsidRPr="00840A52">
              <w:t>. Shut down the carton erection process</w:t>
            </w:r>
          </w:p>
        </w:tc>
        <w:tc>
          <w:tcPr>
            <w:tcW w:w="3604" w:type="pct"/>
            <w:shd w:val="clear" w:color="auto" w:fill="auto"/>
          </w:tcPr>
          <w:p w14:paraId="24641CA6" w14:textId="77777777" w:rsidR="0057419C" w:rsidRDefault="00005A02" w:rsidP="000754EC">
            <w:pPr>
              <w:pStyle w:val="SIText"/>
            </w:pPr>
            <w:r>
              <w:t>4</w:t>
            </w:r>
            <w:r w:rsidR="00F1480E" w:rsidRPr="008908DE">
              <w:t xml:space="preserve">.1 </w:t>
            </w:r>
            <w:r w:rsidR="00155D39">
              <w:t xml:space="preserve">Empty machinery </w:t>
            </w:r>
            <w:r w:rsidR="0057419C">
              <w:t xml:space="preserve">and equipment </w:t>
            </w:r>
            <w:r w:rsidR="00155D39">
              <w:t>of packaged products</w:t>
            </w:r>
          </w:p>
          <w:p w14:paraId="2EDE9B51" w14:textId="1B1DF2FF" w:rsidR="00F1480E" w:rsidRPr="000754EC" w:rsidRDefault="0057419C" w:rsidP="000754EC">
            <w:pPr>
              <w:pStyle w:val="SIText"/>
            </w:pPr>
            <w:r>
              <w:t>4.2 S</w:t>
            </w:r>
            <w:r w:rsidR="00155D39">
              <w:t xml:space="preserve">hut down machinery </w:t>
            </w:r>
            <w:r>
              <w:t>according to workplace procedures</w:t>
            </w:r>
          </w:p>
          <w:p w14:paraId="0EADD82C" w14:textId="213263EA" w:rsidR="00F1480E" w:rsidRDefault="00005A02" w:rsidP="000754EC">
            <w:pPr>
              <w:pStyle w:val="SIText"/>
            </w:pPr>
            <w:r>
              <w:t>4</w:t>
            </w:r>
            <w:r w:rsidR="00F1480E" w:rsidRPr="008908DE">
              <w:t>.</w:t>
            </w:r>
            <w:r w:rsidR="0057419C">
              <w:t>3</w:t>
            </w:r>
            <w:r w:rsidR="0057419C" w:rsidRPr="008908DE">
              <w:t xml:space="preserve"> </w:t>
            </w:r>
            <w:r w:rsidR="0005596F">
              <w:t>Remove and store unused pack</w:t>
            </w:r>
            <w:r w:rsidR="00155D39">
              <w:t>ing materials</w:t>
            </w:r>
          </w:p>
          <w:p w14:paraId="20D63F1D" w14:textId="78EC0100" w:rsidR="00155D39" w:rsidRDefault="00005A02" w:rsidP="000754EC">
            <w:pPr>
              <w:pStyle w:val="SIText"/>
            </w:pPr>
            <w:r>
              <w:t>4</w:t>
            </w:r>
            <w:r w:rsidR="00155D39">
              <w:t>.</w:t>
            </w:r>
            <w:r w:rsidR="0057419C">
              <w:t xml:space="preserve">4 </w:t>
            </w:r>
            <w:r w:rsidR="002275A7" w:rsidRPr="002275A7">
              <w:t>Complete carton packaging record</w:t>
            </w:r>
            <w:r w:rsidR="002275A7">
              <w:t>s</w:t>
            </w:r>
            <w:r w:rsidR="002275A7" w:rsidRPr="002275A7">
              <w:t xml:space="preserve"> and reports </w:t>
            </w:r>
          </w:p>
          <w:p w14:paraId="747487E1" w14:textId="10EF5BDB" w:rsidR="002275A7" w:rsidRDefault="00005A02" w:rsidP="002275A7">
            <w:pPr>
              <w:pStyle w:val="SIText"/>
            </w:pPr>
            <w:r>
              <w:t>4</w:t>
            </w:r>
            <w:r w:rsidR="002275A7">
              <w:t>.</w:t>
            </w:r>
            <w:r w:rsidR="0057419C">
              <w:t xml:space="preserve">5 </w:t>
            </w:r>
            <w:r w:rsidR="002275A7" w:rsidRPr="002275A7">
              <w:rPr>
                <w:lang w:val="en-US"/>
              </w:rPr>
              <w:t>Clean and maintain packaging machinery and equipment</w:t>
            </w:r>
            <w:r w:rsidR="002275A7">
              <w:t xml:space="preserve"> </w:t>
            </w:r>
          </w:p>
          <w:p w14:paraId="2E5B80FE" w14:textId="49A3A7F7" w:rsidR="002275A7" w:rsidRPr="002275A7" w:rsidRDefault="00005A02" w:rsidP="002275A7">
            <w:pPr>
              <w:rPr>
                <w:lang w:val="en-US"/>
              </w:rPr>
            </w:pPr>
            <w:r>
              <w:t>4</w:t>
            </w:r>
            <w:r w:rsidR="002275A7">
              <w:t>.</w:t>
            </w:r>
            <w:r w:rsidR="0057419C">
              <w:t xml:space="preserve">6 </w:t>
            </w:r>
            <w:r w:rsidR="002275A7" w:rsidRPr="002275A7">
              <w:t>Dispose of waste according to workplace and environmental procedures</w:t>
            </w:r>
          </w:p>
          <w:p w14:paraId="2CF92FA5" w14:textId="266F8C8B" w:rsidR="002275A7" w:rsidRPr="000754EC" w:rsidRDefault="00005A02" w:rsidP="000754EC">
            <w:pPr>
              <w:pStyle w:val="SIText"/>
            </w:pPr>
            <w:r>
              <w:t>4</w:t>
            </w:r>
            <w:r w:rsidR="002275A7">
              <w:t>.</w:t>
            </w:r>
            <w:r w:rsidR="0057419C">
              <w:t xml:space="preserve">7 </w:t>
            </w:r>
            <w:r w:rsidR="002275A7">
              <w:t xml:space="preserve">Report issues requiring maintenance by technicians </w:t>
            </w:r>
          </w:p>
        </w:tc>
      </w:tr>
    </w:tbl>
    <w:p w14:paraId="14101397" w14:textId="77777777" w:rsidR="005F771F" w:rsidRDefault="005F771F" w:rsidP="005F771F">
      <w:pPr>
        <w:pStyle w:val="SIText"/>
      </w:pPr>
    </w:p>
    <w:p w14:paraId="47CC5016" w14:textId="77777777" w:rsidR="005F771F" w:rsidRPr="000754EC" w:rsidRDefault="005F771F" w:rsidP="000754EC">
      <w:r>
        <w:br w:type="page"/>
      </w:r>
    </w:p>
    <w:p w14:paraId="042939B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18FB4E" w14:textId="77777777" w:rsidTr="00CA2922">
        <w:trPr>
          <w:tblHeader/>
        </w:trPr>
        <w:tc>
          <w:tcPr>
            <w:tcW w:w="5000" w:type="pct"/>
            <w:gridSpan w:val="2"/>
          </w:tcPr>
          <w:p w14:paraId="3C98775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02694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766214" w14:textId="77777777" w:rsidTr="00CA2922">
        <w:trPr>
          <w:tblHeader/>
        </w:trPr>
        <w:tc>
          <w:tcPr>
            <w:tcW w:w="1396" w:type="pct"/>
          </w:tcPr>
          <w:p w14:paraId="106DB3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96CE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E2C9EA2" w14:textId="77777777" w:rsidTr="00CA2922">
        <w:tc>
          <w:tcPr>
            <w:tcW w:w="1396" w:type="pct"/>
          </w:tcPr>
          <w:p w14:paraId="2F9D72E2" w14:textId="3D396B66" w:rsidR="00F1480E" w:rsidRPr="000754EC" w:rsidRDefault="00AC1E47" w:rsidP="000754EC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5F89A285" w14:textId="00828A7E" w:rsidR="00F1480E" w:rsidRPr="000754EC" w:rsidRDefault="00AC1E47" w:rsidP="0063353A">
            <w:pPr>
              <w:pStyle w:val="SIBulletList1"/>
            </w:pPr>
            <w:r>
              <w:t xml:space="preserve">Interpret technical </w:t>
            </w:r>
            <w:r w:rsidR="00483681">
              <w:t xml:space="preserve">text and symbols in </w:t>
            </w:r>
            <w:r>
              <w:t xml:space="preserve">machinery operations manuals </w:t>
            </w:r>
          </w:p>
        </w:tc>
      </w:tr>
      <w:tr w:rsidR="0063353A" w:rsidRPr="00336FCA" w:rsidDel="00423CB2" w14:paraId="46814FD7" w14:textId="77777777" w:rsidTr="00CA2922">
        <w:tc>
          <w:tcPr>
            <w:tcW w:w="1396" w:type="pct"/>
          </w:tcPr>
          <w:p w14:paraId="7108A483" w14:textId="0B7D4A54" w:rsidR="0063353A" w:rsidRDefault="0063353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39C193E" w14:textId="3A8F4074" w:rsidR="0063353A" w:rsidRDefault="0063353A" w:rsidP="002B2765">
            <w:pPr>
              <w:pStyle w:val="SIBulletList1"/>
            </w:pPr>
            <w:r>
              <w:t xml:space="preserve">Complete </w:t>
            </w:r>
            <w:r w:rsidR="002B2765">
              <w:t xml:space="preserve">quality </w:t>
            </w:r>
            <w:r>
              <w:t xml:space="preserve">reports using </w:t>
            </w:r>
            <w:r w:rsidR="00483681">
              <w:t xml:space="preserve">correct </w:t>
            </w:r>
            <w:r>
              <w:t xml:space="preserve">terminology  </w:t>
            </w:r>
          </w:p>
        </w:tc>
      </w:tr>
      <w:tr w:rsidR="00F1480E" w:rsidRPr="00336FCA" w:rsidDel="00423CB2" w14:paraId="397B3F03" w14:textId="77777777" w:rsidTr="00CA2922">
        <w:tc>
          <w:tcPr>
            <w:tcW w:w="1396" w:type="pct"/>
          </w:tcPr>
          <w:p w14:paraId="50CE9048" w14:textId="38B0F752" w:rsidR="00F1480E" w:rsidRPr="000754EC" w:rsidRDefault="0063353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7B0ECDA" w14:textId="474A7F7C" w:rsidR="00F1480E" w:rsidRPr="0063353A" w:rsidRDefault="00714A4F" w:rsidP="00714A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Estimate and </w:t>
            </w:r>
            <w:r w:rsidR="0063353A">
              <w:rPr>
                <w:rFonts w:eastAsia="Calibri"/>
              </w:rPr>
              <w:t>calculation</w:t>
            </w:r>
            <w:r>
              <w:rPr>
                <w:rFonts w:eastAsia="Calibri"/>
              </w:rPr>
              <w:t xml:space="preserve"> quantity</w:t>
            </w:r>
            <w:r w:rsidR="0063353A">
              <w:rPr>
                <w:rFonts w:eastAsia="Calibri"/>
              </w:rPr>
              <w:t>, weight</w:t>
            </w:r>
            <w:r>
              <w:rPr>
                <w:rFonts w:eastAsia="Calibri"/>
              </w:rPr>
              <w:t xml:space="preserve"> and</w:t>
            </w:r>
            <w:r w:rsidR="0063353A">
              <w:rPr>
                <w:rFonts w:eastAsia="Calibri"/>
              </w:rPr>
              <w:t xml:space="preserve"> rate </w:t>
            </w:r>
            <w:r w:rsidR="00C57692">
              <w:rPr>
                <w:rFonts w:eastAsia="Calibri"/>
              </w:rPr>
              <w:t>related to operating a packing line</w:t>
            </w:r>
          </w:p>
        </w:tc>
      </w:tr>
      <w:tr w:rsidR="00483681" w:rsidRPr="00336FCA" w:rsidDel="00423CB2" w14:paraId="4B068149" w14:textId="77777777" w:rsidTr="00CA2922">
        <w:tc>
          <w:tcPr>
            <w:tcW w:w="1396" w:type="pct"/>
          </w:tcPr>
          <w:p w14:paraId="73DE26CD" w14:textId="618CB405" w:rsidR="00483681" w:rsidRDefault="00483681" w:rsidP="000754EC">
            <w:pPr>
              <w:pStyle w:val="SIText"/>
            </w:pPr>
            <w:r>
              <w:t xml:space="preserve">Oral communication  </w:t>
            </w:r>
          </w:p>
        </w:tc>
        <w:tc>
          <w:tcPr>
            <w:tcW w:w="3604" w:type="pct"/>
          </w:tcPr>
          <w:p w14:paraId="2C837AB0" w14:textId="040EEBD1" w:rsidR="00483681" w:rsidRDefault="00483681" w:rsidP="00714A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714A4F">
              <w:rPr>
                <w:rFonts w:eastAsia="Calibri"/>
              </w:rPr>
              <w:t xml:space="preserve">industry terminology to communicate </w:t>
            </w:r>
            <w:r w:rsidR="00A86EF4">
              <w:rPr>
                <w:rFonts w:eastAsia="Calibri"/>
              </w:rPr>
              <w:t>with</w:t>
            </w:r>
            <w:r>
              <w:rPr>
                <w:rFonts w:eastAsia="Calibri"/>
              </w:rPr>
              <w:t xml:space="preserve"> team members</w:t>
            </w:r>
          </w:p>
        </w:tc>
      </w:tr>
    </w:tbl>
    <w:p w14:paraId="728EB7DC" w14:textId="77777777" w:rsidR="00916CD7" w:rsidRDefault="00916CD7" w:rsidP="005F771F">
      <w:pPr>
        <w:pStyle w:val="SIText"/>
      </w:pPr>
    </w:p>
    <w:p w14:paraId="7ECE98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B5057B" w14:textId="77777777" w:rsidTr="00F33FF2">
        <w:tc>
          <w:tcPr>
            <w:tcW w:w="5000" w:type="pct"/>
            <w:gridSpan w:val="4"/>
          </w:tcPr>
          <w:p w14:paraId="56AFC2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C4F5EF" w14:textId="77777777" w:rsidTr="00F33FF2">
        <w:tc>
          <w:tcPr>
            <w:tcW w:w="1028" w:type="pct"/>
          </w:tcPr>
          <w:p w14:paraId="4EA00A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CBE355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11610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DC572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964A670" w14:textId="77777777" w:rsidTr="00F33FF2">
        <w:tc>
          <w:tcPr>
            <w:tcW w:w="1028" w:type="pct"/>
          </w:tcPr>
          <w:p w14:paraId="411B75DD" w14:textId="5F02D3B5" w:rsidR="00041E59" w:rsidRPr="000754EC" w:rsidRDefault="008839EA" w:rsidP="000754EC">
            <w:pPr>
              <w:pStyle w:val="SIText"/>
            </w:pPr>
            <w:r>
              <w:t xml:space="preserve">FBPBPG3008 </w:t>
            </w:r>
            <w:r w:rsidR="00483681" w:rsidRPr="00483681">
              <w:t>Operate an automated carton packing process</w:t>
            </w:r>
          </w:p>
        </w:tc>
        <w:tc>
          <w:tcPr>
            <w:tcW w:w="1105" w:type="pct"/>
          </w:tcPr>
          <w:p w14:paraId="55858749" w14:textId="1D416CDC" w:rsidR="00041E59" w:rsidRPr="000754EC" w:rsidRDefault="00483681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EA3D9DA" w14:textId="3DBAB980" w:rsidR="00041E59" w:rsidRPr="000754EC" w:rsidRDefault="00483681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916C3DC" w14:textId="3F6B2FB4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551F6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5EA34B6E" w14:textId="77777777" w:rsidTr="007E3661">
        <w:tc>
          <w:tcPr>
            <w:tcW w:w="1026" w:type="pct"/>
            <w:shd w:val="clear" w:color="auto" w:fill="auto"/>
          </w:tcPr>
          <w:p w14:paraId="146B32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6FCE7675" w14:textId="2B6B001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7E3661" w:rsidRPr="007E3661">
                <w:t>https://vetnet.education.gov.au/Pages/TrainingDocs.aspx?q=78b15323-cd38-483e-aad7-1159b570a5c4</w:t>
              </w:r>
            </w:hyperlink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991AE93" w14:textId="77777777" w:rsidR="00F1480E" w:rsidRDefault="00F1480E" w:rsidP="005F771F">
      <w:pPr>
        <w:pStyle w:val="SIText"/>
      </w:pPr>
    </w:p>
    <w:p w14:paraId="24E321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4EAB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88F053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C8115B" w14:textId="420FAFD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F5659" w:rsidRPr="007F5659">
              <w:t>FBPBPG3008 Operate an automated carton packing process</w:t>
            </w:r>
          </w:p>
        </w:tc>
      </w:tr>
      <w:tr w:rsidR="00556C4C" w:rsidRPr="00A55106" w14:paraId="225455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292A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357200" w14:textId="77777777" w:rsidTr="00113678">
        <w:tc>
          <w:tcPr>
            <w:tcW w:w="5000" w:type="pct"/>
            <w:gridSpan w:val="2"/>
            <w:shd w:val="clear" w:color="auto" w:fill="auto"/>
          </w:tcPr>
          <w:p w14:paraId="2196DEF3" w14:textId="151E507A" w:rsidR="00483BF4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985DED2" w14:textId="77777777" w:rsidR="00483BF4" w:rsidRDefault="00483BF4" w:rsidP="00E40225">
            <w:pPr>
              <w:pStyle w:val="SIText"/>
            </w:pPr>
          </w:p>
          <w:p w14:paraId="18D1C7E3" w14:textId="2253B30B" w:rsidR="006C3940" w:rsidRDefault="007A300D" w:rsidP="001D5D8F">
            <w:pPr>
              <w:pStyle w:val="SIText"/>
            </w:pPr>
            <w:r w:rsidRPr="000754EC">
              <w:t xml:space="preserve">There must be evidence that the individual has </w:t>
            </w:r>
            <w:r w:rsidR="009F5C1F">
              <w:t xml:space="preserve">independently </w:t>
            </w:r>
            <w:r w:rsidR="006C3940">
              <w:t xml:space="preserve">set up, </w:t>
            </w:r>
            <w:r w:rsidR="00C57692">
              <w:t>operated</w:t>
            </w:r>
            <w:r w:rsidR="006C3940">
              <w:t xml:space="preserve">, and shut </w:t>
            </w:r>
            <w:r w:rsidR="00502C0F">
              <w:t>down two automated packing process</w:t>
            </w:r>
            <w:r w:rsidR="00B3261A">
              <w:t>es</w:t>
            </w:r>
            <w:r w:rsidR="00220F59">
              <w:t xml:space="preserve"> for differe</w:t>
            </w:r>
            <w:r w:rsidR="00F25721">
              <w:t>nt work orders</w:t>
            </w:r>
            <w:r w:rsidR="006C3940">
              <w:t xml:space="preserve">. Each process must </w:t>
            </w:r>
            <w:r w:rsidR="003619D4">
              <w:t>use</w:t>
            </w:r>
            <w:r w:rsidR="006C3940">
              <w:t xml:space="preserve"> </w:t>
            </w:r>
            <w:r w:rsidR="00502C0F">
              <w:t xml:space="preserve">a conveyor fed </w:t>
            </w:r>
            <w:r w:rsidR="006C3940">
              <w:t>automatic case packing machine</w:t>
            </w:r>
            <w:r w:rsidR="003619D4">
              <w:t xml:space="preserve"> </w:t>
            </w:r>
            <w:r w:rsidR="00B3261A">
              <w:t>(</w:t>
            </w:r>
            <w:r w:rsidR="003619D4">
              <w:t>capable of packing at least 15000 containers per hour</w:t>
            </w:r>
            <w:r w:rsidR="00B3261A">
              <w:t>)</w:t>
            </w:r>
            <w:r w:rsidR="00C57692">
              <w:t xml:space="preserve">, </w:t>
            </w:r>
            <w:r w:rsidR="006C3940">
              <w:t>and</w:t>
            </w:r>
            <w:r w:rsidR="00B3261A">
              <w:t xml:space="preserve"> include </w:t>
            </w:r>
            <w:r w:rsidR="006C3940">
              <w:t xml:space="preserve">at least </w:t>
            </w:r>
            <w:r w:rsidR="006C3940" w:rsidRPr="001D5D8F">
              <w:rPr>
                <w:rStyle w:val="SITemporaryText"/>
                <w:color w:val="auto"/>
                <w:sz w:val="20"/>
              </w:rPr>
              <w:t>two</w:t>
            </w:r>
            <w:r w:rsidR="006C3940">
              <w:t xml:space="preserve"> of the following:</w:t>
            </w:r>
          </w:p>
          <w:p w14:paraId="65AD2145" w14:textId="77777777" w:rsidR="006C3940" w:rsidRDefault="00A56B3B" w:rsidP="00502C0F">
            <w:pPr>
              <w:pStyle w:val="SIBulletList1"/>
            </w:pPr>
            <w:r>
              <w:t>divider inserter</w:t>
            </w:r>
          </w:p>
          <w:p w14:paraId="3AE0FD6B" w14:textId="77777777" w:rsidR="006C3940" w:rsidRDefault="006C3940" w:rsidP="00502C0F">
            <w:pPr>
              <w:pStyle w:val="SIBulletList1"/>
            </w:pPr>
            <w:r>
              <w:t>case sealer</w:t>
            </w:r>
          </w:p>
          <w:p w14:paraId="206C9D44" w14:textId="54C6BF0B" w:rsidR="00502C0F" w:rsidRDefault="00D82191" w:rsidP="00502C0F">
            <w:pPr>
              <w:pStyle w:val="SIBulletList1"/>
            </w:pPr>
            <w:r>
              <w:t>check weigher or other quality in</w:t>
            </w:r>
            <w:r w:rsidR="00B35A02">
              <w:t>s</w:t>
            </w:r>
            <w:r>
              <w:t>pection device</w:t>
            </w:r>
          </w:p>
          <w:p w14:paraId="64259677" w14:textId="7E7D51B6" w:rsidR="001862BF" w:rsidRDefault="00A56B3B" w:rsidP="00502C0F">
            <w:pPr>
              <w:pStyle w:val="SIBulletList1"/>
            </w:pPr>
            <w:r>
              <w:t>conveyer</w:t>
            </w:r>
            <w:r w:rsidR="00502C0F">
              <w:t xml:space="preserve"> controls</w:t>
            </w:r>
          </w:p>
          <w:p w14:paraId="15241ECA" w14:textId="77777777" w:rsidR="00502C0F" w:rsidRDefault="00502C0F" w:rsidP="000754EC">
            <w:pPr>
              <w:pStyle w:val="SIText"/>
            </w:pPr>
          </w:p>
          <w:p w14:paraId="74EB2F2B" w14:textId="371E1C95" w:rsidR="002C2947" w:rsidRDefault="003619D4" w:rsidP="00662E2F">
            <w:pPr>
              <w:pStyle w:val="SIText"/>
            </w:pPr>
            <w:r>
              <w:t xml:space="preserve">One process </w:t>
            </w:r>
            <w:r w:rsidR="00B3261A">
              <w:t>must packa</w:t>
            </w:r>
            <w:r w:rsidR="00134FE4">
              <w:t xml:space="preserve">ge 12 container cartons and the other process </w:t>
            </w:r>
            <w:r w:rsidR="002B13B1">
              <w:t>must</w:t>
            </w:r>
            <w:r w:rsidR="00134FE4">
              <w:t xml:space="preserve"> package 6 container cartons</w:t>
            </w:r>
            <w:r w:rsidR="00B35A02">
              <w:t>.</w:t>
            </w:r>
          </w:p>
          <w:p w14:paraId="5BCCE93F" w14:textId="04EBAF47" w:rsidR="00662E2F" w:rsidRDefault="00662E2F" w:rsidP="00662E2F">
            <w:pPr>
              <w:pStyle w:val="SIText"/>
            </w:pPr>
          </w:p>
          <w:p w14:paraId="7CB08912" w14:textId="77777777" w:rsidR="00DD35A8" w:rsidRPr="00DD35A8" w:rsidRDefault="00DD35A8" w:rsidP="00DD35A8">
            <w:pPr>
              <w:pStyle w:val="SIText"/>
            </w:pPr>
            <w:r>
              <w:t>For each process, the individual must</w:t>
            </w:r>
            <w:r w:rsidRPr="00DD35A8">
              <w:t xml:space="preserve"> have safely and efficiently:</w:t>
            </w:r>
          </w:p>
          <w:p w14:paraId="1B8778A5" w14:textId="6B345778" w:rsidR="00DD35A8" w:rsidRPr="00DD35A8" w:rsidRDefault="00BA3DCF" w:rsidP="00DD35A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DD35A8" w:rsidRPr="00DD35A8">
              <w:rPr>
                <w:rFonts w:eastAsia="Calibri"/>
              </w:rPr>
              <w:t xml:space="preserve">dentified, rectified and/or reported machinery </w:t>
            </w:r>
            <w:r w:rsidR="00B35A02" w:rsidRPr="00DD35A8">
              <w:rPr>
                <w:rFonts w:eastAsia="Calibri"/>
              </w:rPr>
              <w:t>faults</w:t>
            </w:r>
            <w:r w:rsidR="00B35A02">
              <w:rPr>
                <w:rFonts w:eastAsia="Calibri"/>
              </w:rPr>
              <w:t>,</w:t>
            </w:r>
            <w:r w:rsidR="00DD35A8" w:rsidRPr="00DD35A8">
              <w:rPr>
                <w:rFonts w:eastAsia="Calibri"/>
              </w:rPr>
              <w:t xml:space="preserve"> including:</w:t>
            </w:r>
          </w:p>
          <w:p w14:paraId="372C0438" w14:textId="43A5B4FF" w:rsidR="00DD35A8" w:rsidRPr="00F214F0" w:rsidRDefault="00DD35A8" w:rsidP="00F214F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F214F0">
              <w:rPr>
                <w:rStyle w:val="SITemporaryText"/>
                <w:rFonts w:eastAsia="Calibri"/>
                <w:color w:val="auto"/>
                <w:sz w:val="20"/>
              </w:rPr>
              <w:t>defective tulip head</w:t>
            </w:r>
            <w:r w:rsidR="00F214F0" w:rsidRPr="00F214F0">
              <w:rPr>
                <w:rStyle w:val="SITemporaryText"/>
                <w:rFonts w:eastAsia="Calibri"/>
                <w:color w:val="auto"/>
                <w:sz w:val="20"/>
              </w:rPr>
              <w:t>s</w:t>
            </w:r>
          </w:p>
          <w:p w14:paraId="2EAAAD9D" w14:textId="26918085" w:rsidR="00DD35A8" w:rsidRPr="00DD35A8" w:rsidRDefault="00DD35A8" w:rsidP="00DD35A8">
            <w:pPr>
              <w:pStyle w:val="SIBulletList2"/>
              <w:rPr>
                <w:rFonts w:eastAsia="Calibri"/>
              </w:rPr>
            </w:pPr>
            <w:r w:rsidRPr="00DD35A8">
              <w:rPr>
                <w:rFonts w:eastAsia="Calibri"/>
              </w:rPr>
              <w:t>carton divider problems</w:t>
            </w:r>
          </w:p>
          <w:p w14:paraId="64D32EA2" w14:textId="51301B3F" w:rsidR="00DD35A8" w:rsidRPr="00DD35A8" w:rsidRDefault="00DD35A8" w:rsidP="00DD35A8">
            <w:pPr>
              <w:pStyle w:val="SIBulletList2"/>
              <w:rPr>
                <w:rFonts w:eastAsia="Calibri"/>
              </w:rPr>
            </w:pPr>
            <w:r w:rsidRPr="00DD35A8">
              <w:rPr>
                <w:rFonts w:eastAsia="Calibri"/>
              </w:rPr>
              <w:t xml:space="preserve">glue </w:t>
            </w:r>
            <w:r w:rsidR="0038391F">
              <w:rPr>
                <w:rFonts w:eastAsia="Calibri"/>
              </w:rPr>
              <w:t>application system</w:t>
            </w:r>
            <w:r w:rsidR="00B05EA1">
              <w:rPr>
                <w:rFonts w:eastAsia="Calibri"/>
              </w:rPr>
              <w:t xml:space="preserve"> problems</w:t>
            </w:r>
          </w:p>
          <w:p w14:paraId="14B0EB73" w14:textId="520C7993" w:rsidR="00DD35A8" w:rsidRPr="00DD35A8" w:rsidRDefault="00BA3DCF" w:rsidP="0032259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DD35A8" w:rsidRPr="00DD35A8">
              <w:rPr>
                <w:rFonts w:eastAsia="Calibri"/>
              </w:rPr>
              <w:t>eset machinery that is creating products that do not meet specifications</w:t>
            </w:r>
          </w:p>
          <w:p w14:paraId="62455226" w14:textId="43A0D44B" w:rsidR="00DD35A8" w:rsidRPr="00DD35A8" w:rsidRDefault="00BA3DCF" w:rsidP="00DD35A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D35A8" w:rsidRPr="00DD35A8">
              <w:rPr>
                <w:rFonts w:eastAsia="Calibri"/>
              </w:rPr>
              <w:t>ccurately and effectively handed over a packing process to another team member</w:t>
            </w:r>
          </w:p>
          <w:p w14:paraId="5B517F9D" w14:textId="2DDF78AC" w:rsidR="00861834" w:rsidRPr="00861834" w:rsidRDefault="00861834" w:rsidP="00861834">
            <w:pPr>
              <w:pStyle w:val="SIBulletList1"/>
            </w:pPr>
            <w:r w:rsidRPr="00861834">
              <w:t>communicat</w:t>
            </w:r>
            <w:r w:rsidR="00322598">
              <w:t>ed effectively</w:t>
            </w:r>
            <w:r w:rsidRPr="00861834">
              <w:t xml:space="preserve"> with </w:t>
            </w:r>
            <w:r w:rsidR="00501516">
              <w:t xml:space="preserve">a supervisor </w:t>
            </w:r>
            <w:r w:rsidRPr="00861834">
              <w:t xml:space="preserve">at least </w:t>
            </w:r>
            <w:r w:rsidR="00501516">
              <w:t xml:space="preserve">one </w:t>
            </w:r>
            <w:r w:rsidRPr="00861834">
              <w:t>of the following:</w:t>
            </w:r>
          </w:p>
          <w:p w14:paraId="36E1A76D" w14:textId="77777777" w:rsidR="00861834" w:rsidRPr="00861834" w:rsidRDefault="00861834" w:rsidP="00322598">
            <w:pPr>
              <w:pStyle w:val="SIBulletList2"/>
            </w:pPr>
            <w:r w:rsidRPr="00861834">
              <w:t>maintenance team member</w:t>
            </w:r>
          </w:p>
          <w:p w14:paraId="09E0D98B" w14:textId="77777777" w:rsidR="00861834" w:rsidRPr="00861834" w:rsidRDefault="00861834" w:rsidP="00322598">
            <w:pPr>
              <w:pStyle w:val="SIBulletList2"/>
            </w:pPr>
            <w:r w:rsidRPr="00861834">
              <w:t>laboratory team member</w:t>
            </w:r>
          </w:p>
          <w:p w14:paraId="12064DEA" w14:textId="404AE710" w:rsidR="00861834" w:rsidRDefault="00156926" w:rsidP="00156926">
            <w:pPr>
              <w:pStyle w:val="SIBulletList2"/>
            </w:pPr>
            <w:r>
              <w:t>bottling and packaging</w:t>
            </w:r>
            <w:r w:rsidR="00861834" w:rsidRPr="00861834">
              <w:t xml:space="preserve"> team members</w:t>
            </w:r>
          </w:p>
          <w:p w14:paraId="148F26C2" w14:textId="4687A345" w:rsidR="00156926" w:rsidRDefault="00156926" w:rsidP="00156926">
            <w:pPr>
              <w:pStyle w:val="SIBulletList2"/>
            </w:pPr>
            <w:r>
              <w:t>logistics team members</w:t>
            </w:r>
          </w:p>
          <w:p w14:paraId="15C1ABEF" w14:textId="49064AD1" w:rsidR="00DD35A8" w:rsidRDefault="00322598" w:rsidP="00DD35A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DD35A8">
              <w:rPr>
                <w:rFonts w:eastAsia="Calibri"/>
              </w:rPr>
              <w:t xml:space="preserve">ccurately </w:t>
            </w:r>
            <w:r w:rsidR="00DD35A8" w:rsidRPr="00DD35A8">
              <w:rPr>
                <w:rFonts w:eastAsia="Calibri"/>
              </w:rPr>
              <w:t>completed workplace production records</w:t>
            </w:r>
          </w:p>
          <w:p w14:paraId="5AE47386" w14:textId="77777777" w:rsidR="00DD35A8" w:rsidRDefault="00DD35A8" w:rsidP="00DD35A8">
            <w:pPr>
              <w:pStyle w:val="SIText"/>
              <w:rPr>
                <w:rFonts w:eastAsia="Calibri"/>
              </w:rPr>
            </w:pPr>
          </w:p>
          <w:p w14:paraId="5479F7AB" w14:textId="425FA2CC" w:rsidR="002C2947" w:rsidRDefault="00662E2F">
            <w:pPr>
              <w:pStyle w:val="SIText"/>
            </w:pPr>
            <w:r>
              <w:t xml:space="preserve">The individual must also compete a </w:t>
            </w:r>
            <w:r w:rsidR="009E5A81">
              <w:t>packing run change over that requires a complete machine chang</w:t>
            </w:r>
            <w:r w:rsidR="00E421E0">
              <w:t xml:space="preserve">e over, </w:t>
            </w:r>
            <w:r w:rsidR="009E5A81" w:rsidRPr="00322598">
              <w:rPr>
                <w:rStyle w:val="SITemporaryText"/>
                <w:color w:val="auto"/>
                <w:sz w:val="20"/>
              </w:rPr>
              <w:t>includ</w:t>
            </w:r>
            <w:r w:rsidR="00E421E0" w:rsidRPr="00322598">
              <w:rPr>
                <w:rStyle w:val="SITemporaryText"/>
                <w:color w:val="auto"/>
                <w:sz w:val="20"/>
              </w:rPr>
              <w:t xml:space="preserve">ing </w:t>
            </w:r>
            <w:r w:rsidR="009E5A81" w:rsidRPr="00322598">
              <w:rPr>
                <w:rStyle w:val="SITemporaryText"/>
                <w:color w:val="auto"/>
                <w:sz w:val="20"/>
              </w:rPr>
              <w:t>the picking head and centring frame</w:t>
            </w:r>
            <w:r w:rsidR="00E421E0" w:rsidRPr="0038391F">
              <w:t>,</w:t>
            </w:r>
            <w:r w:rsidR="009E5A81">
              <w:t xml:space="preserve"> according to workplace </w:t>
            </w:r>
            <w:r w:rsidR="00E421E0">
              <w:t xml:space="preserve">safety and </w:t>
            </w:r>
            <w:r w:rsidR="009E5A81">
              <w:t>time requirements</w:t>
            </w:r>
            <w:r w:rsidR="00E421E0">
              <w:t>.</w:t>
            </w:r>
            <w:r>
              <w:t xml:space="preserve"> </w:t>
            </w:r>
          </w:p>
          <w:p w14:paraId="3F9FB6D2" w14:textId="7B39B089" w:rsidR="00556C4C" w:rsidRPr="00345EB3" w:rsidRDefault="00556C4C" w:rsidP="002E2244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66350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7BE93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114B2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E09DAB" w14:textId="77777777" w:rsidTr="00CA2922">
        <w:tc>
          <w:tcPr>
            <w:tcW w:w="5000" w:type="pct"/>
            <w:shd w:val="clear" w:color="auto" w:fill="auto"/>
          </w:tcPr>
          <w:p w14:paraId="09AD92C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E3D86B" w14:textId="64D6BB98" w:rsidR="006E42FE" w:rsidRDefault="00322598" w:rsidP="00106D10">
            <w:pPr>
              <w:pStyle w:val="SIBulletList1"/>
              <w:rPr>
                <w:rFonts w:eastAsia="Calibri"/>
              </w:rPr>
            </w:pPr>
            <w:r w:rsidRPr="00106D10">
              <w:rPr>
                <w:rFonts w:eastAsia="Calibri"/>
              </w:rPr>
              <w:t xml:space="preserve">product </w:t>
            </w:r>
            <w:r w:rsidR="00A96484" w:rsidRPr="00106D10">
              <w:rPr>
                <w:rFonts w:eastAsia="Calibri"/>
              </w:rPr>
              <w:t>knowledge related to the containers to be packaged</w:t>
            </w:r>
            <w:r w:rsidR="009C478C" w:rsidRPr="00106D10">
              <w:rPr>
                <w:rFonts w:eastAsia="Calibri"/>
              </w:rPr>
              <w:t xml:space="preserve"> as stipulated in the </w:t>
            </w:r>
            <w:r w:rsidR="00DF3BE6">
              <w:rPr>
                <w:rFonts w:eastAsia="Calibri"/>
              </w:rPr>
              <w:t>p</w:t>
            </w:r>
            <w:r w:rsidR="00DF3BE6" w:rsidRPr="00106D10">
              <w:rPr>
                <w:rFonts w:eastAsia="Calibri"/>
              </w:rPr>
              <w:t xml:space="preserve">erformance </w:t>
            </w:r>
            <w:r w:rsidR="00DF3BE6">
              <w:rPr>
                <w:rFonts w:eastAsia="Calibri"/>
              </w:rPr>
              <w:t>e</w:t>
            </w:r>
            <w:r w:rsidR="00DF3BE6" w:rsidRPr="00106D10">
              <w:rPr>
                <w:rFonts w:eastAsia="Calibri"/>
              </w:rPr>
              <w:t>vidence</w:t>
            </w:r>
            <w:r w:rsidR="009C478C">
              <w:rPr>
                <w:rFonts w:eastAsia="Calibri"/>
              </w:rPr>
              <w:t>, including;</w:t>
            </w:r>
          </w:p>
          <w:p w14:paraId="41DE127E" w14:textId="2800EC35" w:rsidR="009C478C" w:rsidRDefault="009C478C" w:rsidP="009C478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size, weight and volume</w:t>
            </w:r>
          </w:p>
          <w:p w14:paraId="7770251F" w14:textId="5FF9FAAB" w:rsidR="009C478C" w:rsidRDefault="009C478C" w:rsidP="009C478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client</w:t>
            </w:r>
            <w:r w:rsidR="00885847">
              <w:rPr>
                <w:rFonts w:eastAsia="Calibri"/>
              </w:rPr>
              <w:t xml:space="preserve"> or receiver requirements or specifications</w:t>
            </w:r>
          </w:p>
          <w:p w14:paraId="1937628D" w14:textId="2F3AAE11" w:rsidR="00843D6B" w:rsidRDefault="00322598" w:rsidP="00440F68">
            <w:pPr>
              <w:pStyle w:val="SIBulletList1"/>
            </w:pPr>
            <w:r>
              <w:t xml:space="preserve">operating </w:t>
            </w:r>
            <w:r w:rsidR="00440F68">
              <w:t>principles</w:t>
            </w:r>
            <w:r w:rsidR="00233B9E" w:rsidRPr="00440F68">
              <w:rPr>
                <w:rFonts w:eastAsia="Calibri"/>
              </w:rPr>
              <w:t xml:space="preserve"> and workplace instructions for safe operation of m</w:t>
            </w:r>
            <w:r w:rsidR="00843D6B">
              <w:t>achinery and equipment</w:t>
            </w:r>
            <w:r w:rsidR="00440F68">
              <w:t>,</w:t>
            </w:r>
            <w:r w:rsidR="00843D6B">
              <w:t xml:space="preserve"> including:</w:t>
            </w:r>
          </w:p>
          <w:p w14:paraId="6FE00A17" w14:textId="69AB596B" w:rsidR="00A96484" w:rsidRPr="00106D10" w:rsidRDefault="00A96484" w:rsidP="00106D10">
            <w:pPr>
              <w:pStyle w:val="SIBulletList2"/>
            </w:pPr>
            <w:r w:rsidRPr="00106D10">
              <w:t xml:space="preserve">conveyor fed automatic case packing machine (capable of packing at least </w:t>
            </w:r>
            <w:r w:rsidRPr="00106D10">
              <w:rPr>
                <w:rStyle w:val="SITemporaryText"/>
                <w:color w:val="auto"/>
                <w:sz w:val="20"/>
              </w:rPr>
              <w:t>15000</w:t>
            </w:r>
            <w:r w:rsidRPr="00106D10">
              <w:t xml:space="preserve"> containers per hour)</w:t>
            </w:r>
          </w:p>
          <w:p w14:paraId="00F00979" w14:textId="77777777" w:rsidR="00A96484" w:rsidRPr="0093025F" w:rsidRDefault="00A96484" w:rsidP="0093025F">
            <w:pPr>
              <w:pStyle w:val="SIBulletList2"/>
            </w:pPr>
            <w:r w:rsidRPr="0093025F">
              <w:t>divider inserter</w:t>
            </w:r>
          </w:p>
          <w:p w14:paraId="13A816D7" w14:textId="77777777" w:rsidR="00A96484" w:rsidRPr="0093025F" w:rsidRDefault="00A96484" w:rsidP="0093025F">
            <w:pPr>
              <w:pStyle w:val="SIBulletList2"/>
            </w:pPr>
            <w:r w:rsidRPr="0093025F">
              <w:t>case sealer</w:t>
            </w:r>
          </w:p>
          <w:p w14:paraId="3280EC35" w14:textId="2A3AED63" w:rsidR="00A96484" w:rsidRPr="0093025F" w:rsidRDefault="000A41BC" w:rsidP="0093025F">
            <w:pPr>
              <w:pStyle w:val="SIBulletList2"/>
            </w:pPr>
            <w:r w:rsidRPr="0093025F">
              <w:rPr>
                <w:rStyle w:val="SITemporaryText"/>
                <w:color w:val="auto"/>
                <w:sz w:val="20"/>
              </w:rPr>
              <w:t>check weigher</w:t>
            </w:r>
            <w:r w:rsidR="00885847" w:rsidRPr="0093025F">
              <w:t xml:space="preserve"> </w:t>
            </w:r>
          </w:p>
          <w:p w14:paraId="084F53C1" w14:textId="157FFA20" w:rsidR="00233B9E" w:rsidRPr="0093025F" w:rsidRDefault="00A96484" w:rsidP="0093025F">
            <w:pPr>
              <w:pStyle w:val="SIBulletList2"/>
              <w:rPr>
                <w:rFonts w:eastAsia="Calibri"/>
              </w:rPr>
            </w:pPr>
            <w:r w:rsidRPr="0093025F">
              <w:t>conveyer controls</w:t>
            </w:r>
          </w:p>
          <w:p w14:paraId="6EBD474E" w14:textId="0438EC3E" w:rsidR="00440F68" w:rsidRPr="00440F68" w:rsidRDefault="00380841" w:rsidP="00440F68">
            <w:pPr>
              <w:pStyle w:val="SIBulletList1"/>
            </w:pPr>
            <w:r>
              <w:t xml:space="preserve">features and functions of </w:t>
            </w:r>
            <w:r w:rsidR="00440F68" w:rsidRPr="00440F68">
              <w:t>m</w:t>
            </w:r>
            <w:r w:rsidR="00607905">
              <w:t xml:space="preserve">achinery and </w:t>
            </w:r>
            <w:r w:rsidR="009B38A9">
              <w:t>equipment</w:t>
            </w:r>
            <w:r w:rsidR="00440F68" w:rsidRPr="00440F68">
              <w:t>, including:</w:t>
            </w:r>
          </w:p>
          <w:p w14:paraId="7C8A11E4" w14:textId="06E3D65E" w:rsidR="009B38A9" w:rsidRDefault="009B38A9" w:rsidP="00607905">
            <w:pPr>
              <w:pStyle w:val="SIBulletList2"/>
            </w:pPr>
            <w:r>
              <w:t>control panels and ancillary controls</w:t>
            </w:r>
          </w:p>
          <w:p w14:paraId="50BCA04B" w14:textId="4983A778" w:rsidR="00607905" w:rsidRPr="00607905" w:rsidRDefault="00607905" w:rsidP="00607905">
            <w:pPr>
              <w:pStyle w:val="SIBulletList2"/>
            </w:pPr>
            <w:r w:rsidRPr="00607905">
              <w:t>operating capacities, efficiencies and applications</w:t>
            </w:r>
          </w:p>
          <w:p w14:paraId="0272CC20" w14:textId="1A1D56C8" w:rsidR="00607905" w:rsidRPr="00607905" w:rsidRDefault="009B38A9" w:rsidP="00607905">
            <w:pPr>
              <w:pStyle w:val="SIBulletList2"/>
            </w:pPr>
            <w:r>
              <w:t>location</w:t>
            </w:r>
            <w:r w:rsidR="00607905">
              <w:t xml:space="preserve"> and purpose of guards, rails and sensors</w:t>
            </w:r>
          </w:p>
          <w:p w14:paraId="38261010" w14:textId="67118DD1" w:rsidR="00440F68" w:rsidRPr="00440F68" w:rsidRDefault="00440F68" w:rsidP="00607905">
            <w:pPr>
              <w:pStyle w:val="SIBulletList2"/>
            </w:pPr>
            <w:r w:rsidRPr="00440F68">
              <w:t>feedback instrumentation</w:t>
            </w:r>
          </w:p>
          <w:p w14:paraId="6A31D89E" w14:textId="2D56C84B" w:rsidR="00BA5A77" w:rsidRDefault="00BA5A77" w:rsidP="00607905">
            <w:pPr>
              <w:pStyle w:val="SIBulletList2"/>
            </w:pPr>
            <w:r>
              <w:t xml:space="preserve">power </w:t>
            </w:r>
            <w:r w:rsidR="00440F68" w:rsidRPr="00440F68">
              <w:t>services required</w:t>
            </w:r>
            <w:r>
              <w:t>, including compressed air, electricity and water</w:t>
            </w:r>
          </w:p>
          <w:p w14:paraId="274316C6" w14:textId="3C40BBB6" w:rsidR="00440F68" w:rsidRDefault="00F61678" w:rsidP="00607905">
            <w:pPr>
              <w:pStyle w:val="SIBulletList2"/>
            </w:pPr>
            <w:r>
              <w:t xml:space="preserve">cleaning and </w:t>
            </w:r>
            <w:r w:rsidR="00BA5A77">
              <w:t>maintenance require</w:t>
            </w:r>
            <w:r>
              <w:t>ments</w:t>
            </w:r>
          </w:p>
          <w:p w14:paraId="4DC66F59" w14:textId="2097CE73" w:rsidR="009A689D" w:rsidRPr="00440F68" w:rsidRDefault="009A689D" w:rsidP="00440F68">
            <w:pPr>
              <w:pStyle w:val="SIBulletList1"/>
            </w:pPr>
            <w:r>
              <w:lastRenderedPageBreak/>
              <w:t>the interrelationships between the bottling, carton packing,</w:t>
            </w:r>
            <w:r w:rsidR="007C2DAF">
              <w:t xml:space="preserve"> and </w:t>
            </w:r>
            <w:r>
              <w:t xml:space="preserve">palletising </w:t>
            </w:r>
          </w:p>
          <w:p w14:paraId="0F703318" w14:textId="10E1B5A9" w:rsidR="00440F68" w:rsidRPr="00440F68" w:rsidRDefault="00440F68" w:rsidP="00440F68">
            <w:pPr>
              <w:pStyle w:val="SIBulletList1"/>
            </w:pPr>
            <w:r w:rsidRPr="00440F68">
              <w:t>product</w:t>
            </w:r>
            <w:r w:rsidR="00F61678">
              <w:t xml:space="preserve"> and </w:t>
            </w:r>
            <w:r w:rsidRPr="00440F68">
              <w:t>process changeover procedures and responsibilities</w:t>
            </w:r>
          </w:p>
          <w:p w14:paraId="705566F2" w14:textId="474197C0" w:rsidR="00510AB9" w:rsidRPr="00510AB9" w:rsidRDefault="00510AB9" w:rsidP="00510AB9">
            <w:pPr>
              <w:pStyle w:val="SIBulletList1"/>
            </w:pPr>
            <w:r w:rsidRPr="00510AB9">
              <w:t xml:space="preserve">quality control </w:t>
            </w:r>
            <w:r>
              <w:t xml:space="preserve">requirements, </w:t>
            </w:r>
            <w:r w:rsidRPr="00510AB9">
              <w:t>processes and actions, including:</w:t>
            </w:r>
          </w:p>
          <w:p w14:paraId="37285E53" w14:textId="77777777" w:rsidR="00510AB9" w:rsidRDefault="00510AB9" w:rsidP="00607905">
            <w:pPr>
              <w:pStyle w:val="SIBulletList2"/>
            </w:pPr>
            <w:r>
              <w:t>packing order specifications</w:t>
            </w:r>
          </w:p>
          <w:p w14:paraId="3343D36F" w14:textId="5ACAF510" w:rsidR="00607905" w:rsidRPr="00607905" w:rsidRDefault="00607905" w:rsidP="00607905">
            <w:pPr>
              <w:pStyle w:val="SIBulletList2"/>
            </w:pPr>
            <w:r w:rsidRPr="00607905">
              <w:t xml:space="preserve">requirements of </w:t>
            </w:r>
            <w:r>
              <w:t>containers</w:t>
            </w:r>
            <w:r w:rsidR="002461CB">
              <w:t xml:space="preserve">, </w:t>
            </w:r>
            <w:r w:rsidRPr="00607905">
              <w:t xml:space="preserve">variation in </w:t>
            </w:r>
            <w:r w:rsidR="002461CB">
              <w:t xml:space="preserve">containers and the packing </w:t>
            </w:r>
            <w:r w:rsidRPr="00607905">
              <w:t xml:space="preserve">process </w:t>
            </w:r>
          </w:p>
          <w:p w14:paraId="160FCEAF" w14:textId="77777777" w:rsidR="00323585" w:rsidRDefault="00323585" w:rsidP="00607905">
            <w:pPr>
              <w:pStyle w:val="SIBulletList2"/>
            </w:pPr>
            <w:r>
              <w:t>methods used to check quality</w:t>
            </w:r>
          </w:p>
          <w:p w14:paraId="4C132ACE" w14:textId="76B986D2" w:rsidR="00607905" w:rsidRPr="00607905" w:rsidRDefault="00607905" w:rsidP="00607905">
            <w:pPr>
              <w:pStyle w:val="SIBulletList2"/>
            </w:pPr>
            <w:r w:rsidRPr="00607905">
              <w:t xml:space="preserve">common causes of </w:t>
            </w:r>
            <w:r w:rsidR="002461CB">
              <w:t xml:space="preserve">carton packing quality </w:t>
            </w:r>
            <w:r w:rsidR="007C2DAF">
              <w:t xml:space="preserve">issues </w:t>
            </w:r>
            <w:r w:rsidRPr="00607905">
              <w:t xml:space="preserve">and corrective action required, including </w:t>
            </w:r>
            <w:r w:rsidR="002461CB">
              <w:t>removal of out of specification containers and cartons</w:t>
            </w:r>
          </w:p>
          <w:p w14:paraId="165E06BE" w14:textId="5D0EB8BD" w:rsidR="00607905" w:rsidRPr="00607905" w:rsidRDefault="00323585" w:rsidP="00607905">
            <w:pPr>
              <w:pStyle w:val="SIBulletList2"/>
            </w:pPr>
            <w:r>
              <w:t xml:space="preserve">planned </w:t>
            </w:r>
            <w:r w:rsidR="00607905" w:rsidRPr="00607905">
              <w:t>sampling and testing associated with process monitoring and control</w:t>
            </w:r>
          </w:p>
          <w:p w14:paraId="4B811A0C" w14:textId="533599FF" w:rsidR="00510AB9" w:rsidRDefault="00510AB9" w:rsidP="00607905">
            <w:pPr>
              <w:pStyle w:val="SIBulletList2"/>
            </w:pPr>
            <w:r>
              <w:t>responding to machinery alerts and notifications</w:t>
            </w:r>
          </w:p>
          <w:p w14:paraId="4A619B5C" w14:textId="265682A2" w:rsidR="00510AB9" w:rsidRDefault="00510AB9" w:rsidP="00607905">
            <w:pPr>
              <w:pStyle w:val="SIBulletList2"/>
            </w:pPr>
            <w:r>
              <w:t>recording of results</w:t>
            </w:r>
          </w:p>
          <w:p w14:paraId="3D5058C7" w14:textId="499D0D73" w:rsidR="00510AB9" w:rsidRPr="00607905" w:rsidRDefault="00510AB9" w:rsidP="00607905">
            <w:pPr>
              <w:pStyle w:val="SIBulletList2"/>
            </w:pPr>
            <w:r>
              <w:t>isolating samples for testing</w:t>
            </w:r>
          </w:p>
          <w:p w14:paraId="0754148B" w14:textId="77777777" w:rsidR="00D91463" w:rsidRDefault="00D91463" w:rsidP="0032358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product identification and traceability requirements, including:</w:t>
            </w:r>
          </w:p>
          <w:p w14:paraId="24029D83" w14:textId="77777777" w:rsidR="00D91463" w:rsidRDefault="00D91463" w:rsidP="00F61678">
            <w:pPr>
              <w:pStyle w:val="SIBulletList2"/>
              <w:rPr>
                <w:rFonts w:eastAsia="Calibri"/>
              </w:rPr>
            </w:pPr>
            <w:r w:rsidRPr="00D91463">
              <w:rPr>
                <w:rFonts w:eastAsia="Calibri"/>
              </w:rPr>
              <w:t xml:space="preserve">client or receiver requirements or specifications </w:t>
            </w:r>
          </w:p>
          <w:p w14:paraId="7A296A36" w14:textId="60A13888" w:rsidR="00D91463" w:rsidRDefault="00D91463" w:rsidP="00F6167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carton coding</w:t>
            </w:r>
          </w:p>
          <w:p w14:paraId="49415E97" w14:textId="3F10EBCB" w:rsidR="00323585" w:rsidRPr="00323585" w:rsidRDefault="00323585" w:rsidP="00323585">
            <w:pPr>
              <w:pStyle w:val="SIBulletList1"/>
              <w:rPr>
                <w:rFonts w:eastAsia="Calibri"/>
              </w:rPr>
            </w:pPr>
            <w:r w:rsidRPr="00323585">
              <w:rPr>
                <w:rFonts w:eastAsia="Calibri"/>
              </w:rPr>
              <w:t xml:space="preserve">health and safety hazards and controls, including awareness of the limitations of </w:t>
            </w:r>
            <w:r w:rsidR="00EF2F7C">
              <w:rPr>
                <w:rFonts w:eastAsia="Calibri"/>
              </w:rPr>
              <w:t xml:space="preserve">personal </w:t>
            </w:r>
            <w:r w:rsidRPr="00323585">
              <w:rPr>
                <w:rFonts w:eastAsia="Calibri"/>
              </w:rPr>
              <w:t>protective clo</w:t>
            </w:r>
            <w:r w:rsidR="00EF2F7C">
              <w:rPr>
                <w:rFonts w:eastAsia="Calibri"/>
              </w:rPr>
              <w:t>thing</w:t>
            </w:r>
            <w:r w:rsidRPr="00323585">
              <w:rPr>
                <w:rFonts w:eastAsia="Calibri"/>
              </w:rPr>
              <w:t xml:space="preserve"> and equipment relevant to the work process</w:t>
            </w:r>
          </w:p>
          <w:p w14:paraId="6BD6A078" w14:textId="77777777" w:rsidR="00323585" w:rsidRPr="00323585" w:rsidRDefault="00323585" w:rsidP="00323585">
            <w:pPr>
              <w:pStyle w:val="SIBulletList1"/>
              <w:rPr>
                <w:rFonts w:eastAsia="Calibri"/>
              </w:rPr>
            </w:pPr>
            <w:r w:rsidRPr="00323585">
              <w:rPr>
                <w:rFonts w:eastAsia="Calibri"/>
              </w:rPr>
              <w:t>procedures and responsibility for reporting production and performance information</w:t>
            </w:r>
          </w:p>
          <w:p w14:paraId="23D6FEBA" w14:textId="77777777" w:rsidR="00323585" w:rsidRPr="00323585" w:rsidRDefault="00323585" w:rsidP="00323585">
            <w:pPr>
              <w:pStyle w:val="SIBulletList1"/>
              <w:rPr>
                <w:rFonts w:eastAsia="Calibri"/>
              </w:rPr>
            </w:pPr>
            <w:r w:rsidRPr="00323585">
              <w:rPr>
                <w:rFonts w:eastAsia="Calibri"/>
              </w:rPr>
              <w:t>environmental issues and controls relevant to the process, including:</w:t>
            </w:r>
          </w:p>
          <w:p w14:paraId="58557E6C" w14:textId="77777777" w:rsidR="00006395" w:rsidRPr="00F61678" w:rsidRDefault="00323585" w:rsidP="00115D3B">
            <w:pPr>
              <w:pStyle w:val="SIBulletList2"/>
            </w:pPr>
            <w:r w:rsidRPr="00006395">
              <w:rPr>
                <w:rFonts w:eastAsia="Calibri"/>
              </w:rPr>
              <w:t xml:space="preserve">rework </w:t>
            </w:r>
            <w:r w:rsidR="00006395" w:rsidRPr="00006395">
              <w:rPr>
                <w:rFonts w:eastAsia="Calibri"/>
              </w:rPr>
              <w:t>and reuse of products</w:t>
            </w:r>
          </w:p>
          <w:p w14:paraId="09F6E50A" w14:textId="316E96A6" w:rsidR="00323585" w:rsidRPr="00323585" w:rsidRDefault="00006395" w:rsidP="00115D3B">
            <w:pPr>
              <w:pStyle w:val="SIBulletList2"/>
            </w:pPr>
            <w:r>
              <w:rPr>
                <w:rFonts w:eastAsia="Calibri"/>
              </w:rPr>
              <w:t xml:space="preserve">waste processing </w:t>
            </w:r>
          </w:p>
          <w:p w14:paraId="291C406F" w14:textId="3859EFF7" w:rsidR="00323585" w:rsidRPr="000754EC" w:rsidRDefault="00323585" w:rsidP="00323585">
            <w:pPr>
              <w:pStyle w:val="SIBulletList1"/>
            </w:pPr>
            <w:r w:rsidRPr="00323585">
              <w:rPr>
                <w:rFonts w:eastAsia="Calibri"/>
              </w:rPr>
              <w:t xml:space="preserve">manual handling procedures related to the </w:t>
            </w:r>
            <w:r w:rsidR="00006395">
              <w:rPr>
                <w:rFonts w:eastAsia="Calibri"/>
              </w:rPr>
              <w:t xml:space="preserve">packing </w:t>
            </w:r>
            <w:r w:rsidRPr="00323585">
              <w:rPr>
                <w:rFonts w:eastAsia="Calibri"/>
              </w:rPr>
              <w:t>process.</w:t>
            </w:r>
          </w:p>
        </w:tc>
      </w:tr>
    </w:tbl>
    <w:p w14:paraId="330D7D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DC35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96F25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DB8D7B" w14:textId="77777777" w:rsidTr="00CA2922">
        <w:tc>
          <w:tcPr>
            <w:tcW w:w="5000" w:type="pct"/>
            <w:shd w:val="clear" w:color="auto" w:fill="auto"/>
          </w:tcPr>
          <w:p w14:paraId="6F0C6BC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878706" w14:textId="650CABC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8539D03" w14:textId="25D821B4" w:rsidR="004E6741" w:rsidRPr="00BD4EEE" w:rsidRDefault="00BD4EEE">
            <w:pPr>
              <w:pStyle w:val="SIBulletList2"/>
              <w:rPr>
                <w:rFonts w:eastAsia="Calibri"/>
              </w:rPr>
            </w:pPr>
            <w:r w:rsidRPr="00BD4EEE">
              <w:t xml:space="preserve">an </w:t>
            </w:r>
            <w:r w:rsidRPr="00115D3B">
              <w:rPr>
                <w:rStyle w:val="SITemporaryText"/>
                <w:color w:val="auto"/>
                <w:sz w:val="20"/>
              </w:rPr>
              <w:t>industrial</w:t>
            </w:r>
            <w:r w:rsidRPr="00C14229">
              <w:t xml:space="preserve"> </w:t>
            </w:r>
            <w:r>
              <w:t xml:space="preserve">packaging </w:t>
            </w:r>
            <w:r w:rsidRPr="00BD4EEE">
              <w:t>plant or an environment that accurately represents workplace</w:t>
            </w:r>
            <w:r>
              <w:t xml:space="preserve"> </w:t>
            </w:r>
            <w:r w:rsidRPr="00BD4EEE">
              <w:t>conditions</w:t>
            </w:r>
          </w:p>
          <w:p w14:paraId="6ABB5FE4" w14:textId="58D8CE0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</w:t>
            </w:r>
            <w:r w:rsidR="00BD4EEE">
              <w:t>:</w:t>
            </w:r>
          </w:p>
          <w:p w14:paraId="7E82BE32" w14:textId="0A557D5C" w:rsidR="00233143" w:rsidRPr="00BD4EEE" w:rsidRDefault="0049155A" w:rsidP="000754EC">
            <w:pPr>
              <w:pStyle w:val="SIBulletList2"/>
              <w:rPr>
                <w:rFonts w:eastAsia="Calibri"/>
              </w:rPr>
            </w:pPr>
            <w:r>
              <w:t xml:space="preserve">the </w:t>
            </w:r>
            <w:r w:rsidR="00BD4EEE" w:rsidRPr="00BD4EEE">
              <w:t>equipment</w:t>
            </w:r>
            <w:r>
              <w:t xml:space="preserve"> stipulated in the performance evidence</w:t>
            </w:r>
            <w:r w:rsidR="00BD4EEE" w:rsidRPr="00BD4EEE">
              <w:t xml:space="preserve"> </w:t>
            </w:r>
          </w:p>
          <w:p w14:paraId="72781757" w14:textId="6E8D9968" w:rsidR="00FB55E9" w:rsidRPr="00FB55E9" w:rsidRDefault="00BD4EEE" w:rsidP="000754EC">
            <w:pPr>
              <w:pStyle w:val="SIBulletList2"/>
              <w:rPr>
                <w:rFonts w:eastAsia="Calibri"/>
              </w:rPr>
            </w:pPr>
            <w:r>
              <w:t>packaging cartons</w:t>
            </w:r>
            <w:r w:rsidR="00262F3E">
              <w:t xml:space="preserve"> and inserts</w:t>
            </w:r>
          </w:p>
          <w:p w14:paraId="78C78437" w14:textId="6EE3EC42" w:rsidR="00F83D7C" w:rsidRPr="00BD4EEE" w:rsidRDefault="00FB55E9" w:rsidP="000754EC">
            <w:pPr>
              <w:pStyle w:val="SIBulletList2"/>
              <w:rPr>
                <w:rFonts w:eastAsia="Calibri"/>
              </w:rPr>
            </w:pPr>
            <w:r>
              <w:t xml:space="preserve">the </w:t>
            </w:r>
            <w:r w:rsidR="0049155A">
              <w:t xml:space="preserve">containers </w:t>
            </w:r>
            <w:r>
              <w:t xml:space="preserve">to be packaged stipulated in the </w:t>
            </w:r>
            <w:r w:rsidR="00673C74">
              <w:rPr>
                <w:rFonts w:eastAsia="Calibri"/>
              </w:rPr>
              <w:t>p</w:t>
            </w:r>
            <w:r w:rsidR="00673C74" w:rsidRPr="00FB55E9">
              <w:rPr>
                <w:rFonts w:eastAsia="Calibri"/>
              </w:rPr>
              <w:t xml:space="preserve">erformance </w:t>
            </w:r>
            <w:r w:rsidR="00673C74">
              <w:rPr>
                <w:rFonts w:eastAsia="Calibri"/>
              </w:rPr>
              <w:t>e</w:t>
            </w:r>
            <w:r w:rsidR="00673C74" w:rsidRPr="00FB55E9">
              <w:rPr>
                <w:rFonts w:eastAsia="Calibri"/>
              </w:rPr>
              <w:t>vidence</w:t>
            </w:r>
          </w:p>
          <w:p w14:paraId="2D270490" w14:textId="7E205BC1" w:rsidR="00BD4EEE" w:rsidRPr="000754EC" w:rsidRDefault="00BD4EE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packaging consumables including glue</w:t>
            </w:r>
            <w:r w:rsidR="00C14229">
              <w:rPr>
                <w:rFonts w:eastAsia="Calibri"/>
              </w:rPr>
              <w:t xml:space="preserve"> and ink</w:t>
            </w:r>
            <w:r>
              <w:rPr>
                <w:rFonts w:eastAsia="Calibri"/>
              </w:rPr>
              <w:t xml:space="preserve">, </w:t>
            </w:r>
          </w:p>
          <w:p w14:paraId="19281C28" w14:textId="5F0EED2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2CCECD8" w14:textId="081D8D4C" w:rsidR="00F83D7C" w:rsidRPr="000754EC" w:rsidRDefault="008F574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two </w:t>
            </w:r>
            <w:r w:rsidR="00BD4EEE">
              <w:rPr>
                <w:rFonts w:eastAsia="Calibri"/>
              </w:rPr>
              <w:t xml:space="preserve">packing </w:t>
            </w:r>
            <w:r w:rsidR="00C14229">
              <w:rPr>
                <w:rFonts w:eastAsia="Calibri"/>
              </w:rPr>
              <w:t xml:space="preserve">work </w:t>
            </w:r>
            <w:r w:rsidR="00BD4EEE">
              <w:rPr>
                <w:rFonts w:eastAsia="Calibri"/>
              </w:rPr>
              <w:t xml:space="preserve">orders stipulated in the </w:t>
            </w:r>
            <w:r w:rsidR="00673C74">
              <w:rPr>
                <w:rFonts w:eastAsia="Calibri"/>
              </w:rPr>
              <w:t>performance evidence</w:t>
            </w:r>
          </w:p>
          <w:p w14:paraId="509D0074" w14:textId="45407FD4" w:rsidR="008F5745" w:rsidRPr="008F5745" w:rsidRDefault="008F5745" w:rsidP="008F57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 w:rsidR="009D4D4C">
              <w:rPr>
                <w:rFonts w:eastAsia="Calibri"/>
              </w:rPr>
              <w:t xml:space="preserve">procedures for </w:t>
            </w:r>
            <w:del w:id="0" w:author="Tom Vassallo" w:date="2019-09-09T15:40:00Z">
              <w:r w:rsidR="009D4D4C" w:rsidDel="00FE1F98">
                <w:rPr>
                  <w:rFonts w:eastAsia="Calibri"/>
                </w:rPr>
                <w:delText xml:space="preserve">operating </w:delText>
              </w:r>
            </w:del>
            <w:r w:rsidR="009D4D4C">
              <w:rPr>
                <w:rFonts w:eastAsia="Calibri"/>
              </w:rPr>
              <w:t>an automatic packing process</w:t>
            </w:r>
            <w:ins w:id="1" w:author="Tom Vassallo" w:date="2019-09-09T15:40:00Z">
              <w:r w:rsidR="00FE1F98">
                <w:rPr>
                  <w:rFonts w:eastAsia="Calibri"/>
                </w:rPr>
                <w:t xml:space="preserve">, </w:t>
              </w:r>
            </w:ins>
            <w:del w:id="2" w:author="Tom Vassallo" w:date="2019-09-09T15:40:00Z">
              <w:r w:rsidR="00AA3172" w:rsidDel="00FE1F98">
                <w:rPr>
                  <w:rFonts w:eastAsia="Calibri"/>
                </w:rPr>
                <w:delText xml:space="preserve"> and</w:delText>
              </w:r>
              <w:r w:rsidDel="00FE1F98">
                <w:rPr>
                  <w:rFonts w:eastAsia="Calibri"/>
                </w:rPr>
                <w:delText xml:space="preserve"> the </w:delText>
              </w:r>
            </w:del>
            <w:r>
              <w:rPr>
                <w:rFonts w:eastAsia="Calibri"/>
              </w:rPr>
              <w:t xml:space="preserve">machinery and equipment </w:t>
            </w:r>
            <w:r w:rsidRPr="008F5745">
              <w:rPr>
                <w:rFonts w:eastAsia="Calibri"/>
              </w:rPr>
              <w:t xml:space="preserve">stipulated in the </w:t>
            </w:r>
            <w:r w:rsidR="00673C74">
              <w:rPr>
                <w:rFonts w:eastAsia="Calibri"/>
              </w:rPr>
              <w:t>p</w:t>
            </w:r>
            <w:r w:rsidR="00673C74" w:rsidRPr="008F5745">
              <w:rPr>
                <w:rFonts w:eastAsia="Calibri"/>
              </w:rPr>
              <w:t xml:space="preserve">erformance </w:t>
            </w:r>
            <w:r w:rsidR="00673C74">
              <w:rPr>
                <w:rFonts w:eastAsia="Calibri"/>
              </w:rPr>
              <w:t>e</w:t>
            </w:r>
            <w:r w:rsidR="00673C74" w:rsidRPr="008F5745">
              <w:rPr>
                <w:rFonts w:eastAsia="Calibri"/>
              </w:rPr>
              <w:t>vidence</w:t>
            </w:r>
          </w:p>
          <w:p w14:paraId="2BC06037" w14:textId="03645603" w:rsidR="00366805" w:rsidRDefault="002E170C" w:rsidP="00FB55E9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B447666" w14:textId="39D7F1E1" w:rsidR="00FB55E9" w:rsidRPr="00D01420" w:rsidRDefault="00156926" w:rsidP="00220F59">
            <w:pPr>
              <w:pStyle w:val="SIBulletList2"/>
            </w:pPr>
            <w:r w:rsidRPr="00D01420">
              <w:t>supe</w:t>
            </w:r>
            <w:r w:rsidR="00D01420" w:rsidRPr="00D01420">
              <w:t>rvisor</w:t>
            </w:r>
            <w:r w:rsidR="00222B71" w:rsidRPr="00D01420">
              <w:t xml:space="preserve"> </w:t>
            </w:r>
            <w:r w:rsidRPr="008F5745">
              <w:rPr>
                <w:rStyle w:val="SITemporaryText"/>
                <w:color w:val="auto"/>
                <w:sz w:val="20"/>
              </w:rPr>
              <w:t>and other</w:t>
            </w:r>
            <w:r w:rsidR="00220F59" w:rsidRPr="00220F59">
              <w:rPr>
                <w:rStyle w:val="SITemporaryText"/>
                <w:color w:val="auto"/>
                <w:sz w:val="20"/>
              </w:rPr>
              <w:t>s</w:t>
            </w:r>
            <w:r w:rsidRPr="008F5745">
              <w:rPr>
                <w:rStyle w:val="SITemporaryText"/>
                <w:color w:val="auto"/>
                <w:sz w:val="20"/>
              </w:rPr>
              <w:t xml:space="preserve"> </w:t>
            </w:r>
            <w:r w:rsidR="00D01420" w:rsidRPr="008F5745">
              <w:rPr>
                <w:rStyle w:val="SITemporaryText"/>
                <w:color w:val="auto"/>
                <w:sz w:val="20"/>
              </w:rPr>
              <w:t>stipulated</w:t>
            </w:r>
            <w:r w:rsidRPr="008F5745">
              <w:rPr>
                <w:rStyle w:val="SITemporaryText"/>
                <w:color w:val="auto"/>
                <w:sz w:val="20"/>
              </w:rPr>
              <w:t xml:space="preserve"> in the performance </w:t>
            </w:r>
            <w:r w:rsidR="00D01420" w:rsidRPr="008F5745">
              <w:rPr>
                <w:rStyle w:val="SITemporaryText"/>
                <w:color w:val="auto"/>
                <w:sz w:val="20"/>
              </w:rPr>
              <w:t>evidence.</w:t>
            </w:r>
          </w:p>
          <w:p w14:paraId="3645874E" w14:textId="77777777" w:rsidR="00222B71" w:rsidRDefault="00222B71" w:rsidP="000754EC">
            <w:pPr>
              <w:pStyle w:val="SIText"/>
            </w:pPr>
          </w:p>
          <w:p w14:paraId="7ED69529" w14:textId="698F3733" w:rsidR="007134FE" w:rsidRPr="000754EC" w:rsidDel="000D7AB8" w:rsidRDefault="007134FE" w:rsidP="000754EC">
            <w:pPr>
              <w:pStyle w:val="SIText"/>
              <w:rPr>
                <w:del w:id="3" w:author="Tom Vassallo" w:date="2019-09-09T15:40:00Z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bookmarkStart w:id="4" w:name="_GoBack"/>
            <w:bookmarkEnd w:id="4"/>
          </w:p>
          <w:p w14:paraId="5BC6C760" w14:textId="02896480" w:rsidR="00F1480E" w:rsidRPr="000754EC" w:rsidRDefault="00F1480E" w:rsidP="000D7AB8">
            <w:pPr>
              <w:pStyle w:val="SIText"/>
              <w:rPr>
                <w:rFonts w:eastAsia="Calibri"/>
              </w:rPr>
              <w:pPrChange w:id="5" w:author="Tom Vassallo" w:date="2019-09-09T15:40:00Z">
                <w:pPr>
                  <w:pStyle w:val="SIBulletList2"/>
                  <w:numPr>
                    <w:numId w:val="0"/>
                  </w:numPr>
                  <w:tabs>
                    <w:tab w:val="clear" w:pos="720"/>
                  </w:tabs>
                  <w:ind w:firstLine="0"/>
                </w:pPr>
              </w:pPrChange>
            </w:pPr>
          </w:p>
        </w:tc>
      </w:tr>
    </w:tbl>
    <w:p w14:paraId="48CF9F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B36D6C" w14:textId="77777777" w:rsidTr="004679E3">
        <w:tc>
          <w:tcPr>
            <w:tcW w:w="990" w:type="pct"/>
            <w:shd w:val="clear" w:color="auto" w:fill="auto"/>
          </w:tcPr>
          <w:p w14:paraId="601B103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2FED67" w14:textId="29648D28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E3661">
              <w:rPr>
                <w:lang w:eastAsia="en-AU"/>
              </w:rPr>
              <w:t xml:space="preserve"> </w:t>
            </w:r>
            <w:hyperlink r:id="rId12" w:history="1">
              <w:r w:rsidR="007E3661" w:rsidRPr="007E3661">
                <w:t>https://vetnet.education.gov.au/Pages/TrainingDocs.aspx?q=78b15323-cd38-483e-aad7-1159b570a5c4</w:t>
              </w:r>
            </w:hyperlink>
          </w:p>
        </w:tc>
      </w:tr>
    </w:tbl>
    <w:p w14:paraId="3C799C6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08442" w14:textId="77777777" w:rsidR="001A3391" w:rsidRDefault="001A3391" w:rsidP="00BF3F0A">
      <w:r>
        <w:separator/>
      </w:r>
    </w:p>
    <w:p w14:paraId="5AAED721" w14:textId="77777777" w:rsidR="001A3391" w:rsidRDefault="001A3391"/>
  </w:endnote>
  <w:endnote w:type="continuationSeparator" w:id="0">
    <w:p w14:paraId="47315464" w14:textId="77777777" w:rsidR="001A3391" w:rsidRDefault="001A3391" w:rsidP="00BF3F0A">
      <w:r>
        <w:continuationSeparator/>
      </w:r>
    </w:p>
    <w:p w14:paraId="4A7F6B8D" w14:textId="77777777" w:rsidR="001A3391" w:rsidRDefault="001A33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8445F" w14:textId="77777777" w:rsidR="00983AE4" w:rsidRDefault="00983A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308030" w14:textId="0BAF2D0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4E9F">
          <w:rPr>
            <w:noProof/>
          </w:rPr>
          <w:t>6</w:t>
        </w:r>
        <w:r w:rsidRPr="000754EC">
          <w:fldChar w:fldCharType="end"/>
        </w:r>
      </w:p>
      <w:p w14:paraId="21B28B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93149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3BD01" w14:textId="77777777" w:rsidR="00983AE4" w:rsidRDefault="00983A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C3FD8" w14:textId="77777777" w:rsidR="001A3391" w:rsidRDefault="001A3391" w:rsidP="00BF3F0A">
      <w:r>
        <w:separator/>
      </w:r>
    </w:p>
    <w:p w14:paraId="7CFA46EA" w14:textId="77777777" w:rsidR="001A3391" w:rsidRDefault="001A3391"/>
  </w:footnote>
  <w:footnote w:type="continuationSeparator" w:id="0">
    <w:p w14:paraId="3B65ED37" w14:textId="77777777" w:rsidR="001A3391" w:rsidRDefault="001A3391" w:rsidP="00BF3F0A">
      <w:r>
        <w:continuationSeparator/>
      </w:r>
    </w:p>
    <w:p w14:paraId="504A1BEA" w14:textId="77777777" w:rsidR="001A3391" w:rsidRDefault="001A33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F7205" w14:textId="77777777" w:rsidR="00983AE4" w:rsidRDefault="00983A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1AE92" w14:textId="51A6CCA8" w:rsidR="00AD295A" w:rsidRPr="00AD295A" w:rsidRDefault="000D7AB8" w:rsidP="00AD295A">
    <w:pPr>
      <w:rPr>
        <w:lang w:val="en-US"/>
      </w:rPr>
    </w:pPr>
    <w:sdt>
      <w:sdtPr>
        <w:id w:val="487367692"/>
        <w:docPartObj>
          <w:docPartGallery w:val="Watermarks"/>
          <w:docPartUnique/>
        </w:docPartObj>
      </w:sdtPr>
      <w:sdtEndPr/>
      <w:sdtContent>
        <w:r>
          <w:pict w14:anchorId="278678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D295A">
      <w:t>FBPBPG3</w:t>
    </w:r>
    <w:r w:rsidR="007E3661">
      <w:t xml:space="preserve">008 </w:t>
    </w:r>
    <w:r w:rsidR="00AD295A" w:rsidRPr="00AD295A">
      <w:rPr>
        <w:lang w:val="en-US"/>
      </w:rPr>
      <w:t xml:space="preserve">Operate </w:t>
    </w:r>
    <w:r w:rsidR="007E3661">
      <w:t>an</w:t>
    </w:r>
    <w:r w:rsidR="00AD295A" w:rsidRPr="00AD295A">
      <w:rPr>
        <w:lang w:val="en-US"/>
      </w:rPr>
      <w:t xml:space="preserve"> </w:t>
    </w:r>
    <w:r w:rsidR="007E3661" w:rsidRPr="00AD295A">
      <w:rPr>
        <w:lang w:val="en-US"/>
      </w:rPr>
      <w:t>automated</w:t>
    </w:r>
    <w:r w:rsidR="00AD295A" w:rsidRPr="00AD295A">
      <w:rPr>
        <w:lang w:val="en-US"/>
      </w:rPr>
      <w:t xml:space="preserve"> </w:t>
    </w:r>
    <w:r w:rsidR="007E3661">
      <w:t>c</w:t>
    </w:r>
    <w:r w:rsidR="00FD0250" w:rsidRPr="00AD295A">
      <w:rPr>
        <w:lang w:val="en-US"/>
      </w:rPr>
      <w:t>carton</w:t>
    </w:r>
    <w:r w:rsidR="00AD295A" w:rsidRPr="00AD295A">
      <w:rPr>
        <w:lang w:val="en-US"/>
      </w:rPr>
      <w:t xml:space="preserve"> </w:t>
    </w:r>
    <w:r w:rsidR="007E3661">
      <w:t>p</w:t>
    </w:r>
    <w:r w:rsidR="00AD295A" w:rsidRPr="00AD295A">
      <w:rPr>
        <w:lang w:val="en-US"/>
      </w:rPr>
      <w:t xml:space="preserve">acking </w:t>
    </w:r>
    <w:r w:rsidR="007E3661">
      <w:t>p</w:t>
    </w:r>
    <w:r w:rsidR="00FD0250" w:rsidRPr="00AD295A">
      <w:rPr>
        <w:lang w:val="en-US"/>
      </w:rPr>
      <w:t>process</w:t>
    </w:r>
  </w:p>
  <w:p w14:paraId="6F72F812" w14:textId="77777777" w:rsidR="009C2650" w:rsidRPr="000754EC" w:rsidRDefault="009C2650" w:rsidP="00146EEC">
    <w:pPr>
      <w:pStyle w:val="SITex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0890E" w14:textId="77777777" w:rsidR="00983AE4" w:rsidRDefault="00983A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0"/>
    <w:rsid w:val="000014B9"/>
    <w:rsid w:val="00005A02"/>
    <w:rsid w:val="00005A15"/>
    <w:rsid w:val="00006395"/>
    <w:rsid w:val="0001108F"/>
    <w:rsid w:val="000115E2"/>
    <w:rsid w:val="00011E5B"/>
    <w:rsid w:val="000126D0"/>
    <w:rsid w:val="0001296A"/>
    <w:rsid w:val="00016803"/>
    <w:rsid w:val="00023992"/>
    <w:rsid w:val="000267D9"/>
    <w:rsid w:val="000275AE"/>
    <w:rsid w:val="00033DB5"/>
    <w:rsid w:val="00037C2A"/>
    <w:rsid w:val="00041E59"/>
    <w:rsid w:val="00041F0F"/>
    <w:rsid w:val="0005596F"/>
    <w:rsid w:val="00064BFE"/>
    <w:rsid w:val="00070B3E"/>
    <w:rsid w:val="00071F95"/>
    <w:rsid w:val="000737BB"/>
    <w:rsid w:val="00074E47"/>
    <w:rsid w:val="000754EC"/>
    <w:rsid w:val="00082C4A"/>
    <w:rsid w:val="0009093B"/>
    <w:rsid w:val="000A3BC0"/>
    <w:rsid w:val="000A41BC"/>
    <w:rsid w:val="000A5441"/>
    <w:rsid w:val="000C149A"/>
    <w:rsid w:val="000C224E"/>
    <w:rsid w:val="000D7AB8"/>
    <w:rsid w:val="000E25E6"/>
    <w:rsid w:val="000E2C86"/>
    <w:rsid w:val="000E4750"/>
    <w:rsid w:val="000F29F2"/>
    <w:rsid w:val="00101659"/>
    <w:rsid w:val="00105AEA"/>
    <w:rsid w:val="00106D10"/>
    <w:rsid w:val="001078BF"/>
    <w:rsid w:val="00112570"/>
    <w:rsid w:val="00115D3B"/>
    <w:rsid w:val="00133957"/>
    <w:rsid w:val="00134FE4"/>
    <w:rsid w:val="001372F6"/>
    <w:rsid w:val="00144385"/>
    <w:rsid w:val="00146EEC"/>
    <w:rsid w:val="00151D55"/>
    <w:rsid w:val="00151D93"/>
    <w:rsid w:val="00155D39"/>
    <w:rsid w:val="00156926"/>
    <w:rsid w:val="00156EF3"/>
    <w:rsid w:val="00160E80"/>
    <w:rsid w:val="0016442D"/>
    <w:rsid w:val="00176E4F"/>
    <w:rsid w:val="00180DB9"/>
    <w:rsid w:val="0018546B"/>
    <w:rsid w:val="001862BF"/>
    <w:rsid w:val="001A3391"/>
    <w:rsid w:val="001A5AB3"/>
    <w:rsid w:val="001A6A3E"/>
    <w:rsid w:val="001A7B6D"/>
    <w:rsid w:val="001B33AE"/>
    <w:rsid w:val="001B34D5"/>
    <w:rsid w:val="001B513A"/>
    <w:rsid w:val="001B771A"/>
    <w:rsid w:val="001C0A75"/>
    <w:rsid w:val="001C1306"/>
    <w:rsid w:val="001C394D"/>
    <w:rsid w:val="001C4D3C"/>
    <w:rsid w:val="001D30EB"/>
    <w:rsid w:val="001D5C1B"/>
    <w:rsid w:val="001D5D8F"/>
    <w:rsid w:val="001D7F5B"/>
    <w:rsid w:val="001D7FD1"/>
    <w:rsid w:val="001E0849"/>
    <w:rsid w:val="001E16BC"/>
    <w:rsid w:val="001E16DF"/>
    <w:rsid w:val="001F2BA5"/>
    <w:rsid w:val="001F308D"/>
    <w:rsid w:val="00201A7C"/>
    <w:rsid w:val="0021210E"/>
    <w:rsid w:val="0021414D"/>
    <w:rsid w:val="00220F59"/>
    <w:rsid w:val="00222B71"/>
    <w:rsid w:val="00223124"/>
    <w:rsid w:val="002275A7"/>
    <w:rsid w:val="00233143"/>
    <w:rsid w:val="00233B9E"/>
    <w:rsid w:val="00234257"/>
    <w:rsid w:val="00234444"/>
    <w:rsid w:val="00242293"/>
    <w:rsid w:val="00244EA7"/>
    <w:rsid w:val="002461CB"/>
    <w:rsid w:val="00262F3E"/>
    <w:rsid w:val="00262FC3"/>
    <w:rsid w:val="0026394F"/>
    <w:rsid w:val="00267AF6"/>
    <w:rsid w:val="00276DB8"/>
    <w:rsid w:val="00282664"/>
    <w:rsid w:val="00285FB8"/>
    <w:rsid w:val="002970C3"/>
    <w:rsid w:val="002A24B4"/>
    <w:rsid w:val="002A4CD3"/>
    <w:rsid w:val="002A6CC4"/>
    <w:rsid w:val="002B13B1"/>
    <w:rsid w:val="002B2765"/>
    <w:rsid w:val="002C0509"/>
    <w:rsid w:val="002C2947"/>
    <w:rsid w:val="002C55E9"/>
    <w:rsid w:val="002D0C8B"/>
    <w:rsid w:val="002D1A37"/>
    <w:rsid w:val="002D330A"/>
    <w:rsid w:val="002E170C"/>
    <w:rsid w:val="002E193E"/>
    <w:rsid w:val="002E2244"/>
    <w:rsid w:val="00305EFF"/>
    <w:rsid w:val="00310A6A"/>
    <w:rsid w:val="00310B4A"/>
    <w:rsid w:val="003144E6"/>
    <w:rsid w:val="00314E9F"/>
    <w:rsid w:val="00317CE2"/>
    <w:rsid w:val="00322598"/>
    <w:rsid w:val="00323585"/>
    <w:rsid w:val="00337E82"/>
    <w:rsid w:val="003417C0"/>
    <w:rsid w:val="00345EB3"/>
    <w:rsid w:val="0034697F"/>
    <w:rsid w:val="00346FDC"/>
    <w:rsid w:val="00350BB1"/>
    <w:rsid w:val="00352C83"/>
    <w:rsid w:val="003619D4"/>
    <w:rsid w:val="0036671D"/>
    <w:rsid w:val="00366805"/>
    <w:rsid w:val="0037067D"/>
    <w:rsid w:val="00373436"/>
    <w:rsid w:val="00376CC3"/>
    <w:rsid w:val="00380841"/>
    <w:rsid w:val="0038391F"/>
    <w:rsid w:val="0038735B"/>
    <w:rsid w:val="003916D1"/>
    <w:rsid w:val="003A1B1F"/>
    <w:rsid w:val="003A1EEF"/>
    <w:rsid w:val="003A21F0"/>
    <w:rsid w:val="003A277F"/>
    <w:rsid w:val="003A58BA"/>
    <w:rsid w:val="003A5AE7"/>
    <w:rsid w:val="003A7221"/>
    <w:rsid w:val="003B3493"/>
    <w:rsid w:val="003C13AE"/>
    <w:rsid w:val="003D082B"/>
    <w:rsid w:val="003D2E73"/>
    <w:rsid w:val="003E13EF"/>
    <w:rsid w:val="003E53DC"/>
    <w:rsid w:val="003E6FAD"/>
    <w:rsid w:val="003E72B6"/>
    <w:rsid w:val="003E7BBE"/>
    <w:rsid w:val="004127E3"/>
    <w:rsid w:val="0043212E"/>
    <w:rsid w:val="00434366"/>
    <w:rsid w:val="00434ECE"/>
    <w:rsid w:val="00440F68"/>
    <w:rsid w:val="00444423"/>
    <w:rsid w:val="00445E41"/>
    <w:rsid w:val="00452F3E"/>
    <w:rsid w:val="004640AE"/>
    <w:rsid w:val="004679E3"/>
    <w:rsid w:val="00475172"/>
    <w:rsid w:val="004758B0"/>
    <w:rsid w:val="004832D2"/>
    <w:rsid w:val="00483681"/>
    <w:rsid w:val="00483BF4"/>
    <w:rsid w:val="00485559"/>
    <w:rsid w:val="0049155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516"/>
    <w:rsid w:val="00502C0F"/>
    <w:rsid w:val="0050358C"/>
    <w:rsid w:val="00510AB9"/>
    <w:rsid w:val="005145AB"/>
    <w:rsid w:val="005165E3"/>
    <w:rsid w:val="00520158"/>
    <w:rsid w:val="00520E9A"/>
    <w:rsid w:val="00521763"/>
    <w:rsid w:val="005248C1"/>
    <w:rsid w:val="00526134"/>
    <w:rsid w:val="005405B2"/>
    <w:rsid w:val="005427C8"/>
    <w:rsid w:val="005446D1"/>
    <w:rsid w:val="00556C4C"/>
    <w:rsid w:val="00557369"/>
    <w:rsid w:val="00562108"/>
    <w:rsid w:val="00564ADD"/>
    <w:rsid w:val="005708EB"/>
    <w:rsid w:val="0057419C"/>
    <w:rsid w:val="00575BC6"/>
    <w:rsid w:val="00583902"/>
    <w:rsid w:val="005A1D70"/>
    <w:rsid w:val="005A3AA5"/>
    <w:rsid w:val="005A6C9C"/>
    <w:rsid w:val="005A74DC"/>
    <w:rsid w:val="005B0634"/>
    <w:rsid w:val="005B3E58"/>
    <w:rsid w:val="005B5146"/>
    <w:rsid w:val="005D1AFD"/>
    <w:rsid w:val="005E51E6"/>
    <w:rsid w:val="005F027A"/>
    <w:rsid w:val="005F0796"/>
    <w:rsid w:val="005F33CC"/>
    <w:rsid w:val="005F771F"/>
    <w:rsid w:val="00607905"/>
    <w:rsid w:val="006121D4"/>
    <w:rsid w:val="00613B49"/>
    <w:rsid w:val="00616845"/>
    <w:rsid w:val="00620E8E"/>
    <w:rsid w:val="0063040A"/>
    <w:rsid w:val="0063353A"/>
    <w:rsid w:val="00633CFE"/>
    <w:rsid w:val="00634FCA"/>
    <w:rsid w:val="0063659E"/>
    <w:rsid w:val="00643D1B"/>
    <w:rsid w:val="006452B8"/>
    <w:rsid w:val="00652E62"/>
    <w:rsid w:val="00662E2F"/>
    <w:rsid w:val="00670E36"/>
    <w:rsid w:val="00673C74"/>
    <w:rsid w:val="00686A49"/>
    <w:rsid w:val="00687B62"/>
    <w:rsid w:val="00690C44"/>
    <w:rsid w:val="00692A22"/>
    <w:rsid w:val="006952C3"/>
    <w:rsid w:val="006969D9"/>
    <w:rsid w:val="006A2B68"/>
    <w:rsid w:val="006C2F32"/>
    <w:rsid w:val="006C3940"/>
    <w:rsid w:val="006C3FED"/>
    <w:rsid w:val="006C5AF6"/>
    <w:rsid w:val="006D28D8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A4F"/>
    <w:rsid w:val="00715794"/>
    <w:rsid w:val="00717385"/>
    <w:rsid w:val="00722769"/>
    <w:rsid w:val="00725DB0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B7F"/>
    <w:rsid w:val="00771B60"/>
    <w:rsid w:val="00781D77"/>
    <w:rsid w:val="00783549"/>
    <w:rsid w:val="007860B7"/>
    <w:rsid w:val="00786DC8"/>
    <w:rsid w:val="007A300D"/>
    <w:rsid w:val="007B7EC8"/>
    <w:rsid w:val="007C2DAF"/>
    <w:rsid w:val="007C7ED3"/>
    <w:rsid w:val="007D5A78"/>
    <w:rsid w:val="007D6EC3"/>
    <w:rsid w:val="007E3661"/>
    <w:rsid w:val="007E3BD1"/>
    <w:rsid w:val="007F1563"/>
    <w:rsid w:val="007F1EB2"/>
    <w:rsid w:val="007F2E45"/>
    <w:rsid w:val="007F38EC"/>
    <w:rsid w:val="007F44DB"/>
    <w:rsid w:val="007F5659"/>
    <w:rsid w:val="007F5A8B"/>
    <w:rsid w:val="008109B8"/>
    <w:rsid w:val="0081431B"/>
    <w:rsid w:val="00817D51"/>
    <w:rsid w:val="00823530"/>
    <w:rsid w:val="00823965"/>
    <w:rsid w:val="00823FF4"/>
    <w:rsid w:val="00830267"/>
    <w:rsid w:val="008306E7"/>
    <w:rsid w:val="008322BE"/>
    <w:rsid w:val="00834BC8"/>
    <w:rsid w:val="00837FD6"/>
    <w:rsid w:val="008409DB"/>
    <w:rsid w:val="00840A52"/>
    <w:rsid w:val="00843D6B"/>
    <w:rsid w:val="00847B60"/>
    <w:rsid w:val="00850243"/>
    <w:rsid w:val="00851BE5"/>
    <w:rsid w:val="00853E85"/>
    <w:rsid w:val="008545EB"/>
    <w:rsid w:val="00861834"/>
    <w:rsid w:val="00865011"/>
    <w:rsid w:val="008839EA"/>
    <w:rsid w:val="00885847"/>
    <w:rsid w:val="00886790"/>
    <w:rsid w:val="008908DE"/>
    <w:rsid w:val="008932EB"/>
    <w:rsid w:val="00894748"/>
    <w:rsid w:val="008A12ED"/>
    <w:rsid w:val="008A39D3"/>
    <w:rsid w:val="008B0202"/>
    <w:rsid w:val="008B2C77"/>
    <w:rsid w:val="008B3E7F"/>
    <w:rsid w:val="008B4AD2"/>
    <w:rsid w:val="008B7138"/>
    <w:rsid w:val="008D003A"/>
    <w:rsid w:val="008D08C4"/>
    <w:rsid w:val="008E0D66"/>
    <w:rsid w:val="008E260C"/>
    <w:rsid w:val="008E39BE"/>
    <w:rsid w:val="008E62EC"/>
    <w:rsid w:val="008F32F6"/>
    <w:rsid w:val="008F5745"/>
    <w:rsid w:val="009072DF"/>
    <w:rsid w:val="00916CD7"/>
    <w:rsid w:val="00920927"/>
    <w:rsid w:val="00921B38"/>
    <w:rsid w:val="00923720"/>
    <w:rsid w:val="009278C9"/>
    <w:rsid w:val="0093025F"/>
    <w:rsid w:val="00932CD7"/>
    <w:rsid w:val="00944C09"/>
    <w:rsid w:val="009527CB"/>
    <w:rsid w:val="00953835"/>
    <w:rsid w:val="00960F6C"/>
    <w:rsid w:val="00970747"/>
    <w:rsid w:val="00983AE4"/>
    <w:rsid w:val="0098474C"/>
    <w:rsid w:val="00997BFC"/>
    <w:rsid w:val="009A5900"/>
    <w:rsid w:val="009A689D"/>
    <w:rsid w:val="009A6E6C"/>
    <w:rsid w:val="009A6F3F"/>
    <w:rsid w:val="009B331A"/>
    <w:rsid w:val="009B38A9"/>
    <w:rsid w:val="009B7AEF"/>
    <w:rsid w:val="009C2650"/>
    <w:rsid w:val="009C3B09"/>
    <w:rsid w:val="009C478C"/>
    <w:rsid w:val="009C7265"/>
    <w:rsid w:val="009D15E2"/>
    <w:rsid w:val="009D15FE"/>
    <w:rsid w:val="009D3833"/>
    <w:rsid w:val="009D4D4C"/>
    <w:rsid w:val="009D5D2C"/>
    <w:rsid w:val="009E39C2"/>
    <w:rsid w:val="009E5A81"/>
    <w:rsid w:val="009E766E"/>
    <w:rsid w:val="009F0DCC"/>
    <w:rsid w:val="009F11CA"/>
    <w:rsid w:val="009F3817"/>
    <w:rsid w:val="009F5671"/>
    <w:rsid w:val="009F5C1F"/>
    <w:rsid w:val="00A0695B"/>
    <w:rsid w:val="00A13052"/>
    <w:rsid w:val="00A216A8"/>
    <w:rsid w:val="00A223A6"/>
    <w:rsid w:val="00A3639E"/>
    <w:rsid w:val="00A5092E"/>
    <w:rsid w:val="00A554D6"/>
    <w:rsid w:val="00A56B3B"/>
    <w:rsid w:val="00A56E14"/>
    <w:rsid w:val="00A60882"/>
    <w:rsid w:val="00A6476B"/>
    <w:rsid w:val="00A733A1"/>
    <w:rsid w:val="00A76C6C"/>
    <w:rsid w:val="00A86EF4"/>
    <w:rsid w:val="00A87356"/>
    <w:rsid w:val="00A92DD1"/>
    <w:rsid w:val="00A96484"/>
    <w:rsid w:val="00AA3172"/>
    <w:rsid w:val="00AA5338"/>
    <w:rsid w:val="00AB1B8E"/>
    <w:rsid w:val="00AB6E29"/>
    <w:rsid w:val="00AC0696"/>
    <w:rsid w:val="00AC1E47"/>
    <w:rsid w:val="00AC4C98"/>
    <w:rsid w:val="00AC5F6B"/>
    <w:rsid w:val="00AD295A"/>
    <w:rsid w:val="00AD3896"/>
    <w:rsid w:val="00AD3A4C"/>
    <w:rsid w:val="00AD5B47"/>
    <w:rsid w:val="00AE1BF7"/>
    <w:rsid w:val="00AE1ED9"/>
    <w:rsid w:val="00AE32CB"/>
    <w:rsid w:val="00AF1996"/>
    <w:rsid w:val="00AF3957"/>
    <w:rsid w:val="00B05EA1"/>
    <w:rsid w:val="00B0712C"/>
    <w:rsid w:val="00B12013"/>
    <w:rsid w:val="00B22C67"/>
    <w:rsid w:val="00B3261A"/>
    <w:rsid w:val="00B3456B"/>
    <w:rsid w:val="00B3508F"/>
    <w:rsid w:val="00B35A02"/>
    <w:rsid w:val="00B43BED"/>
    <w:rsid w:val="00B443EE"/>
    <w:rsid w:val="00B504B3"/>
    <w:rsid w:val="00B542BE"/>
    <w:rsid w:val="00B560C8"/>
    <w:rsid w:val="00B56A86"/>
    <w:rsid w:val="00B61150"/>
    <w:rsid w:val="00B6562D"/>
    <w:rsid w:val="00B65BC7"/>
    <w:rsid w:val="00B7402A"/>
    <w:rsid w:val="00B746B9"/>
    <w:rsid w:val="00B80E4D"/>
    <w:rsid w:val="00B8211B"/>
    <w:rsid w:val="00B848D4"/>
    <w:rsid w:val="00B85708"/>
    <w:rsid w:val="00B8611C"/>
    <w:rsid w:val="00B865B7"/>
    <w:rsid w:val="00B8788E"/>
    <w:rsid w:val="00B96AFB"/>
    <w:rsid w:val="00BA1CB1"/>
    <w:rsid w:val="00BA3DCF"/>
    <w:rsid w:val="00BA4178"/>
    <w:rsid w:val="00BA482D"/>
    <w:rsid w:val="00BA5A77"/>
    <w:rsid w:val="00BB1755"/>
    <w:rsid w:val="00BB23F4"/>
    <w:rsid w:val="00BB4637"/>
    <w:rsid w:val="00BC5075"/>
    <w:rsid w:val="00BC5419"/>
    <w:rsid w:val="00BC66D5"/>
    <w:rsid w:val="00BD2D26"/>
    <w:rsid w:val="00BD3B0F"/>
    <w:rsid w:val="00BD4EEE"/>
    <w:rsid w:val="00BF1D4C"/>
    <w:rsid w:val="00BF3F0A"/>
    <w:rsid w:val="00C14229"/>
    <w:rsid w:val="00C143C3"/>
    <w:rsid w:val="00C1739B"/>
    <w:rsid w:val="00C17BDC"/>
    <w:rsid w:val="00C21ADE"/>
    <w:rsid w:val="00C26067"/>
    <w:rsid w:val="00C30A29"/>
    <w:rsid w:val="00C317DC"/>
    <w:rsid w:val="00C31F67"/>
    <w:rsid w:val="00C445BC"/>
    <w:rsid w:val="00C57692"/>
    <w:rsid w:val="00C578E9"/>
    <w:rsid w:val="00C70626"/>
    <w:rsid w:val="00C72860"/>
    <w:rsid w:val="00C73582"/>
    <w:rsid w:val="00C73B90"/>
    <w:rsid w:val="00C742EC"/>
    <w:rsid w:val="00C743B0"/>
    <w:rsid w:val="00C96AF3"/>
    <w:rsid w:val="00C97CCC"/>
    <w:rsid w:val="00CA0274"/>
    <w:rsid w:val="00CB746F"/>
    <w:rsid w:val="00CC451E"/>
    <w:rsid w:val="00CD4E9D"/>
    <w:rsid w:val="00CD4F4D"/>
    <w:rsid w:val="00CE66FC"/>
    <w:rsid w:val="00CE7D19"/>
    <w:rsid w:val="00CF0CF5"/>
    <w:rsid w:val="00CF15FD"/>
    <w:rsid w:val="00CF2B3E"/>
    <w:rsid w:val="00D01420"/>
    <w:rsid w:val="00D0201F"/>
    <w:rsid w:val="00D03685"/>
    <w:rsid w:val="00D07D4E"/>
    <w:rsid w:val="00D115AA"/>
    <w:rsid w:val="00D145BE"/>
    <w:rsid w:val="00D2035A"/>
    <w:rsid w:val="00D20C57"/>
    <w:rsid w:val="00D24845"/>
    <w:rsid w:val="00D25D16"/>
    <w:rsid w:val="00D32124"/>
    <w:rsid w:val="00D37E6C"/>
    <w:rsid w:val="00D50C6F"/>
    <w:rsid w:val="00D54C76"/>
    <w:rsid w:val="00D62B79"/>
    <w:rsid w:val="00D71E43"/>
    <w:rsid w:val="00D727F3"/>
    <w:rsid w:val="00D73695"/>
    <w:rsid w:val="00D810DE"/>
    <w:rsid w:val="00D82191"/>
    <w:rsid w:val="00D87D32"/>
    <w:rsid w:val="00D91188"/>
    <w:rsid w:val="00D91463"/>
    <w:rsid w:val="00D92C83"/>
    <w:rsid w:val="00DA0A81"/>
    <w:rsid w:val="00DA3C10"/>
    <w:rsid w:val="00DA53B5"/>
    <w:rsid w:val="00DA5BFF"/>
    <w:rsid w:val="00DC1D69"/>
    <w:rsid w:val="00DC451C"/>
    <w:rsid w:val="00DC5A3A"/>
    <w:rsid w:val="00DD0726"/>
    <w:rsid w:val="00DD35A8"/>
    <w:rsid w:val="00DE51B7"/>
    <w:rsid w:val="00DF3BE6"/>
    <w:rsid w:val="00E051BE"/>
    <w:rsid w:val="00E238E6"/>
    <w:rsid w:val="00E35064"/>
    <w:rsid w:val="00E3681D"/>
    <w:rsid w:val="00E40225"/>
    <w:rsid w:val="00E421E0"/>
    <w:rsid w:val="00E4677F"/>
    <w:rsid w:val="00E501F0"/>
    <w:rsid w:val="00E53FB0"/>
    <w:rsid w:val="00E6030B"/>
    <w:rsid w:val="00E60B26"/>
    <w:rsid w:val="00E6166D"/>
    <w:rsid w:val="00E773E3"/>
    <w:rsid w:val="00E91BFF"/>
    <w:rsid w:val="00E92933"/>
    <w:rsid w:val="00E94FAD"/>
    <w:rsid w:val="00E95346"/>
    <w:rsid w:val="00EB0AA4"/>
    <w:rsid w:val="00EB2A12"/>
    <w:rsid w:val="00EB5C88"/>
    <w:rsid w:val="00EC0469"/>
    <w:rsid w:val="00EF01F8"/>
    <w:rsid w:val="00EF2F7C"/>
    <w:rsid w:val="00EF40EF"/>
    <w:rsid w:val="00EF47FE"/>
    <w:rsid w:val="00F069BD"/>
    <w:rsid w:val="00F1480E"/>
    <w:rsid w:val="00F1497D"/>
    <w:rsid w:val="00F16AAC"/>
    <w:rsid w:val="00F214F0"/>
    <w:rsid w:val="00F25721"/>
    <w:rsid w:val="00F25BE2"/>
    <w:rsid w:val="00F33FF2"/>
    <w:rsid w:val="00F438FC"/>
    <w:rsid w:val="00F44197"/>
    <w:rsid w:val="00F45CA2"/>
    <w:rsid w:val="00F5616F"/>
    <w:rsid w:val="00F56451"/>
    <w:rsid w:val="00F56827"/>
    <w:rsid w:val="00F61678"/>
    <w:rsid w:val="00F62866"/>
    <w:rsid w:val="00F65EF0"/>
    <w:rsid w:val="00F71651"/>
    <w:rsid w:val="00F76191"/>
    <w:rsid w:val="00F76CC6"/>
    <w:rsid w:val="00F83D7C"/>
    <w:rsid w:val="00FA5EBD"/>
    <w:rsid w:val="00FB232E"/>
    <w:rsid w:val="00FB2389"/>
    <w:rsid w:val="00FB55E9"/>
    <w:rsid w:val="00FD0250"/>
    <w:rsid w:val="00FD557D"/>
    <w:rsid w:val="00FE0282"/>
    <w:rsid w:val="00FE124D"/>
    <w:rsid w:val="00FE1F9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1F16F9"/>
  <w15:docId w15:val="{7389461F-AD7C-41A3-940E-CBCCE56D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7050B2F21A641859744EE29D27397" ma:contentTypeVersion="" ma:contentTypeDescription="Create a new document." ma:contentTypeScope="" ma:versionID="2bcb3ac0fd484844b669c24ea7bdd7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391fa37-7780-4c6e-9b11-208d747defe9" targetNamespace="http://schemas.microsoft.com/office/2006/metadata/properties" ma:root="true" ma:fieldsID="1ce7d98eb59d2c6c60fcad69dc87e228" ns1:_="" ns2:_="" ns3:_="">
    <xsd:import namespace="http://schemas.microsoft.com/sharepoint/v3"/>
    <xsd:import namespace="d50bbff7-d6dd-47d2-864a-cfdc2c3db0f4"/>
    <xsd:import namespace="d391fa37-7780-4c6e-9b11-208d747def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1fa37-7780-4c6e-9b11-208d747de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4CA08-B5FA-4866-9A87-A0FAA29F2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391fa37-7780-4c6e-9b11-208d747de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d391fa37-7780-4c6e-9b11-208d747defe9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4B8282-E311-4515-93F8-2745AE7E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147</TotalTime>
  <Pages>5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Tom Vassallo</dc:creator>
  <cp:lastModifiedBy>Tom Vassallo</cp:lastModifiedBy>
  <cp:revision>12</cp:revision>
  <cp:lastPrinted>2019-07-01T23:06:00Z</cp:lastPrinted>
  <dcterms:created xsi:type="dcterms:W3CDTF">2019-08-29T05:34:00Z</dcterms:created>
  <dcterms:modified xsi:type="dcterms:W3CDTF">2019-09-09T05:40:00Z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0x01010039B7050B2F21A641859744EE29D27397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