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57DD2B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60EE55" w14:textId="77777777" w:rsidTr="00CA2922">
        <w:trPr>
          <w:tblHeader/>
        </w:trPr>
        <w:tc>
          <w:tcPr>
            <w:tcW w:w="2689" w:type="dxa"/>
          </w:tcPr>
          <w:p w14:paraId="23CCBCD9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759EFD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07378" w14:paraId="1B4467C6" w14:textId="77777777" w:rsidTr="00CA2922">
        <w:tc>
          <w:tcPr>
            <w:tcW w:w="2689" w:type="dxa"/>
          </w:tcPr>
          <w:p w14:paraId="10A402FB" w14:textId="328D2B1A" w:rsidR="00F07378" w:rsidRPr="00CC451E" w:rsidRDefault="00F07378" w:rsidP="00403F88">
            <w:pPr>
              <w:pStyle w:val="SIText"/>
            </w:pPr>
            <w:r>
              <w:t xml:space="preserve">Release </w:t>
            </w:r>
            <w:r w:rsidR="00403F88">
              <w:t>1</w:t>
            </w:r>
          </w:p>
        </w:tc>
        <w:tc>
          <w:tcPr>
            <w:tcW w:w="6939" w:type="dxa"/>
          </w:tcPr>
          <w:p w14:paraId="7F131CCA" w14:textId="6CBB64BA" w:rsidR="00F07378" w:rsidRPr="009826E6" w:rsidRDefault="00F07378" w:rsidP="00F07378">
            <w:pPr>
              <w:pStyle w:val="SIText"/>
            </w:pPr>
            <w:r w:rsidRPr="00A9331D">
              <w:t>This version released with AHC Agriculture, Horticulture, Conservation and Land Manag</w:t>
            </w:r>
            <w:r>
              <w:t>ement Training Package Version 6</w:t>
            </w:r>
            <w:r w:rsidRPr="00A9331D">
              <w:t xml:space="preserve">.0. </w:t>
            </w:r>
          </w:p>
        </w:tc>
      </w:tr>
    </w:tbl>
    <w:p w14:paraId="2A4DCA1B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65A2ED3" w14:textId="77777777" w:rsidTr="000D7BE6">
        <w:tc>
          <w:tcPr>
            <w:tcW w:w="1396" w:type="pct"/>
            <w:shd w:val="clear" w:color="auto" w:fill="auto"/>
          </w:tcPr>
          <w:p w14:paraId="054F49F9" w14:textId="5AAC0BC9" w:rsidR="00F1480E" w:rsidRPr="00923720" w:rsidRDefault="009803AC">
            <w:pPr>
              <w:pStyle w:val="SIQUALCODE"/>
            </w:pPr>
            <w:r w:rsidRPr="009803AC">
              <w:t>AHC10120</w:t>
            </w:r>
          </w:p>
        </w:tc>
        <w:tc>
          <w:tcPr>
            <w:tcW w:w="3604" w:type="pct"/>
            <w:shd w:val="clear" w:color="auto" w:fill="auto"/>
          </w:tcPr>
          <w:p w14:paraId="4DD598F8" w14:textId="47E6E0E6" w:rsidR="00F1480E" w:rsidRPr="00923720" w:rsidRDefault="009826E6" w:rsidP="007F606D">
            <w:pPr>
              <w:pStyle w:val="SIQUALtitle"/>
            </w:pPr>
            <w:r w:rsidRPr="009826E6">
              <w:t xml:space="preserve">Certificate I in Conservation and </w:t>
            </w:r>
            <w:r w:rsidR="00403F88">
              <w:t>E</w:t>
            </w:r>
            <w:r w:rsidR="007F606D">
              <w:t>cosystem</w:t>
            </w:r>
            <w:r w:rsidR="007F606D" w:rsidRPr="009826E6">
              <w:t xml:space="preserve"> </w:t>
            </w:r>
            <w:r w:rsidR="00403F88">
              <w:t>M</w:t>
            </w:r>
            <w:r w:rsidRPr="009826E6">
              <w:t>anagement</w:t>
            </w:r>
          </w:p>
        </w:tc>
      </w:tr>
      <w:tr w:rsidR="00A772D9" w:rsidRPr="00963A46" w14:paraId="15D721A7" w14:textId="77777777" w:rsidTr="000D7BE6">
        <w:tc>
          <w:tcPr>
            <w:tcW w:w="5000" w:type="pct"/>
            <w:gridSpan w:val="2"/>
            <w:shd w:val="clear" w:color="auto" w:fill="auto"/>
          </w:tcPr>
          <w:p w14:paraId="1CC30821" w14:textId="51C7368E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58A058D6" w14:textId="1165275D" w:rsidR="00453715" w:rsidRDefault="00D90D14" w:rsidP="00D90D14">
            <w:pPr>
              <w:pStyle w:val="SIText"/>
            </w:pPr>
            <w:r w:rsidRPr="00D90D14">
              <w:t xml:space="preserve">This qualification </w:t>
            </w:r>
            <w:r w:rsidR="00453715">
              <w:t xml:space="preserve">provides foundation </w:t>
            </w:r>
            <w:r w:rsidRPr="00D90D14">
              <w:t xml:space="preserve">level </w:t>
            </w:r>
            <w:r w:rsidR="00453715">
              <w:t>skills and knowledge required for initial work, community involvement</w:t>
            </w:r>
            <w:r w:rsidR="00E87B1C">
              <w:t>,</w:t>
            </w:r>
            <w:r w:rsidR="00453715">
              <w:t xml:space="preserve"> or </w:t>
            </w:r>
            <w:r w:rsidR="00E87B1C">
              <w:t>as a</w:t>
            </w:r>
            <w:r w:rsidR="00D87844">
              <w:t xml:space="preserve">n </w:t>
            </w:r>
            <w:r w:rsidR="00453715">
              <w:t>i</w:t>
            </w:r>
            <w:r w:rsidR="00D87844">
              <w:t xml:space="preserve">ntroduction to further learning in conservation and </w:t>
            </w:r>
            <w:r w:rsidR="007F606D">
              <w:t>ecosystem</w:t>
            </w:r>
            <w:r w:rsidR="00D87844">
              <w:t xml:space="preserve"> management.</w:t>
            </w:r>
          </w:p>
          <w:p w14:paraId="41F45DBE" w14:textId="77777777" w:rsidR="00D90D14" w:rsidRDefault="00D90D14" w:rsidP="00D90D14">
            <w:pPr>
              <w:pStyle w:val="SIText"/>
            </w:pPr>
          </w:p>
          <w:p w14:paraId="61A30F14" w14:textId="2C75CC09" w:rsidR="00D87844" w:rsidRDefault="007F606D" w:rsidP="00D90D14">
            <w:pPr>
              <w:pStyle w:val="SIText"/>
            </w:pPr>
            <w:r>
              <w:t>I</w:t>
            </w:r>
            <w:r w:rsidR="00453715">
              <w:t xml:space="preserve">ndividuals with this qualification </w:t>
            </w:r>
            <w:r w:rsidR="00D87844">
              <w:t xml:space="preserve">will have basic foundational, technical and communications skills required to undertake defined routine tasks in </w:t>
            </w:r>
            <w:r w:rsidR="00453715">
              <w:t xml:space="preserve">conservation </w:t>
            </w:r>
            <w:r w:rsidR="00D87844">
              <w:t>work in a highly structure</w:t>
            </w:r>
            <w:r w:rsidR="00674A72">
              <w:t>d</w:t>
            </w:r>
            <w:r w:rsidR="00D87844">
              <w:t xml:space="preserve"> work environment.</w:t>
            </w:r>
          </w:p>
          <w:p w14:paraId="58BFD124" w14:textId="77777777" w:rsidR="00D87844" w:rsidRPr="00D90D14" w:rsidRDefault="00D87844" w:rsidP="00D90D14">
            <w:pPr>
              <w:pStyle w:val="SIText"/>
            </w:pPr>
          </w:p>
          <w:p w14:paraId="2109F3B5" w14:textId="7AE5E1CC" w:rsidR="00A772D9" w:rsidRPr="00856837" w:rsidRDefault="00D90D14" w:rsidP="0080698D">
            <w:pPr>
              <w:pStyle w:val="SIText"/>
              <w:rPr>
                <w:color w:val="000000" w:themeColor="text1"/>
              </w:rPr>
            </w:pPr>
            <w:r w:rsidRPr="00D90D14">
              <w:t>No licensing, legislative or certification requirements apply to this qualification at the time of publication.</w:t>
            </w:r>
          </w:p>
        </w:tc>
      </w:tr>
      <w:tr w:rsidR="00A772D9" w:rsidRPr="00963A46" w14:paraId="50D7971D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7932AE4D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5B687183" w14:textId="3A91AE3D" w:rsidR="001F28F9" w:rsidRPr="008908DE" w:rsidRDefault="00856837">
            <w:pPr>
              <w:pStyle w:val="SIText"/>
            </w:pPr>
            <w:r>
              <w:t>There are no entry requir</w:t>
            </w:r>
            <w:r w:rsidR="004B2A2B">
              <w:t>ements for this qualification.</w:t>
            </w:r>
          </w:p>
        </w:tc>
      </w:tr>
      <w:tr w:rsidR="004270D2" w:rsidRPr="00963A46" w14:paraId="125816A7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79CD1C48" w14:textId="77777777" w:rsidR="004270D2" w:rsidRPr="00856837" w:rsidRDefault="004270D2" w:rsidP="00856837">
            <w:pPr>
              <w:pStyle w:val="SITextHeading2"/>
            </w:pPr>
            <w:r w:rsidRPr="00856837">
              <w:lastRenderedPageBreak/>
              <w:t>Packaging Rules</w:t>
            </w:r>
          </w:p>
          <w:p w14:paraId="4CC2F3CF" w14:textId="77777777" w:rsidR="004270D2" w:rsidRPr="00AA1D1B" w:rsidRDefault="004270D2" w:rsidP="001F28F9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6E103D90" w14:textId="33D83482" w:rsidR="004270D2" w:rsidRDefault="00D37859" w:rsidP="001F28F9">
            <w:pPr>
              <w:pStyle w:val="SIBulletList1"/>
            </w:pPr>
            <w:r>
              <w:t>6</w:t>
            </w:r>
            <w:r w:rsidR="004270D2">
              <w:t xml:space="preserve"> units of competency:</w:t>
            </w:r>
          </w:p>
          <w:p w14:paraId="0016B6B3" w14:textId="01D62B50" w:rsidR="004270D2" w:rsidRPr="000C490A" w:rsidRDefault="00D87844" w:rsidP="004545D5">
            <w:pPr>
              <w:pStyle w:val="SIBulletList2"/>
            </w:pPr>
            <w:r>
              <w:t>3</w:t>
            </w:r>
            <w:r w:rsidR="004270D2" w:rsidRPr="000C490A">
              <w:t xml:space="preserve"> core units plus</w:t>
            </w:r>
          </w:p>
          <w:p w14:paraId="026BAE66" w14:textId="104844AD" w:rsidR="004270D2" w:rsidRDefault="00D87844" w:rsidP="004545D5">
            <w:pPr>
              <w:pStyle w:val="SIBulletList2"/>
            </w:pPr>
            <w:r>
              <w:t>3</w:t>
            </w:r>
            <w:r w:rsidR="004270D2" w:rsidRPr="000C490A">
              <w:t xml:space="preserve"> elective units.</w:t>
            </w:r>
          </w:p>
          <w:p w14:paraId="52847572" w14:textId="77777777" w:rsidR="004270D2" w:rsidRDefault="004270D2" w:rsidP="001F28F9">
            <w:pPr>
              <w:pStyle w:val="SIText"/>
            </w:pPr>
          </w:p>
          <w:p w14:paraId="6929B776" w14:textId="77777777" w:rsidR="007F606D" w:rsidRDefault="004270D2" w:rsidP="00CA303F">
            <w:pPr>
              <w:pStyle w:val="SIText"/>
            </w:pPr>
            <w:r w:rsidRPr="001F087A">
              <w:t xml:space="preserve">Elective units must </w:t>
            </w:r>
            <w:r>
              <w:t>ensure</w:t>
            </w:r>
            <w:r w:rsidRPr="001F087A">
              <w:t xml:space="preserve"> the integrity of the qualification’s A</w:t>
            </w:r>
            <w:r>
              <w:t>ustralian Qualification</w:t>
            </w:r>
            <w:r w:rsidRPr="001F087A">
              <w:t xml:space="preserve"> Framework (AQF) alignment and contribute to a valid, industry-supported vocational outcome.</w:t>
            </w:r>
            <w:r>
              <w:t xml:space="preserve"> </w:t>
            </w:r>
          </w:p>
          <w:p w14:paraId="5342692C" w14:textId="77777777" w:rsidR="007F606D" w:rsidRDefault="007F606D" w:rsidP="00CA303F">
            <w:pPr>
              <w:pStyle w:val="SIText"/>
            </w:pPr>
          </w:p>
          <w:p w14:paraId="3E9A7A12" w14:textId="35C9A56F" w:rsidR="004270D2" w:rsidRDefault="004270D2" w:rsidP="00CA303F">
            <w:pPr>
              <w:pStyle w:val="SIText"/>
            </w:pPr>
            <w:r w:rsidRPr="000C490A">
              <w:t xml:space="preserve">The electives </w:t>
            </w:r>
            <w:r>
              <w:t>are to be chosen as follows</w:t>
            </w:r>
            <w:r w:rsidRPr="000C490A">
              <w:t>:</w:t>
            </w:r>
          </w:p>
          <w:p w14:paraId="78843F6E" w14:textId="7BA0085F" w:rsidR="004270D2" w:rsidRDefault="004270D2" w:rsidP="007F606D">
            <w:pPr>
              <w:pStyle w:val="SIBulletList1"/>
            </w:pPr>
            <w:r w:rsidRPr="000C490A">
              <w:t xml:space="preserve">up to </w:t>
            </w:r>
            <w:r w:rsidR="00D87844">
              <w:t>3</w:t>
            </w:r>
            <w:r w:rsidRPr="000C490A">
              <w:t xml:space="preserve"> from the electives listed below, or </w:t>
            </w:r>
            <w:r>
              <w:t xml:space="preserve">from </w:t>
            </w:r>
            <w:r w:rsidRPr="000C490A">
              <w:t>any currently endorsed Training Package or accredited course</w:t>
            </w:r>
            <w:r w:rsidR="009416A5">
              <w:t>.</w:t>
            </w:r>
          </w:p>
          <w:p w14:paraId="0482502E" w14:textId="77777777" w:rsidR="004270D2" w:rsidRDefault="004270D2" w:rsidP="00E438C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5A3A28E" w14:textId="77777777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AD46C8" w:rsidRPr="005C7EA8" w14:paraId="3E0BEFCA" w14:textId="77777777" w:rsidTr="005C7EA8">
              <w:tc>
                <w:tcPr>
                  <w:tcW w:w="1718" w:type="dxa"/>
                </w:tcPr>
                <w:p w14:paraId="783ECA55" w14:textId="659F7940" w:rsidR="00AD46C8" w:rsidRPr="002D69B2" w:rsidRDefault="00030478" w:rsidP="00453715">
                  <w:pPr>
                    <w:pStyle w:val="SIText"/>
                  </w:pPr>
                  <w:r>
                    <w:t>AHCEC</w:t>
                  </w:r>
                  <w:r w:rsidR="00AD46C8" w:rsidRPr="002D69B2">
                    <w:t>R101</w:t>
                  </w:r>
                </w:p>
              </w:tc>
              <w:tc>
                <w:tcPr>
                  <w:tcW w:w="5670" w:type="dxa"/>
                </w:tcPr>
                <w:p w14:paraId="1BE512B8" w14:textId="34ED4774" w:rsidR="00AD46C8" w:rsidRPr="002D69B2" w:rsidRDefault="00030478" w:rsidP="00453715">
                  <w:pPr>
                    <w:pStyle w:val="SIText"/>
                  </w:pPr>
                  <w:r w:rsidRPr="00030478">
                    <w:t>Support ecological restoration</w:t>
                  </w:r>
                </w:p>
              </w:tc>
            </w:tr>
            <w:tr w:rsidR="00AD46C8" w:rsidRPr="005C7EA8" w14:paraId="3BF1F270" w14:textId="77777777" w:rsidTr="005C7EA8">
              <w:tc>
                <w:tcPr>
                  <w:tcW w:w="1718" w:type="dxa"/>
                </w:tcPr>
                <w:p w14:paraId="6AFAF524" w14:textId="77777777" w:rsidR="00AD46C8" w:rsidRPr="002D69B2" w:rsidRDefault="00AD46C8" w:rsidP="002D69B2">
                  <w:pPr>
                    <w:pStyle w:val="SIText"/>
                  </w:pPr>
                  <w:r w:rsidRPr="002D69B2">
                    <w:t>AHCWHS101</w:t>
                  </w:r>
                </w:p>
              </w:tc>
              <w:tc>
                <w:tcPr>
                  <w:tcW w:w="5670" w:type="dxa"/>
                </w:tcPr>
                <w:p w14:paraId="389B6156" w14:textId="77777777" w:rsidR="00AD46C8" w:rsidRPr="002D69B2" w:rsidRDefault="00AD46C8" w:rsidP="002D69B2">
                  <w:pPr>
                    <w:pStyle w:val="SIText"/>
                  </w:pPr>
                  <w:r w:rsidRPr="002D69B2">
                    <w:t>Work safely</w:t>
                  </w:r>
                </w:p>
              </w:tc>
            </w:tr>
            <w:tr w:rsidR="00AD46C8" w:rsidRPr="005C7EA8" w14:paraId="582E9154" w14:textId="77777777" w:rsidTr="005C7EA8">
              <w:tc>
                <w:tcPr>
                  <w:tcW w:w="1718" w:type="dxa"/>
                </w:tcPr>
                <w:p w14:paraId="4BEE967E" w14:textId="77777777" w:rsidR="00AD46C8" w:rsidRPr="002D69B2" w:rsidRDefault="00AD46C8" w:rsidP="002D69B2">
                  <w:pPr>
                    <w:pStyle w:val="SIText"/>
                  </w:pPr>
                  <w:r w:rsidRPr="002D69B2">
                    <w:t>AHCWRK101</w:t>
                  </w:r>
                </w:p>
              </w:tc>
              <w:tc>
                <w:tcPr>
                  <w:tcW w:w="5670" w:type="dxa"/>
                </w:tcPr>
                <w:p w14:paraId="1B103784" w14:textId="77777777" w:rsidR="00AD46C8" w:rsidRPr="002D69B2" w:rsidRDefault="00AD46C8" w:rsidP="002D69B2">
                  <w:pPr>
                    <w:pStyle w:val="SIText"/>
                  </w:pPr>
                  <w:r w:rsidRPr="002D69B2">
                    <w:t>Maintain the workplace</w:t>
                  </w:r>
                </w:p>
              </w:tc>
            </w:tr>
          </w:tbl>
          <w:p w14:paraId="02CAB84F" w14:textId="77777777" w:rsidR="004270D2" w:rsidRDefault="004270D2" w:rsidP="00A772D9">
            <w:pPr>
              <w:pStyle w:val="SITextHeading2"/>
            </w:pPr>
          </w:p>
          <w:p w14:paraId="360D53DD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2D69B2" w:rsidRPr="005C7EA8" w14:paraId="53A73EC9" w14:textId="77777777" w:rsidTr="008846E4">
              <w:tc>
                <w:tcPr>
                  <w:tcW w:w="1718" w:type="dxa"/>
                </w:tcPr>
                <w:p w14:paraId="6DBCF00C" w14:textId="4C920FA4" w:rsidR="002D69B2" w:rsidRPr="002D69B2" w:rsidRDefault="002D69B2" w:rsidP="002D69B2">
                  <w:pPr>
                    <w:pStyle w:val="SIText"/>
                  </w:pPr>
                  <w:r w:rsidRPr="002D69B2">
                    <w:t>AHCCHM101</w:t>
                  </w:r>
                </w:p>
              </w:tc>
              <w:tc>
                <w:tcPr>
                  <w:tcW w:w="5670" w:type="dxa"/>
                </w:tcPr>
                <w:p w14:paraId="0451DD66" w14:textId="297F07BC" w:rsidR="002D69B2" w:rsidRPr="002D69B2" w:rsidRDefault="002D69B2" w:rsidP="002D69B2">
                  <w:pPr>
                    <w:pStyle w:val="SIText"/>
                  </w:pPr>
                  <w:r w:rsidRPr="002D69B2">
                    <w:t>Follow basic chemical safety rules</w:t>
                  </w:r>
                </w:p>
              </w:tc>
            </w:tr>
            <w:tr w:rsidR="002D69B2" w:rsidRPr="005C7EA8" w14:paraId="2D07A502" w14:textId="77777777" w:rsidTr="008846E4">
              <w:tc>
                <w:tcPr>
                  <w:tcW w:w="1718" w:type="dxa"/>
                </w:tcPr>
                <w:p w14:paraId="52208FB7" w14:textId="285EA7AD" w:rsidR="002D69B2" w:rsidRPr="002D69B2" w:rsidRDefault="002D69B2" w:rsidP="002D69B2">
                  <w:pPr>
                    <w:pStyle w:val="SIText"/>
                  </w:pPr>
                  <w:r w:rsidRPr="002D69B2">
                    <w:t>AHCMOM101</w:t>
                  </w:r>
                </w:p>
              </w:tc>
              <w:tc>
                <w:tcPr>
                  <w:tcW w:w="5670" w:type="dxa"/>
                </w:tcPr>
                <w:p w14:paraId="4636527F" w14:textId="62662AD6" w:rsidR="002D69B2" w:rsidRPr="002D69B2" w:rsidRDefault="002D69B2" w:rsidP="002D69B2">
                  <w:pPr>
                    <w:pStyle w:val="SIText"/>
                  </w:pPr>
                  <w:r w:rsidRPr="002D69B2">
                    <w:t>Assist with routine maintenance of machinery and equipment</w:t>
                  </w:r>
                </w:p>
              </w:tc>
            </w:tr>
            <w:tr w:rsidR="002D69B2" w:rsidRPr="005C7EA8" w14:paraId="15AD1111" w14:textId="77777777" w:rsidTr="008846E4">
              <w:tc>
                <w:tcPr>
                  <w:tcW w:w="1718" w:type="dxa"/>
                </w:tcPr>
                <w:p w14:paraId="4275BF49" w14:textId="51B1A431" w:rsidR="002D69B2" w:rsidRPr="002D69B2" w:rsidRDefault="002D69B2">
                  <w:pPr>
                    <w:pStyle w:val="SIText"/>
                  </w:pPr>
                  <w:r w:rsidRPr="002D69B2">
                    <w:t>AHC</w:t>
                  </w:r>
                  <w:r w:rsidR="00030478">
                    <w:t>ECR</w:t>
                  </w:r>
                  <w:r w:rsidRPr="002D69B2">
                    <w:t>102</w:t>
                  </w:r>
                </w:p>
              </w:tc>
              <w:tc>
                <w:tcPr>
                  <w:tcW w:w="5670" w:type="dxa"/>
                </w:tcPr>
                <w:p w14:paraId="3A381C93" w14:textId="40799637" w:rsidR="002D69B2" w:rsidRPr="002D69B2" w:rsidRDefault="002D69B2" w:rsidP="002D69B2">
                  <w:pPr>
                    <w:pStyle w:val="SIText"/>
                  </w:pPr>
                  <w:r w:rsidRPr="002D69B2">
                    <w:t>Support native seed collection</w:t>
                  </w:r>
                </w:p>
              </w:tc>
            </w:tr>
            <w:tr w:rsidR="002D69B2" w:rsidRPr="005C7EA8" w14:paraId="2ECE13C8" w14:textId="77777777" w:rsidTr="008846E4">
              <w:tc>
                <w:tcPr>
                  <w:tcW w:w="1718" w:type="dxa"/>
                </w:tcPr>
                <w:p w14:paraId="6F34E826" w14:textId="31970204" w:rsidR="002D69B2" w:rsidRPr="002D69B2" w:rsidRDefault="002D69B2" w:rsidP="002D69B2">
                  <w:pPr>
                    <w:pStyle w:val="SIText"/>
                  </w:pPr>
                  <w:r w:rsidRPr="002D69B2">
                    <w:t>AHCNSY10</w:t>
                  </w:r>
                  <w:ins w:id="0" w:author="Maree Thorne" w:date="2020-07-28T10:38:00Z">
                    <w:r w:rsidR="00625FB5">
                      <w:t>1</w:t>
                    </w:r>
                  </w:ins>
                  <w:del w:id="1" w:author="Maree Thorne" w:date="2020-07-28T10:38:00Z">
                    <w:r w:rsidR="00F73E65" w:rsidDel="00625FB5">
                      <w:delText>2</w:delText>
                    </w:r>
                  </w:del>
                </w:p>
              </w:tc>
              <w:tc>
                <w:tcPr>
                  <w:tcW w:w="5670" w:type="dxa"/>
                </w:tcPr>
                <w:p w14:paraId="5BBAF822" w14:textId="1812DB4B" w:rsidR="002D69B2" w:rsidRPr="002D69B2" w:rsidRDefault="002D69B2" w:rsidP="002D69B2">
                  <w:pPr>
                    <w:pStyle w:val="SIText"/>
                  </w:pPr>
                  <w:r w:rsidRPr="002D69B2">
                    <w:t>Support nursery work</w:t>
                  </w:r>
                </w:p>
              </w:tc>
            </w:tr>
            <w:tr w:rsidR="002D69B2" w:rsidRPr="005C7EA8" w14:paraId="1306D465" w14:textId="77777777" w:rsidTr="008846E4">
              <w:tc>
                <w:tcPr>
                  <w:tcW w:w="1718" w:type="dxa"/>
                </w:tcPr>
                <w:p w14:paraId="10B4D084" w14:textId="749FC256" w:rsidR="002D69B2" w:rsidRPr="002D69B2" w:rsidRDefault="002D69B2" w:rsidP="002D69B2">
                  <w:pPr>
                    <w:pStyle w:val="SIText"/>
                  </w:pPr>
                  <w:r w:rsidRPr="002D69B2">
                    <w:t>AHCWRK204</w:t>
                  </w:r>
                </w:p>
              </w:tc>
              <w:tc>
                <w:tcPr>
                  <w:tcW w:w="5670" w:type="dxa"/>
                </w:tcPr>
                <w:p w14:paraId="03B006F0" w14:textId="2FEF611E" w:rsidR="002D69B2" w:rsidRPr="002D69B2" w:rsidRDefault="002D69B2" w:rsidP="002D69B2">
                  <w:pPr>
                    <w:pStyle w:val="SIText"/>
                  </w:pPr>
                  <w:r w:rsidRPr="002D69B2">
                    <w:t>Work effectively in the industry</w:t>
                  </w:r>
                </w:p>
              </w:tc>
            </w:tr>
          </w:tbl>
          <w:p w14:paraId="7D9B0E8E" w14:textId="77777777" w:rsidR="004270D2" w:rsidRDefault="004270D2" w:rsidP="00894FBB">
            <w:pPr>
              <w:rPr>
                <w:lang w:eastAsia="en-US"/>
              </w:rPr>
            </w:pPr>
          </w:p>
          <w:p w14:paraId="2BE52F66" w14:textId="77777777" w:rsidR="004270D2" w:rsidRDefault="004270D2" w:rsidP="00DE5942"/>
        </w:tc>
      </w:tr>
    </w:tbl>
    <w:p w14:paraId="5869B9CA" w14:textId="77777777" w:rsidR="000D7BE6" w:rsidRDefault="000D7BE6"/>
    <w:p w14:paraId="6B097244" w14:textId="77777777" w:rsidR="000D7BE6" w:rsidRDefault="000D7BE6">
      <w:pPr>
        <w:spacing w:after="200" w:line="276" w:lineRule="auto"/>
      </w:pPr>
      <w:r>
        <w:br w:type="page"/>
      </w:r>
    </w:p>
    <w:p w14:paraId="64718C84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3AD81D61" w14:textId="77777777" w:rsidTr="4577DA7C">
        <w:trPr>
          <w:trHeight w:val="2728"/>
        </w:trPr>
        <w:tc>
          <w:tcPr>
            <w:tcW w:w="5000" w:type="pct"/>
            <w:shd w:val="clear" w:color="auto" w:fill="auto"/>
          </w:tcPr>
          <w:p w14:paraId="7328A0DB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78AFE9E4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1F6480B" w14:textId="77777777" w:rsidTr="4577DA7C">
              <w:trPr>
                <w:tblHeader/>
              </w:trPr>
              <w:tc>
                <w:tcPr>
                  <w:tcW w:w="1028" w:type="pct"/>
                </w:tcPr>
                <w:p w14:paraId="0FACC53E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7217A74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98" w:type="pct"/>
                </w:tcPr>
                <w:p w14:paraId="10791AC6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1104D89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6546B680" w14:textId="77777777" w:rsidTr="4577DA7C">
              <w:tc>
                <w:tcPr>
                  <w:tcW w:w="1028" w:type="pct"/>
                </w:tcPr>
                <w:p w14:paraId="409C1CC8" w14:textId="2E2B9428" w:rsidR="000C13F1" w:rsidRPr="00030478" w:rsidRDefault="00030478">
                  <w:pPr>
                    <w:pStyle w:val="SIText"/>
                  </w:pPr>
                  <w:r w:rsidRPr="00D80209">
                    <w:rPr>
                      <w:rStyle w:val="TemporarytextChar"/>
                      <w:color w:val="auto"/>
                      <w:lang w:eastAsia="en-US"/>
                    </w:rPr>
                    <w:t>AHC10120</w:t>
                  </w:r>
                  <w:r w:rsidR="00CA313A" w:rsidRPr="00D80209">
                    <w:rPr>
                      <w:rStyle w:val="TemporarytextChar"/>
                      <w:color w:val="auto"/>
                      <w:lang w:eastAsia="en-US"/>
                    </w:rPr>
                    <w:t xml:space="preserve"> </w:t>
                  </w:r>
                  <w:r w:rsidR="002D69B2" w:rsidRPr="00030478">
                    <w:t xml:space="preserve">Certificate I in Conservation and </w:t>
                  </w:r>
                  <w:r w:rsidR="00543037" w:rsidRPr="00030478">
                    <w:t>E</w:t>
                  </w:r>
                  <w:r w:rsidR="007F606D" w:rsidRPr="00030478">
                    <w:t xml:space="preserve">cosystem </w:t>
                  </w:r>
                  <w:r w:rsidR="00543037" w:rsidRPr="00030478">
                    <w:t>M</w:t>
                  </w:r>
                  <w:r w:rsidR="002D69B2" w:rsidRPr="00030478">
                    <w:t>anagement</w:t>
                  </w:r>
                </w:p>
                <w:p w14:paraId="60367508" w14:textId="2E7D670D" w:rsidR="00F07378" w:rsidRPr="00923720" w:rsidRDefault="00F07378">
                  <w:pPr>
                    <w:pStyle w:val="SIText"/>
                  </w:pPr>
                </w:p>
              </w:tc>
              <w:tc>
                <w:tcPr>
                  <w:tcW w:w="1105" w:type="pct"/>
                </w:tcPr>
                <w:p w14:paraId="14CB48DD" w14:textId="1162A985" w:rsidR="000C13F1" w:rsidRDefault="000552A1" w:rsidP="000C13F1">
                  <w:pPr>
                    <w:pStyle w:val="SIText"/>
                  </w:pPr>
                  <w:r w:rsidRPr="002D69B2">
                    <w:t xml:space="preserve">AHC10116 </w:t>
                  </w:r>
                  <w:r w:rsidR="002D69B2" w:rsidRPr="002D69B2">
                    <w:t xml:space="preserve">Certificate I in Conservation and </w:t>
                  </w:r>
                  <w:r w:rsidR="00543037">
                    <w:t>L</w:t>
                  </w:r>
                  <w:r w:rsidR="002D69B2" w:rsidRPr="002D69B2">
                    <w:t xml:space="preserve">and </w:t>
                  </w:r>
                  <w:r w:rsidR="00543037">
                    <w:t>M</w:t>
                  </w:r>
                  <w:r w:rsidR="002D69B2" w:rsidRPr="002D69B2">
                    <w:t>anagement</w:t>
                  </w:r>
                </w:p>
                <w:p w14:paraId="2434A61A" w14:textId="1BE737CA" w:rsidR="00F07378" w:rsidRPr="00BC49BB" w:rsidRDefault="00F07378" w:rsidP="000C13F1">
                  <w:pPr>
                    <w:pStyle w:val="SIText"/>
                  </w:pPr>
                </w:p>
              </w:tc>
              <w:tc>
                <w:tcPr>
                  <w:tcW w:w="1398" w:type="pct"/>
                </w:tcPr>
                <w:p w14:paraId="12D4F709" w14:textId="56762124" w:rsidR="000C13F1" w:rsidRPr="00BC49BB" w:rsidRDefault="007F606D">
                  <w:pPr>
                    <w:pStyle w:val="SIText"/>
                  </w:pPr>
                  <w:r>
                    <w:t xml:space="preserve">Changes to </w:t>
                  </w:r>
                  <w:r w:rsidR="00407EAC">
                    <w:t>t</w:t>
                  </w:r>
                  <w:r w:rsidR="00C3183A">
                    <w:t xml:space="preserve">itle, </w:t>
                  </w:r>
                  <w:r w:rsidR="00407EAC">
                    <w:t xml:space="preserve">description </w:t>
                  </w:r>
                  <w:r>
                    <w:t xml:space="preserve">and </w:t>
                  </w:r>
                  <w:r w:rsidR="00407EAC">
                    <w:t>packaging rules</w:t>
                  </w:r>
                  <w:r>
                    <w:t>. Core units increased to 3</w:t>
                  </w:r>
                  <w:r w:rsidR="00407EAC">
                    <w:t>.</w:t>
                  </w:r>
                </w:p>
              </w:tc>
              <w:tc>
                <w:tcPr>
                  <w:tcW w:w="1469" w:type="pct"/>
                </w:tcPr>
                <w:p w14:paraId="54553E5F" w14:textId="324C3EB9" w:rsidR="000C13F1" w:rsidRPr="00BC49BB" w:rsidRDefault="007F606D">
                  <w:pPr>
                    <w:pStyle w:val="SIText"/>
                  </w:pPr>
                  <w:r>
                    <w:t>No</w:t>
                  </w:r>
                  <w:r w:rsidR="6DAEA7DF">
                    <w:t>t</w:t>
                  </w:r>
                  <w:r>
                    <w:t xml:space="preserve"> e</w:t>
                  </w:r>
                  <w:r w:rsidR="000C13F1">
                    <w:t>quivalent</w:t>
                  </w:r>
                </w:p>
              </w:tc>
            </w:tr>
          </w:tbl>
          <w:p w14:paraId="64D42D3B" w14:textId="77777777" w:rsidR="000C13F1" w:rsidRPr="000C13F1" w:rsidRDefault="000C13F1" w:rsidP="000C13F1">
            <w:pPr>
              <w:rPr>
                <w:lang w:eastAsia="en-US"/>
              </w:rPr>
            </w:pPr>
          </w:p>
        </w:tc>
      </w:tr>
      <w:tr w:rsidR="005C7EA8" w:rsidRPr="00963A46" w14:paraId="2CCD62F1" w14:textId="77777777" w:rsidTr="4577DA7C">
        <w:trPr>
          <w:trHeight w:val="790"/>
        </w:trPr>
        <w:tc>
          <w:tcPr>
            <w:tcW w:w="5000" w:type="pct"/>
            <w:shd w:val="clear" w:color="auto" w:fill="auto"/>
          </w:tcPr>
          <w:p w14:paraId="0FEBF020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7D65BC32" w14:textId="585C0B4B" w:rsidR="00625FB5" w:rsidRDefault="00140954" w:rsidP="002D69B2">
            <w:pPr>
              <w:pStyle w:val="SIText"/>
              <w:rPr>
                <w:ins w:id="2" w:author="Maree Thorne" w:date="2020-07-28T10:39:00Z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ins w:id="3" w:author="Maree Thorne" w:date="2020-07-28T10:39:00Z">
              <w:r w:rsidR="00625FB5">
                <w:fldChar w:fldCharType="begin"/>
              </w:r>
              <w:r w:rsidR="00625FB5">
                <w:instrText xml:space="preserve"> HYPERLINK "</w:instrText>
              </w:r>
            </w:ins>
            <w:r w:rsidR="00625FB5" w:rsidRPr="002D69B2">
              <w:instrText>https://vetnet.education.gov.au/Pages/TrainingDocs.aspx?q=c6399549-9c62-4a5e-bf1a-524b2322cf72</w:instrText>
            </w:r>
            <w:ins w:id="4" w:author="Maree Thorne" w:date="2020-07-28T10:39:00Z">
              <w:r w:rsidR="00625FB5">
                <w:instrText xml:space="preserve">" </w:instrText>
              </w:r>
              <w:r w:rsidR="00625FB5">
                <w:fldChar w:fldCharType="separate"/>
              </w:r>
            </w:ins>
            <w:r w:rsidR="00625FB5" w:rsidRPr="00EA1416">
              <w:rPr>
                <w:rStyle w:val="Hyperlink"/>
              </w:rPr>
              <w:t>https://vetnet.education.gov.au/Pages/TrainingDocs.aspx?q=c6399549-9c62-4a5e-bf1a-524b2322cf72</w:t>
            </w:r>
            <w:ins w:id="5" w:author="Maree Thorne" w:date="2020-07-28T10:39:00Z">
              <w:r w:rsidR="00625FB5">
                <w:fldChar w:fldCharType="end"/>
              </w:r>
            </w:ins>
          </w:p>
          <w:p w14:paraId="45C40BE9" w14:textId="77777777" w:rsidR="00625FB5" w:rsidDel="00625FB5" w:rsidRDefault="00625FB5" w:rsidP="002D69B2">
            <w:pPr>
              <w:pStyle w:val="SIText"/>
              <w:rPr>
                <w:del w:id="6" w:author="Maree Thorne" w:date="2020-07-28T10:39:00Z"/>
              </w:rPr>
            </w:pPr>
          </w:p>
          <w:p w14:paraId="4D2202AC" w14:textId="52C742F8" w:rsidR="000C13F1" w:rsidRDefault="000C13F1" w:rsidP="00140954">
            <w:pPr>
              <w:pStyle w:val="Temporarytext"/>
            </w:pPr>
          </w:p>
        </w:tc>
      </w:tr>
    </w:tbl>
    <w:p w14:paraId="5E5984F3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A4472D" w14:textId="77777777" w:rsidR="00EF2AB7" w:rsidRDefault="00EF2AB7" w:rsidP="00BF3F0A">
      <w:r>
        <w:separator/>
      </w:r>
    </w:p>
    <w:p w14:paraId="714B3F85" w14:textId="77777777" w:rsidR="00EF2AB7" w:rsidRDefault="00EF2AB7"/>
  </w:endnote>
  <w:endnote w:type="continuationSeparator" w:id="0">
    <w:p w14:paraId="5822F9C1" w14:textId="77777777" w:rsidR="00EF2AB7" w:rsidRDefault="00EF2AB7" w:rsidP="00BF3F0A">
      <w:r>
        <w:continuationSeparator/>
      </w:r>
    </w:p>
    <w:p w14:paraId="50D44AD6" w14:textId="77777777" w:rsidR="00EF2AB7" w:rsidRDefault="00EF2A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D776918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0209">
          <w:rPr>
            <w:noProof/>
          </w:rPr>
          <w:t>3</w:t>
        </w:r>
        <w:r>
          <w:rPr>
            <w:noProof/>
          </w:rPr>
          <w:fldChar w:fldCharType="end"/>
        </w:r>
      </w:p>
      <w:p w14:paraId="29078A72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140954">
          <w:rPr>
            <w:rFonts w:cs="Arial"/>
            <w:sz w:val="18"/>
            <w:szCs w:val="18"/>
          </w:rPr>
          <w:t>4 September 2017</w:t>
        </w:r>
      </w:p>
    </w:sdtContent>
  </w:sdt>
  <w:p w14:paraId="2157114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E789E8" w14:textId="77777777" w:rsidR="00EF2AB7" w:rsidRDefault="00EF2AB7" w:rsidP="00BF3F0A">
      <w:r>
        <w:separator/>
      </w:r>
    </w:p>
    <w:p w14:paraId="50A26871" w14:textId="77777777" w:rsidR="00EF2AB7" w:rsidRDefault="00EF2AB7"/>
  </w:footnote>
  <w:footnote w:type="continuationSeparator" w:id="0">
    <w:p w14:paraId="2D2AA174" w14:textId="77777777" w:rsidR="00EF2AB7" w:rsidRDefault="00EF2AB7" w:rsidP="00BF3F0A">
      <w:r>
        <w:continuationSeparator/>
      </w:r>
    </w:p>
    <w:p w14:paraId="5780A19A" w14:textId="77777777" w:rsidR="00EF2AB7" w:rsidRDefault="00EF2A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6A93C" w14:textId="07D2BA2C" w:rsidR="009C2650" w:rsidRPr="009826E6" w:rsidRDefault="009803AC" w:rsidP="009826E6">
    <w:pPr>
      <w:pStyle w:val="Header"/>
    </w:pPr>
    <w:r w:rsidRPr="009803AC">
      <w:rPr>
        <w:sz w:val="20"/>
        <w:lang w:eastAsia="en-US"/>
      </w:rPr>
      <w:t>AHC10120</w:t>
    </w:r>
    <w:r>
      <w:rPr>
        <w:sz w:val="20"/>
        <w:lang w:eastAsia="en-US"/>
      </w:rPr>
      <w:t xml:space="preserve"> </w:t>
    </w:r>
    <w:r w:rsidR="009826E6" w:rsidRPr="009826E6">
      <w:rPr>
        <w:sz w:val="20"/>
        <w:lang w:eastAsia="en-US"/>
      </w:rPr>
      <w:t xml:space="preserve">Certificate I in Conservation and </w:t>
    </w:r>
    <w:r w:rsidR="00543037">
      <w:rPr>
        <w:sz w:val="20"/>
        <w:lang w:eastAsia="en-US"/>
      </w:rPr>
      <w:t>E</w:t>
    </w:r>
    <w:r w:rsidR="007F606D">
      <w:rPr>
        <w:sz w:val="20"/>
        <w:lang w:eastAsia="en-US"/>
      </w:rPr>
      <w:t>cosystem</w:t>
    </w:r>
    <w:r w:rsidR="009826E6" w:rsidRPr="009826E6">
      <w:rPr>
        <w:sz w:val="20"/>
        <w:lang w:eastAsia="en-US"/>
      </w:rPr>
      <w:t xml:space="preserve"> </w:t>
    </w:r>
    <w:r w:rsidR="00543037">
      <w:rPr>
        <w:sz w:val="20"/>
        <w:lang w:eastAsia="en-US"/>
      </w:rPr>
      <w:t>M</w:t>
    </w:r>
    <w:r w:rsidR="009826E6" w:rsidRPr="009826E6">
      <w:rPr>
        <w:sz w:val="20"/>
        <w:lang w:eastAsia="en-US"/>
      </w:rPr>
      <w:t>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99584C8C"/>
    <w:lvl w:ilvl="0" w:tplc="F6D87A02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ee Thorne">
    <w15:presenceInfo w15:providerId="Windows Live" w15:userId="9879043abd40a7b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53F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30478"/>
    <w:rsid w:val="00041E59"/>
    <w:rsid w:val="000552A1"/>
    <w:rsid w:val="00064BFE"/>
    <w:rsid w:val="00070B3E"/>
    <w:rsid w:val="00071F95"/>
    <w:rsid w:val="000737BB"/>
    <w:rsid w:val="00074E47"/>
    <w:rsid w:val="000A5441"/>
    <w:rsid w:val="000C13F1"/>
    <w:rsid w:val="000C32E6"/>
    <w:rsid w:val="000D7BE6"/>
    <w:rsid w:val="000E2C86"/>
    <w:rsid w:val="000F29F2"/>
    <w:rsid w:val="00101659"/>
    <w:rsid w:val="001078BF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1414D"/>
    <w:rsid w:val="00223124"/>
    <w:rsid w:val="00234444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D69B2"/>
    <w:rsid w:val="002E193E"/>
    <w:rsid w:val="002F1BE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4FC3"/>
    <w:rsid w:val="003E7BBE"/>
    <w:rsid w:val="00403F88"/>
    <w:rsid w:val="00407EAC"/>
    <w:rsid w:val="004127E3"/>
    <w:rsid w:val="00423D30"/>
    <w:rsid w:val="004270D2"/>
    <w:rsid w:val="0043212E"/>
    <w:rsid w:val="00434366"/>
    <w:rsid w:val="00444423"/>
    <w:rsid w:val="00452F3E"/>
    <w:rsid w:val="00453715"/>
    <w:rsid w:val="004545D5"/>
    <w:rsid w:val="004640AE"/>
    <w:rsid w:val="00475172"/>
    <w:rsid w:val="004758B0"/>
    <w:rsid w:val="004832D2"/>
    <w:rsid w:val="00485559"/>
    <w:rsid w:val="00493795"/>
    <w:rsid w:val="0049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248C1"/>
    <w:rsid w:val="00526134"/>
    <w:rsid w:val="005427C8"/>
    <w:rsid w:val="00543037"/>
    <w:rsid w:val="005446D1"/>
    <w:rsid w:val="00556C4C"/>
    <w:rsid w:val="00557369"/>
    <w:rsid w:val="00561F08"/>
    <w:rsid w:val="005708EB"/>
    <w:rsid w:val="00575BC6"/>
    <w:rsid w:val="00583902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25FB5"/>
    <w:rsid w:val="00633A40"/>
    <w:rsid w:val="00633CFE"/>
    <w:rsid w:val="00634FCA"/>
    <w:rsid w:val="006404B5"/>
    <w:rsid w:val="006452B8"/>
    <w:rsid w:val="00652E62"/>
    <w:rsid w:val="00674A72"/>
    <w:rsid w:val="00687B62"/>
    <w:rsid w:val="00690C44"/>
    <w:rsid w:val="006969D9"/>
    <w:rsid w:val="006A2B68"/>
    <w:rsid w:val="006B19B1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35CCA"/>
    <w:rsid w:val="007404E9"/>
    <w:rsid w:val="007444CF"/>
    <w:rsid w:val="0076523B"/>
    <w:rsid w:val="00770C15"/>
    <w:rsid w:val="00771B60"/>
    <w:rsid w:val="00781D77"/>
    <w:rsid w:val="007860B7"/>
    <w:rsid w:val="00786DC8"/>
    <w:rsid w:val="007A1149"/>
    <w:rsid w:val="007D5A78"/>
    <w:rsid w:val="007E36A6"/>
    <w:rsid w:val="007E3BD1"/>
    <w:rsid w:val="007F1563"/>
    <w:rsid w:val="007F44DB"/>
    <w:rsid w:val="007F5A8B"/>
    <w:rsid w:val="007F606D"/>
    <w:rsid w:val="0080698D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4E7C"/>
    <w:rsid w:val="00916CD7"/>
    <w:rsid w:val="00920927"/>
    <w:rsid w:val="00921B38"/>
    <w:rsid w:val="00923720"/>
    <w:rsid w:val="00924FBA"/>
    <w:rsid w:val="0092586D"/>
    <w:rsid w:val="009278C9"/>
    <w:rsid w:val="009303A7"/>
    <w:rsid w:val="009416A5"/>
    <w:rsid w:val="009527CB"/>
    <w:rsid w:val="00953835"/>
    <w:rsid w:val="00960F6C"/>
    <w:rsid w:val="00970747"/>
    <w:rsid w:val="009803AC"/>
    <w:rsid w:val="009826E6"/>
    <w:rsid w:val="0098725E"/>
    <w:rsid w:val="009A5900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C0696"/>
    <w:rsid w:val="00AC4C98"/>
    <w:rsid w:val="00AC5F6B"/>
    <w:rsid w:val="00AD3896"/>
    <w:rsid w:val="00AD46C8"/>
    <w:rsid w:val="00AD5B47"/>
    <w:rsid w:val="00AE1ED9"/>
    <w:rsid w:val="00AE32CB"/>
    <w:rsid w:val="00AF3957"/>
    <w:rsid w:val="00B12013"/>
    <w:rsid w:val="00B22C67"/>
    <w:rsid w:val="00B3453F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6067"/>
    <w:rsid w:val="00C30A29"/>
    <w:rsid w:val="00C317DC"/>
    <w:rsid w:val="00C3183A"/>
    <w:rsid w:val="00C578E9"/>
    <w:rsid w:val="00C703E2"/>
    <w:rsid w:val="00C70626"/>
    <w:rsid w:val="00C72860"/>
    <w:rsid w:val="00C73B90"/>
    <w:rsid w:val="00C7492A"/>
    <w:rsid w:val="00C87E0C"/>
    <w:rsid w:val="00C96AF3"/>
    <w:rsid w:val="00C97638"/>
    <w:rsid w:val="00C97CCC"/>
    <w:rsid w:val="00CA0274"/>
    <w:rsid w:val="00CA303F"/>
    <w:rsid w:val="00CA313A"/>
    <w:rsid w:val="00CB746F"/>
    <w:rsid w:val="00CC451E"/>
    <w:rsid w:val="00CC7027"/>
    <w:rsid w:val="00CD4E9D"/>
    <w:rsid w:val="00CD4F4D"/>
    <w:rsid w:val="00CD5204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1892"/>
    <w:rsid w:val="00D25D16"/>
    <w:rsid w:val="00D30BC5"/>
    <w:rsid w:val="00D32124"/>
    <w:rsid w:val="00D37859"/>
    <w:rsid w:val="00D527EF"/>
    <w:rsid w:val="00D54C76"/>
    <w:rsid w:val="00D65221"/>
    <w:rsid w:val="00D727F3"/>
    <w:rsid w:val="00D73695"/>
    <w:rsid w:val="00D80209"/>
    <w:rsid w:val="00D810DE"/>
    <w:rsid w:val="00D87844"/>
    <w:rsid w:val="00D87D32"/>
    <w:rsid w:val="00D90D14"/>
    <w:rsid w:val="00D92C83"/>
    <w:rsid w:val="00DA0A81"/>
    <w:rsid w:val="00DA3C10"/>
    <w:rsid w:val="00DA53B5"/>
    <w:rsid w:val="00DC1D69"/>
    <w:rsid w:val="00DC5A3A"/>
    <w:rsid w:val="00DE5942"/>
    <w:rsid w:val="00E048B1"/>
    <w:rsid w:val="00E238E6"/>
    <w:rsid w:val="00E246B1"/>
    <w:rsid w:val="00E35064"/>
    <w:rsid w:val="00E438C3"/>
    <w:rsid w:val="00E501F0"/>
    <w:rsid w:val="00E87B1C"/>
    <w:rsid w:val="00E91BFF"/>
    <w:rsid w:val="00E92933"/>
    <w:rsid w:val="00EA3B97"/>
    <w:rsid w:val="00EB0AA4"/>
    <w:rsid w:val="00EB58C7"/>
    <w:rsid w:val="00EB5C88"/>
    <w:rsid w:val="00EC0469"/>
    <w:rsid w:val="00EF01F8"/>
    <w:rsid w:val="00EF2AB7"/>
    <w:rsid w:val="00EF40EF"/>
    <w:rsid w:val="00F07378"/>
    <w:rsid w:val="00F07C48"/>
    <w:rsid w:val="00F1480E"/>
    <w:rsid w:val="00F1497D"/>
    <w:rsid w:val="00F16AAC"/>
    <w:rsid w:val="00F438FC"/>
    <w:rsid w:val="00F5616F"/>
    <w:rsid w:val="00F56827"/>
    <w:rsid w:val="00F65EF0"/>
    <w:rsid w:val="00F71651"/>
    <w:rsid w:val="00F73518"/>
    <w:rsid w:val="00F73E65"/>
    <w:rsid w:val="00F76CC6"/>
    <w:rsid w:val="00FE0282"/>
    <w:rsid w:val="00FE124D"/>
    <w:rsid w:val="00FE38C4"/>
    <w:rsid w:val="00FE792C"/>
    <w:rsid w:val="00FF2CCA"/>
    <w:rsid w:val="00FF58F8"/>
    <w:rsid w:val="4577DA7C"/>
    <w:rsid w:val="6DAEA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FA8BC4"/>
  <w15:docId w15:val="{F5159AEB-2592-AA4D-A9A3-8FE2E4311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3E2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Temporarytext">
    <w:name w:val="Temporary text"/>
    <w:link w:val="TemporarytextChar"/>
    <w:qFormat/>
    <w:rsid w:val="00140954"/>
    <w:rPr>
      <w:rFonts w:ascii="Arial" w:eastAsia="Times New Roman" w:hAnsi="Arial" w:cs="Times New Roman"/>
      <w:color w:val="FF0000"/>
      <w:lang w:eastAsia="en-AU"/>
    </w:rPr>
  </w:style>
  <w:style w:type="character" w:customStyle="1" w:styleId="TemporarytextChar">
    <w:name w:val="Temporary text Char"/>
    <w:basedOn w:val="DefaultParagraphFont"/>
    <w:link w:val="Temporarytext"/>
    <w:rsid w:val="00140954"/>
    <w:rPr>
      <w:rFonts w:ascii="Arial" w:eastAsia="Times New Roman" w:hAnsi="Arial" w:cs="Times New Roman"/>
      <w:color w:val="FF0000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styleId="UnresolvedMention">
    <w:name w:val="Unresolved Mention"/>
    <w:basedOn w:val="DefaultParagraphFont"/>
    <w:uiPriority w:val="99"/>
    <w:semiHidden/>
    <w:unhideWhenUsed/>
    <w:rsid w:val="00625F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7BE70B5221245AB1671C8AFA3D1A5" ma:contentTypeVersion="" ma:contentTypeDescription="Create a new document." ma:contentTypeScope="" ma:versionID="715003d0f291d83bc7764dac0cc746d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ac623fe-4798-425b-8f30-5f572db31695" xmlns:ns4="c0c61cd0-8906-41a6-94dd-696765a41e73" targetNamespace="http://schemas.microsoft.com/office/2006/metadata/properties" ma:root="true" ma:fieldsID="d8d9a7a100d099139f9e0ae9dc377a59" ns1:_="" ns2:_="" ns3:_="" ns4:_="">
    <xsd:import namespace="http://schemas.microsoft.com/sharepoint/v3"/>
    <xsd:import namespace="d50bbff7-d6dd-47d2-864a-cfdc2c3db0f4"/>
    <xsd:import namespace="6ac623fe-4798-425b-8f30-5f572db31695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623fe-4798-425b-8f30-5f572db316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E3FA6E-D82B-4C3E-8B88-2DA095E627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ac623fe-4798-425b-8f30-5f572db31695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C61DD6-9FAC-4564-9133-AC5AA6AD8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Microsoft Office User</dc:creator>
  <cp:lastModifiedBy>Maree Thorne</cp:lastModifiedBy>
  <cp:revision>3</cp:revision>
  <cp:lastPrinted>2016-05-27T05:21:00Z</cp:lastPrinted>
  <dcterms:created xsi:type="dcterms:W3CDTF">2020-07-08T00:24:00Z</dcterms:created>
  <dcterms:modified xsi:type="dcterms:W3CDTF">2020-07-28T00:39:00Z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0x0101003197BE70B5221245AB1671C8AFA3D1A5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