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B7406"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22841B0" w14:textId="77777777" w:rsidTr="00607291">
        <w:trPr>
          <w:tblHeader/>
        </w:trPr>
        <w:tc>
          <w:tcPr>
            <w:tcW w:w="2689" w:type="dxa"/>
          </w:tcPr>
          <w:p w14:paraId="685EC4C6" w14:textId="77777777" w:rsidR="00F1480E" w:rsidRPr="00A326C2" w:rsidRDefault="000D7BE6" w:rsidP="00607291">
            <w:pPr>
              <w:pStyle w:val="SIText-Bold"/>
            </w:pPr>
            <w:r w:rsidRPr="00A326C2">
              <w:t>Release</w:t>
            </w:r>
          </w:p>
        </w:tc>
        <w:tc>
          <w:tcPr>
            <w:tcW w:w="6939" w:type="dxa"/>
          </w:tcPr>
          <w:p w14:paraId="16AFD26C" w14:textId="77777777" w:rsidR="00F1480E" w:rsidRPr="00A326C2" w:rsidRDefault="000D7BE6" w:rsidP="00607291">
            <w:pPr>
              <w:pStyle w:val="SIText-Bold"/>
            </w:pPr>
            <w:r w:rsidRPr="00A326C2">
              <w:t>Comments</w:t>
            </w:r>
          </w:p>
        </w:tc>
      </w:tr>
      <w:tr w:rsidR="00E36FA1" w14:paraId="3044BBA7" w14:textId="77777777" w:rsidTr="00CF3CDA">
        <w:tc>
          <w:tcPr>
            <w:tcW w:w="2689" w:type="dxa"/>
          </w:tcPr>
          <w:p w14:paraId="27CD3ED7" w14:textId="77777777" w:rsidR="00E36FA1" w:rsidRPr="00CC451E" w:rsidRDefault="00E36FA1" w:rsidP="00CF3CDA">
            <w:pPr>
              <w:pStyle w:val="SIText"/>
            </w:pPr>
            <w:r>
              <w:t>Release 2</w:t>
            </w:r>
          </w:p>
        </w:tc>
        <w:tc>
          <w:tcPr>
            <w:tcW w:w="6939" w:type="dxa"/>
          </w:tcPr>
          <w:p w14:paraId="07F07EFF" w14:textId="77777777" w:rsidR="00E36FA1" w:rsidRDefault="00E36FA1" w:rsidP="00CF3CDA">
            <w:pPr>
              <w:pStyle w:val="SIText"/>
            </w:pPr>
            <w:r>
              <w:t>This version released with RGR Racing</w:t>
            </w:r>
            <w:r w:rsidRPr="00CC451E">
              <w:t xml:space="preserve"> </w:t>
            </w:r>
            <w:r>
              <w:t xml:space="preserve">and Breeding </w:t>
            </w:r>
            <w:r w:rsidRPr="00CC451E">
              <w:t xml:space="preserve">Training Package Version </w:t>
            </w:r>
            <w:r>
              <w:t>3.0</w:t>
            </w:r>
            <w:r w:rsidRPr="00CC451E">
              <w:t>.</w:t>
            </w:r>
          </w:p>
        </w:tc>
      </w:tr>
      <w:tr w:rsidR="00F1480E" w14:paraId="7163C3AB" w14:textId="77777777" w:rsidTr="00607291">
        <w:tc>
          <w:tcPr>
            <w:tcW w:w="2689" w:type="dxa"/>
          </w:tcPr>
          <w:p w14:paraId="0D6CEF95" w14:textId="77777777" w:rsidR="00F1480E" w:rsidRPr="00CC451E" w:rsidRDefault="00F1480E" w:rsidP="00D84F13">
            <w:pPr>
              <w:pStyle w:val="SIText"/>
            </w:pPr>
            <w:r w:rsidRPr="00CC451E">
              <w:t>Release</w:t>
            </w:r>
            <w:r w:rsidR="00337E82" w:rsidRPr="00CC451E">
              <w:t xml:space="preserve"> </w:t>
            </w:r>
            <w:r w:rsidR="00D84F13">
              <w:t>1</w:t>
            </w:r>
          </w:p>
        </w:tc>
        <w:tc>
          <w:tcPr>
            <w:tcW w:w="6939" w:type="dxa"/>
          </w:tcPr>
          <w:p w14:paraId="272FD74F" w14:textId="1C60004F" w:rsidR="00F1480E" w:rsidRPr="00CC451E" w:rsidRDefault="00F20312" w:rsidP="00FE23C6">
            <w:pPr>
              <w:pStyle w:val="SIText"/>
            </w:pPr>
            <w:r>
              <w:t>This version released with RGR Racing</w:t>
            </w:r>
            <w:r w:rsidRPr="00CC451E">
              <w:t xml:space="preserve"> </w:t>
            </w:r>
            <w:r>
              <w:t xml:space="preserve">and Breeding </w:t>
            </w:r>
            <w:r w:rsidRPr="00CC451E">
              <w:t xml:space="preserve">Training Package Version </w:t>
            </w:r>
            <w:r>
              <w:t>2.0</w:t>
            </w:r>
            <w:r w:rsidRPr="00CC451E">
              <w:t>.</w:t>
            </w:r>
          </w:p>
        </w:tc>
      </w:tr>
    </w:tbl>
    <w:p w14:paraId="1B566C63"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84F13" w:rsidRPr="00963A46" w14:paraId="36401482" w14:textId="77777777" w:rsidTr="000D7BE6">
        <w:tc>
          <w:tcPr>
            <w:tcW w:w="1396" w:type="pct"/>
            <w:shd w:val="clear" w:color="auto" w:fill="auto"/>
          </w:tcPr>
          <w:p w14:paraId="5D88CFC7" w14:textId="77777777" w:rsidR="00D84F13" w:rsidRPr="00923720" w:rsidRDefault="00D84F13" w:rsidP="00D84F13">
            <w:pPr>
              <w:pStyle w:val="SIQUALCODE"/>
            </w:pPr>
            <w:r w:rsidRPr="00047DB0">
              <w:t>RGR20</w:t>
            </w:r>
            <w:r w:rsidR="007D5DFF">
              <w:t>2</w:t>
            </w:r>
            <w:r w:rsidRPr="00047DB0">
              <w:t>18</w:t>
            </w:r>
          </w:p>
        </w:tc>
        <w:tc>
          <w:tcPr>
            <w:tcW w:w="3604" w:type="pct"/>
            <w:shd w:val="clear" w:color="auto" w:fill="auto"/>
          </w:tcPr>
          <w:p w14:paraId="6497FFE0" w14:textId="77777777" w:rsidR="00D84F13" w:rsidRPr="00923720" w:rsidRDefault="00D84F13" w:rsidP="00D84F13">
            <w:pPr>
              <w:pStyle w:val="SIQUALtitle"/>
            </w:pPr>
            <w:r w:rsidRPr="00047DB0">
              <w:t>Certi</w:t>
            </w:r>
            <w:r>
              <w:t xml:space="preserve">ficate II in Racing </w:t>
            </w:r>
            <w:r w:rsidR="00F0015B">
              <w:t>Industry</w:t>
            </w:r>
          </w:p>
        </w:tc>
      </w:tr>
      <w:tr w:rsidR="00A772D9" w:rsidRPr="00963A46" w14:paraId="00047DC4" w14:textId="77777777" w:rsidTr="000D7BE6">
        <w:tc>
          <w:tcPr>
            <w:tcW w:w="5000" w:type="pct"/>
            <w:gridSpan w:val="2"/>
            <w:shd w:val="clear" w:color="auto" w:fill="auto"/>
          </w:tcPr>
          <w:p w14:paraId="535F9ACA" w14:textId="77777777" w:rsidR="00A772D9" w:rsidRPr="00F07C48" w:rsidRDefault="00A772D9" w:rsidP="00F07C48">
            <w:pPr>
              <w:pStyle w:val="SITextHeading2"/>
            </w:pPr>
            <w:r w:rsidRPr="00F07C48">
              <w:t>Qualification Description</w:t>
            </w:r>
          </w:p>
          <w:p w14:paraId="15C20FE0" w14:textId="77777777" w:rsidR="00A772D9" w:rsidRDefault="00A772D9" w:rsidP="00DC0D34">
            <w:pPr>
              <w:pStyle w:val="SIText"/>
            </w:pPr>
            <w:r w:rsidRPr="00F07C48">
              <w:t xml:space="preserve">This qualification </w:t>
            </w:r>
            <w:r w:rsidR="00DC0D34">
              <w:t xml:space="preserve">reflects the role of new entrants to the racing industry. It provides an introduction to the racing industry and allows for specialisation in sectors or roles, including stablehand (harness or thoroughbred), stud hand (breeding), track maintenance and racing administration. </w:t>
            </w:r>
          </w:p>
          <w:p w14:paraId="50E7CBB5" w14:textId="77777777" w:rsidR="00DC0D34" w:rsidRPr="00F07C48" w:rsidRDefault="00DC0D34" w:rsidP="00DC0D34">
            <w:pPr>
              <w:pStyle w:val="SIText"/>
            </w:pPr>
          </w:p>
          <w:p w14:paraId="677EB598" w14:textId="77777777" w:rsidR="00A772D9" w:rsidRDefault="00DC0D34" w:rsidP="00666C92">
            <w:pPr>
              <w:pStyle w:val="SIText"/>
            </w:pPr>
            <w:r>
              <w:t>Occupational l</w:t>
            </w:r>
            <w:r w:rsidRPr="00CF37AE">
              <w:t>icensing</w:t>
            </w:r>
            <w:r>
              <w:t xml:space="preserve"> or registration</w:t>
            </w:r>
            <w:r w:rsidRPr="00CF37AE">
              <w:t xml:space="preserve"> requirements apply to this </w:t>
            </w:r>
            <w:r>
              <w:t>qualification in some states and territories</w:t>
            </w:r>
            <w:r w:rsidRPr="00CF37AE">
              <w:t>. Users are advised to check with the relevant Principal Racing Authority for current requirements</w:t>
            </w:r>
            <w:r>
              <w:t xml:space="preserve">. </w:t>
            </w:r>
          </w:p>
          <w:p w14:paraId="03097611" w14:textId="77777777" w:rsidR="00647C54" w:rsidRDefault="00647C54" w:rsidP="00666C92">
            <w:pPr>
              <w:pStyle w:val="SIText"/>
            </w:pPr>
          </w:p>
          <w:p w14:paraId="1D032898" w14:textId="3331F7E1" w:rsidR="00647C54" w:rsidRDefault="00647C54" w:rsidP="00647C54">
            <w:pPr>
              <w:pStyle w:val="SIText"/>
            </w:pPr>
            <w:r w:rsidRPr="00EA7DC0">
              <w:t xml:space="preserve">Competencies attained in the units packaged for this qualification will apply to the harness and thoroughbred codes of the industry. </w:t>
            </w:r>
            <w:r w:rsidR="00AA2EBA" w:rsidRPr="00EA7DC0">
              <w:t>Consequently,</w:t>
            </w:r>
            <w:r w:rsidRPr="00EA7DC0">
              <w:t xml:space="preserve"> when performance criteria are applied they will relate to the harness or thoroughbred code and a Certificate IV in Racing (Racehorse Trainer) must contain a statement as follows:</w:t>
            </w:r>
          </w:p>
          <w:p w14:paraId="1EFF5413" w14:textId="77777777" w:rsidR="00972711" w:rsidRPr="00EA7DC0" w:rsidRDefault="00972711" w:rsidP="00647C54">
            <w:pPr>
              <w:pStyle w:val="SIText"/>
            </w:pPr>
          </w:p>
          <w:p w14:paraId="1D390E77" w14:textId="77777777" w:rsidR="00647C54" w:rsidRDefault="00647C54">
            <w:pPr>
              <w:pStyle w:val="SIText"/>
            </w:pPr>
            <w:r w:rsidRPr="00EA7DC0">
              <w:t>'This qualification was achieved under the conditions operating in the [</w:t>
            </w:r>
            <w:r w:rsidRPr="00EA7DC0">
              <w:rPr>
                <w:i/>
                <w:iCs/>
              </w:rPr>
              <w:t>insert relevant racing code</w:t>
            </w:r>
            <w:r w:rsidRPr="00EA7DC0">
              <w:t xml:space="preserve"> - </w:t>
            </w:r>
            <w:r w:rsidRPr="00EA7DC0">
              <w:rPr>
                <w:i/>
                <w:iCs/>
              </w:rPr>
              <w:t>harness OR thoroughbred</w:t>
            </w:r>
            <w:r w:rsidRPr="00EA7DC0">
              <w:t xml:space="preserve">] code of the racing industry.' </w:t>
            </w:r>
          </w:p>
          <w:p w14:paraId="30EC9B09" w14:textId="77777777" w:rsidR="001F77BD" w:rsidRPr="00856837" w:rsidRDefault="001F77BD">
            <w:pPr>
              <w:pStyle w:val="SIText"/>
              <w:rPr>
                <w:color w:val="000000" w:themeColor="text1"/>
              </w:rPr>
            </w:pPr>
          </w:p>
        </w:tc>
      </w:tr>
      <w:tr w:rsidR="00A772D9" w:rsidRPr="00963A46" w14:paraId="677EC83A" w14:textId="77777777" w:rsidTr="00C340DE">
        <w:trPr>
          <w:trHeight w:val="872"/>
        </w:trPr>
        <w:tc>
          <w:tcPr>
            <w:tcW w:w="5000" w:type="pct"/>
            <w:gridSpan w:val="2"/>
            <w:shd w:val="clear" w:color="auto" w:fill="auto"/>
          </w:tcPr>
          <w:p w14:paraId="47598558" w14:textId="77777777" w:rsidR="00A772D9" w:rsidRDefault="00A772D9" w:rsidP="00856837">
            <w:pPr>
              <w:pStyle w:val="SITextHeading2"/>
            </w:pPr>
            <w:r>
              <w:t>Entry R</w:t>
            </w:r>
            <w:r w:rsidRPr="00940100">
              <w:t>equirements</w:t>
            </w:r>
          </w:p>
          <w:p w14:paraId="505D6333" w14:textId="77777777" w:rsidR="004B2A2B" w:rsidRDefault="00856837" w:rsidP="00894FBB">
            <w:pPr>
              <w:pStyle w:val="SIText"/>
            </w:pPr>
            <w:r>
              <w:t>There are no entry requir</w:t>
            </w:r>
            <w:r w:rsidR="004B2A2B">
              <w:t>ements for this qualification.</w:t>
            </w:r>
          </w:p>
          <w:p w14:paraId="29B38840" w14:textId="77777777" w:rsidR="001F28F9" w:rsidRPr="008908DE" w:rsidRDefault="001F28F9" w:rsidP="004B2A2B">
            <w:pPr>
              <w:pStyle w:val="SIText"/>
            </w:pPr>
          </w:p>
        </w:tc>
      </w:tr>
      <w:tr w:rsidR="00A772D9" w:rsidRPr="00963A46" w14:paraId="4A9850B1" w14:textId="77777777" w:rsidTr="000D7BE6">
        <w:trPr>
          <w:trHeight w:val="790"/>
        </w:trPr>
        <w:tc>
          <w:tcPr>
            <w:tcW w:w="5000" w:type="pct"/>
            <w:gridSpan w:val="2"/>
            <w:shd w:val="clear" w:color="auto" w:fill="auto"/>
          </w:tcPr>
          <w:p w14:paraId="05D45621" w14:textId="77777777" w:rsidR="00A772D9" w:rsidRPr="00856837" w:rsidRDefault="00A772D9" w:rsidP="00856837">
            <w:pPr>
              <w:pStyle w:val="SITextHeading2"/>
            </w:pPr>
            <w:r w:rsidRPr="00856837">
              <w:t>Packaging Rules</w:t>
            </w:r>
          </w:p>
          <w:p w14:paraId="3DF8E989" w14:textId="77777777" w:rsidR="001F28F9" w:rsidRPr="00AA1D1B" w:rsidRDefault="001F28F9" w:rsidP="001F28F9">
            <w:pPr>
              <w:pStyle w:val="SIText"/>
            </w:pPr>
            <w:r w:rsidRPr="00AA1D1B">
              <w:t xml:space="preserve">To achieve this qualification, competency must be demonstrated in: </w:t>
            </w:r>
          </w:p>
          <w:p w14:paraId="1123F36E" w14:textId="77777777" w:rsidR="001F28F9" w:rsidRDefault="00C340DE" w:rsidP="001B2C79">
            <w:pPr>
              <w:pStyle w:val="SIBulletList1"/>
            </w:pPr>
            <w:r>
              <w:t>1</w:t>
            </w:r>
            <w:r w:rsidR="008D4261">
              <w:t>4</w:t>
            </w:r>
            <w:r w:rsidR="001F28F9">
              <w:t xml:space="preserve"> units of competency:</w:t>
            </w:r>
          </w:p>
          <w:p w14:paraId="2B3E8174" w14:textId="77777777" w:rsidR="001F28F9" w:rsidRPr="000C490A" w:rsidRDefault="00F0015B" w:rsidP="00D8347D">
            <w:pPr>
              <w:pStyle w:val="SIBulletList2"/>
            </w:pPr>
            <w:r>
              <w:t>5</w:t>
            </w:r>
            <w:r w:rsidRPr="000C490A">
              <w:t xml:space="preserve"> </w:t>
            </w:r>
            <w:r w:rsidR="001F28F9" w:rsidRPr="000C490A">
              <w:t>core units plus</w:t>
            </w:r>
          </w:p>
          <w:p w14:paraId="17F9055A" w14:textId="77777777" w:rsidR="001F28F9" w:rsidRDefault="00F0015B" w:rsidP="00D8347D">
            <w:pPr>
              <w:pStyle w:val="SIBulletList2"/>
            </w:pPr>
            <w:r>
              <w:t>9</w:t>
            </w:r>
            <w:r w:rsidRPr="000C490A">
              <w:t xml:space="preserve"> </w:t>
            </w:r>
            <w:r w:rsidR="001F28F9" w:rsidRPr="000C490A">
              <w:t>elective units.</w:t>
            </w:r>
          </w:p>
          <w:p w14:paraId="7FDCF31D" w14:textId="77777777" w:rsidR="001B2C79" w:rsidRDefault="001B2C79" w:rsidP="008E1C6E">
            <w:pPr>
              <w:pStyle w:val="SIText"/>
            </w:pPr>
          </w:p>
          <w:p w14:paraId="228AA07C" w14:textId="73FB0432" w:rsidR="008E1C6E" w:rsidRDefault="00CA303F" w:rsidP="008E1C6E">
            <w:pPr>
              <w:pStyle w:val="SIText"/>
            </w:pPr>
            <w:r w:rsidRPr="001F087A">
              <w:t xml:space="preserve">Elective units must </w:t>
            </w:r>
            <w:r>
              <w:t>ensure</w:t>
            </w:r>
            <w:r w:rsidRPr="001F087A">
              <w:t xml:space="preserve"> the integrity of the qu</w:t>
            </w:r>
            <w:r w:rsidR="00770C15">
              <w:t>alification’s Australian Qualification</w:t>
            </w:r>
            <w:r w:rsidRPr="001F087A">
              <w:t xml:space="preserve"> Framework (AQF) alignment and contribute to a valid, industry-supported vocational outcome.</w:t>
            </w:r>
            <w:r>
              <w:t xml:space="preserve"> </w:t>
            </w:r>
            <w:r w:rsidR="008E1C6E">
              <w:t xml:space="preserve">Electives can be chosen to provide a general qualification or a qualification with a specialisation. </w:t>
            </w:r>
          </w:p>
          <w:p w14:paraId="66CD62EE" w14:textId="77777777" w:rsidR="008E1C6E" w:rsidRDefault="008E1C6E" w:rsidP="00E438C3">
            <w:pPr>
              <w:pStyle w:val="SIText"/>
            </w:pPr>
          </w:p>
          <w:p w14:paraId="4DFC13E6" w14:textId="4FAE659B" w:rsidR="008E1C6E" w:rsidRDefault="008E1C6E" w:rsidP="008E1C6E">
            <w:pPr>
              <w:pStyle w:val="SIText"/>
            </w:pPr>
            <w:r>
              <w:t xml:space="preserve">For the award of the </w:t>
            </w:r>
            <w:r>
              <w:rPr>
                <w:i/>
              </w:rPr>
              <w:t>Certificate II</w:t>
            </w:r>
            <w:r w:rsidRPr="00530537">
              <w:rPr>
                <w:i/>
              </w:rPr>
              <w:t xml:space="preserve"> in Racing </w:t>
            </w:r>
            <w:r>
              <w:rPr>
                <w:i/>
              </w:rPr>
              <w:t>Industry</w:t>
            </w:r>
            <w:r w:rsidR="00617965">
              <w:rPr>
                <w:i/>
              </w:rPr>
              <w:t xml:space="preserve"> </w:t>
            </w:r>
            <w:r w:rsidR="00617965" w:rsidRPr="00617965">
              <w:t>choose:</w:t>
            </w:r>
          </w:p>
          <w:p w14:paraId="1D52698C" w14:textId="5C06DB0D" w:rsidR="004B0D95" w:rsidRDefault="001B2C79" w:rsidP="004B0D95">
            <w:pPr>
              <w:pStyle w:val="SIBulletList1"/>
            </w:pPr>
            <w:r>
              <w:t>at least 7</w:t>
            </w:r>
            <w:r w:rsidR="00617965">
              <w:t xml:space="preserve"> units</w:t>
            </w:r>
            <w:r w:rsidR="008E1C6E" w:rsidRPr="008063EB">
              <w:t xml:space="preserve"> </w:t>
            </w:r>
            <w:r w:rsidR="008E1C6E">
              <w:t xml:space="preserve">from </w:t>
            </w:r>
            <w:r w:rsidR="00617965">
              <w:t>the electives in Groups A to E</w:t>
            </w:r>
          </w:p>
          <w:p w14:paraId="06B6C4AA" w14:textId="2D9C3B59" w:rsidR="008E1C6E" w:rsidRDefault="004B0D95" w:rsidP="006618C8">
            <w:pPr>
              <w:pStyle w:val="SIBulletList1"/>
            </w:pPr>
            <w:r>
              <w:t>up to 2 units from the remaining electives in Groups A to E</w:t>
            </w:r>
            <w:r w:rsidR="00704B2F">
              <w:t xml:space="preserve">, or </w:t>
            </w:r>
            <w:r w:rsidR="00617965">
              <w:t xml:space="preserve">from any </w:t>
            </w:r>
            <w:r w:rsidR="00617965" w:rsidRPr="00104E30">
              <w:t>currently endorsed Training Package or accredited course</w:t>
            </w:r>
            <w:r w:rsidR="008E1C6E" w:rsidRPr="00553323">
              <w:t>.</w:t>
            </w:r>
          </w:p>
          <w:p w14:paraId="0AA1352C" w14:textId="77777777" w:rsidR="00617965" w:rsidRDefault="00617965" w:rsidP="00617965">
            <w:pPr>
              <w:pStyle w:val="SIText"/>
            </w:pPr>
          </w:p>
          <w:p w14:paraId="65819FCA" w14:textId="6101773A" w:rsidR="00617965" w:rsidRDefault="00617965" w:rsidP="00617965">
            <w:pPr>
              <w:pStyle w:val="SIText"/>
            </w:pPr>
            <w:r>
              <w:t xml:space="preserve">For the award of the </w:t>
            </w:r>
            <w:r>
              <w:rPr>
                <w:i/>
              </w:rPr>
              <w:t>Certificate II</w:t>
            </w:r>
            <w:r w:rsidRPr="00530537">
              <w:rPr>
                <w:i/>
              </w:rPr>
              <w:t xml:space="preserve"> in Racing </w:t>
            </w:r>
            <w:r w:rsidRPr="00617965">
              <w:rPr>
                <w:rStyle w:val="SIText-Italic"/>
              </w:rPr>
              <w:t>Industry (Stablehand)</w:t>
            </w:r>
            <w:r>
              <w:t xml:space="preserve"> </w:t>
            </w:r>
            <w:r w:rsidRPr="00617965">
              <w:t>choose:</w:t>
            </w:r>
          </w:p>
          <w:p w14:paraId="3AA060A4" w14:textId="3BED643E" w:rsidR="00617965" w:rsidRPr="00104E30" w:rsidRDefault="00617965" w:rsidP="001B2C79">
            <w:pPr>
              <w:pStyle w:val="SIBulletList1"/>
            </w:pPr>
            <w:r>
              <w:t>all 4</w:t>
            </w:r>
            <w:r w:rsidRPr="00104E30">
              <w:t xml:space="preserve"> </w:t>
            </w:r>
            <w:r w:rsidRPr="004516EC">
              <w:t xml:space="preserve">electives </w:t>
            </w:r>
            <w:r>
              <w:t xml:space="preserve">from </w:t>
            </w:r>
            <w:r w:rsidRPr="004516EC">
              <w:t xml:space="preserve">Group A </w:t>
            </w:r>
          </w:p>
          <w:p w14:paraId="06275BCF" w14:textId="200B49AD" w:rsidR="001B2C79" w:rsidRDefault="001B2C79" w:rsidP="001B2C79">
            <w:pPr>
              <w:pStyle w:val="SIBulletList1"/>
            </w:pPr>
            <w:r>
              <w:t>at least 3</w:t>
            </w:r>
            <w:r w:rsidRPr="00104E30">
              <w:t xml:space="preserve"> </w:t>
            </w:r>
            <w:r w:rsidR="004B0D95">
              <w:t>units from the electives in G</w:t>
            </w:r>
            <w:r>
              <w:t>roups A to E excluding specialisation electives already selected</w:t>
            </w:r>
          </w:p>
          <w:p w14:paraId="2EF9DAB5" w14:textId="0D546C2E" w:rsidR="001B2C79" w:rsidRDefault="004B0D95" w:rsidP="008F34AF">
            <w:pPr>
              <w:pStyle w:val="SIBulletList1"/>
            </w:pPr>
            <w:r>
              <w:t>up to 2 units from the remaining electives in Groups A to E</w:t>
            </w:r>
            <w:r w:rsidR="00704B2F">
              <w:t>, or</w:t>
            </w:r>
            <w:r w:rsidR="001B2C79">
              <w:t xml:space="preserve"> from any </w:t>
            </w:r>
            <w:r w:rsidR="001B2C79" w:rsidRPr="00104E30">
              <w:t>currently endorsed Training Package or accredited course.</w:t>
            </w:r>
          </w:p>
          <w:p w14:paraId="728F0CE0" w14:textId="77777777" w:rsidR="00617965" w:rsidRDefault="00617965" w:rsidP="00617965">
            <w:pPr>
              <w:pStyle w:val="SIText"/>
            </w:pPr>
          </w:p>
          <w:p w14:paraId="74EDED5A" w14:textId="2757FE0E" w:rsidR="00617965" w:rsidRDefault="00617965" w:rsidP="00617965">
            <w:pPr>
              <w:pStyle w:val="SIText"/>
            </w:pPr>
            <w:r>
              <w:t xml:space="preserve">For the award of the </w:t>
            </w:r>
            <w:r>
              <w:rPr>
                <w:i/>
              </w:rPr>
              <w:t>Certificate II</w:t>
            </w:r>
            <w:r w:rsidRPr="00530537">
              <w:rPr>
                <w:i/>
              </w:rPr>
              <w:t xml:space="preserve"> in Racing </w:t>
            </w:r>
            <w:r>
              <w:rPr>
                <w:i/>
              </w:rPr>
              <w:t>Indus</w:t>
            </w:r>
            <w:r w:rsidRPr="00617965">
              <w:rPr>
                <w:rStyle w:val="SIText-Italic"/>
              </w:rPr>
              <w:t xml:space="preserve">try (Stud Hand) </w:t>
            </w:r>
            <w:r w:rsidRPr="00617965">
              <w:t>choose:</w:t>
            </w:r>
          </w:p>
          <w:p w14:paraId="645B854C" w14:textId="6F0A352B" w:rsidR="00617965" w:rsidRPr="00617965" w:rsidRDefault="007B5A57" w:rsidP="001B2C79">
            <w:pPr>
              <w:pStyle w:val="SIBulletList1"/>
              <w:rPr>
                <w:rStyle w:val="SIText-Italic"/>
              </w:rPr>
            </w:pPr>
            <w:r>
              <w:t>all</w:t>
            </w:r>
            <w:r w:rsidR="00617965">
              <w:t xml:space="preserve"> 4 </w:t>
            </w:r>
            <w:r w:rsidR="00617965" w:rsidRPr="004516EC">
              <w:t xml:space="preserve">electives from Group </w:t>
            </w:r>
            <w:r w:rsidR="00617965" w:rsidRPr="00104E30">
              <w:t>B</w:t>
            </w:r>
          </w:p>
          <w:p w14:paraId="7EAA52D3" w14:textId="59AC3A07" w:rsidR="001B2C79" w:rsidRDefault="001B2C79" w:rsidP="001B2C79">
            <w:pPr>
              <w:pStyle w:val="SIBulletList1"/>
            </w:pPr>
            <w:r>
              <w:t>at least 3</w:t>
            </w:r>
            <w:r w:rsidRPr="00104E30">
              <w:t xml:space="preserve"> </w:t>
            </w:r>
            <w:r>
              <w:t xml:space="preserve">units </w:t>
            </w:r>
            <w:r w:rsidR="004B0D95">
              <w:t>from the electives in G</w:t>
            </w:r>
            <w:r>
              <w:t>roups A to E excluding specialisation electives already selected</w:t>
            </w:r>
          </w:p>
          <w:p w14:paraId="67386029" w14:textId="019AA2E8" w:rsidR="001B2C79" w:rsidRDefault="004B0D95" w:rsidP="00D643B6">
            <w:pPr>
              <w:pStyle w:val="SIBulletList1"/>
            </w:pPr>
            <w:r>
              <w:t>up to 2 units from the remaining electives in Groups A to E</w:t>
            </w:r>
            <w:r w:rsidR="00704B2F">
              <w:t xml:space="preserve">, or </w:t>
            </w:r>
            <w:r w:rsidR="001B2C79">
              <w:t xml:space="preserve">from any </w:t>
            </w:r>
            <w:r w:rsidR="001B2C79" w:rsidRPr="00104E30">
              <w:t>currently endorsed Training Package or accredited course.</w:t>
            </w:r>
          </w:p>
          <w:p w14:paraId="5FF4DA5F" w14:textId="77777777" w:rsidR="00617965" w:rsidRDefault="00617965" w:rsidP="00617965">
            <w:pPr>
              <w:pStyle w:val="SIText"/>
              <w:rPr>
                <w:rStyle w:val="SIText-Italic"/>
              </w:rPr>
            </w:pPr>
          </w:p>
          <w:p w14:paraId="1E27E5B4" w14:textId="297A9D64" w:rsidR="00617965" w:rsidRDefault="00617965" w:rsidP="00617965">
            <w:pPr>
              <w:pStyle w:val="SIText"/>
            </w:pPr>
            <w:r w:rsidRPr="001B2C79">
              <w:t>For the award of the</w:t>
            </w:r>
            <w:r w:rsidRPr="00617965">
              <w:rPr>
                <w:rStyle w:val="SIText-Italic"/>
              </w:rPr>
              <w:t xml:space="preserve"> Certificate II in Racing Industry (Track Maintenance</w:t>
            </w:r>
            <w:r w:rsidRPr="00104E30">
              <w:t>)</w:t>
            </w:r>
            <w:r>
              <w:t xml:space="preserve"> </w:t>
            </w:r>
            <w:r w:rsidRPr="00617965">
              <w:t>choose:</w:t>
            </w:r>
          </w:p>
          <w:p w14:paraId="001A0DF0" w14:textId="29B6C31A" w:rsidR="001B2C79" w:rsidRPr="00104E30" w:rsidRDefault="001B2C79" w:rsidP="001B2C79">
            <w:pPr>
              <w:pStyle w:val="SIBulletList1"/>
            </w:pPr>
            <w:r>
              <w:t xml:space="preserve">all 4 </w:t>
            </w:r>
            <w:r w:rsidRPr="00624E86">
              <w:t>electiv</w:t>
            </w:r>
            <w:r>
              <w:t>es from Group C</w:t>
            </w:r>
            <w:r w:rsidRPr="00624E86">
              <w:t xml:space="preserve"> </w:t>
            </w:r>
          </w:p>
          <w:p w14:paraId="2DE7AA96" w14:textId="05E748ED" w:rsidR="001B2C79" w:rsidRDefault="001B2C79" w:rsidP="001B2C79">
            <w:pPr>
              <w:pStyle w:val="SIBulletList1"/>
            </w:pPr>
            <w:r>
              <w:lastRenderedPageBreak/>
              <w:t>at least 3</w:t>
            </w:r>
            <w:r w:rsidRPr="00104E30">
              <w:t xml:space="preserve"> </w:t>
            </w:r>
            <w:r w:rsidR="004B0D95">
              <w:t>units from the electives in G</w:t>
            </w:r>
            <w:r>
              <w:t>roups A to E excluding specialisation electives already selected</w:t>
            </w:r>
          </w:p>
          <w:p w14:paraId="2B88162F" w14:textId="1A377D98" w:rsidR="001B2C79" w:rsidRDefault="004B0D95" w:rsidP="00D1082F">
            <w:pPr>
              <w:pStyle w:val="SIBulletList1"/>
            </w:pPr>
            <w:r>
              <w:t>up to 2 units from the remaining electives in Groups A to E</w:t>
            </w:r>
            <w:r w:rsidR="00704B2F">
              <w:t xml:space="preserve">, or </w:t>
            </w:r>
            <w:r w:rsidR="001B2C79">
              <w:t xml:space="preserve">from any </w:t>
            </w:r>
            <w:r w:rsidR="001B2C79" w:rsidRPr="00104E30">
              <w:t>currently endorsed Training Package or accredited course.</w:t>
            </w:r>
          </w:p>
          <w:p w14:paraId="305CD0FB" w14:textId="77777777" w:rsidR="00617965" w:rsidRDefault="00617965" w:rsidP="00617965">
            <w:pPr>
              <w:pStyle w:val="SIText"/>
            </w:pPr>
          </w:p>
          <w:p w14:paraId="73CA091E" w14:textId="0E0A197F" w:rsidR="00617965" w:rsidRDefault="00617965" w:rsidP="00617965">
            <w:pPr>
              <w:pStyle w:val="SIText"/>
            </w:pPr>
            <w:r>
              <w:t xml:space="preserve">For the award of the </w:t>
            </w:r>
            <w:r>
              <w:rPr>
                <w:i/>
              </w:rPr>
              <w:t>Certificate II</w:t>
            </w:r>
            <w:r w:rsidRPr="00530537">
              <w:rPr>
                <w:i/>
              </w:rPr>
              <w:t xml:space="preserve"> in Racing </w:t>
            </w:r>
            <w:r w:rsidRPr="00617965">
              <w:rPr>
                <w:rStyle w:val="SIText-Italic"/>
              </w:rPr>
              <w:t>Industry (Administration</w:t>
            </w:r>
            <w:r>
              <w:t xml:space="preserve">) </w:t>
            </w:r>
            <w:r w:rsidRPr="00617965">
              <w:t>choose:</w:t>
            </w:r>
          </w:p>
          <w:p w14:paraId="4B6A2C6B" w14:textId="5639986E" w:rsidR="001B2C79" w:rsidRDefault="001B2C79" w:rsidP="001B2C79">
            <w:pPr>
              <w:pStyle w:val="SIBulletList1"/>
            </w:pPr>
            <w:r>
              <w:t xml:space="preserve">all 4 </w:t>
            </w:r>
            <w:r w:rsidRPr="00624E86">
              <w:t xml:space="preserve">electives from Group </w:t>
            </w:r>
            <w:r>
              <w:t>D</w:t>
            </w:r>
            <w:r w:rsidRPr="00624E86">
              <w:t xml:space="preserve"> </w:t>
            </w:r>
          </w:p>
          <w:p w14:paraId="6B140FD2" w14:textId="71FA5A64" w:rsidR="001B2C79" w:rsidRDefault="001B2C79" w:rsidP="001B2C79">
            <w:pPr>
              <w:pStyle w:val="SIBulletList1"/>
            </w:pPr>
            <w:r>
              <w:t>at least 3</w:t>
            </w:r>
            <w:r w:rsidRPr="00104E30">
              <w:t xml:space="preserve"> </w:t>
            </w:r>
            <w:r>
              <w:t xml:space="preserve">units from the electives </w:t>
            </w:r>
            <w:r w:rsidR="004B0D95">
              <w:t>in G</w:t>
            </w:r>
            <w:r>
              <w:t>roups A to E excluding specialisation electives already selected</w:t>
            </w:r>
          </w:p>
          <w:p w14:paraId="7BAFE771" w14:textId="2E0F9BD6" w:rsidR="001B2C79" w:rsidRDefault="004B0D95" w:rsidP="00782E16">
            <w:pPr>
              <w:pStyle w:val="SIBulletList1"/>
            </w:pPr>
            <w:r>
              <w:t>up to 2 units from the remaining electives in Groups A to E</w:t>
            </w:r>
            <w:r w:rsidR="00704B2F">
              <w:t xml:space="preserve">, or </w:t>
            </w:r>
            <w:r w:rsidR="001B2C79">
              <w:t xml:space="preserve">from any </w:t>
            </w:r>
            <w:r w:rsidR="001B2C79" w:rsidRPr="00104E30">
              <w:t>currently endorsed Training Package or accredited course.</w:t>
            </w:r>
          </w:p>
          <w:p w14:paraId="442D867E" w14:textId="77777777" w:rsidR="00F35A55" w:rsidRDefault="00F35A55" w:rsidP="00F35A55">
            <w:pPr>
              <w:pStyle w:val="SIText"/>
            </w:pPr>
          </w:p>
          <w:p w14:paraId="218D693D" w14:textId="77777777" w:rsidR="003C02A6" w:rsidRDefault="00F35A55" w:rsidP="003C02A6">
            <w:pPr>
              <w:pStyle w:val="SIText"/>
            </w:pPr>
            <w:r w:rsidRPr="00530537">
              <w:t>Where two specialisations are completed</w:t>
            </w:r>
            <w:r>
              <w:t>,</w:t>
            </w:r>
            <w:r w:rsidRPr="00530537">
              <w:t xml:space="preserve"> award of the qualification would read</w:t>
            </w:r>
            <w:r>
              <w:t xml:space="preserve"> (for example), </w:t>
            </w:r>
            <w:r w:rsidRPr="00D8347D">
              <w:rPr>
                <w:rStyle w:val="SIText-Italic"/>
              </w:rPr>
              <w:t xml:space="preserve">Certificate II in Racing </w:t>
            </w:r>
            <w:r w:rsidR="00F0015B" w:rsidRPr="00D8347D">
              <w:rPr>
                <w:rStyle w:val="SIText-Italic"/>
              </w:rPr>
              <w:t xml:space="preserve">Industry </w:t>
            </w:r>
            <w:r w:rsidRPr="00D8347D">
              <w:rPr>
                <w:rStyle w:val="SIText-Italic"/>
              </w:rPr>
              <w:t>(Stablehand, Administration)</w:t>
            </w:r>
            <w:r w:rsidRPr="00530537">
              <w:rPr>
                <w:rStyle w:val="Emphasis"/>
                <w:i w:val="0"/>
                <w:iCs w:val="0"/>
              </w:rPr>
              <w:t>.</w:t>
            </w:r>
          </w:p>
          <w:p w14:paraId="490B1E5A" w14:textId="77777777" w:rsidR="00A772D9" w:rsidRDefault="00A772D9" w:rsidP="00CA303F">
            <w:pPr>
              <w:pStyle w:val="SIText"/>
            </w:pPr>
          </w:p>
        </w:tc>
      </w:tr>
      <w:tr w:rsidR="005B119D" w:rsidRPr="00963A46" w14:paraId="3C32E2C2" w14:textId="77777777" w:rsidTr="003C02A6">
        <w:trPr>
          <w:trHeight w:val="971"/>
        </w:trPr>
        <w:tc>
          <w:tcPr>
            <w:tcW w:w="5000" w:type="pct"/>
            <w:gridSpan w:val="2"/>
            <w:shd w:val="clear" w:color="auto" w:fill="auto"/>
          </w:tcPr>
          <w:p w14:paraId="3A5300AB" w14:textId="77777777" w:rsidR="005B119D" w:rsidRPr="00856837" w:rsidRDefault="005B119D" w:rsidP="00856837">
            <w:pPr>
              <w:pStyle w:val="SITextHeading2"/>
              <w:rPr>
                <w:b w:val="0"/>
              </w:rPr>
            </w:pPr>
            <w:r w:rsidRPr="00856837">
              <w:lastRenderedPageBreak/>
              <w:t>Core Units</w:t>
            </w:r>
          </w:p>
          <w:tbl>
            <w:tblPr>
              <w:tblStyle w:val="TableGrid"/>
              <w:tblW w:w="0" w:type="auto"/>
              <w:tblLook w:val="04A0" w:firstRow="1" w:lastRow="0" w:firstColumn="1" w:lastColumn="0" w:noHBand="0" w:noVBand="1"/>
            </w:tblPr>
            <w:tblGrid>
              <w:gridCol w:w="1718"/>
              <w:gridCol w:w="5904"/>
            </w:tblGrid>
            <w:tr w:rsidR="00BC3D0A" w:rsidRPr="005C7EA8" w14:paraId="5B49EF5D" w14:textId="77777777" w:rsidTr="002E4A2E">
              <w:tc>
                <w:tcPr>
                  <w:tcW w:w="1718" w:type="dxa"/>
                </w:tcPr>
                <w:p w14:paraId="1D4D759E" w14:textId="77777777" w:rsidR="00BC3D0A" w:rsidRPr="00856837" w:rsidRDefault="00BC3D0A" w:rsidP="00E31599">
                  <w:pPr>
                    <w:pStyle w:val="SIText"/>
                  </w:pPr>
                  <w:r>
                    <w:t>ACMEQU205</w:t>
                  </w:r>
                </w:p>
              </w:tc>
              <w:tc>
                <w:tcPr>
                  <w:tcW w:w="5904" w:type="dxa"/>
                </w:tcPr>
                <w:p w14:paraId="3FA5EB8A" w14:textId="77777777" w:rsidR="00BC3D0A" w:rsidRPr="00856837" w:rsidRDefault="00BC3D0A" w:rsidP="00E31599">
                  <w:pPr>
                    <w:pStyle w:val="SIText"/>
                  </w:pPr>
                  <w:r>
                    <w:t>Apply knowledge of horse behaviour</w:t>
                  </w:r>
                </w:p>
              </w:tc>
            </w:tr>
            <w:tr w:rsidR="00FE23C6" w:rsidRPr="005C7EA8" w14:paraId="57AF5D2C" w14:textId="77777777" w:rsidTr="002E4A2E">
              <w:tc>
                <w:tcPr>
                  <w:tcW w:w="1718" w:type="dxa"/>
                </w:tcPr>
                <w:p w14:paraId="3E70A1A5" w14:textId="77777777" w:rsidR="00FE23C6" w:rsidRDefault="00FE23C6" w:rsidP="00FE23C6">
                  <w:pPr>
                    <w:pStyle w:val="SIText"/>
                  </w:pPr>
                  <w:r>
                    <w:t>ACMGAS202</w:t>
                  </w:r>
                </w:p>
              </w:tc>
              <w:tc>
                <w:tcPr>
                  <w:tcW w:w="5904" w:type="dxa"/>
                </w:tcPr>
                <w:p w14:paraId="01F60F23" w14:textId="77777777" w:rsidR="00FE23C6" w:rsidRDefault="00FE23C6" w:rsidP="00FE23C6">
                  <w:pPr>
                    <w:pStyle w:val="SIText"/>
                  </w:pPr>
                  <w:r w:rsidRPr="003C02A6">
                    <w:t xml:space="preserve">Participate in workplace communications </w:t>
                  </w:r>
                </w:p>
              </w:tc>
            </w:tr>
            <w:tr w:rsidR="00FE23C6" w:rsidRPr="005C7EA8" w14:paraId="6998703B" w14:textId="77777777" w:rsidTr="002E4A2E">
              <w:tc>
                <w:tcPr>
                  <w:tcW w:w="1718" w:type="dxa"/>
                </w:tcPr>
                <w:p w14:paraId="7D96484F" w14:textId="77777777" w:rsidR="00FE23C6" w:rsidRPr="00104E30" w:rsidRDefault="00FE23C6" w:rsidP="00FE23C6">
                  <w:pPr>
                    <w:pStyle w:val="SIText"/>
                  </w:pPr>
                  <w:r>
                    <w:t xml:space="preserve">BSBWHS201  </w:t>
                  </w:r>
                </w:p>
              </w:tc>
              <w:tc>
                <w:tcPr>
                  <w:tcW w:w="5904" w:type="dxa"/>
                </w:tcPr>
                <w:p w14:paraId="0961020D" w14:textId="77777777" w:rsidR="00FE23C6" w:rsidRPr="00104E30" w:rsidRDefault="00FE23C6" w:rsidP="00FE23C6">
                  <w:pPr>
                    <w:pStyle w:val="SIText"/>
                  </w:pPr>
                  <w:r>
                    <w:t>Contribute to health and safety of self and others</w:t>
                  </w:r>
                  <w:r w:rsidRPr="004516EC">
                    <w:t xml:space="preserve"> </w:t>
                  </w:r>
                </w:p>
              </w:tc>
            </w:tr>
            <w:tr w:rsidR="00FE23C6" w:rsidRPr="005C7EA8" w14:paraId="6122FFFD" w14:textId="77777777" w:rsidTr="002E4A2E">
              <w:tc>
                <w:tcPr>
                  <w:tcW w:w="1718" w:type="dxa"/>
                </w:tcPr>
                <w:p w14:paraId="18167A87" w14:textId="3CDED7DD" w:rsidR="00FE23C6" w:rsidRPr="00856837" w:rsidRDefault="00FE23C6" w:rsidP="00AD354A">
                  <w:pPr>
                    <w:pStyle w:val="SIText"/>
                  </w:pPr>
                  <w:r w:rsidRPr="00B04D4E">
                    <w:t>RGRCMN2</w:t>
                  </w:r>
                  <w:r w:rsidR="00AD354A">
                    <w:t>01</w:t>
                  </w:r>
                </w:p>
              </w:tc>
              <w:tc>
                <w:tcPr>
                  <w:tcW w:w="5904" w:type="dxa"/>
                </w:tcPr>
                <w:p w14:paraId="31674085" w14:textId="77777777" w:rsidR="00FE23C6" w:rsidRPr="00856837" w:rsidRDefault="00FE23C6" w:rsidP="00FE23C6">
                  <w:pPr>
                    <w:pStyle w:val="SIText"/>
                  </w:pPr>
                  <w:r w:rsidRPr="00B04D4E">
                    <w:t>Investigate job opportunities in racing and related industries</w:t>
                  </w:r>
                </w:p>
              </w:tc>
            </w:tr>
            <w:tr w:rsidR="00FE23C6" w:rsidRPr="005C7EA8" w14:paraId="4BB57E48" w14:textId="77777777" w:rsidTr="002E4A2E">
              <w:tc>
                <w:tcPr>
                  <w:tcW w:w="1718" w:type="dxa"/>
                </w:tcPr>
                <w:p w14:paraId="16C3664D" w14:textId="77777777" w:rsidR="00FE23C6" w:rsidRPr="00B04D4E" w:rsidRDefault="00FE23C6" w:rsidP="00FE23C6">
                  <w:pPr>
                    <w:pStyle w:val="SIText"/>
                  </w:pPr>
                  <w:r w:rsidRPr="00B04D4E">
                    <w:t>RGRCMN203</w:t>
                  </w:r>
                </w:p>
              </w:tc>
              <w:tc>
                <w:tcPr>
                  <w:tcW w:w="5904" w:type="dxa"/>
                </w:tcPr>
                <w:p w14:paraId="61386632" w14:textId="77777777" w:rsidR="00FE23C6" w:rsidRPr="00B04D4E" w:rsidRDefault="00FE23C6" w:rsidP="00FE23C6">
                  <w:pPr>
                    <w:pStyle w:val="SIText"/>
                  </w:pPr>
                  <w:r w:rsidRPr="00B04D4E">
                    <w:t>Comply with racing industry ethics and integrity</w:t>
                  </w:r>
                </w:p>
              </w:tc>
            </w:tr>
          </w:tbl>
          <w:p w14:paraId="0CBA5C23" w14:textId="77777777" w:rsidR="00F35A55" w:rsidRPr="003C02A6" w:rsidRDefault="00F35A55" w:rsidP="003C02A6"/>
          <w:p w14:paraId="646D653B" w14:textId="77777777" w:rsidR="005B119D" w:rsidRDefault="005B119D" w:rsidP="00894FBB">
            <w:pPr>
              <w:pStyle w:val="SITextHeading2"/>
              <w:rPr>
                <w:b w:val="0"/>
              </w:rPr>
            </w:pPr>
            <w:r w:rsidRPr="00894FBB">
              <w:t>Elective Units</w:t>
            </w:r>
          </w:p>
          <w:p w14:paraId="53D18351" w14:textId="5B94D4ED" w:rsidR="005B119D" w:rsidRDefault="005B119D" w:rsidP="004D2710">
            <w:pPr>
              <w:pStyle w:val="SIText-Bold"/>
            </w:pPr>
            <w:r>
              <w:rPr>
                <w:lang w:eastAsia="en-US"/>
              </w:rPr>
              <w:t xml:space="preserve">Group A </w:t>
            </w:r>
            <w:r w:rsidR="00C340DE">
              <w:t>Stablehand</w:t>
            </w:r>
          </w:p>
          <w:p w14:paraId="63344ADA" w14:textId="77777777" w:rsidR="008B6275" w:rsidRDefault="008B6275" w:rsidP="008B6275">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tbl>
            <w:tblPr>
              <w:tblStyle w:val="TableGrid"/>
              <w:tblW w:w="0" w:type="auto"/>
              <w:tblLook w:val="04A0" w:firstRow="1" w:lastRow="0" w:firstColumn="1" w:lastColumn="0" w:noHBand="0" w:noVBand="1"/>
            </w:tblPr>
            <w:tblGrid>
              <w:gridCol w:w="1718"/>
              <w:gridCol w:w="5814"/>
            </w:tblGrid>
            <w:tr w:rsidR="00C340DE" w:rsidRPr="005C7EA8" w14:paraId="04330064" w14:textId="77777777" w:rsidTr="00A20DA5">
              <w:trPr>
                <w:trHeight w:val="251"/>
              </w:trPr>
              <w:tc>
                <w:tcPr>
                  <w:tcW w:w="1718" w:type="dxa"/>
                </w:tcPr>
                <w:p w14:paraId="27A79012" w14:textId="77C604DF" w:rsidR="00C340DE" w:rsidRPr="00856837" w:rsidRDefault="00C340DE" w:rsidP="00C340DE">
                  <w:pPr>
                    <w:pStyle w:val="SIText"/>
                  </w:pPr>
                  <w:r w:rsidRPr="00104E30">
                    <w:t>RGRPSH201</w:t>
                  </w:r>
                </w:p>
              </w:tc>
              <w:tc>
                <w:tcPr>
                  <w:tcW w:w="5814" w:type="dxa"/>
                </w:tcPr>
                <w:p w14:paraId="624ECD9E" w14:textId="77777777" w:rsidR="00C340DE" w:rsidRPr="00856837" w:rsidRDefault="00C340DE" w:rsidP="009E5B0A">
                  <w:pPr>
                    <w:pStyle w:val="SIText"/>
                  </w:pPr>
                  <w:r w:rsidRPr="00104E30">
                    <w:t>Handle rac</w:t>
                  </w:r>
                  <w:r w:rsidR="001507C5">
                    <w:t>e</w:t>
                  </w:r>
                  <w:r w:rsidRPr="00104E30">
                    <w:t xml:space="preserve">horses </w:t>
                  </w:r>
                  <w:r w:rsidR="009E5B0A">
                    <w:rPr>
                      <w:rFonts w:cs="Arial"/>
                      <w:color w:val="000000"/>
                      <w:szCs w:val="20"/>
                      <w:lang w:eastAsia="en-AU"/>
                    </w:rPr>
                    <w:t>in stables and at trackwork</w:t>
                  </w:r>
                </w:p>
              </w:tc>
            </w:tr>
            <w:tr w:rsidR="00C340DE" w:rsidRPr="005C7EA8" w14:paraId="583B8532" w14:textId="77777777" w:rsidTr="00A20DA5">
              <w:tc>
                <w:tcPr>
                  <w:tcW w:w="1718" w:type="dxa"/>
                </w:tcPr>
                <w:p w14:paraId="33A2B593" w14:textId="77777777" w:rsidR="00C340DE" w:rsidRPr="00C57180" w:rsidRDefault="00C340DE" w:rsidP="00C340DE">
                  <w:pPr>
                    <w:pStyle w:val="SIText"/>
                  </w:pPr>
                  <w:r w:rsidRPr="00C57180">
                    <w:t>RGRPSH202</w:t>
                  </w:r>
                  <w:r w:rsidR="0053179D" w:rsidRPr="00C57180">
                    <w:t>*</w:t>
                  </w:r>
                </w:p>
              </w:tc>
              <w:tc>
                <w:tcPr>
                  <w:tcW w:w="5814" w:type="dxa"/>
                </w:tcPr>
                <w:p w14:paraId="041C998E" w14:textId="77777777" w:rsidR="00C340DE" w:rsidRPr="00856837" w:rsidRDefault="00C340DE">
                  <w:pPr>
                    <w:pStyle w:val="SIText"/>
                  </w:pPr>
                  <w:r w:rsidRPr="00104E30">
                    <w:t>Assist with transportation of horses</w:t>
                  </w:r>
                </w:p>
              </w:tc>
            </w:tr>
            <w:tr w:rsidR="00C340DE" w:rsidRPr="005C7EA8" w14:paraId="36DA1E83" w14:textId="77777777" w:rsidTr="00A20DA5">
              <w:tc>
                <w:tcPr>
                  <w:tcW w:w="1718" w:type="dxa"/>
                </w:tcPr>
                <w:p w14:paraId="7E71BA3C" w14:textId="77777777" w:rsidR="00C340DE" w:rsidRPr="00C57180" w:rsidRDefault="00C340DE" w:rsidP="00C340DE">
                  <w:pPr>
                    <w:pStyle w:val="SIText"/>
                  </w:pPr>
                  <w:r w:rsidRPr="00C57180">
                    <w:t>RGRPSH207</w:t>
                  </w:r>
                  <w:r w:rsidR="0053179D" w:rsidRPr="00C57180">
                    <w:t>*</w:t>
                  </w:r>
                </w:p>
              </w:tc>
              <w:tc>
                <w:tcPr>
                  <w:tcW w:w="5814" w:type="dxa"/>
                </w:tcPr>
                <w:p w14:paraId="6C027F4A" w14:textId="77777777" w:rsidR="00C340DE" w:rsidRPr="00856837" w:rsidRDefault="00C340DE" w:rsidP="00C340DE">
                  <w:pPr>
                    <w:pStyle w:val="SIText"/>
                  </w:pPr>
                  <w:r w:rsidRPr="00B04D4E">
                    <w:t>Perform racing stable duties</w:t>
                  </w:r>
                </w:p>
              </w:tc>
            </w:tr>
            <w:tr w:rsidR="00C340DE" w:rsidRPr="005C7EA8" w14:paraId="7E86AD4D" w14:textId="77777777" w:rsidTr="00A20DA5">
              <w:tc>
                <w:tcPr>
                  <w:tcW w:w="1718" w:type="dxa"/>
                </w:tcPr>
                <w:p w14:paraId="68D15F54" w14:textId="77777777" w:rsidR="00C340DE" w:rsidRPr="00C57180" w:rsidRDefault="00844B8D" w:rsidP="00844B8D">
                  <w:pPr>
                    <w:pStyle w:val="SIText"/>
                  </w:pPr>
                  <w:r w:rsidRPr="00C57180">
                    <w:t>RGRPSH209</w:t>
                  </w:r>
                  <w:r w:rsidR="0053179D" w:rsidRPr="00C57180">
                    <w:t>*</w:t>
                  </w:r>
                </w:p>
              </w:tc>
              <w:tc>
                <w:tcPr>
                  <w:tcW w:w="5814" w:type="dxa"/>
                </w:tcPr>
                <w:p w14:paraId="43430E41" w14:textId="77777777" w:rsidR="00C340DE" w:rsidRPr="00B04D4E" w:rsidRDefault="00C340DE" w:rsidP="00844B8D">
                  <w:pPr>
                    <w:pStyle w:val="SIText"/>
                  </w:pPr>
                  <w:r w:rsidRPr="00624E86">
                    <w:t>Attend horses at</w:t>
                  </w:r>
                  <w:r w:rsidR="00844B8D">
                    <w:t xml:space="preserve"> race meetings and trials</w:t>
                  </w:r>
                </w:p>
              </w:tc>
            </w:tr>
          </w:tbl>
          <w:p w14:paraId="0FB34D13" w14:textId="77777777" w:rsidR="005B119D" w:rsidRDefault="005B119D" w:rsidP="00894FBB">
            <w:pPr>
              <w:rPr>
                <w:lang w:eastAsia="en-US"/>
              </w:rPr>
            </w:pPr>
          </w:p>
          <w:p w14:paraId="6CA08D2B" w14:textId="333FA2EB" w:rsidR="00C340DE" w:rsidRDefault="00C340DE" w:rsidP="00C340DE">
            <w:pPr>
              <w:pStyle w:val="SIText-Bold"/>
            </w:pPr>
            <w:r>
              <w:rPr>
                <w:lang w:eastAsia="en-US"/>
              </w:rPr>
              <w:t xml:space="preserve">Group </w:t>
            </w:r>
            <w:r w:rsidR="005C4969">
              <w:t>B Stud</w:t>
            </w:r>
            <w:r w:rsidR="00C05F07">
              <w:t xml:space="preserve"> </w:t>
            </w:r>
            <w:r w:rsidR="00DB0205">
              <w:t>H</w:t>
            </w:r>
            <w:r>
              <w:t>and</w:t>
            </w:r>
          </w:p>
          <w:p w14:paraId="2B59EB83" w14:textId="13BC6572" w:rsidR="008B6275" w:rsidRDefault="008B6275" w:rsidP="008B6275">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tbl>
            <w:tblPr>
              <w:tblStyle w:val="TableGrid"/>
              <w:tblW w:w="0" w:type="auto"/>
              <w:tblLook w:val="04A0" w:firstRow="1" w:lastRow="0" w:firstColumn="1" w:lastColumn="0" w:noHBand="0" w:noVBand="1"/>
            </w:tblPr>
            <w:tblGrid>
              <w:gridCol w:w="1861"/>
              <w:gridCol w:w="5671"/>
            </w:tblGrid>
            <w:tr w:rsidR="001F77BD" w:rsidRPr="005C7EA8" w14:paraId="2F7CF353" w14:textId="77777777" w:rsidTr="00A20DA5">
              <w:tc>
                <w:tcPr>
                  <w:tcW w:w="1861" w:type="dxa"/>
                </w:tcPr>
                <w:p w14:paraId="66549E75" w14:textId="77777777" w:rsidR="001F77BD" w:rsidRDefault="001F77BD" w:rsidP="008D4261">
                  <w:pPr>
                    <w:pStyle w:val="SIText"/>
                  </w:pPr>
                  <w:r>
                    <w:t>ACMEQU202*</w:t>
                  </w:r>
                </w:p>
              </w:tc>
              <w:tc>
                <w:tcPr>
                  <w:tcW w:w="5671" w:type="dxa"/>
                </w:tcPr>
                <w:p w14:paraId="574FE7D0" w14:textId="77777777" w:rsidR="001F77BD" w:rsidRPr="003C02A6" w:rsidRDefault="001F77BD" w:rsidP="008D4261">
                  <w:pPr>
                    <w:pStyle w:val="SIText"/>
                  </w:pPr>
                  <w:r>
                    <w:t>Handle horses safely</w:t>
                  </w:r>
                </w:p>
              </w:tc>
            </w:tr>
            <w:tr w:rsidR="00C340DE" w:rsidRPr="005C7EA8" w14:paraId="0C067855" w14:textId="77777777" w:rsidTr="00A20DA5">
              <w:tc>
                <w:tcPr>
                  <w:tcW w:w="1861" w:type="dxa"/>
                </w:tcPr>
                <w:p w14:paraId="14EED32E" w14:textId="77777777" w:rsidR="00C340DE" w:rsidRPr="00856837" w:rsidRDefault="001F77BD">
                  <w:pPr>
                    <w:pStyle w:val="SIText"/>
                  </w:pPr>
                  <w:r w:rsidRPr="00883368">
                    <w:t>ACMHBR</w:t>
                  </w:r>
                  <w:r>
                    <w:t>203</w:t>
                  </w:r>
                </w:p>
              </w:tc>
              <w:tc>
                <w:tcPr>
                  <w:tcW w:w="5671" w:type="dxa"/>
                </w:tcPr>
                <w:p w14:paraId="292859B7" w14:textId="77777777" w:rsidR="00C340DE" w:rsidRPr="00856837" w:rsidRDefault="001F77BD" w:rsidP="00C340DE">
                  <w:pPr>
                    <w:pStyle w:val="SIText"/>
                  </w:pPr>
                  <w:r>
                    <w:t>Provide daily care for horses</w:t>
                  </w:r>
                </w:p>
              </w:tc>
              <w:bookmarkStart w:id="0" w:name="_GoBack"/>
              <w:bookmarkEnd w:id="0"/>
            </w:tr>
            <w:tr w:rsidR="00C340DE" w:rsidRPr="005C7EA8" w:rsidDel="007B5A57" w14:paraId="140605AA" w14:textId="2EFC20B2" w:rsidTr="00A20DA5">
              <w:trPr>
                <w:del w:id="1" w:author="Sue Hamilton" w:date="2018-09-13T08:19:00Z"/>
              </w:trPr>
              <w:tc>
                <w:tcPr>
                  <w:tcW w:w="1861" w:type="dxa"/>
                </w:tcPr>
                <w:p w14:paraId="6F4306DB" w14:textId="06CE1D4C" w:rsidR="00C340DE" w:rsidRPr="00856837" w:rsidDel="007B5A57" w:rsidRDefault="00C340DE" w:rsidP="007B5A57">
                  <w:pPr>
                    <w:pStyle w:val="SIText"/>
                    <w:rPr>
                      <w:del w:id="2" w:author="Sue Hamilton" w:date="2018-09-13T08:19:00Z"/>
                    </w:rPr>
                  </w:pPr>
                  <w:del w:id="3" w:author="Sue Hamilton" w:date="2018-09-13T08:17:00Z">
                    <w:r w:rsidRPr="00883368" w:rsidDel="007B5A57">
                      <w:delText>ACMHBR30</w:delText>
                    </w:r>
                    <w:r w:rsidDel="007B5A57">
                      <w:delText>9</w:delText>
                    </w:r>
                  </w:del>
                </w:p>
              </w:tc>
              <w:tc>
                <w:tcPr>
                  <w:tcW w:w="5671" w:type="dxa"/>
                </w:tcPr>
                <w:p w14:paraId="796ADF50" w14:textId="2C46B0DF" w:rsidR="00C340DE" w:rsidRPr="007B5A57" w:rsidDel="007B5A57" w:rsidRDefault="00C340DE" w:rsidP="007B5A57">
                  <w:pPr>
                    <w:pStyle w:val="SIText"/>
                    <w:rPr>
                      <w:del w:id="4" w:author="Sue Hamilton" w:date="2018-09-13T08:19:00Z"/>
                    </w:rPr>
                  </w:pPr>
                  <w:del w:id="5" w:author="Sue Hamilton" w:date="2018-09-13T08:17:00Z">
                    <w:r w:rsidRPr="007B5A57" w:rsidDel="007B5A57">
                      <w:delText>Follow stud operational procedures</w:delText>
                    </w:r>
                  </w:del>
                </w:p>
              </w:tc>
            </w:tr>
            <w:tr w:rsidR="007B5A57" w:rsidRPr="005C7EA8" w14:paraId="19BD60D9" w14:textId="77777777" w:rsidTr="00A20DA5">
              <w:trPr>
                <w:ins w:id="6" w:author="Sue Hamilton" w:date="2018-09-13T08:19:00Z"/>
              </w:trPr>
              <w:tc>
                <w:tcPr>
                  <w:tcW w:w="1861" w:type="dxa"/>
                </w:tcPr>
                <w:p w14:paraId="3E6B2B88" w14:textId="2A58549F" w:rsidR="007B5A57" w:rsidRPr="00883368" w:rsidDel="007B5A57" w:rsidRDefault="007B5A57" w:rsidP="007B5A57">
                  <w:pPr>
                    <w:pStyle w:val="SIText"/>
                    <w:rPr>
                      <w:ins w:id="7" w:author="Sue Hamilton" w:date="2018-09-13T08:19:00Z"/>
                    </w:rPr>
                  </w:pPr>
                  <w:ins w:id="8" w:author="Sue Hamilton" w:date="2018-09-13T08:19:00Z">
                    <w:r w:rsidRPr="00C11246">
                      <w:t>AHCBIO202</w:t>
                    </w:r>
                  </w:ins>
                </w:p>
              </w:tc>
              <w:tc>
                <w:tcPr>
                  <w:tcW w:w="5671" w:type="dxa"/>
                </w:tcPr>
                <w:p w14:paraId="3071D321" w14:textId="64A11AD5" w:rsidR="007B5A57" w:rsidRPr="007B5A57" w:rsidDel="007B5A57" w:rsidRDefault="007B5A57" w:rsidP="007B5A57">
                  <w:pPr>
                    <w:pStyle w:val="SIText"/>
                    <w:rPr>
                      <w:ins w:id="9" w:author="Sue Hamilton" w:date="2018-09-13T08:19:00Z"/>
                    </w:rPr>
                  </w:pPr>
                  <w:ins w:id="10" w:author="Sue Hamilton" w:date="2018-09-13T08:19:00Z">
                    <w:r w:rsidRPr="004E0417">
                      <w:rPr>
                        <w:rStyle w:val="SIText-Italic"/>
                        <w:i w:val="0"/>
                        <w:szCs w:val="22"/>
                      </w:rPr>
                      <w:t>Follow site quarantine procedures</w:t>
                    </w:r>
                  </w:ins>
                </w:p>
              </w:tc>
            </w:tr>
            <w:tr w:rsidR="00E31153" w:rsidRPr="005C7EA8" w14:paraId="7C0AA9C4" w14:textId="77777777" w:rsidTr="00A20DA5">
              <w:trPr>
                <w:ins w:id="11" w:author="Sue Hamilton" w:date="2018-09-13T08:34:00Z"/>
              </w:trPr>
              <w:tc>
                <w:tcPr>
                  <w:tcW w:w="1861" w:type="dxa"/>
                </w:tcPr>
                <w:p w14:paraId="0469FEB0" w14:textId="57EDBCCE" w:rsidR="00E31153" w:rsidRPr="00C11246" w:rsidRDefault="00E31153" w:rsidP="009811B2">
                  <w:pPr>
                    <w:pStyle w:val="SIText"/>
                    <w:rPr>
                      <w:ins w:id="12" w:author="Sue Hamilton" w:date="2018-09-13T08:34:00Z"/>
                    </w:rPr>
                  </w:pPr>
                  <w:ins w:id="13" w:author="Sue Hamilton" w:date="2018-09-13T08:34:00Z">
                    <w:r>
                      <w:t>RGRHBR20</w:t>
                    </w:r>
                  </w:ins>
                  <w:ins w:id="14" w:author="Sue Hamilton" w:date="2018-09-28T17:36:00Z">
                    <w:r w:rsidR="009811B2">
                      <w:t>1</w:t>
                    </w:r>
                  </w:ins>
                </w:p>
              </w:tc>
              <w:tc>
                <w:tcPr>
                  <w:tcW w:w="5671" w:type="dxa"/>
                </w:tcPr>
                <w:p w14:paraId="715C4687" w14:textId="4E5DA18D" w:rsidR="00E31153" w:rsidRPr="004E0417" w:rsidRDefault="00E31153" w:rsidP="00E31153">
                  <w:pPr>
                    <w:pStyle w:val="SIText"/>
                    <w:rPr>
                      <w:ins w:id="15" w:author="Sue Hamilton" w:date="2018-09-13T08:34:00Z"/>
                      <w:rStyle w:val="SIText-Italic"/>
                      <w:i w:val="0"/>
                      <w:szCs w:val="22"/>
                    </w:rPr>
                  </w:pPr>
                  <w:ins w:id="16" w:author="Sue Hamilton" w:date="2018-09-13T08:34:00Z">
                    <w:r w:rsidRPr="003C02A6">
                      <w:t>Assist with oestrus detection in mares</w:t>
                    </w:r>
                  </w:ins>
                </w:p>
              </w:tc>
            </w:tr>
          </w:tbl>
          <w:p w14:paraId="4613F923" w14:textId="77777777" w:rsidR="001F77BD" w:rsidRDefault="001F77BD" w:rsidP="001507C5">
            <w:pPr>
              <w:pStyle w:val="SIText-Bold"/>
            </w:pPr>
          </w:p>
          <w:p w14:paraId="07499E44" w14:textId="77777777" w:rsidR="001507C5" w:rsidRDefault="001507C5" w:rsidP="001507C5">
            <w:pPr>
              <w:pStyle w:val="SIText-Bold"/>
            </w:pPr>
            <w:r>
              <w:t xml:space="preserve">Group C Track </w:t>
            </w:r>
            <w:r w:rsidR="00DB0205">
              <w:t>M</w:t>
            </w:r>
            <w:r>
              <w:t>aintenance</w:t>
            </w:r>
          </w:p>
          <w:tbl>
            <w:tblPr>
              <w:tblStyle w:val="TableGrid"/>
              <w:tblW w:w="0" w:type="auto"/>
              <w:tblLook w:val="04A0" w:firstRow="1" w:lastRow="0" w:firstColumn="1" w:lastColumn="0" w:noHBand="0" w:noVBand="1"/>
            </w:tblPr>
            <w:tblGrid>
              <w:gridCol w:w="1718"/>
              <w:gridCol w:w="5814"/>
            </w:tblGrid>
            <w:tr w:rsidR="001507C5" w:rsidRPr="005C7EA8" w14:paraId="24B7CC98" w14:textId="77777777" w:rsidTr="00027952">
              <w:tc>
                <w:tcPr>
                  <w:tcW w:w="1718" w:type="dxa"/>
                </w:tcPr>
                <w:p w14:paraId="2E49556B" w14:textId="77777777" w:rsidR="001507C5" w:rsidRPr="00883368" w:rsidRDefault="001507C5" w:rsidP="001507C5">
                  <w:pPr>
                    <w:pStyle w:val="SIText"/>
                  </w:pPr>
                  <w:r>
                    <w:t>AHCCHM201</w:t>
                  </w:r>
                </w:p>
              </w:tc>
              <w:tc>
                <w:tcPr>
                  <w:tcW w:w="5814" w:type="dxa"/>
                </w:tcPr>
                <w:p w14:paraId="4E5EC4FC" w14:textId="77777777" w:rsidR="001507C5" w:rsidRPr="00883368" w:rsidRDefault="001507C5" w:rsidP="001507C5">
                  <w:pPr>
                    <w:pStyle w:val="SIText"/>
                  </w:pPr>
                  <w:r w:rsidRPr="002740CB">
                    <w:t>Apply chemicals under supervision</w:t>
                  </w:r>
                </w:p>
              </w:tc>
            </w:tr>
            <w:tr w:rsidR="001507C5" w:rsidRPr="005C7EA8" w14:paraId="0EDE9D8F" w14:textId="77777777" w:rsidTr="00027952">
              <w:tc>
                <w:tcPr>
                  <w:tcW w:w="1718" w:type="dxa"/>
                </w:tcPr>
                <w:p w14:paraId="3A309CEA" w14:textId="77777777" w:rsidR="001507C5" w:rsidRDefault="001507C5" w:rsidP="001507C5">
                  <w:pPr>
                    <w:pStyle w:val="SIText"/>
                  </w:pPr>
                  <w:r w:rsidRPr="002740CB">
                    <w:t>A</w:t>
                  </w:r>
                  <w:r>
                    <w:t>HCINF203</w:t>
                  </w:r>
                </w:p>
              </w:tc>
              <w:tc>
                <w:tcPr>
                  <w:tcW w:w="5814" w:type="dxa"/>
                </w:tcPr>
                <w:p w14:paraId="76009199" w14:textId="77777777" w:rsidR="001507C5" w:rsidRPr="002740CB" w:rsidRDefault="001507C5" w:rsidP="001507C5">
                  <w:pPr>
                    <w:pStyle w:val="SIText"/>
                  </w:pPr>
                  <w:r w:rsidRPr="002740CB">
                    <w:t>Maintain properties and structures</w:t>
                  </w:r>
                </w:p>
              </w:tc>
            </w:tr>
            <w:tr w:rsidR="001507C5" w:rsidRPr="005C7EA8" w14:paraId="0325E108" w14:textId="77777777" w:rsidTr="00027952">
              <w:tc>
                <w:tcPr>
                  <w:tcW w:w="1718" w:type="dxa"/>
                </w:tcPr>
                <w:p w14:paraId="0D4F3DE9" w14:textId="77777777" w:rsidR="001507C5" w:rsidRPr="002740CB" w:rsidRDefault="001507C5" w:rsidP="001507C5">
                  <w:pPr>
                    <w:pStyle w:val="SIText"/>
                  </w:pPr>
                  <w:r>
                    <w:t>AHCMOM205</w:t>
                  </w:r>
                </w:p>
              </w:tc>
              <w:tc>
                <w:tcPr>
                  <w:tcW w:w="5814" w:type="dxa"/>
                </w:tcPr>
                <w:p w14:paraId="3406C7A5" w14:textId="77777777" w:rsidR="001507C5" w:rsidRPr="002740CB" w:rsidRDefault="001507C5" w:rsidP="001507C5">
                  <w:pPr>
                    <w:pStyle w:val="SIText"/>
                  </w:pPr>
                  <w:r w:rsidRPr="002740CB">
                    <w:t>Operate vehicles</w:t>
                  </w:r>
                </w:p>
              </w:tc>
            </w:tr>
            <w:tr w:rsidR="001507C5" w:rsidRPr="005C7EA8" w14:paraId="5DC05297" w14:textId="77777777" w:rsidTr="00027952">
              <w:tc>
                <w:tcPr>
                  <w:tcW w:w="1718" w:type="dxa"/>
                </w:tcPr>
                <w:p w14:paraId="5F36AC72" w14:textId="77777777" w:rsidR="001507C5" w:rsidRDefault="001507C5" w:rsidP="001507C5">
                  <w:pPr>
                    <w:pStyle w:val="SIText"/>
                  </w:pPr>
                  <w:r w:rsidRPr="002740CB">
                    <w:rPr>
                      <w:lang w:eastAsia="en-AU"/>
                    </w:rPr>
                    <w:t>A</w:t>
                  </w:r>
                  <w:r>
                    <w:rPr>
                      <w:lang w:eastAsia="en-AU"/>
                    </w:rPr>
                    <w:t>HCMOM304</w:t>
                  </w:r>
                </w:p>
              </w:tc>
              <w:tc>
                <w:tcPr>
                  <w:tcW w:w="5814" w:type="dxa"/>
                </w:tcPr>
                <w:p w14:paraId="4F8288A0" w14:textId="77777777" w:rsidR="001507C5" w:rsidRPr="002740CB" w:rsidRDefault="001507C5" w:rsidP="001507C5">
                  <w:pPr>
                    <w:pStyle w:val="SIText"/>
                  </w:pPr>
                  <w:r w:rsidRPr="002740CB">
                    <w:rPr>
                      <w:lang w:eastAsia="en-AU"/>
                    </w:rPr>
                    <w:t>Operate machinery and equipment</w:t>
                  </w:r>
                </w:p>
              </w:tc>
            </w:tr>
          </w:tbl>
          <w:p w14:paraId="362D5D59" w14:textId="77777777" w:rsidR="001507C5" w:rsidRDefault="001507C5" w:rsidP="001507C5">
            <w:pPr>
              <w:pStyle w:val="SIText-Bold"/>
            </w:pPr>
          </w:p>
          <w:p w14:paraId="0562E7CB" w14:textId="77777777" w:rsidR="001507C5" w:rsidRDefault="001507C5" w:rsidP="001507C5">
            <w:pPr>
              <w:pStyle w:val="SIText-Bold"/>
            </w:pPr>
            <w:r>
              <w:t>Group D Administration</w:t>
            </w:r>
          </w:p>
          <w:tbl>
            <w:tblPr>
              <w:tblStyle w:val="TableGrid"/>
              <w:tblW w:w="0" w:type="auto"/>
              <w:tblLook w:val="04A0" w:firstRow="1" w:lastRow="0" w:firstColumn="1" w:lastColumn="0" w:noHBand="0" w:noVBand="1"/>
            </w:tblPr>
            <w:tblGrid>
              <w:gridCol w:w="1718"/>
              <w:gridCol w:w="5814"/>
            </w:tblGrid>
            <w:tr w:rsidR="001507C5" w:rsidRPr="005C7EA8" w14:paraId="35E1CA6B" w14:textId="77777777" w:rsidTr="00027952">
              <w:tc>
                <w:tcPr>
                  <w:tcW w:w="1718" w:type="dxa"/>
                </w:tcPr>
                <w:p w14:paraId="3E62FCA9" w14:textId="77777777" w:rsidR="001507C5" w:rsidRPr="00883368" w:rsidRDefault="001507C5" w:rsidP="001507C5">
                  <w:pPr>
                    <w:pStyle w:val="SIText"/>
                  </w:pPr>
                  <w:r>
                    <w:t>BSBCUS201</w:t>
                  </w:r>
                </w:p>
              </w:tc>
              <w:tc>
                <w:tcPr>
                  <w:tcW w:w="5814" w:type="dxa"/>
                </w:tcPr>
                <w:p w14:paraId="7683B5C9" w14:textId="77777777" w:rsidR="001507C5" w:rsidRPr="00883368" w:rsidRDefault="001507C5" w:rsidP="001507C5">
                  <w:pPr>
                    <w:pStyle w:val="SIText"/>
                  </w:pPr>
                  <w:r w:rsidRPr="002740CB">
                    <w:t>Deliver a service to customers</w:t>
                  </w:r>
                </w:p>
              </w:tc>
            </w:tr>
            <w:tr w:rsidR="001507C5" w:rsidRPr="005C7EA8" w14:paraId="15FEF9B6" w14:textId="77777777" w:rsidTr="00027952">
              <w:tc>
                <w:tcPr>
                  <w:tcW w:w="1718" w:type="dxa"/>
                </w:tcPr>
                <w:p w14:paraId="321F4204" w14:textId="77777777" w:rsidR="001507C5" w:rsidRPr="00883368" w:rsidRDefault="001507C5" w:rsidP="001507C5">
                  <w:pPr>
                    <w:pStyle w:val="SIText"/>
                  </w:pPr>
                  <w:r>
                    <w:t>BSBINM201</w:t>
                  </w:r>
                </w:p>
              </w:tc>
              <w:tc>
                <w:tcPr>
                  <w:tcW w:w="5814" w:type="dxa"/>
                </w:tcPr>
                <w:p w14:paraId="74345071" w14:textId="77777777" w:rsidR="001507C5" w:rsidRPr="00883368" w:rsidRDefault="001507C5" w:rsidP="001507C5">
                  <w:pPr>
                    <w:pStyle w:val="SIText"/>
                  </w:pPr>
                  <w:r w:rsidRPr="002740CB">
                    <w:t>Process and maintain workplace information</w:t>
                  </w:r>
                </w:p>
              </w:tc>
            </w:tr>
            <w:tr w:rsidR="001507C5" w:rsidRPr="005C7EA8" w14:paraId="645D3AC1" w14:textId="77777777" w:rsidTr="00027952">
              <w:tc>
                <w:tcPr>
                  <w:tcW w:w="1718" w:type="dxa"/>
                </w:tcPr>
                <w:p w14:paraId="71BE7BED" w14:textId="77777777" w:rsidR="001507C5" w:rsidRPr="00883368" w:rsidRDefault="001507C5" w:rsidP="001507C5">
                  <w:pPr>
                    <w:pStyle w:val="SIText"/>
                  </w:pPr>
                  <w:r>
                    <w:t>BSBWOR204</w:t>
                  </w:r>
                </w:p>
              </w:tc>
              <w:tc>
                <w:tcPr>
                  <w:tcW w:w="5814" w:type="dxa"/>
                </w:tcPr>
                <w:p w14:paraId="33A537DF" w14:textId="77777777" w:rsidR="001507C5" w:rsidRPr="00883368" w:rsidRDefault="001507C5" w:rsidP="001507C5">
                  <w:pPr>
                    <w:pStyle w:val="SIText"/>
                  </w:pPr>
                  <w:r w:rsidRPr="002740CB">
                    <w:t>Use business technology</w:t>
                  </w:r>
                </w:p>
              </w:tc>
            </w:tr>
            <w:tr w:rsidR="001507C5" w:rsidRPr="005C7EA8" w14:paraId="1E4A7D12" w14:textId="77777777" w:rsidTr="00027952">
              <w:tc>
                <w:tcPr>
                  <w:tcW w:w="1718" w:type="dxa"/>
                </w:tcPr>
                <w:p w14:paraId="67A3E8A9" w14:textId="77777777" w:rsidR="001507C5" w:rsidRPr="00883368" w:rsidRDefault="001507C5" w:rsidP="001507C5">
                  <w:pPr>
                    <w:pStyle w:val="SIText"/>
                  </w:pPr>
                  <w:r w:rsidRPr="002740CB">
                    <w:t>BSBWRT301</w:t>
                  </w:r>
                </w:p>
              </w:tc>
              <w:tc>
                <w:tcPr>
                  <w:tcW w:w="5814" w:type="dxa"/>
                </w:tcPr>
                <w:p w14:paraId="1621807A" w14:textId="77777777" w:rsidR="001507C5" w:rsidRPr="00883368" w:rsidRDefault="001507C5" w:rsidP="001507C5">
                  <w:pPr>
                    <w:pStyle w:val="SIText"/>
                  </w:pPr>
                  <w:r w:rsidRPr="002740CB">
                    <w:t>Write simple documents</w:t>
                  </w:r>
                </w:p>
              </w:tc>
            </w:tr>
          </w:tbl>
          <w:p w14:paraId="2AACF096" w14:textId="77777777" w:rsidR="00BC3D0A" w:rsidRDefault="00BC3D0A" w:rsidP="00894FBB">
            <w:pPr>
              <w:rPr>
                <w:lang w:eastAsia="en-US"/>
              </w:rPr>
            </w:pPr>
          </w:p>
          <w:p w14:paraId="47966430" w14:textId="6D16DA38" w:rsidR="00BC3D0A" w:rsidRDefault="00BC3D0A" w:rsidP="00BC3D0A">
            <w:pPr>
              <w:pStyle w:val="SIText-Bold"/>
            </w:pPr>
            <w:r>
              <w:t>Group E</w:t>
            </w:r>
            <w:r w:rsidR="001F77BD">
              <w:t xml:space="preserve"> Additional electives</w:t>
            </w:r>
          </w:p>
          <w:p w14:paraId="20BE79B3" w14:textId="52DC2C95" w:rsidR="008B6275" w:rsidRDefault="008B6275" w:rsidP="008B6275">
            <w:pPr>
              <w:pStyle w:val="SIText"/>
            </w:pPr>
            <w:r w:rsidRPr="002F7B2F">
              <w:t>An asterisk (*) next to the unit code indicates that there are prerequisite requirements which must be met</w:t>
            </w:r>
            <w:r>
              <w:t xml:space="preserve"> </w:t>
            </w:r>
            <w:r w:rsidRPr="002F7B2F">
              <w:t>when packaging the qualification. Please refer to the Prerequisite requirements table for details.</w:t>
            </w:r>
          </w:p>
          <w:p w14:paraId="3BF783B0" w14:textId="77777777" w:rsidR="007B5A57" w:rsidRDefault="007B5A57" w:rsidP="008B6275">
            <w:pPr>
              <w:pStyle w:val="SIText"/>
            </w:pPr>
          </w:p>
          <w:tbl>
            <w:tblPr>
              <w:tblStyle w:val="TableGrid"/>
              <w:tblW w:w="0" w:type="auto"/>
              <w:tblLook w:val="04A0" w:firstRow="1" w:lastRow="0" w:firstColumn="1" w:lastColumn="0" w:noHBand="0" w:noVBand="1"/>
            </w:tblPr>
            <w:tblGrid>
              <w:gridCol w:w="1772"/>
              <w:gridCol w:w="7630"/>
            </w:tblGrid>
            <w:tr w:rsidR="003F6EC8" w:rsidRPr="005C7EA8" w14:paraId="3A3B4806" w14:textId="77777777" w:rsidTr="003F6EC8">
              <w:trPr>
                <w:ins w:id="17" w:author="Sue Hamilton" w:date="2019-01-31T18:08:00Z"/>
              </w:trPr>
              <w:tc>
                <w:tcPr>
                  <w:tcW w:w="1772" w:type="dxa"/>
                </w:tcPr>
                <w:p w14:paraId="5BC5F997" w14:textId="444B1166" w:rsidR="003F6EC8" w:rsidRPr="004516EC" w:rsidRDefault="003F6EC8" w:rsidP="003F6EC8">
                  <w:pPr>
                    <w:pStyle w:val="Temporarytext"/>
                    <w:rPr>
                      <w:ins w:id="18" w:author="Sue Hamilton" w:date="2019-01-31T18:08:00Z"/>
                    </w:rPr>
                  </w:pPr>
                  <w:ins w:id="19" w:author="Sue Hamilton" w:date="2019-01-31T18:08:00Z">
                    <w:r>
                      <w:t>ACMAIMXX1</w:t>
                    </w:r>
                  </w:ins>
                </w:p>
              </w:tc>
              <w:tc>
                <w:tcPr>
                  <w:tcW w:w="7630" w:type="dxa"/>
                </w:tcPr>
                <w:p w14:paraId="5504F517" w14:textId="0EE74B8D" w:rsidR="003F6EC8" w:rsidRPr="004516EC" w:rsidRDefault="003F6EC8" w:rsidP="003F6EC8">
                  <w:pPr>
                    <w:pStyle w:val="Temporarytext"/>
                    <w:rPr>
                      <w:ins w:id="20" w:author="Sue Hamilton" w:date="2019-01-31T18:08:00Z"/>
                    </w:rPr>
                  </w:pPr>
                  <w:ins w:id="21" w:author="Sue Hamilton" w:date="2019-01-31T18:08:00Z">
                    <w:r>
                      <w:t>Complete induction for incidents involving large animals</w:t>
                    </w:r>
                  </w:ins>
                </w:p>
              </w:tc>
            </w:tr>
            <w:tr w:rsidR="003F6EC8" w:rsidRPr="005C7EA8" w14:paraId="2F6E0249" w14:textId="77777777" w:rsidTr="003F6EC8">
              <w:tc>
                <w:tcPr>
                  <w:tcW w:w="1772" w:type="dxa"/>
                </w:tcPr>
                <w:p w14:paraId="330BA1CB" w14:textId="77777777" w:rsidR="003F6EC8" w:rsidRDefault="003F6EC8" w:rsidP="003F6EC8">
                  <w:pPr>
                    <w:pStyle w:val="SIText"/>
                  </w:pPr>
                  <w:r w:rsidRPr="004516EC">
                    <w:t xml:space="preserve">ACMEQU208 </w:t>
                  </w:r>
                </w:p>
              </w:tc>
              <w:tc>
                <w:tcPr>
                  <w:tcW w:w="7630" w:type="dxa"/>
                </w:tcPr>
                <w:p w14:paraId="604AC4D5" w14:textId="77777777" w:rsidR="003F6EC8" w:rsidRDefault="003F6EC8" w:rsidP="003F6EC8">
                  <w:pPr>
                    <w:pStyle w:val="SIText"/>
                  </w:pPr>
                  <w:r w:rsidRPr="004516EC">
                    <w:t>Manage personal health and fitness for working with horses</w:t>
                  </w:r>
                </w:p>
              </w:tc>
            </w:tr>
            <w:tr w:rsidR="003F6EC8" w:rsidRPr="005C7EA8" w14:paraId="4640C23B" w14:textId="77777777" w:rsidTr="003F6EC8">
              <w:tc>
                <w:tcPr>
                  <w:tcW w:w="1772" w:type="dxa"/>
                </w:tcPr>
                <w:p w14:paraId="2A5A7B5E" w14:textId="77777777" w:rsidR="003F6EC8" w:rsidRPr="008B6275" w:rsidRDefault="003F6EC8" w:rsidP="003F6EC8">
                  <w:pPr>
                    <w:pStyle w:val="SIText"/>
                  </w:pPr>
                  <w:r w:rsidRPr="008B6275">
                    <w:t>ACMEQU209*</w:t>
                  </w:r>
                </w:p>
              </w:tc>
              <w:tc>
                <w:tcPr>
                  <w:tcW w:w="7630" w:type="dxa"/>
                </w:tcPr>
                <w:p w14:paraId="6C3B9E9C" w14:textId="77777777" w:rsidR="003F6EC8" w:rsidRPr="004516EC" w:rsidRDefault="003F6EC8" w:rsidP="003F6EC8">
                  <w:pPr>
                    <w:pStyle w:val="SIText"/>
                  </w:pPr>
                  <w:r w:rsidRPr="00570431">
                    <w:t xml:space="preserve">Provide non-riding exercise to horses </w:t>
                  </w:r>
                </w:p>
              </w:tc>
            </w:tr>
            <w:tr w:rsidR="003F6EC8" w:rsidRPr="005C7EA8" w14:paraId="6E98B03E" w14:textId="77777777" w:rsidTr="003F6EC8">
              <w:tc>
                <w:tcPr>
                  <w:tcW w:w="1772" w:type="dxa"/>
                </w:tcPr>
                <w:p w14:paraId="37E87CB4" w14:textId="77777777" w:rsidR="003F6EC8" w:rsidRPr="00883368" w:rsidRDefault="003F6EC8" w:rsidP="003F6EC8">
                  <w:pPr>
                    <w:pStyle w:val="SIText"/>
                  </w:pPr>
                  <w:r w:rsidRPr="00104E30">
                    <w:t>BSBITU203</w:t>
                  </w:r>
                </w:p>
              </w:tc>
              <w:tc>
                <w:tcPr>
                  <w:tcW w:w="7630" w:type="dxa"/>
                </w:tcPr>
                <w:p w14:paraId="6D04DCD4" w14:textId="77777777" w:rsidR="003F6EC8" w:rsidRPr="00883368" w:rsidRDefault="003F6EC8" w:rsidP="003F6EC8">
                  <w:pPr>
                    <w:pStyle w:val="SIText"/>
                  </w:pPr>
                  <w:r w:rsidRPr="00104E30">
                    <w:t>Communicate electronically</w:t>
                  </w:r>
                </w:p>
              </w:tc>
            </w:tr>
            <w:tr w:rsidR="003F6EC8" w:rsidRPr="005C7EA8" w14:paraId="2C7412C9" w14:textId="77777777" w:rsidTr="003F6EC8">
              <w:tc>
                <w:tcPr>
                  <w:tcW w:w="1772" w:type="dxa"/>
                </w:tcPr>
                <w:p w14:paraId="72AE24D8" w14:textId="77777777" w:rsidR="003F6EC8" w:rsidRDefault="003F6EC8" w:rsidP="003F6EC8">
                  <w:pPr>
                    <w:pStyle w:val="SIText"/>
                  </w:pPr>
                  <w:r>
                    <w:t>BSBWOR202</w:t>
                  </w:r>
                </w:p>
              </w:tc>
              <w:tc>
                <w:tcPr>
                  <w:tcW w:w="7630" w:type="dxa"/>
                </w:tcPr>
                <w:p w14:paraId="1DC86915" w14:textId="77777777" w:rsidR="003F6EC8" w:rsidRPr="00104E30" w:rsidRDefault="003F6EC8" w:rsidP="003F6EC8">
                  <w:pPr>
                    <w:pStyle w:val="SIText"/>
                  </w:pPr>
                  <w:r w:rsidRPr="002740CB">
                    <w:t>Organise and complete daily work activities</w:t>
                  </w:r>
                </w:p>
              </w:tc>
            </w:tr>
            <w:tr w:rsidR="003F6EC8" w:rsidRPr="005C7EA8" w14:paraId="157DC22B" w14:textId="77777777" w:rsidTr="003F6EC8">
              <w:tc>
                <w:tcPr>
                  <w:tcW w:w="1772" w:type="dxa"/>
                </w:tcPr>
                <w:p w14:paraId="7C017FC8" w14:textId="77777777" w:rsidR="003F6EC8" w:rsidRPr="00883368" w:rsidRDefault="003F6EC8" w:rsidP="003F6EC8">
                  <w:pPr>
                    <w:pStyle w:val="SIText"/>
                  </w:pPr>
                  <w:r>
                    <w:t>BSBWOR203</w:t>
                  </w:r>
                </w:p>
              </w:tc>
              <w:tc>
                <w:tcPr>
                  <w:tcW w:w="7630" w:type="dxa"/>
                </w:tcPr>
                <w:p w14:paraId="609028E5" w14:textId="77777777" w:rsidR="003F6EC8" w:rsidRPr="00883368" w:rsidRDefault="003F6EC8" w:rsidP="003F6EC8">
                  <w:pPr>
                    <w:pStyle w:val="SIText"/>
                  </w:pPr>
                  <w:r w:rsidRPr="002740CB">
                    <w:t>Work effectively with others</w:t>
                  </w:r>
                </w:p>
              </w:tc>
            </w:tr>
            <w:tr w:rsidR="003F6EC8" w:rsidRPr="005C7EA8" w14:paraId="7F4F43B6" w14:textId="77777777" w:rsidTr="003F6EC8">
              <w:tc>
                <w:tcPr>
                  <w:tcW w:w="1772" w:type="dxa"/>
                </w:tcPr>
                <w:p w14:paraId="148EB175" w14:textId="77777777" w:rsidR="003F6EC8" w:rsidRDefault="003F6EC8" w:rsidP="003F6EC8">
                  <w:pPr>
                    <w:pStyle w:val="SIText"/>
                  </w:pPr>
                  <w:r>
                    <w:t>HLTAID003</w:t>
                  </w:r>
                </w:p>
              </w:tc>
              <w:tc>
                <w:tcPr>
                  <w:tcW w:w="7630" w:type="dxa"/>
                </w:tcPr>
                <w:p w14:paraId="413A9412" w14:textId="77777777" w:rsidR="003F6EC8" w:rsidRPr="002740CB" w:rsidRDefault="003F6EC8" w:rsidP="003F6EC8">
                  <w:pPr>
                    <w:pStyle w:val="SIText"/>
                  </w:pPr>
                  <w:r>
                    <w:t>Provide first aid</w:t>
                  </w:r>
                </w:p>
              </w:tc>
            </w:tr>
            <w:tr w:rsidR="003F6EC8" w:rsidRPr="005C7EA8" w14:paraId="6EB95111" w14:textId="77777777" w:rsidTr="003F6EC8">
              <w:trPr>
                <w:ins w:id="22" w:author="Sue Hamilton" w:date="2018-09-28T17:32:00Z"/>
              </w:trPr>
              <w:tc>
                <w:tcPr>
                  <w:tcW w:w="1772" w:type="dxa"/>
                </w:tcPr>
                <w:p w14:paraId="572079C5" w14:textId="597C8FCB" w:rsidR="003F6EC8" w:rsidRDefault="003F6EC8" w:rsidP="003F6EC8">
                  <w:pPr>
                    <w:pStyle w:val="SIText"/>
                    <w:rPr>
                      <w:ins w:id="23" w:author="Sue Hamilton" w:date="2018-09-28T17:32:00Z"/>
                    </w:rPr>
                  </w:pPr>
                  <w:ins w:id="24" w:author="Sue Hamilton" w:date="2018-09-28T17:32:00Z">
                    <w:r>
                      <w:t>RGRHBR305</w:t>
                    </w:r>
                  </w:ins>
                  <w:ins w:id="25" w:author="Sue Hamilton" w:date="2019-01-31T16:38:00Z">
                    <w:r>
                      <w:t>*</w:t>
                    </w:r>
                  </w:ins>
                </w:p>
              </w:tc>
              <w:tc>
                <w:tcPr>
                  <w:tcW w:w="7630" w:type="dxa"/>
                </w:tcPr>
                <w:p w14:paraId="13EC63B2" w14:textId="6E440B11" w:rsidR="003F6EC8" w:rsidRDefault="003F6EC8" w:rsidP="003F6EC8">
                  <w:pPr>
                    <w:pStyle w:val="SIText"/>
                    <w:rPr>
                      <w:ins w:id="26" w:author="Sue Hamilton" w:date="2018-09-28T17:32:00Z"/>
                    </w:rPr>
                  </w:pPr>
                  <w:ins w:id="27" w:author="Sue Hamilton" w:date="2018-09-28T17:32:00Z">
                    <w:r>
                      <w:t>Handle young horses</w:t>
                    </w:r>
                  </w:ins>
                </w:p>
              </w:tc>
            </w:tr>
            <w:tr w:rsidR="003F6EC8" w:rsidRPr="005C7EA8" w14:paraId="2558EAD5" w14:textId="77777777" w:rsidTr="003F6EC8">
              <w:trPr>
                <w:ins w:id="28" w:author="Sue Hamilton" w:date="2018-09-13T08:22:00Z"/>
              </w:trPr>
              <w:tc>
                <w:tcPr>
                  <w:tcW w:w="1772" w:type="dxa"/>
                </w:tcPr>
                <w:p w14:paraId="2A66552F" w14:textId="0FEF0F1D" w:rsidR="003F6EC8" w:rsidRDefault="003F6EC8" w:rsidP="003F6EC8">
                  <w:pPr>
                    <w:pStyle w:val="SIText"/>
                    <w:rPr>
                      <w:ins w:id="29" w:author="Sue Hamilton" w:date="2018-09-13T08:22:00Z"/>
                    </w:rPr>
                  </w:pPr>
                  <w:ins w:id="30" w:author="Sue Hamilton" w:date="2018-09-13T08:22:00Z">
                    <w:r>
                      <w:t>RGR</w:t>
                    </w:r>
                    <w:r w:rsidRPr="00883368">
                      <w:t>HBR3</w:t>
                    </w:r>
                  </w:ins>
                  <w:ins w:id="31" w:author="Sue Hamilton" w:date="2018-09-28T17:32:00Z">
                    <w:r>
                      <w:t>08</w:t>
                    </w:r>
                  </w:ins>
                </w:p>
              </w:tc>
              <w:tc>
                <w:tcPr>
                  <w:tcW w:w="7630" w:type="dxa"/>
                </w:tcPr>
                <w:p w14:paraId="32DEB881" w14:textId="7D4084CB" w:rsidR="003F6EC8" w:rsidRDefault="003F6EC8" w:rsidP="003F6EC8">
                  <w:pPr>
                    <w:pStyle w:val="SIText"/>
                    <w:rPr>
                      <w:ins w:id="32" w:author="Sue Hamilton" w:date="2018-09-13T08:22:00Z"/>
                    </w:rPr>
                  </w:pPr>
                  <w:ins w:id="33" w:author="Sue Hamilton" w:date="2018-09-13T08:22:00Z">
                    <w:r>
                      <w:t xml:space="preserve">Care for </w:t>
                    </w:r>
                  </w:ins>
                  <w:ins w:id="34" w:author="Sue Hamilton" w:date="2018-09-28T17:31:00Z">
                    <w:r>
                      <w:t>brood</w:t>
                    </w:r>
                  </w:ins>
                  <w:ins w:id="35" w:author="Sue Hamilton" w:date="2018-09-13T08:22:00Z">
                    <w:r>
                      <w:t>mares</w:t>
                    </w:r>
                  </w:ins>
                </w:p>
              </w:tc>
            </w:tr>
            <w:tr w:rsidR="003F6EC8" w:rsidRPr="005C7EA8" w14:paraId="681A8318" w14:textId="77777777" w:rsidTr="003F6EC8">
              <w:tc>
                <w:tcPr>
                  <w:tcW w:w="1772" w:type="dxa"/>
                </w:tcPr>
                <w:p w14:paraId="1EE5A0C5" w14:textId="77777777" w:rsidR="003F6EC8" w:rsidRPr="002740CB" w:rsidRDefault="003F6EC8" w:rsidP="003F6EC8">
                  <w:pPr>
                    <w:pStyle w:val="SIText"/>
                  </w:pPr>
                  <w:r w:rsidRPr="00B04D4E">
                    <w:t xml:space="preserve">RGRPSH203 </w:t>
                  </w:r>
                </w:p>
              </w:tc>
              <w:tc>
                <w:tcPr>
                  <w:tcW w:w="7630" w:type="dxa"/>
                </w:tcPr>
                <w:p w14:paraId="6A555E96" w14:textId="77777777" w:rsidR="003F6EC8" w:rsidRPr="00660512" w:rsidRDefault="003F6EC8" w:rsidP="003F6EC8">
                  <w:pPr>
                    <w:pStyle w:val="SIText"/>
                    <w:rPr>
                      <w:rFonts w:cs="Arial"/>
                      <w:color w:val="000000"/>
                      <w:szCs w:val="20"/>
                      <w:lang w:eastAsia="en-AU"/>
                    </w:rPr>
                  </w:pPr>
                  <w:r w:rsidRPr="00B04D4E">
                    <w:t>Perform basic driving tasks</w:t>
                  </w:r>
                </w:p>
              </w:tc>
            </w:tr>
            <w:tr w:rsidR="003F6EC8" w:rsidRPr="005C7EA8" w14:paraId="6033AEFB" w14:textId="77777777" w:rsidTr="003F6EC8">
              <w:tc>
                <w:tcPr>
                  <w:tcW w:w="1772" w:type="dxa"/>
                </w:tcPr>
                <w:p w14:paraId="5C24316B" w14:textId="77777777" w:rsidR="003F6EC8" w:rsidRPr="008B6275" w:rsidRDefault="003F6EC8" w:rsidP="003F6EC8">
                  <w:pPr>
                    <w:pStyle w:val="SIText"/>
                  </w:pPr>
                  <w:r w:rsidRPr="008B6275">
                    <w:t>RGRPSH204*</w:t>
                  </w:r>
                </w:p>
              </w:tc>
              <w:tc>
                <w:tcPr>
                  <w:tcW w:w="7630" w:type="dxa"/>
                </w:tcPr>
                <w:p w14:paraId="7388BFD1" w14:textId="77777777" w:rsidR="003F6EC8" w:rsidRPr="00660512" w:rsidRDefault="003F6EC8" w:rsidP="003F6EC8">
                  <w:pPr>
                    <w:pStyle w:val="SIText"/>
                    <w:rPr>
                      <w:rFonts w:cs="Arial"/>
                      <w:color w:val="000000"/>
                      <w:szCs w:val="20"/>
                      <w:lang w:eastAsia="en-AU"/>
                    </w:rPr>
                  </w:pPr>
                  <w:r>
                    <w:t>Prepare to d</w:t>
                  </w:r>
                  <w:r w:rsidRPr="00B04D4E">
                    <w:t>rive jog work</w:t>
                  </w:r>
                </w:p>
              </w:tc>
            </w:tr>
            <w:tr w:rsidR="003F6EC8" w:rsidRPr="005C7EA8" w14:paraId="52B94682" w14:textId="77777777" w:rsidTr="003F6EC8">
              <w:tc>
                <w:tcPr>
                  <w:tcW w:w="1772" w:type="dxa"/>
                </w:tcPr>
                <w:p w14:paraId="39CCCF57" w14:textId="77777777" w:rsidR="003F6EC8" w:rsidRPr="008B6275" w:rsidRDefault="003F6EC8" w:rsidP="003F6EC8">
                  <w:pPr>
                    <w:pStyle w:val="SIText"/>
                  </w:pPr>
                  <w:r w:rsidRPr="008B6275">
                    <w:t>RGRPSH205*</w:t>
                  </w:r>
                </w:p>
              </w:tc>
              <w:tc>
                <w:tcPr>
                  <w:tcW w:w="7630" w:type="dxa"/>
                </w:tcPr>
                <w:p w14:paraId="013B15A0" w14:textId="77777777" w:rsidR="003F6EC8" w:rsidRPr="00660512" w:rsidRDefault="003F6EC8" w:rsidP="003F6EC8">
                  <w:pPr>
                    <w:pStyle w:val="SIText"/>
                    <w:rPr>
                      <w:rFonts w:cs="Arial"/>
                      <w:color w:val="000000"/>
                      <w:szCs w:val="20"/>
                      <w:lang w:eastAsia="en-AU"/>
                    </w:rPr>
                  </w:pPr>
                  <w:r w:rsidRPr="00B04D4E">
                    <w:t xml:space="preserve">Perform basic riding </w:t>
                  </w:r>
                  <w:r>
                    <w:t>skills</w:t>
                  </w:r>
                  <w:r w:rsidRPr="00B04D4E">
                    <w:t xml:space="preserve"> in the racing industry</w:t>
                  </w:r>
                </w:p>
              </w:tc>
            </w:tr>
            <w:tr w:rsidR="003F6EC8" w:rsidRPr="005C7EA8" w14:paraId="57A80AEC" w14:textId="77777777" w:rsidTr="003F6EC8">
              <w:tc>
                <w:tcPr>
                  <w:tcW w:w="1772" w:type="dxa"/>
                </w:tcPr>
                <w:p w14:paraId="28D2C996" w14:textId="77777777" w:rsidR="003F6EC8" w:rsidRPr="00B04D4E" w:rsidRDefault="003F6EC8" w:rsidP="003F6EC8">
                  <w:pPr>
                    <w:pStyle w:val="SIText"/>
                  </w:pPr>
                  <w:r>
                    <w:t>RGRPSH211</w:t>
                  </w:r>
                </w:p>
              </w:tc>
              <w:tc>
                <w:tcPr>
                  <w:tcW w:w="7630" w:type="dxa"/>
                </w:tcPr>
                <w:p w14:paraId="398C5510" w14:textId="77777777" w:rsidR="003F6EC8" w:rsidRPr="00B04D4E" w:rsidRDefault="003F6EC8" w:rsidP="003F6EC8">
                  <w:pPr>
                    <w:pStyle w:val="SIText"/>
                  </w:pPr>
                  <w:r>
                    <w:t>Work effectively in the horse racing industry</w:t>
                  </w:r>
                </w:p>
              </w:tc>
            </w:tr>
            <w:tr w:rsidR="003F6EC8" w:rsidRPr="005C7EA8" w14:paraId="672A7C0F" w14:textId="77777777" w:rsidTr="003F6EC8">
              <w:tc>
                <w:tcPr>
                  <w:tcW w:w="1772" w:type="dxa"/>
                </w:tcPr>
                <w:p w14:paraId="64B7DDD8" w14:textId="77777777" w:rsidR="003F6EC8" w:rsidRPr="002740CB" w:rsidRDefault="003F6EC8" w:rsidP="003F6EC8">
                  <w:pPr>
                    <w:pStyle w:val="SIText"/>
                  </w:pPr>
                  <w:r w:rsidRPr="002740CB">
                    <w:t>RGRTRK303</w:t>
                  </w:r>
                </w:p>
              </w:tc>
              <w:tc>
                <w:tcPr>
                  <w:tcW w:w="7630" w:type="dxa"/>
                </w:tcPr>
                <w:p w14:paraId="7CC686B3" w14:textId="77777777" w:rsidR="003F6EC8" w:rsidRPr="00660512" w:rsidRDefault="003F6EC8" w:rsidP="003F6EC8">
                  <w:pPr>
                    <w:pStyle w:val="SIText"/>
                    <w:rPr>
                      <w:rFonts w:cs="Arial"/>
                      <w:color w:val="000000"/>
                      <w:szCs w:val="20"/>
                      <w:lang w:eastAsia="en-AU"/>
                    </w:rPr>
                  </w:pPr>
                  <w:r w:rsidRPr="002740CB">
                    <w:t>Provide emergency animal assistance</w:t>
                  </w:r>
                </w:p>
              </w:tc>
            </w:tr>
            <w:tr w:rsidR="003F6EC8" w:rsidRPr="005C7EA8" w14:paraId="4F940F8B" w14:textId="77777777" w:rsidTr="003F6EC8">
              <w:tc>
                <w:tcPr>
                  <w:tcW w:w="1772" w:type="dxa"/>
                </w:tcPr>
                <w:p w14:paraId="63E62F2D" w14:textId="77777777" w:rsidR="003F6EC8" w:rsidRPr="00883368" w:rsidRDefault="003F6EC8" w:rsidP="003F6EC8">
                  <w:pPr>
                    <w:pStyle w:val="SIText"/>
                  </w:pPr>
                  <w:r w:rsidRPr="002740CB">
                    <w:t>SISXEMR001</w:t>
                  </w:r>
                </w:p>
              </w:tc>
              <w:tc>
                <w:tcPr>
                  <w:tcW w:w="7630" w:type="dxa"/>
                </w:tcPr>
                <w:p w14:paraId="10ACC87D" w14:textId="77777777" w:rsidR="003F6EC8" w:rsidRPr="00883368" w:rsidRDefault="003F6EC8" w:rsidP="003F6EC8">
                  <w:pPr>
                    <w:pStyle w:val="SIText"/>
                  </w:pPr>
                  <w:r w:rsidRPr="002740CB">
                    <w:t>Respond to emergency situations</w:t>
                  </w:r>
                </w:p>
              </w:tc>
            </w:tr>
            <w:tr w:rsidR="003F6EC8" w:rsidRPr="005C7EA8" w14:paraId="53D5523D" w14:textId="77777777" w:rsidTr="003F6EC8">
              <w:tc>
                <w:tcPr>
                  <w:tcW w:w="1772" w:type="dxa"/>
                </w:tcPr>
                <w:p w14:paraId="7E2520CF" w14:textId="77777777" w:rsidR="003F6EC8" w:rsidRPr="002740CB" w:rsidRDefault="003F6EC8" w:rsidP="003F6EC8">
                  <w:pPr>
                    <w:pStyle w:val="SIText"/>
                  </w:pPr>
                  <w:r w:rsidRPr="002740CB">
                    <w:t>SITHFAB002</w:t>
                  </w:r>
                </w:p>
              </w:tc>
              <w:tc>
                <w:tcPr>
                  <w:tcW w:w="7630" w:type="dxa"/>
                </w:tcPr>
                <w:p w14:paraId="716892D1" w14:textId="77777777" w:rsidR="003F6EC8" w:rsidRPr="002740CB" w:rsidRDefault="003F6EC8" w:rsidP="003F6EC8">
                  <w:pPr>
                    <w:pStyle w:val="SIText"/>
                  </w:pPr>
                  <w:r w:rsidRPr="002740CB">
                    <w:t>Provide responsible service of alcohol</w:t>
                  </w:r>
                </w:p>
              </w:tc>
            </w:tr>
          </w:tbl>
          <w:p w14:paraId="39C0C0CF" w14:textId="77777777" w:rsidR="00BC3D0A" w:rsidRDefault="00BC3D0A" w:rsidP="00894FBB">
            <w:pPr>
              <w:rPr>
                <w:lang w:eastAsia="en-US"/>
              </w:rPr>
            </w:pPr>
          </w:p>
          <w:p w14:paraId="32B18617" w14:textId="77777777" w:rsidR="005B119D" w:rsidRPr="004D2710" w:rsidRDefault="005B119D" w:rsidP="004D2710">
            <w:pPr>
              <w:pStyle w:val="SITextHeading2"/>
              <w:rPr>
                <w:b w:val="0"/>
              </w:rPr>
            </w:pPr>
            <w:r w:rsidRPr="004D2710">
              <w:t>Prerequisite requirements</w:t>
            </w:r>
          </w:p>
          <w:p w14:paraId="5F71DF5E" w14:textId="22801D11" w:rsidR="005B119D" w:rsidRDefault="008B6275" w:rsidP="008B6275">
            <w:pPr>
              <w:pStyle w:val="SIText"/>
            </w:pPr>
            <w:r>
              <w:t>Note: Units listed in the Prerequisite requirement column that have their own prerequisite requirements are shown with an asterisk (*)</w:t>
            </w:r>
          </w:p>
          <w:tbl>
            <w:tblPr>
              <w:tblW w:w="0" w:type="auto"/>
              <w:tblLook w:val="04A0" w:firstRow="1" w:lastRow="0" w:firstColumn="1" w:lastColumn="0" w:noHBand="0" w:noVBand="1"/>
            </w:tblPr>
            <w:tblGrid>
              <w:gridCol w:w="3842"/>
              <w:gridCol w:w="5560"/>
            </w:tblGrid>
            <w:tr w:rsidR="00666C92" w:rsidRPr="004D2710" w14:paraId="315C05FD" w14:textId="77777777" w:rsidTr="00E36FA1">
              <w:tc>
                <w:tcPr>
                  <w:tcW w:w="3842" w:type="dxa"/>
                  <w:tcBorders>
                    <w:top w:val="single" w:sz="4" w:space="0" w:color="auto"/>
                    <w:left w:val="single" w:sz="4" w:space="0" w:color="auto"/>
                    <w:bottom w:val="single" w:sz="4" w:space="0" w:color="auto"/>
                    <w:right w:val="single" w:sz="4" w:space="0" w:color="auto"/>
                  </w:tcBorders>
                  <w:hideMark/>
                </w:tcPr>
                <w:p w14:paraId="2E931023" w14:textId="77777777" w:rsidR="00666C92" w:rsidRPr="004D2710" w:rsidRDefault="00666C92" w:rsidP="00666C92">
                  <w:pPr>
                    <w:pStyle w:val="SIText-Bold"/>
                  </w:pPr>
                  <w:r w:rsidRPr="004D2710">
                    <w:t>Unit of competency</w:t>
                  </w:r>
                </w:p>
              </w:tc>
              <w:tc>
                <w:tcPr>
                  <w:tcW w:w="5560" w:type="dxa"/>
                  <w:tcBorders>
                    <w:top w:val="single" w:sz="4" w:space="0" w:color="auto"/>
                    <w:left w:val="single" w:sz="4" w:space="0" w:color="auto"/>
                    <w:bottom w:val="single" w:sz="4" w:space="0" w:color="auto"/>
                    <w:right w:val="single" w:sz="4" w:space="0" w:color="auto"/>
                  </w:tcBorders>
                  <w:hideMark/>
                </w:tcPr>
                <w:p w14:paraId="5ADED346" w14:textId="77777777" w:rsidR="00666C92" w:rsidRPr="004D2710" w:rsidRDefault="00666C92" w:rsidP="00666C92">
                  <w:pPr>
                    <w:pStyle w:val="SIText-Bold"/>
                  </w:pPr>
                  <w:r w:rsidRPr="004D2710">
                    <w:t>Prerequisite requirement</w:t>
                  </w:r>
                </w:p>
              </w:tc>
            </w:tr>
            <w:tr w:rsidR="00666C92" w:rsidRPr="00D30BC5" w14:paraId="4E325FD5" w14:textId="77777777" w:rsidTr="00E36FA1">
              <w:tc>
                <w:tcPr>
                  <w:tcW w:w="3842" w:type="dxa"/>
                  <w:tcBorders>
                    <w:top w:val="single" w:sz="4" w:space="0" w:color="auto"/>
                    <w:left w:val="single" w:sz="4" w:space="0" w:color="auto"/>
                    <w:bottom w:val="single" w:sz="4" w:space="0" w:color="auto"/>
                    <w:right w:val="single" w:sz="4" w:space="0" w:color="auto"/>
                  </w:tcBorders>
                </w:tcPr>
                <w:p w14:paraId="325E816B" w14:textId="77777777" w:rsidR="00666C92" w:rsidRPr="007F20FE" w:rsidRDefault="00666C92" w:rsidP="00666C92">
                  <w:pPr>
                    <w:pStyle w:val="SIText"/>
                  </w:pPr>
                  <w:r w:rsidRPr="007F20FE">
                    <w:t>ACMEQU202 Handle horses safely</w:t>
                  </w:r>
                </w:p>
              </w:tc>
              <w:tc>
                <w:tcPr>
                  <w:tcW w:w="5560" w:type="dxa"/>
                  <w:tcBorders>
                    <w:top w:val="single" w:sz="4" w:space="0" w:color="auto"/>
                    <w:left w:val="single" w:sz="4" w:space="0" w:color="auto"/>
                    <w:bottom w:val="single" w:sz="4" w:space="0" w:color="auto"/>
                    <w:right w:val="single" w:sz="4" w:space="0" w:color="auto"/>
                  </w:tcBorders>
                </w:tcPr>
                <w:p w14:paraId="6E97BCC9" w14:textId="77777777" w:rsidR="00666C92" w:rsidRPr="00D30BC5" w:rsidRDefault="00666C92" w:rsidP="00666C92">
                  <w:pPr>
                    <w:pStyle w:val="SIText"/>
                  </w:pPr>
                  <w:r>
                    <w:t>ACMEQU205 Apply knowledge of horse behaviour</w:t>
                  </w:r>
                </w:p>
              </w:tc>
            </w:tr>
            <w:tr w:rsidR="00570431" w:rsidRPr="00D30BC5" w14:paraId="45DFA6EF" w14:textId="77777777" w:rsidTr="00E36FA1">
              <w:tc>
                <w:tcPr>
                  <w:tcW w:w="3842" w:type="dxa"/>
                  <w:tcBorders>
                    <w:top w:val="single" w:sz="4" w:space="0" w:color="auto"/>
                    <w:left w:val="single" w:sz="4" w:space="0" w:color="auto"/>
                    <w:bottom w:val="single" w:sz="4" w:space="0" w:color="auto"/>
                    <w:right w:val="single" w:sz="4" w:space="0" w:color="auto"/>
                  </w:tcBorders>
                </w:tcPr>
                <w:p w14:paraId="7D934F1C" w14:textId="77777777" w:rsidR="00570431" w:rsidRPr="007F20FE" w:rsidRDefault="00570431" w:rsidP="008D4261">
                  <w:pPr>
                    <w:pStyle w:val="SIText"/>
                  </w:pPr>
                  <w:r w:rsidRPr="007F20FE">
                    <w:t xml:space="preserve">ACMEQU209 Provide non-riding exercise to horses </w:t>
                  </w:r>
                </w:p>
              </w:tc>
              <w:tc>
                <w:tcPr>
                  <w:tcW w:w="5560" w:type="dxa"/>
                  <w:tcBorders>
                    <w:top w:val="single" w:sz="4" w:space="0" w:color="auto"/>
                    <w:left w:val="single" w:sz="4" w:space="0" w:color="auto"/>
                    <w:bottom w:val="single" w:sz="4" w:space="0" w:color="auto"/>
                    <w:right w:val="single" w:sz="4" w:space="0" w:color="auto"/>
                  </w:tcBorders>
                </w:tcPr>
                <w:p w14:paraId="174ED21F" w14:textId="6E56FFB2" w:rsidR="00570431" w:rsidRPr="003C02A6" w:rsidRDefault="00570431">
                  <w:pPr>
                    <w:pStyle w:val="SIText"/>
                  </w:pPr>
                  <w:r w:rsidRPr="003C02A6">
                    <w:t xml:space="preserve">ACMEQU202 Handle horses safely* </w:t>
                  </w:r>
                  <w:ins w:id="36" w:author="Sue Hamilton" w:date="2019-01-31T16:37:00Z">
                    <w:r w:rsidR="00E36FA1">
                      <w:br/>
                      <w:t>ACMEQU205 Apply knowledge of horse behaviour</w:t>
                    </w:r>
                  </w:ins>
                </w:p>
              </w:tc>
            </w:tr>
            <w:tr w:rsidR="00E36FA1" w:rsidRPr="00D30BC5" w14:paraId="36AC344F" w14:textId="77777777" w:rsidTr="00E36FA1">
              <w:trPr>
                <w:ins w:id="37" w:author="Sue Hamilton" w:date="2019-01-31T16:36:00Z"/>
              </w:trPr>
              <w:tc>
                <w:tcPr>
                  <w:tcW w:w="3842" w:type="dxa"/>
                  <w:tcBorders>
                    <w:top w:val="single" w:sz="4" w:space="0" w:color="auto"/>
                    <w:left w:val="single" w:sz="4" w:space="0" w:color="auto"/>
                    <w:bottom w:val="single" w:sz="4" w:space="0" w:color="auto"/>
                    <w:right w:val="single" w:sz="4" w:space="0" w:color="auto"/>
                  </w:tcBorders>
                </w:tcPr>
                <w:p w14:paraId="0E55F232" w14:textId="41D668BA" w:rsidR="00E36FA1" w:rsidRPr="007F20FE" w:rsidRDefault="00E36FA1" w:rsidP="00E36FA1">
                  <w:pPr>
                    <w:pStyle w:val="SIText"/>
                    <w:rPr>
                      <w:ins w:id="38" w:author="Sue Hamilton" w:date="2019-01-31T16:36:00Z"/>
                    </w:rPr>
                  </w:pPr>
                  <w:ins w:id="39" w:author="Sue Hamilton" w:date="2019-01-31T16:37:00Z">
                    <w:r>
                      <w:t>RGRHBR305</w:t>
                    </w:r>
                  </w:ins>
                  <w:ins w:id="40" w:author="Sue Hamilton" w:date="2019-01-31T16:38:00Z">
                    <w:r>
                      <w:t xml:space="preserve"> Handle young horses</w:t>
                    </w:r>
                  </w:ins>
                </w:p>
              </w:tc>
              <w:tc>
                <w:tcPr>
                  <w:tcW w:w="5560" w:type="dxa"/>
                  <w:tcBorders>
                    <w:top w:val="single" w:sz="4" w:space="0" w:color="auto"/>
                    <w:left w:val="single" w:sz="4" w:space="0" w:color="auto"/>
                    <w:bottom w:val="single" w:sz="4" w:space="0" w:color="auto"/>
                    <w:right w:val="single" w:sz="4" w:space="0" w:color="auto"/>
                  </w:tcBorders>
                </w:tcPr>
                <w:p w14:paraId="12392E26" w14:textId="2191F995" w:rsidR="00E36FA1" w:rsidRPr="003C02A6" w:rsidRDefault="00E36FA1" w:rsidP="00E36FA1">
                  <w:pPr>
                    <w:pStyle w:val="SIText"/>
                    <w:rPr>
                      <w:ins w:id="41" w:author="Sue Hamilton" w:date="2019-01-31T16:36:00Z"/>
                    </w:rPr>
                  </w:pPr>
                  <w:ins w:id="42" w:author="Sue Hamilton" w:date="2019-01-31T16:37:00Z">
                    <w:r w:rsidRPr="003C02A6">
                      <w:t xml:space="preserve">ACMEQU202 Handle horses safely* </w:t>
                    </w:r>
                    <w:r>
                      <w:br/>
                      <w:t>ACMEQU205 Apply knowledge of horse behaviour</w:t>
                    </w:r>
                  </w:ins>
                </w:p>
              </w:tc>
            </w:tr>
            <w:tr w:rsidR="00E36FA1" w:rsidRPr="00D30BC5" w14:paraId="21279CA6" w14:textId="77777777" w:rsidTr="00E36FA1">
              <w:tc>
                <w:tcPr>
                  <w:tcW w:w="3842" w:type="dxa"/>
                  <w:tcBorders>
                    <w:top w:val="single" w:sz="4" w:space="0" w:color="auto"/>
                    <w:left w:val="single" w:sz="4" w:space="0" w:color="auto"/>
                    <w:bottom w:val="single" w:sz="4" w:space="0" w:color="auto"/>
                    <w:right w:val="single" w:sz="4" w:space="0" w:color="auto"/>
                  </w:tcBorders>
                </w:tcPr>
                <w:p w14:paraId="3013F717" w14:textId="77777777" w:rsidR="00E36FA1" w:rsidRPr="007F20FE" w:rsidRDefault="00E36FA1" w:rsidP="00E36FA1">
                  <w:pPr>
                    <w:pStyle w:val="SIText"/>
                  </w:pPr>
                  <w:r w:rsidRPr="007F20FE">
                    <w:t>RGRPSH202 Assist with transportation of horses</w:t>
                  </w:r>
                </w:p>
              </w:tc>
              <w:tc>
                <w:tcPr>
                  <w:tcW w:w="5560" w:type="dxa"/>
                  <w:tcBorders>
                    <w:top w:val="single" w:sz="4" w:space="0" w:color="auto"/>
                    <w:left w:val="single" w:sz="4" w:space="0" w:color="auto"/>
                    <w:bottom w:val="single" w:sz="4" w:space="0" w:color="auto"/>
                    <w:right w:val="single" w:sz="4" w:space="0" w:color="auto"/>
                  </w:tcBorders>
                </w:tcPr>
                <w:p w14:paraId="08FB0626" w14:textId="77777777" w:rsidR="00E36FA1" w:rsidRPr="003C02A6" w:rsidRDefault="00E36FA1" w:rsidP="00E36FA1">
                  <w:pPr>
                    <w:pStyle w:val="SIText"/>
                  </w:pPr>
                  <w:r w:rsidRPr="009C3EFE">
                    <w:t xml:space="preserve">RGRPSH201 Handle racehorses </w:t>
                  </w:r>
                  <w:r w:rsidRPr="003C02A6">
                    <w:t>in stables and at trackwork</w:t>
                  </w:r>
                </w:p>
              </w:tc>
            </w:tr>
            <w:tr w:rsidR="00E36FA1" w:rsidRPr="00821EDF" w14:paraId="479E855A" w14:textId="77777777" w:rsidTr="00E36FA1">
              <w:tc>
                <w:tcPr>
                  <w:tcW w:w="3842" w:type="dxa"/>
                  <w:tcBorders>
                    <w:top w:val="single" w:sz="4" w:space="0" w:color="auto"/>
                    <w:left w:val="single" w:sz="4" w:space="0" w:color="auto"/>
                    <w:bottom w:val="single" w:sz="4" w:space="0" w:color="auto"/>
                    <w:right w:val="single" w:sz="4" w:space="0" w:color="auto"/>
                  </w:tcBorders>
                </w:tcPr>
                <w:p w14:paraId="07B152AB" w14:textId="77777777" w:rsidR="00E36FA1" w:rsidRPr="007F20FE" w:rsidRDefault="00E36FA1" w:rsidP="00E36FA1">
                  <w:pPr>
                    <w:pStyle w:val="SIText"/>
                  </w:pPr>
                  <w:r w:rsidRPr="007F20FE">
                    <w:t xml:space="preserve">RGRPSH204 </w:t>
                  </w:r>
                  <w:r w:rsidRPr="007F20FE">
                    <w:rPr>
                      <w:rStyle w:val="TemporarytextChar"/>
                      <w:color w:val="auto"/>
                    </w:rPr>
                    <w:t>Prepare to</w:t>
                  </w:r>
                  <w:r w:rsidRPr="007F20FE">
                    <w:t xml:space="preserve"> drive jog work</w:t>
                  </w:r>
                </w:p>
              </w:tc>
              <w:tc>
                <w:tcPr>
                  <w:tcW w:w="5560" w:type="dxa"/>
                  <w:tcBorders>
                    <w:top w:val="single" w:sz="4" w:space="0" w:color="auto"/>
                    <w:left w:val="single" w:sz="4" w:space="0" w:color="auto"/>
                    <w:bottom w:val="single" w:sz="4" w:space="0" w:color="auto"/>
                    <w:right w:val="single" w:sz="4" w:space="0" w:color="auto"/>
                  </w:tcBorders>
                </w:tcPr>
                <w:p w14:paraId="38BD0CBD" w14:textId="77777777" w:rsidR="00E36FA1" w:rsidRPr="00821EDF" w:rsidRDefault="00E36FA1" w:rsidP="00E36FA1">
                  <w:pPr>
                    <w:pStyle w:val="SIText"/>
                  </w:pPr>
                  <w:r w:rsidRPr="00821EDF">
                    <w:t>RGRPSH203 Perform basic driving tasks</w:t>
                  </w:r>
                </w:p>
              </w:tc>
            </w:tr>
            <w:tr w:rsidR="00E36FA1" w:rsidRPr="00821EDF" w14:paraId="0DE4BD96" w14:textId="77777777" w:rsidTr="00E36FA1">
              <w:tc>
                <w:tcPr>
                  <w:tcW w:w="3842" w:type="dxa"/>
                  <w:tcBorders>
                    <w:top w:val="single" w:sz="4" w:space="0" w:color="auto"/>
                    <w:left w:val="single" w:sz="4" w:space="0" w:color="auto"/>
                    <w:bottom w:val="single" w:sz="4" w:space="0" w:color="auto"/>
                    <w:right w:val="single" w:sz="4" w:space="0" w:color="auto"/>
                  </w:tcBorders>
                </w:tcPr>
                <w:p w14:paraId="276EAD9B" w14:textId="77777777" w:rsidR="00E36FA1" w:rsidRPr="007F20FE" w:rsidRDefault="00E36FA1" w:rsidP="00E36FA1">
                  <w:pPr>
                    <w:pStyle w:val="SIText"/>
                  </w:pPr>
                  <w:r w:rsidRPr="007F20FE">
                    <w:t>RGRPSH205 Perform basic riding skills in the racing industry</w:t>
                  </w:r>
                </w:p>
              </w:tc>
              <w:tc>
                <w:tcPr>
                  <w:tcW w:w="5560" w:type="dxa"/>
                  <w:tcBorders>
                    <w:top w:val="single" w:sz="4" w:space="0" w:color="auto"/>
                    <w:left w:val="single" w:sz="4" w:space="0" w:color="auto"/>
                    <w:bottom w:val="single" w:sz="4" w:space="0" w:color="auto"/>
                    <w:right w:val="single" w:sz="4" w:space="0" w:color="auto"/>
                  </w:tcBorders>
                </w:tcPr>
                <w:p w14:paraId="5C06D9F7" w14:textId="77777777" w:rsidR="00E36FA1" w:rsidRPr="00220272" w:rsidRDefault="00E36FA1" w:rsidP="00E36FA1">
                  <w:pPr>
                    <w:pStyle w:val="SIText"/>
                  </w:pPr>
                  <w:r w:rsidRPr="00220272">
                    <w:t xml:space="preserve">RGRPSH201 Handle racehorses </w:t>
                  </w:r>
                  <w:r w:rsidRPr="007D5DFF">
                    <w:t>in stables and at trackwork</w:t>
                  </w:r>
                </w:p>
              </w:tc>
            </w:tr>
            <w:tr w:rsidR="00E36FA1" w:rsidRPr="00821EDF" w14:paraId="324ED642" w14:textId="77777777" w:rsidTr="00E36FA1">
              <w:tc>
                <w:tcPr>
                  <w:tcW w:w="3842" w:type="dxa"/>
                  <w:tcBorders>
                    <w:top w:val="single" w:sz="4" w:space="0" w:color="auto"/>
                    <w:left w:val="single" w:sz="4" w:space="0" w:color="auto"/>
                    <w:bottom w:val="single" w:sz="4" w:space="0" w:color="auto"/>
                    <w:right w:val="single" w:sz="4" w:space="0" w:color="auto"/>
                  </w:tcBorders>
                </w:tcPr>
                <w:p w14:paraId="1B49E9B4" w14:textId="77777777" w:rsidR="00E36FA1" w:rsidRPr="007F20FE" w:rsidRDefault="00E36FA1" w:rsidP="00E36FA1">
                  <w:pPr>
                    <w:pStyle w:val="SIText"/>
                  </w:pPr>
                  <w:r w:rsidRPr="007F20FE">
                    <w:t>RGRPSH207 Perform racing stable duties</w:t>
                  </w:r>
                </w:p>
              </w:tc>
              <w:tc>
                <w:tcPr>
                  <w:tcW w:w="5560" w:type="dxa"/>
                  <w:tcBorders>
                    <w:top w:val="single" w:sz="4" w:space="0" w:color="auto"/>
                    <w:left w:val="single" w:sz="4" w:space="0" w:color="auto"/>
                    <w:bottom w:val="single" w:sz="4" w:space="0" w:color="auto"/>
                    <w:right w:val="single" w:sz="4" w:space="0" w:color="auto"/>
                  </w:tcBorders>
                </w:tcPr>
                <w:p w14:paraId="7D97596E" w14:textId="77777777" w:rsidR="00E36FA1" w:rsidRPr="00821EDF" w:rsidRDefault="00E36FA1" w:rsidP="00E36FA1">
                  <w:pPr>
                    <w:pStyle w:val="SIText"/>
                  </w:pPr>
                  <w:r w:rsidRPr="00530537">
                    <w:t>RGRPSH201 Handle racehorses in stables and at trackwork</w:t>
                  </w:r>
                </w:p>
              </w:tc>
            </w:tr>
            <w:tr w:rsidR="00E36FA1" w:rsidRPr="00821EDF" w14:paraId="1149D91A" w14:textId="77777777" w:rsidTr="00E36FA1">
              <w:tc>
                <w:tcPr>
                  <w:tcW w:w="3842" w:type="dxa"/>
                  <w:tcBorders>
                    <w:top w:val="single" w:sz="4" w:space="0" w:color="auto"/>
                    <w:left w:val="single" w:sz="4" w:space="0" w:color="auto"/>
                    <w:bottom w:val="single" w:sz="4" w:space="0" w:color="auto"/>
                    <w:right w:val="single" w:sz="4" w:space="0" w:color="auto"/>
                  </w:tcBorders>
                </w:tcPr>
                <w:p w14:paraId="157E8137" w14:textId="77777777" w:rsidR="00E36FA1" w:rsidRPr="007F20FE" w:rsidRDefault="00E36FA1" w:rsidP="00E36FA1">
                  <w:pPr>
                    <w:pStyle w:val="SIText"/>
                  </w:pPr>
                  <w:r w:rsidRPr="007F20FE">
                    <w:t>RGRPSH209 Attend horses at race meetings and trials</w:t>
                  </w:r>
                </w:p>
              </w:tc>
              <w:tc>
                <w:tcPr>
                  <w:tcW w:w="5560" w:type="dxa"/>
                  <w:tcBorders>
                    <w:top w:val="single" w:sz="4" w:space="0" w:color="auto"/>
                    <w:left w:val="single" w:sz="4" w:space="0" w:color="auto"/>
                    <w:bottom w:val="single" w:sz="4" w:space="0" w:color="auto"/>
                    <w:right w:val="single" w:sz="4" w:space="0" w:color="auto"/>
                  </w:tcBorders>
                </w:tcPr>
                <w:p w14:paraId="312FC94A" w14:textId="77777777" w:rsidR="00E36FA1" w:rsidRPr="00821EDF" w:rsidRDefault="00E36FA1" w:rsidP="00E36FA1">
                  <w:pPr>
                    <w:pStyle w:val="SIText"/>
                  </w:pPr>
                  <w:r w:rsidRPr="00530537">
                    <w:t>RGRPSH201 Handle racehorses in stables and at trackwork</w:t>
                  </w:r>
                </w:p>
              </w:tc>
            </w:tr>
          </w:tbl>
          <w:p w14:paraId="591A7D48" w14:textId="77777777" w:rsidR="00666C92" w:rsidRDefault="00666C92" w:rsidP="008E7B69"/>
          <w:p w14:paraId="68450DE4" w14:textId="77777777" w:rsidR="005B119D" w:rsidRDefault="005B119D" w:rsidP="008E7B69"/>
        </w:tc>
      </w:tr>
    </w:tbl>
    <w:p w14:paraId="0731FAC8"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217B486A" w14:textId="77777777" w:rsidTr="00D53E15">
        <w:trPr>
          <w:trHeight w:val="2591"/>
        </w:trPr>
        <w:tc>
          <w:tcPr>
            <w:tcW w:w="5000" w:type="pct"/>
            <w:shd w:val="clear" w:color="auto" w:fill="auto"/>
          </w:tcPr>
          <w:p w14:paraId="236E7704" w14:textId="77777777" w:rsidR="005C7EA8" w:rsidRDefault="000C13F1" w:rsidP="000C13F1">
            <w:pPr>
              <w:pStyle w:val="SITextHeading2"/>
              <w:rPr>
                <w:b w:val="0"/>
              </w:rPr>
            </w:pPr>
            <w:r w:rsidRPr="000C13F1">
              <w:t>Qualification Mapping Information</w:t>
            </w:r>
          </w:p>
          <w:p w14:paraId="5FD89C4F" w14:textId="77777777" w:rsidR="000C13F1" w:rsidRDefault="000C13F1" w:rsidP="000C13F1">
            <w:pPr>
              <w:rPr>
                <w:lang w:eastAsia="en-US"/>
              </w:rPr>
            </w:pPr>
          </w:p>
          <w:tbl>
            <w:tblPr>
              <w:tblStyle w:val="TableGrid"/>
              <w:tblW w:w="4915" w:type="pct"/>
              <w:tblLook w:val="04A0" w:firstRow="1" w:lastRow="0" w:firstColumn="1" w:lastColumn="0" w:noHBand="0" w:noVBand="1"/>
            </w:tblPr>
            <w:tblGrid>
              <w:gridCol w:w="1933"/>
              <w:gridCol w:w="2078"/>
              <w:gridCol w:w="2628"/>
              <w:gridCol w:w="2603"/>
            </w:tblGrid>
            <w:tr w:rsidR="000C13F1" w:rsidRPr="00923720" w14:paraId="5B0FAAE4" w14:textId="77777777" w:rsidTr="00A073B6">
              <w:trPr>
                <w:tblHeader/>
              </w:trPr>
              <w:tc>
                <w:tcPr>
                  <w:tcW w:w="1046" w:type="pct"/>
                </w:tcPr>
                <w:p w14:paraId="13F163F6" w14:textId="77777777" w:rsidR="000C13F1" w:rsidRPr="000C13F1" w:rsidRDefault="000C13F1" w:rsidP="000C13F1">
                  <w:pPr>
                    <w:pStyle w:val="SIText-Bold"/>
                  </w:pPr>
                  <w:r w:rsidRPr="000C13F1">
                    <w:t>Code and title current version</w:t>
                  </w:r>
                </w:p>
              </w:tc>
              <w:tc>
                <w:tcPr>
                  <w:tcW w:w="1124" w:type="pct"/>
                </w:tcPr>
                <w:p w14:paraId="2E947F01" w14:textId="77777777" w:rsidR="000C13F1" w:rsidRPr="000C13F1" w:rsidRDefault="000C13F1" w:rsidP="000C13F1">
                  <w:pPr>
                    <w:pStyle w:val="SIText-Bold"/>
                  </w:pPr>
                  <w:r w:rsidRPr="000C13F1">
                    <w:t>Code and title previous version</w:t>
                  </w:r>
                </w:p>
              </w:tc>
              <w:tc>
                <w:tcPr>
                  <w:tcW w:w="1422" w:type="pct"/>
                </w:tcPr>
                <w:p w14:paraId="11D90A67" w14:textId="77777777" w:rsidR="000C13F1" w:rsidRPr="000C13F1" w:rsidRDefault="000C13F1" w:rsidP="000C13F1">
                  <w:pPr>
                    <w:pStyle w:val="SIText-Bold"/>
                  </w:pPr>
                  <w:r w:rsidRPr="000C13F1">
                    <w:t>Comments</w:t>
                  </w:r>
                </w:p>
              </w:tc>
              <w:tc>
                <w:tcPr>
                  <w:tcW w:w="1408" w:type="pct"/>
                </w:tcPr>
                <w:p w14:paraId="4E70DE5E" w14:textId="77777777" w:rsidR="000C13F1" w:rsidRPr="000C13F1" w:rsidRDefault="000C13F1" w:rsidP="000C13F1">
                  <w:pPr>
                    <w:pStyle w:val="SIText-Bold"/>
                  </w:pPr>
                  <w:r w:rsidRPr="000C13F1">
                    <w:t>Equivalence status</w:t>
                  </w:r>
                </w:p>
              </w:tc>
            </w:tr>
            <w:tr w:rsidR="007B5A57" w:rsidRPr="00923720" w14:paraId="7157B409" w14:textId="77777777" w:rsidTr="00A073B6">
              <w:trPr>
                <w:tblHeader/>
              </w:trPr>
              <w:tc>
                <w:tcPr>
                  <w:tcW w:w="1046" w:type="pct"/>
                </w:tcPr>
                <w:p w14:paraId="44B56CBF" w14:textId="6FAD22B4" w:rsidR="007B5A57" w:rsidRPr="000C13F1" w:rsidRDefault="007B5A57" w:rsidP="007B5A57">
                  <w:pPr>
                    <w:pStyle w:val="SITabletext"/>
                  </w:pPr>
                  <w:r w:rsidRPr="005B0968">
                    <w:rPr>
                      <w:color w:val="auto"/>
                    </w:rPr>
                    <w:t>RGR2021</w:t>
                  </w:r>
                  <w:r>
                    <w:rPr>
                      <w:color w:val="auto"/>
                    </w:rPr>
                    <w:t>8</w:t>
                  </w:r>
                  <w:r w:rsidRPr="005B0968">
                    <w:rPr>
                      <w:color w:val="auto"/>
                    </w:rPr>
                    <w:t xml:space="preserve"> Certificate II in Racing Industry</w:t>
                  </w:r>
                  <w:r>
                    <w:rPr>
                      <w:color w:val="auto"/>
                    </w:rPr>
                    <w:t xml:space="preserve"> (Release 2)</w:t>
                  </w:r>
                </w:p>
              </w:tc>
              <w:tc>
                <w:tcPr>
                  <w:tcW w:w="1124" w:type="pct"/>
                </w:tcPr>
                <w:p w14:paraId="7F19C661" w14:textId="77BED98E" w:rsidR="007B5A57" w:rsidRPr="000C13F1" w:rsidRDefault="007B5A57" w:rsidP="007B5A57">
                  <w:pPr>
                    <w:pStyle w:val="SITabletext"/>
                  </w:pPr>
                  <w:r w:rsidRPr="005B0968">
                    <w:rPr>
                      <w:color w:val="auto"/>
                    </w:rPr>
                    <w:t>RGR20218 Certificate II in Racing Industry</w:t>
                  </w:r>
                  <w:r>
                    <w:rPr>
                      <w:color w:val="auto"/>
                    </w:rPr>
                    <w:t xml:space="preserve"> (Release 1)</w:t>
                  </w:r>
                </w:p>
              </w:tc>
              <w:tc>
                <w:tcPr>
                  <w:tcW w:w="1422" w:type="pct"/>
                </w:tcPr>
                <w:p w14:paraId="3AE5A15B" w14:textId="5A3FAF25" w:rsidR="007B5A57" w:rsidRDefault="00E31153" w:rsidP="007B5A57">
                  <w:pPr>
                    <w:pStyle w:val="SIText"/>
                  </w:pPr>
                  <w:r>
                    <w:t>Updated c</w:t>
                  </w:r>
                  <w:r w:rsidR="007B5A57">
                    <w:t xml:space="preserve">odes </w:t>
                  </w:r>
                  <w:r>
                    <w:t>for</w:t>
                  </w:r>
                  <w:r w:rsidR="007B5A57">
                    <w:t xml:space="preserve"> ACM</w:t>
                  </w:r>
                  <w:ins w:id="43" w:author="Sue Hamilton" w:date="2019-01-31T16:39:00Z">
                    <w:r w:rsidR="00E36FA1">
                      <w:t>HBR</w:t>
                    </w:r>
                  </w:ins>
                  <w:r w:rsidR="007B5A57">
                    <w:t xml:space="preserve"> units </w:t>
                  </w:r>
                  <w:r>
                    <w:t>recoded to</w:t>
                  </w:r>
                  <w:r w:rsidR="007B5A57">
                    <w:t xml:space="preserve"> RGR</w:t>
                  </w:r>
                  <w:ins w:id="44" w:author="Sue Hamilton" w:date="2019-01-31T16:39:00Z">
                    <w:r w:rsidR="00E36FA1">
                      <w:t>HBR</w:t>
                    </w:r>
                  </w:ins>
                  <w:r w:rsidR="007B5A57">
                    <w:t xml:space="preserve"> </w:t>
                  </w:r>
                </w:p>
                <w:p w14:paraId="3EBB6276" w14:textId="14C75039" w:rsidR="007B5A57" w:rsidRDefault="009811B2" w:rsidP="007B5A57">
                  <w:pPr>
                    <w:pStyle w:val="SIText"/>
                    <w:rPr>
                      <w:ins w:id="45" w:author="Sue Hamilton" w:date="2019-01-31T16:34:00Z"/>
                    </w:rPr>
                  </w:pPr>
                  <w:r>
                    <w:t>Packaging rules and e</w:t>
                  </w:r>
                  <w:r w:rsidR="007B5A57">
                    <w:t xml:space="preserve">lectives for Stud Hand specialisation updated </w:t>
                  </w:r>
                </w:p>
                <w:p w14:paraId="1ADC8621" w14:textId="2740E7D3" w:rsidR="007B5A57" w:rsidRPr="000C13F1" w:rsidRDefault="003F6EC8" w:rsidP="007B5A57">
                  <w:pPr>
                    <w:pStyle w:val="SIText"/>
                  </w:pPr>
                  <w:ins w:id="46" w:author="Sue Hamilton" w:date="2019-01-31T18:10:00Z">
                    <w:r>
                      <w:t xml:space="preserve">Three </w:t>
                    </w:r>
                  </w:ins>
                  <w:ins w:id="47" w:author="Sue Hamilton" w:date="2019-01-31T16:34:00Z">
                    <w:r w:rsidR="00E36FA1">
                      <w:t>units added to electives</w:t>
                    </w:r>
                  </w:ins>
                </w:p>
              </w:tc>
              <w:tc>
                <w:tcPr>
                  <w:tcW w:w="1408" w:type="pct"/>
                </w:tcPr>
                <w:p w14:paraId="19126274" w14:textId="10E505C8" w:rsidR="007B5A57" w:rsidRPr="000C13F1" w:rsidRDefault="007B5A57" w:rsidP="007B5A57">
                  <w:pPr>
                    <w:pStyle w:val="SIText"/>
                  </w:pPr>
                  <w:r>
                    <w:t>Equivalent qualification</w:t>
                  </w:r>
                </w:p>
              </w:tc>
            </w:tr>
          </w:tbl>
          <w:p w14:paraId="679A31F4" w14:textId="572F42CF" w:rsidR="000C13F1" w:rsidRPr="000C13F1" w:rsidRDefault="000C13F1" w:rsidP="000C13F1">
            <w:pPr>
              <w:rPr>
                <w:lang w:eastAsia="en-US"/>
              </w:rPr>
            </w:pPr>
          </w:p>
        </w:tc>
      </w:tr>
      <w:tr w:rsidR="005C7EA8" w:rsidRPr="00963A46" w14:paraId="181D3883" w14:textId="77777777" w:rsidTr="000D7BE6">
        <w:trPr>
          <w:trHeight w:val="790"/>
        </w:trPr>
        <w:tc>
          <w:tcPr>
            <w:tcW w:w="5000" w:type="pct"/>
            <w:shd w:val="clear" w:color="auto" w:fill="auto"/>
          </w:tcPr>
          <w:p w14:paraId="1195DE22" w14:textId="77777777" w:rsidR="005C7EA8" w:rsidRDefault="000C13F1" w:rsidP="000C13F1">
            <w:pPr>
              <w:pStyle w:val="SITextHeading2"/>
              <w:rPr>
                <w:b w:val="0"/>
              </w:rPr>
            </w:pPr>
            <w:r w:rsidRPr="000C13F1">
              <w:t>Links</w:t>
            </w:r>
          </w:p>
          <w:p w14:paraId="3D7766BD" w14:textId="77777777" w:rsidR="000C13F1" w:rsidRDefault="00140954" w:rsidP="001507C5">
            <w:pPr>
              <w:pStyle w:val="SIText"/>
            </w:pPr>
            <w:r w:rsidRPr="00140954">
              <w:t>Companion Volumes, including Implementation Gu</w:t>
            </w:r>
            <w:r w:rsidR="001507C5">
              <w:t xml:space="preserve">ides, are available at VETNet: https://vetnet.education.gov.au/Pages/TrainingDocs.aspx?q=5c4b8489-f7e1-463b-81c8-6ecce6c192a0 </w:t>
            </w:r>
          </w:p>
          <w:p w14:paraId="28AD36D4" w14:textId="77777777" w:rsidR="001507C5" w:rsidRDefault="001507C5" w:rsidP="001507C5">
            <w:pPr>
              <w:pStyle w:val="SIText"/>
            </w:pPr>
          </w:p>
        </w:tc>
      </w:tr>
    </w:tbl>
    <w:p w14:paraId="340DB6BB" w14:textId="77777777" w:rsidR="00666C92" w:rsidRDefault="00666C92" w:rsidP="00F1480E">
      <w:pPr>
        <w:pStyle w:val="SIText"/>
      </w:pPr>
    </w:p>
    <w:p w14:paraId="0D28062B" w14:textId="77777777" w:rsidR="00666C92" w:rsidRPr="00666C92" w:rsidRDefault="00666C92" w:rsidP="00666C92">
      <w:pPr>
        <w:rPr>
          <w:lang w:eastAsia="en-US"/>
        </w:rPr>
      </w:pPr>
    </w:p>
    <w:sectPr w:rsidR="00666C92" w:rsidRPr="00666C92"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A2373" w14:textId="77777777" w:rsidR="00FF7D12" w:rsidRDefault="00FF7D12" w:rsidP="00BF3F0A">
      <w:r>
        <w:separator/>
      </w:r>
    </w:p>
    <w:p w14:paraId="75CEBFF3" w14:textId="77777777" w:rsidR="00FF7D12" w:rsidRDefault="00FF7D12"/>
  </w:endnote>
  <w:endnote w:type="continuationSeparator" w:id="0">
    <w:p w14:paraId="75A9F37A" w14:textId="77777777" w:rsidR="00FF7D12" w:rsidRDefault="00FF7D12" w:rsidP="00BF3F0A">
      <w:r>
        <w:continuationSeparator/>
      </w:r>
    </w:p>
    <w:p w14:paraId="13EE984B" w14:textId="77777777" w:rsidR="00FF7D12" w:rsidRDefault="00FF7D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5F61D1CA" w14:textId="555B8A8F" w:rsidR="001B0932" w:rsidRDefault="001B0932" w:rsidP="000D7BE6">
        <w:pPr>
          <w:pStyle w:val="SIText"/>
          <w:tabs>
            <w:tab w:val="right" w:pos="9498"/>
          </w:tabs>
          <w:rPr>
            <w:noProof/>
          </w:rPr>
        </w:pPr>
        <w:r>
          <w:t>Skills Impact Qualification</w:t>
        </w:r>
        <w:r>
          <w:tab/>
        </w:r>
        <w:r>
          <w:fldChar w:fldCharType="begin"/>
        </w:r>
        <w:r>
          <w:instrText xml:space="preserve"> PAGE   \* MERGEFORMAT </w:instrText>
        </w:r>
        <w:r>
          <w:fldChar w:fldCharType="separate"/>
        </w:r>
        <w:r w:rsidR="00FF7D12">
          <w:rPr>
            <w:noProof/>
          </w:rPr>
          <w:t>1</w:t>
        </w:r>
        <w:r>
          <w:rPr>
            <w:noProof/>
          </w:rPr>
          <w:fldChar w:fldCharType="end"/>
        </w:r>
      </w:p>
      <w:p w14:paraId="46BA1E94" w14:textId="77777777" w:rsidR="001B0932" w:rsidRPr="008E1B41" w:rsidRDefault="001B0932" w:rsidP="008E1B41">
        <w:pPr>
          <w:tabs>
            <w:tab w:val="right" w:pos="9498"/>
          </w:tabs>
          <w:rPr>
            <w:sz w:val="18"/>
            <w:szCs w:val="18"/>
          </w:rPr>
        </w:pPr>
        <w:r>
          <w:rPr>
            <w:rFonts w:cs="Arial"/>
            <w:sz w:val="18"/>
            <w:szCs w:val="18"/>
          </w:rPr>
          <w:t>Template modified on 4 September 2017</w:t>
        </w:r>
      </w:p>
    </w:sdtContent>
  </w:sdt>
  <w:p w14:paraId="6D33F8B1" w14:textId="77777777" w:rsidR="001B0932" w:rsidRDefault="001B093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79B90" w14:textId="77777777" w:rsidR="00FF7D12" w:rsidRDefault="00FF7D12" w:rsidP="00BF3F0A">
      <w:r>
        <w:separator/>
      </w:r>
    </w:p>
    <w:p w14:paraId="2207E205" w14:textId="77777777" w:rsidR="00FF7D12" w:rsidRDefault="00FF7D12"/>
  </w:footnote>
  <w:footnote w:type="continuationSeparator" w:id="0">
    <w:p w14:paraId="16FD3D93" w14:textId="77777777" w:rsidR="00FF7D12" w:rsidRDefault="00FF7D12" w:rsidP="00BF3F0A">
      <w:r>
        <w:continuationSeparator/>
      </w:r>
    </w:p>
    <w:p w14:paraId="0C2FF304" w14:textId="77777777" w:rsidR="00FF7D12" w:rsidRDefault="00FF7D1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E5358" w14:textId="46ACEA72" w:rsidR="001B0932" w:rsidRDefault="001B0932" w:rsidP="00F07C48">
    <w:pPr>
      <w:pStyle w:val="SIText"/>
    </w:pPr>
    <w:r>
      <w:t>RGR20218 Certificate II in Racing Industry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8D8"/>
    <w:rsid w:val="000014B9"/>
    <w:rsid w:val="00005A15"/>
    <w:rsid w:val="0001108F"/>
    <w:rsid w:val="000115E2"/>
    <w:rsid w:val="0001296A"/>
    <w:rsid w:val="00016803"/>
    <w:rsid w:val="00017C6F"/>
    <w:rsid w:val="00023992"/>
    <w:rsid w:val="00027952"/>
    <w:rsid w:val="00041E59"/>
    <w:rsid w:val="00064BFE"/>
    <w:rsid w:val="00070B3E"/>
    <w:rsid w:val="00071F95"/>
    <w:rsid w:val="000737BB"/>
    <w:rsid w:val="00074E47"/>
    <w:rsid w:val="0007627E"/>
    <w:rsid w:val="000A5441"/>
    <w:rsid w:val="000B45C7"/>
    <w:rsid w:val="000C13F1"/>
    <w:rsid w:val="000D7BE6"/>
    <w:rsid w:val="000E2C86"/>
    <w:rsid w:val="000F0065"/>
    <w:rsid w:val="000F29F2"/>
    <w:rsid w:val="00101659"/>
    <w:rsid w:val="001078BF"/>
    <w:rsid w:val="00126639"/>
    <w:rsid w:val="00133957"/>
    <w:rsid w:val="001372F6"/>
    <w:rsid w:val="00140954"/>
    <w:rsid w:val="00144385"/>
    <w:rsid w:val="001507C5"/>
    <w:rsid w:val="001507D4"/>
    <w:rsid w:val="00151293"/>
    <w:rsid w:val="00151D93"/>
    <w:rsid w:val="00156EF3"/>
    <w:rsid w:val="00163147"/>
    <w:rsid w:val="00176E4F"/>
    <w:rsid w:val="0018546B"/>
    <w:rsid w:val="0019042D"/>
    <w:rsid w:val="001A6A3E"/>
    <w:rsid w:val="001A7B6D"/>
    <w:rsid w:val="001B0932"/>
    <w:rsid w:val="001B2C79"/>
    <w:rsid w:val="001B34D5"/>
    <w:rsid w:val="001B513A"/>
    <w:rsid w:val="001B6BBC"/>
    <w:rsid w:val="001C0A75"/>
    <w:rsid w:val="001E16BC"/>
    <w:rsid w:val="001F28F9"/>
    <w:rsid w:val="001F2BA5"/>
    <w:rsid w:val="001F308D"/>
    <w:rsid w:val="001F77BD"/>
    <w:rsid w:val="00201A7C"/>
    <w:rsid w:val="0021414D"/>
    <w:rsid w:val="00220272"/>
    <w:rsid w:val="00223124"/>
    <w:rsid w:val="00234444"/>
    <w:rsid w:val="00242293"/>
    <w:rsid w:val="00244EA7"/>
    <w:rsid w:val="002541CF"/>
    <w:rsid w:val="00262FC3"/>
    <w:rsid w:val="00276DB8"/>
    <w:rsid w:val="00282664"/>
    <w:rsid w:val="00285FB8"/>
    <w:rsid w:val="002931C2"/>
    <w:rsid w:val="002A02CC"/>
    <w:rsid w:val="002A4CD3"/>
    <w:rsid w:val="002C55E9"/>
    <w:rsid w:val="002D08F9"/>
    <w:rsid w:val="002D0C8B"/>
    <w:rsid w:val="002D787E"/>
    <w:rsid w:val="002E193E"/>
    <w:rsid w:val="002E4A2E"/>
    <w:rsid w:val="002F1BE6"/>
    <w:rsid w:val="00321C7C"/>
    <w:rsid w:val="00321E49"/>
    <w:rsid w:val="0033327C"/>
    <w:rsid w:val="00337E82"/>
    <w:rsid w:val="00350BB1"/>
    <w:rsid w:val="00352C83"/>
    <w:rsid w:val="0037067D"/>
    <w:rsid w:val="0038735B"/>
    <w:rsid w:val="003916D1"/>
    <w:rsid w:val="003A21F0"/>
    <w:rsid w:val="003A58BA"/>
    <w:rsid w:val="003A5AE7"/>
    <w:rsid w:val="003A7221"/>
    <w:rsid w:val="003B12E6"/>
    <w:rsid w:val="003B3718"/>
    <w:rsid w:val="003C02A6"/>
    <w:rsid w:val="003C13AE"/>
    <w:rsid w:val="003C6B5F"/>
    <w:rsid w:val="003D0E64"/>
    <w:rsid w:val="003D2E73"/>
    <w:rsid w:val="003D3E14"/>
    <w:rsid w:val="003E7BBE"/>
    <w:rsid w:val="003F6EC8"/>
    <w:rsid w:val="004003CD"/>
    <w:rsid w:val="004127E3"/>
    <w:rsid w:val="00423D30"/>
    <w:rsid w:val="0042772D"/>
    <w:rsid w:val="0043212E"/>
    <w:rsid w:val="00434366"/>
    <w:rsid w:val="00444423"/>
    <w:rsid w:val="004522F3"/>
    <w:rsid w:val="00452F3E"/>
    <w:rsid w:val="004640AE"/>
    <w:rsid w:val="00475172"/>
    <w:rsid w:val="004758B0"/>
    <w:rsid w:val="004832D2"/>
    <w:rsid w:val="00485559"/>
    <w:rsid w:val="004A142B"/>
    <w:rsid w:val="004A44E8"/>
    <w:rsid w:val="004B0D95"/>
    <w:rsid w:val="004B29B7"/>
    <w:rsid w:val="004B2A2B"/>
    <w:rsid w:val="004C2244"/>
    <w:rsid w:val="004C79A1"/>
    <w:rsid w:val="004D0D5F"/>
    <w:rsid w:val="004D1569"/>
    <w:rsid w:val="004D2710"/>
    <w:rsid w:val="004D44B1"/>
    <w:rsid w:val="004E0460"/>
    <w:rsid w:val="004E1579"/>
    <w:rsid w:val="004E16F8"/>
    <w:rsid w:val="004E5FAE"/>
    <w:rsid w:val="004E7094"/>
    <w:rsid w:val="004F5537"/>
    <w:rsid w:val="004F5DC7"/>
    <w:rsid w:val="004F78DA"/>
    <w:rsid w:val="005248C1"/>
    <w:rsid w:val="00526134"/>
    <w:rsid w:val="0053179D"/>
    <w:rsid w:val="005427C8"/>
    <w:rsid w:val="005446D1"/>
    <w:rsid w:val="00556C4C"/>
    <w:rsid w:val="00557369"/>
    <w:rsid w:val="00561F08"/>
    <w:rsid w:val="00570431"/>
    <w:rsid w:val="005708EB"/>
    <w:rsid w:val="00575BC6"/>
    <w:rsid w:val="00583902"/>
    <w:rsid w:val="005A3AA5"/>
    <w:rsid w:val="005A6C9C"/>
    <w:rsid w:val="005A74DC"/>
    <w:rsid w:val="005B0968"/>
    <w:rsid w:val="005B119D"/>
    <w:rsid w:val="005B5146"/>
    <w:rsid w:val="005C4969"/>
    <w:rsid w:val="005C7EA8"/>
    <w:rsid w:val="005E5CFC"/>
    <w:rsid w:val="005F33CC"/>
    <w:rsid w:val="005F5D6F"/>
    <w:rsid w:val="00607291"/>
    <w:rsid w:val="006121D4"/>
    <w:rsid w:val="00613B49"/>
    <w:rsid w:val="00617965"/>
    <w:rsid w:val="00620193"/>
    <w:rsid w:val="00620E8E"/>
    <w:rsid w:val="00633CFE"/>
    <w:rsid w:val="00634FCA"/>
    <w:rsid w:val="006404B5"/>
    <w:rsid w:val="00643FA8"/>
    <w:rsid w:val="006452B8"/>
    <w:rsid w:val="00645659"/>
    <w:rsid w:val="00647C54"/>
    <w:rsid w:val="00652E62"/>
    <w:rsid w:val="00666C92"/>
    <w:rsid w:val="006724C7"/>
    <w:rsid w:val="00687B62"/>
    <w:rsid w:val="00690C44"/>
    <w:rsid w:val="006969D9"/>
    <w:rsid w:val="006A2B68"/>
    <w:rsid w:val="006B19B1"/>
    <w:rsid w:val="006C2F32"/>
    <w:rsid w:val="006D4448"/>
    <w:rsid w:val="006E2C4D"/>
    <w:rsid w:val="006F5947"/>
    <w:rsid w:val="00704B2F"/>
    <w:rsid w:val="00705EEC"/>
    <w:rsid w:val="00707741"/>
    <w:rsid w:val="00722769"/>
    <w:rsid w:val="00727901"/>
    <w:rsid w:val="0073075B"/>
    <w:rsid w:val="007341FF"/>
    <w:rsid w:val="0073549C"/>
    <w:rsid w:val="007404E9"/>
    <w:rsid w:val="007444CF"/>
    <w:rsid w:val="0076523B"/>
    <w:rsid w:val="00770C15"/>
    <w:rsid w:val="00771B60"/>
    <w:rsid w:val="00781D77"/>
    <w:rsid w:val="007860B7"/>
    <w:rsid w:val="00786DC8"/>
    <w:rsid w:val="007A1149"/>
    <w:rsid w:val="007B5A57"/>
    <w:rsid w:val="007D5A78"/>
    <w:rsid w:val="007D5DFF"/>
    <w:rsid w:val="007E3BD1"/>
    <w:rsid w:val="007F1563"/>
    <w:rsid w:val="007F179B"/>
    <w:rsid w:val="007F20FE"/>
    <w:rsid w:val="007F28A1"/>
    <w:rsid w:val="007F44DB"/>
    <w:rsid w:val="007F5A8B"/>
    <w:rsid w:val="0080680D"/>
    <w:rsid w:val="00817D51"/>
    <w:rsid w:val="00823530"/>
    <w:rsid w:val="00823FF4"/>
    <w:rsid w:val="008306E7"/>
    <w:rsid w:val="00834BC8"/>
    <w:rsid w:val="00837FD6"/>
    <w:rsid w:val="00844B8D"/>
    <w:rsid w:val="00847B60"/>
    <w:rsid w:val="00850243"/>
    <w:rsid w:val="008532B8"/>
    <w:rsid w:val="008545EB"/>
    <w:rsid w:val="00856837"/>
    <w:rsid w:val="0086031F"/>
    <w:rsid w:val="00865011"/>
    <w:rsid w:val="00883C6C"/>
    <w:rsid w:val="00886790"/>
    <w:rsid w:val="008908DE"/>
    <w:rsid w:val="00894FBB"/>
    <w:rsid w:val="008A12ED"/>
    <w:rsid w:val="008B1D53"/>
    <w:rsid w:val="008B2C77"/>
    <w:rsid w:val="008B4AD2"/>
    <w:rsid w:val="008B6275"/>
    <w:rsid w:val="008D4261"/>
    <w:rsid w:val="008D66A3"/>
    <w:rsid w:val="008E1B41"/>
    <w:rsid w:val="008E1C6E"/>
    <w:rsid w:val="008E39BE"/>
    <w:rsid w:val="008E62EC"/>
    <w:rsid w:val="008E7B69"/>
    <w:rsid w:val="008F32F6"/>
    <w:rsid w:val="00916CD7"/>
    <w:rsid w:val="00920927"/>
    <w:rsid w:val="00921B38"/>
    <w:rsid w:val="00923720"/>
    <w:rsid w:val="00924FBA"/>
    <w:rsid w:val="0092586D"/>
    <w:rsid w:val="009278C9"/>
    <w:rsid w:val="009303A7"/>
    <w:rsid w:val="00940716"/>
    <w:rsid w:val="009527CB"/>
    <w:rsid w:val="00953835"/>
    <w:rsid w:val="00956D0B"/>
    <w:rsid w:val="00960F6C"/>
    <w:rsid w:val="00970747"/>
    <w:rsid w:val="00972711"/>
    <w:rsid w:val="009811B2"/>
    <w:rsid w:val="0098725E"/>
    <w:rsid w:val="009A5900"/>
    <w:rsid w:val="009B5194"/>
    <w:rsid w:val="009C2650"/>
    <w:rsid w:val="009C3EFE"/>
    <w:rsid w:val="009C5C33"/>
    <w:rsid w:val="009C728C"/>
    <w:rsid w:val="009D15E2"/>
    <w:rsid w:val="009D15FE"/>
    <w:rsid w:val="009D5D2C"/>
    <w:rsid w:val="009E5B0A"/>
    <w:rsid w:val="009F0DCC"/>
    <w:rsid w:val="009F11CA"/>
    <w:rsid w:val="009F3F1B"/>
    <w:rsid w:val="00A0695B"/>
    <w:rsid w:val="00A073B6"/>
    <w:rsid w:val="00A13052"/>
    <w:rsid w:val="00A20DA5"/>
    <w:rsid w:val="00A216A8"/>
    <w:rsid w:val="00A223A6"/>
    <w:rsid w:val="00A354FC"/>
    <w:rsid w:val="00A41FD8"/>
    <w:rsid w:val="00A5092E"/>
    <w:rsid w:val="00A56E14"/>
    <w:rsid w:val="00A57D64"/>
    <w:rsid w:val="00A6476B"/>
    <w:rsid w:val="00A6651B"/>
    <w:rsid w:val="00A70A11"/>
    <w:rsid w:val="00A76C6C"/>
    <w:rsid w:val="00A772D9"/>
    <w:rsid w:val="00A92DD1"/>
    <w:rsid w:val="00A938D8"/>
    <w:rsid w:val="00AA2EBA"/>
    <w:rsid w:val="00AA5338"/>
    <w:rsid w:val="00AB1B8E"/>
    <w:rsid w:val="00AC0696"/>
    <w:rsid w:val="00AC4C98"/>
    <w:rsid w:val="00AC5F6B"/>
    <w:rsid w:val="00AD354A"/>
    <w:rsid w:val="00AD3896"/>
    <w:rsid w:val="00AD5B47"/>
    <w:rsid w:val="00AE1ED9"/>
    <w:rsid w:val="00AE32CB"/>
    <w:rsid w:val="00AE35BD"/>
    <w:rsid w:val="00AF3957"/>
    <w:rsid w:val="00B12013"/>
    <w:rsid w:val="00B22C67"/>
    <w:rsid w:val="00B306B8"/>
    <w:rsid w:val="00B31EA4"/>
    <w:rsid w:val="00B3508F"/>
    <w:rsid w:val="00B443EE"/>
    <w:rsid w:val="00B560C8"/>
    <w:rsid w:val="00B61150"/>
    <w:rsid w:val="00B65BC7"/>
    <w:rsid w:val="00B6610D"/>
    <w:rsid w:val="00B746B9"/>
    <w:rsid w:val="00B848D4"/>
    <w:rsid w:val="00B865B7"/>
    <w:rsid w:val="00B9425B"/>
    <w:rsid w:val="00BA1CB1"/>
    <w:rsid w:val="00BA482D"/>
    <w:rsid w:val="00BB23F4"/>
    <w:rsid w:val="00BC3D0A"/>
    <w:rsid w:val="00BC3FD4"/>
    <w:rsid w:val="00BC5075"/>
    <w:rsid w:val="00BC5DD8"/>
    <w:rsid w:val="00BD3B0F"/>
    <w:rsid w:val="00BD3CB7"/>
    <w:rsid w:val="00BF1719"/>
    <w:rsid w:val="00BF1D4C"/>
    <w:rsid w:val="00BF3F0A"/>
    <w:rsid w:val="00BF55EE"/>
    <w:rsid w:val="00BF74B2"/>
    <w:rsid w:val="00C05F07"/>
    <w:rsid w:val="00C143C3"/>
    <w:rsid w:val="00C1739B"/>
    <w:rsid w:val="00C21FC7"/>
    <w:rsid w:val="00C26067"/>
    <w:rsid w:val="00C30A29"/>
    <w:rsid w:val="00C317DC"/>
    <w:rsid w:val="00C340DE"/>
    <w:rsid w:val="00C5631A"/>
    <w:rsid w:val="00C57180"/>
    <w:rsid w:val="00C578E9"/>
    <w:rsid w:val="00C65434"/>
    <w:rsid w:val="00C703E2"/>
    <w:rsid w:val="00C70626"/>
    <w:rsid w:val="00C72860"/>
    <w:rsid w:val="00C73B90"/>
    <w:rsid w:val="00C872A7"/>
    <w:rsid w:val="00C87E0C"/>
    <w:rsid w:val="00C96AF3"/>
    <w:rsid w:val="00C97CCC"/>
    <w:rsid w:val="00CA0274"/>
    <w:rsid w:val="00CA303F"/>
    <w:rsid w:val="00CB746F"/>
    <w:rsid w:val="00CC451E"/>
    <w:rsid w:val="00CD4E9D"/>
    <w:rsid w:val="00CD4F4D"/>
    <w:rsid w:val="00CE7D19"/>
    <w:rsid w:val="00CF0CF5"/>
    <w:rsid w:val="00CF2B3E"/>
    <w:rsid w:val="00CF4654"/>
    <w:rsid w:val="00D0201F"/>
    <w:rsid w:val="00D03685"/>
    <w:rsid w:val="00D07D4E"/>
    <w:rsid w:val="00D115AA"/>
    <w:rsid w:val="00D145BE"/>
    <w:rsid w:val="00D20C57"/>
    <w:rsid w:val="00D25D16"/>
    <w:rsid w:val="00D30BC5"/>
    <w:rsid w:val="00D32124"/>
    <w:rsid w:val="00D527EF"/>
    <w:rsid w:val="00D53E15"/>
    <w:rsid w:val="00D54C76"/>
    <w:rsid w:val="00D60894"/>
    <w:rsid w:val="00D65221"/>
    <w:rsid w:val="00D727F3"/>
    <w:rsid w:val="00D73695"/>
    <w:rsid w:val="00D810DE"/>
    <w:rsid w:val="00D8347D"/>
    <w:rsid w:val="00D84F13"/>
    <w:rsid w:val="00D87D32"/>
    <w:rsid w:val="00D92C83"/>
    <w:rsid w:val="00DA0A81"/>
    <w:rsid w:val="00DA3C10"/>
    <w:rsid w:val="00DA53B5"/>
    <w:rsid w:val="00DB0205"/>
    <w:rsid w:val="00DC0D34"/>
    <w:rsid w:val="00DC1D69"/>
    <w:rsid w:val="00DC5A3A"/>
    <w:rsid w:val="00E048B1"/>
    <w:rsid w:val="00E238E6"/>
    <w:rsid w:val="00E246B1"/>
    <w:rsid w:val="00E31153"/>
    <w:rsid w:val="00E31599"/>
    <w:rsid w:val="00E35064"/>
    <w:rsid w:val="00E36FA1"/>
    <w:rsid w:val="00E438C3"/>
    <w:rsid w:val="00E501F0"/>
    <w:rsid w:val="00E554A1"/>
    <w:rsid w:val="00E55A47"/>
    <w:rsid w:val="00E91BFF"/>
    <w:rsid w:val="00E92933"/>
    <w:rsid w:val="00EA3B97"/>
    <w:rsid w:val="00EB0AA4"/>
    <w:rsid w:val="00EB58C7"/>
    <w:rsid w:val="00EB5C88"/>
    <w:rsid w:val="00EC0292"/>
    <w:rsid w:val="00EC0469"/>
    <w:rsid w:val="00EF01F8"/>
    <w:rsid w:val="00EF40EF"/>
    <w:rsid w:val="00F0015B"/>
    <w:rsid w:val="00F07C48"/>
    <w:rsid w:val="00F1480E"/>
    <w:rsid w:val="00F1497D"/>
    <w:rsid w:val="00F16AAC"/>
    <w:rsid w:val="00F20312"/>
    <w:rsid w:val="00F35A55"/>
    <w:rsid w:val="00F438FC"/>
    <w:rsid w:val="00F5616F"/>
    <w:rsid w:val="00F56827"/>
    <w:rsid w:val="00F65EF0"/>
    <w:rsid w:val="00F67AF3"/>
    <w:rsid w:val="00F71651"/>
    <w:rsid w:val="00F73518"/>
    <w:rsid w:val="00F76CC6"/>
    <w:rsid w:val="00FC1BDD"/>
    <w:rsid w:val="00FD2E5E"/>
    <w:rsid w:val="00FE0282"/>
    <w:rsid w:val="00FE124D"/>
    <w:rsid w:val="00FE23C6"/>
    <w:rsid w:val="00FE792C"/>
    <w:rsid w:val="00FF2CCA"/>
    <w:rsid w:val="00FF58F8"/>
    <w:rsid w:val="00FF7D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EDD94"/>
  <w15:docId w15:val="{F5D941FC-2AEC-4063-A547-203839B0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paragraph" w:styleId="NormalWeb">
    <w:name w:val="Normal (Web)"/>
    <w:basedOn w:val="Normal"/>
    <w:uiPriority w:val="99"/>
    <w:unhideWhenUsed/>
    <w:rsid w:val="001507C5"/>
    <w:pPr>
      <w:spacing w:before="100" w:beforeAutospacing="1" w:after="100" w:afterAutospacing="1"/>
    </w:pPr>
    <w:rPr>
      <w:rFonts w:ascii="Times New Roman" w:hAnsi="Times New Roman"/>
      <w:sz w:val="24"/>
      <w:szCs w:val="24"/>
    </w:rPr>
  </w:style>
  <w:style w:type="paragraph" w:styleId="ListParagraph">
    <w:name w:val="List Paragraph"/>
    <w:basedOn w:val="Normal"/>
    <w:uiPriority w:val="34"/>
    <w:qFormat/>
    <w:rsid w:val="00F35A55"/>
    <w:pPr>
      <w:ind w:left="720"/>
      <w:contextualSpacing/>
    </w:pPr>
  </w:style>
  <w:style w:type="character" w:styleId="Emphasis">
    <w:name w:val="Emphasis"/>
    <w:basedOn w:val="DefaultParagraphFont"/>
    <w:uiPriority w:val="20"/>
    <w:qFormat/>
    <w:rsid w:val="00F35A55"/>
    <w:rPr>
      <w:i/>
      <w:iCs/>
    </w:rPr>
  </w:style>
  <w:style w:type="paragraph" w:customStyle="1" w:styleId="SITabletext">
    <w:name w:val="SI_Table_text"/>
    <w:basedOn w:val="Normal"/>
    <w:uiPriority w:val="99"/>
    <w:qFormat/>
    <w:rsid w:val="005B0968"/>
    <w:pPr>
      <w:spacing w:before="120" w:after="120"/>
    </w:pPr>
    <w:rPr>
      <w:rFonts w:cs="Arial"/>
      <w:color w:val="000000" w:themeColor="text1"/>
      <w:sz w:val="20"/>
      <w:szCs w:val="20"/>
    </w:rPr>
  </w:style>
  <w:style w:type="paragraph" w:styleId="Revision">
    <w:name w:val="Revision"/>
    <w:hidden/>
    <w:uiPriority w:val="99"/>
    <w:semiHidden/>
    <w:rsid w:val="005F5D6F"/>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0349766">
      <w:bodyDiv w:val="1"/>
      <w:marLeft w:val="0"/>
      <w:marRight w:val="0"/>
      <w:marTop w:val="0"/>
      <w:marBottom w:val="0"/>
      <w:divBdr>
        <w:top w:val="none" w:sz="0" w:space="0" w:color="auto"/>
        <w:left w:val="none" w:sz="0" w:space="0" w:color="auto"/>
        <w:bottom w:val="none" w:sz="0" w:space="0" w:color="auto"/>
        <w:right w:val="none" w:sz="0" w:space="0" w:color="auto"/>
      </w:divBdr>
    </w:div>
    <w:div w:id="366565756">
      <w:bodyDiv w:val="1"/>
      <w:marLeft w:val="0"/>
      <w:marRight w:val="0"/>
      <w:marTop w:val="0"/>
      <w:marBottom w:val="0"/>
      <w:divBdr>
        <w:top w:val="none" w:sz="0" w:space="0" w:color="auto"/>
        <w:left w:val="none" w:sz="0" w:space="0" w:color="auto"/>
        <w:bottom w:val="none" w:sz="0" w:space="0" w:color="auto"/>
        <w:right w:val="none" w:sz="0" w:space="0" w:color="auto"/>
      </w:divBdr>
    </w:div>
    <w:div w:id="611478770">
      <w:bodyDiv w:val="1"/>
      <w:marLeft w:val="0"/>
      <w:marRight w:val="0"/>
      <w:marTop w:val="0"/>
      <w:marBottom w:val="0"/>
      <w:divBdr>
        <w:top w:val="none" w:sz="0" w:space="0" w:color="auto"/>
        <w:left w:val="none" w:sz="0" w:space="0" w:color="auto"/>
        <w:bottom w:val="none" w:sz="0" w:space="0" w:color="auto"/>
        <w:right w:val="none" w:sz="0" w:space="0" w:color="auto"/>
      </w:divBdr>
    </w:div>
    <w:div w:id="673992255">
      <w:bodyDiv w:val="1"/>
      <w:marLeft w:val="0"/>
      <w:marRight w:val="0"/>
      <w:marTop w:val="0"/>
      <w:marBottom w:val="0"/>
      <w:divBdr>
        <w:top w:val="none" w:sz="0" w:space="0" w:color="auto"/>
        <w:left w:val="none" w:sz="0" w:space="0" w:color="auto"/>
        <w:bottom w:val="none" w:sz="0" w:space="0" w:color="auto"/>
        <w:right w:val="none" w:sz="0" w:space="0" w:color="auto"/>
      </w:divBdr>
    </w:div>
    <w:div w:id="1115751139">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70178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ne\Downloads\TEM.SkillsImpact.Qualificati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Project xmlns="2dc3c562-429c-4c6e-bde0-04baaa733b0e">Racehorse breeding skills</Project>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3E652D964B8AD4AB6AE5146183AAF3B" ma:contentTypeVersion="" ma:contentTypeDescription="Create a new document." ma:contentTypeScope="" ma:versionID="ecbe226ddb6972b101223248e8eebd0a">
  <xsd:schema xmlns:xsd="http://www.w3.org/2001/XMLSchema" xmlns:xs="http://www.w3.org/2001/XMLSchema" xmlns:p="http://schemas.microsoft.com/office/2006/metadata/properties" xmlns:ns1="http://schemas.microsoft.com/sharepoint/v3" xmlns:ns2="d50bbff7-d6dd-47d2-864a-cfdc2c3db0f4" xmlns:ns3="2dc3c562-429c-4c6e-bde0-04baaa733b0e" targetNamespace="http://schemas.microsoft.com/office/2006/metadata/properties" ma:root="true" ma:fieldsID="9561d7030ecb5aef84d8ebbc1640d895" ns1:_="" ns2:_="" ns3:_="">
    <xsd:import namespace="http://schemas.microsoft.com/sharepoint/v3"/>
    <xsd:import namespace="d50bbff7-d6dd-47d2-864a-cfdc2c3db0f4"/>
    <xsd:import namespace="2dc3c562-429c-4c6e-bde0-04baaa733b0e"/>
    <xsd:element name="properties">
      <xsd:complexType>
        <xsd:sequence>
          <xsd:element name="documentManagement">
            <xsd:complexType>
              <xsd:all>
                <xsd:element ref="ns1:AssignedTo" minOccurs="0"/>
                <xsd:element ref="ns2:Project_x0020_Phase" minOccurs="0"/>
                <xsd:element ref="ns3:Projec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dc3c562-429c-4c6e-bde0-04baaa733b0e" elementFormDefault="qualified">
    <xsd:import namespace="http://schemas.microsoft.com/office/2006/documentManagement/types"/>
    <xsd:import namespace="http://schemas.microsoft.com/office/infopath/2007/PartnerControls"/>
    <xsd:element name="Project" ma:index="10"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 ds:uri="2dc3c562-429c-4c6e-bde0-04baaa733b0e"/>
  </ds:schemaRefs>
</ds:datastoreItem>
</file>

<file path=customXml/itemProps2.xml><?xml version="1.0" encoding="utf-8"?>
<ds:datastoreItem xmlns:ds="http://schemas.openxmlformats.org/officeDocument/2006/customXml" ds:itemID="{E7B87211-3EE8-42CB-AC87-EE8C94CD0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dc3c562-429c-4c6e-bde0-04baaa733b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F7BD47B-7C00-43D4-BAAB-69E6AA56E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 (2)</Template>
  <TotalTime>6</TotalTime>
  <Pages>3</Pages>
  <Words>1159</Words>
  <Characters>6609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Wayne Jones</dc:creator>
  <cp:lastModifiedBy>Ruth Geldard</cp:lastModifiedBy>
  <cp:revision>4</cp:revision>
  <cp:lastPrinted>2016-05-27T05:21:00Z</cp:lastPrinted>
  <dcterms:created xsi:type="dcterms:W3CDTF">2019-01-31T07:07:00Z</dcterms:created>
  <dcterms:modified xsi:type="dcterms:W3CDTF">2019-02-12T03:38:00Z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0x010100B3E652D964B8AD4AB6AE5146183AAF3B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