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37DD" w14:paraId="1D4F2E0B" w14:textId="77777777" w:rsidTr="00146EEC">
        <w:tc>
          <w:tcPr>
            <w:tcW w:w="2689" w:type="dxa"/>
          </w:tcPr>
          <w:p w14:paraId="4EDAA65D" w14:textId="7F2149DD" w:rsidR="00F737DD" w:rsidRPr="00890FB8" w:rsidRDefault="00F737DD" w:rsidP="00F737D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52D136E" w14:textId="3B1BA18A" w:rsidR="00F737DD" w:rsidRPr="00890FB8" w:rsidRDefault="00F737DD" w:rsidP="00F737DD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9C0B854" w:rsidR="00F1480E" w:rsidRPr="000754EC" w:rsidRDefault="00AD6FAE" w:rsidP="008C32A4">
            <w:pPr>
              <w:pStyle w:val="SIUNITCODE"/>
            </w:pPr>
            <w:r w:rsidRPr="00AD6FAE">
              <w:t>AHCIRG335</w:t>
            </w:r>
          </w:p>
        </w:tc>
        <w:tc>
          <w:tcPr>
            <w:tcW w:w="3604" w:type="pct"/>
            <w:shd w:val="clear" w:color="auto" w:fill="auto"/>
          </w:tcPr>
          <w:p w14:paraId="536DD2C5" w14:textId="6A8920EB" w:rsidR="00F1480E" w:rsidRPr="000754EC" w:rsidRDefault="00AD6FAE" w:rsidP="00AD6FAE">
            <w:pPr>
              <w:pStyle w:val="SIUnittitle"/>
            </w:pPr>
            <w:r w:rsidRPr="00AD6FAE">
              <w:t>Operate and maintain moving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A3E1AF" w14:textId="2296E047" w:rsidR="00AD6FAE" w:rsidRPr="00AD6FAE" w:rsidRDefault="00AD6FAE" w:rsidP="00AD6FAE">
            <w:r w:rsidRPr="00AD6FAE">
              <w:t>This unit of competency covers the skills and knowledge required to install, operate and maintain mov</w:t>
            </w:r>
            <w:r w:rsidR="00F737DD">
              <w:t>ing</w:t>
            </w:r>
            <w:r w:rsidRPr="00AD6FAE">
              <w:t xml:space="preserve"> irrigation systems.</w:t>
            </w:r>
          </w:p>
          <w:p w14:paraId="6015B271" w14:textId="77777777" w:rsidR="00AD6FAE" w:rsidRPr="00AD6FAE" w:rsidRDefault="00AD6FAE" w:rsidP="00AD6FAE"/>
          <w:p w14:paraId="3B6B77E9" w14:textId="0CE0A4F2" w:rsidR="00AD6FAE" w:rsidRPr="00AD6FAE" w:rsidRDefault="00F737DD" w:rsidP="00AD6FAE">
            <w:r>
              <w:t>The unit</w:t>
            </w:r>
            <w:r w:rsidR="00AD6FAE" w:rsidRPr="00AD6FAE">
              <w:t xml:space="preserve">t applies to individuals who </w:t>
            </w:r>
            <w:r>
              <w:t xml:space="preserve">operate and maintain moving irrigation systems under broad direction and </w:t>
            </w:r>
            <w:r w:rsidR="00AD6FAE" w:rsidRPr="00AD6FAE">
              <w:t xml:space="preserve">take responsibility for </w:t>
            </w:r>
            <w:r>
              <w:t xml:space="preserve">their </w:t>
            </w:r>
            <w:r w:rsidR="00AD6FAE" w:rsidRPr="00AD6FAE">
              <w:t>own work.</w:t>
            </w:r>
          </w:p>
          <w:p w14:paraId="24E3FDD6" w14:textId="77777777" w:rsidR="00AD6FAE" w:rsidRPr="00AD6FAE" w:rsidRDefault="00AD6FAE" w:rsidP="00AD6FAE"/>
          <w:p w14:paraId="536DD2C9" w14:textId="2124A1FC" w:rsidR="00373436" w:rsidRPr="000754EC" w:rsidRDefault="00AD6FAE">
            <w:r w:rsidRPr="00AD6FAE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FAE" w:rsidRPr="00AD6FAE" w14:paraId="74DF9C4A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743B" w14:textId="77777777" w:rsidR="00AD6FAE" w:rsidRPr="00AD6FAE" w:rsidRDefault="00AD6FAE" w:rsidP="00AD6FAE">
            <w:pPr>
              <w:pStyle w:val="SIText"/>
            </w:pPr>
            <w:r w:rsidRPr="00AD6FAE">
              <w:t>1. Install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F352" w14:textId="29F8886D" w:rsidR="00AD6FAE" w:rsidRPr="00AD6FAE" w:rsidRDefault="00AD6FAE" w:rsidP="00AD6FAE">
            <w:pPr>
              <w:pStyle w:val="SIText"/>
            </w:pPr>
            <w:r w:rsidRPr="00AD6FAE">
              <w:t xml:space="preserve">1.1 Select </w:t>
            </w:r>
            <w:r w:rsidR="00F737DD">
              <w:t xml:space="preserve">and use </w:t>
            </w:r>
            <w:r w:rsidRPr="00AD6FAE">
              <w:t>required materials, tools</w:t>
            </w:r>
            <w:r w:rsidR="00974D32">
              <w:t xml:space="preserve"> and</w:t>
            </w:r>
            <w:r w:rsidRPr="00AD6FAE">
              <w:t xml:space="preserve"> equipment</w:t>
            </w:r>
            <w:r w:rsidR="00F737DD">
              <w:t xml:space="preserve"> and check for safe operations</w:t>
            </w:r>
          </w:p>
          <w:p w14:paraId="145E5962" w14:textId="0297C724" w:rsidR="00F737DD" w:rsidRDefault="00AD6FAE" w:rsidP="00AD6FAE">
            <w:pPr>
              <w:pStyle w:val="SIText"/>
            </w:pPr>
            <w:r w:rsidRPr="00AD6FAE">
              <w:t xml:space="preserve">1.2 </w:t>
            </w:r>
            <w:r w:rsidR="00F737DD">
              <w:t>Confirm activity to be undertaken, including identifying potential hazards and risks and implementing safe working practices to manage risks</w:t>
            </w:r>
          </w:p>
          <w:p w14:paraId="5C674FA4" w14:textId="4DDCC64B" w:rsidR="00F737DD" w:rsidRDefault="00AD6FAE" w:rsidP="00F737DD">
            <w:pPr>
              <w:pStyle w:val="SIText"/>
            </w:pPr>
            <w:r w:rsidRPr="00AD6FAE">
              <w:t xml:space="preserve">1.3 </w:t>
            </w:r>
            <w:r w:rsidR="00F737DD">
              <w:t>Select, fit, use and maintain safety and personal protective equipment applicable to the task</w:t>
            </w:r>
          </w:p>
          <w:p w14:paraId="6D7D347D" w14:textId="29B01BB8" w:rsidR="00F737DD" w:rsidRPr="00F737DD" w:rsidRDefault="00F737DD" w:rsidP="00F737DD">
            <w:pPr>
              <w:pStyle w:val="SIText"/>
            </w:pPr>
            <w:r>
              <w:t xml:space="preserve">1.4 </w:t>
            </w:r>
            <w:r w:rsidRPr="00AD6FAE">
              <w:t>Join span pipes with correctly tensioned bolts</w:t>
            </w:r>
          </w:p>
          <w:p w14:paraId="45228CFE" w14:textId="64241E9C" w:rsidR="00AD6FAE" w:rsidRPr="00AD6FAE" w:rsidRDefault="00F737DD" w:rsidP="00AD6FAE">
            <w:pPr>
              <w:pStyle w:val="SIText"/>
            </w:pPr>
            <w:r>
              <w:t xml:space="preserve">1.5 </w:t>
            </w:r>
            <w:r w:rsidR="00AD6FAE" w:rsidRPr="00AD6FAE">
              <w:t>Connect V-jack trusses in sequence to bow the span</w:t>
            </w:r>
          </w:p>
          <w:p w14:paraId="5987B747" w14:textId="302CFD18" w:rsidR="00AD6FAE" w:rsidRPr="00AD6FAE" w:rsidRDefault="00AD6FAE" w:rsidP="00AD6FAE">
            <w:pPr>
              <w:pStyle w:val="SIText"/>
            </w:pPr>
            <w:r w:rsidRPr="00AD6FAE">
              <w:t>1.</w:t>
            </w:r>
            <w:r w:rsidR="00F737DD">
              <w:t>6</w:t>
            </w:r>
            <w:r w:rsidRPr="00AD6FAE">
              <w:t xml:space="preserve"> Connect goose necks and hose connectors</w:t>
            </w:r>
          </w:p>
          <w:p w14:paraId="468EF1D0" w14:textId="48F63CE9" w:rsidR="00AD6FAE" w:rsidRPr="00AD6FAE" w:rsidRDefault="00AD6FAE">
            <w:pPr>
              <w:pStyle w:val="SIText"/>
            </w:pPr>
            <w:r w:rsidRPr="00AD6FAE">
              <w:t>1.</w:t>
            </w:r>
            <w:r w:rsidR="00F737DD">
              <w:t>7</w:t>
            </w:r>
            <w:r w:rsidRPr="00AD6FAE">
              <w:t xml:space="preserve"> Fit pre-cut drop hoses and connect sprinklers</w:t>
            </w:r>
          </w:p>
        </w:tc>
      </w:tr>
      <w:tr w:rsidR="00AD6FAE" w:rsidRPr="00AD6FAE" w14:paraId="442F427E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BA05" w14:textId="02673EB1" w:rsidR="00AD6FAE" w:rsidRPr="00AD6FAE" w:rsidRDefault="00AD6FAE" w:rsidP="00AD6FAE">
            <w:pPr>
              <w:pStyle w:val="SIText"/>
            </w:pPr>
            <w:r w:rsidRPr="00AD6FAE">
              <w:t>2. Complete assembly of moving sprinkler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2476" w14:textId="77777777" w:rsidR="00AD6FAE" w:rsidRPr="00AD6FAE" w:rsidRDefault="00AD6FAE" w:rsidP="00AD6FAE">
            <w:pPr>
              <w:pStyle w:val="SIText"/>
            </w:pPr>
            <w:r w:rsidRPr="00AD6FAE">
              <w:t>2.1 Assemble sprinklers, pressure regulators and hose directors</w:t>
            </w:r>
          </w:p>
          <w:p w14:paraId="7B2FAA1D" w14:textId="77777777" w:rsidR="00AD6FAE" w:rsidRPr="00AD6FAE" w:rsidRDefault="00AD6FAE" w:rsidP="00AD6FAE">
            <w:pPr>
              <w:pStyle w:val="SIText"/>
            </w:pPr>
            <w:r w:rsidRPr="00AD6FAE">
              <w:t>2.2 Fit gear box and control panel</w:t>
            </w:r>
          </w:p>
          <w:p w14:paraId="6E9E2646" w14:textId="77777777" w:rsidR="00AD6FAE" w:rsidRPr="00AD6FAE" w:rsidRDefault="00AD6FAE" w:rsidP="00AD6FAE">
            <w:pPr>
              <w:pStyle w:val="SIText"/>
            </w:pPr>
            <w:r w:rsidRPr="00AD6FAE">
              <w:t>2.3 Fit and tension wheels</w:t>
            </w:r>
          </w:p>
        </w:tc>
      </w:tr>
      <w:tr w:rsidR="00AD6FAE" w:rsidRPr="00AD6FAE" w14:paraId="2244E925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A760" w14:textId="77777777" w:rsidR="00AD6FAE" w:rsidRPr="00AD6FAE" w:rsidRDefault="00AD6FAE" w:rsidP="00AD6FAE">
            <w:pPr>
              <w:pStyle w:val="SIText"/>
            </w:pPr>
            <w:r w:rsidRPr="00AD6FAE">
              <w:t>3. Assist in commissioning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F247" w14:textId="77777777" w:rsidR="00AD6FAE" w:rsidRPr="00AD6FAE" w:rsidRDefault="00AD6FAE" w:rsidP="00AD6FAE">
            <w:pPr>
              <w:pStyle w:val="SIText"/>
            </w:pPr>
            <w:r w:rsidRPr="00AD6FAE">
              <w:t>3.1 Connect and start pumping system and flush as required</w:t>
            </w:r>
          </w:p>
          <w:p w14:paraId="689E76EA" w14:textId="2F8C18E4" w:rsidR="00AD6FAE" w:rsidRPr="00AD6FAE" w:rsidRDefault="00AD6FAE" w:rsidP="00AD6FAE">
            <w:pPr>
              <w:pStyle w:val="SIText"/>
            </w:pPr>
            <w:r w:rsidRPr="00AD6FAE">
              <w:t xml:space="preserve">3.2 Calibrate testing and monitoring equipment </w:t>
            </w:r>
            <w:r w:rsidR="00F737DD">
              <w:t xml:space="preserve">according </w:t>
            </w:r>
            <w:r w:rsidRPr="00AD6FAE">
              <w:t xml:space="preserve">to </w:t>
            </w:r>
            <w:r w:rsidR="00F737DD">
              <w:t xml:space="preserve">operation and maintenance manual and </w:t>
            </w:r>
            <w:r w:rsidRPr="00AD6FAE">
              <w:t>manufacturer specifications</w:t>
            </w:r>
          </w:p>
        </w:tc>
      </w:tr>
      <w:tr w:rsidR="00AD6FAE" w:rsidRPr="00AD6FAE" w14:paraId="73E6385C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E6C4" w14:textId="77777777" w:rsidR="00AD6FAE" w:rsidRPr="00AD6FAE" w:rsidRDefault="00AD6FAE" w:rsidP="00AD6FAE">
            <w:pPr>
              <w:pStyle w:val="SIText"/>
            </w:pPr>
            <w:r w:rsidRPr="00AD6FAE">
              <w:t>4. Operate the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BB21" w14:textId="77777777" w:rsidR="00AD6FAE" w:rsidRPr="00AD6FAE" w:rsidRDefault="00AD6FAE" w:rsidP="00AD6FAE">
            <w:pPr>
              <w:pStyle w:val="SIText"/>
            </w:pPr>
            <w:r w:rsidRPr="00AD6FAE">
              <w:t>4.1 Prime pumps, open or close valves and controls and begin the start-up sequence</w:t>
            </w:r>
          </w:p>
          <w:p w14:paraId="02C4B73C" w14:textId="77777777" w:rsidR="00AD6FAE" w:rsidRPr="00AD6FAE" w:rsidRDefault="00AD6FAE" w:rsidP="00AD6FAE">
            <w:pPr>
              <w:pStyle w:val="SIText"/>
            </w:pPr>
            <w:r w:rsidRPr="00AD6FAE">
              <w:t>4.2 Check emitter spacing</w:t>
            </w:r>
          </w:p>
          <w:p w14:paraId="4FB62EE5" w14:textId="298BA384" w:rsidR="00AD6FAE" w:rsidRPr="00AD6FAE" w:rsidRDefault="00AD6FAE" w:rsidP="00AD6FAE">
            <w:pPr>
              <w:pStyle w:val="SIText"/>
            </w:pPr>
            <w:r w:rsidRPr="00AD6FAE">
              <w:t>4.3 Monitor and service transport mechanism</w:t>
            </w:r>
          </w:p>
          <w:p w14:paraId="1B31E694" w14:textId="6D0CD5DE" w:rsidR="00AD6FAE" w:rsidRPr="00AD6FAE" w:rsidRDefault="00AD6FAE" w:rsidP="00AD6FAE">
            <w:pPr>
              <w:pStyle w:val="SIText"/>
            </w:pPr>
            <w:r w:rsidRPr="00AD6FAE">
              <w:t>4.4 Check irrigation controller for programming and efficiency</w:t>
            </w:r>
          </w:p>
          <w:p w14:paraId="64678F02" w14:textId="77777777" w:rsidR="00AD6FAE" w:rsidRPr="00AD6FAE" w:rsidRDefault="00AD6FAE" w:rsidP="00AD6FAE">
            <w:pPr>
              <w:pStyle w:val="SIText"/>
            </w:pPr>
            <w:r w:rsidRPr="00AD6FAE">
              <w:t>4.5 Correct or repair all malfunctions, leaks and blockages</w:t>
            </w:r>
          </w:p>
        </w:tc>
      </w:tr>
      <w:tr w:rsidR="00AD6FAE" w:rsidRPr="00AD6FAE" w14:paraId="29CAA758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0C31" w14:textId="20759A77" w:rsidR="00AD6FAE" w:rsidRPr="00AD6FAE" w:rsidRDefault="00AD6FAE">
            <w:pPr>
              <w:pStyle w:val="SIText"/>
            </w:pPr>
            <w:r w:rsidRPr="00AD6FAE">
              <w:t>5. Monitor irrigation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ADDC" w14:textId="5AB38199" w:rsidR="00AD6FAE" w:rsidRPr="00AD6FAE" w:rsidRDefault="00AD6FAE" w:rsidP="00AD6FAE">
            <w:pPr>
              <w:pStyle w:val="SIText"/>
            </w:pPr>
            <w:r w:rsidRPr="00AD6FAE">
              <w:t>5.1 Implement irrigation schedule and monitor soil profile for wetting</w:t>
            </w:r>
          </w:p>
          <w:p w14:paraId="07AFA6A5" w14:textId="77777777" w:rsidR="00AD6FAE" w:rsidRPr="00AD6FAE" w:rsidRDefault="00AD6FAE" w:rsidP="00AD6FAE">
            <w:pPr>
              <w:pStyle w:val="SIText"/>
            </w:pPr>
            <w:r w:rsidRPr="00AD6FAE">
              <w:t>5.2 Measure sprinkler performance using catch cans</w:t>
            </w:r>
          </w:p>
          <w:p w14:paraId="7898B39F" w14:textId="77777777" w:rsidR="00AD6FAE" w:rsidRPr="00AD6FAE" w:rsidRDefault="00AD6FAE" w:rsidP="00AD6FAE">
            <w:pPr>
              <w:pStyle w:val="SIText"/>
            </w:pPr>
            <w:r w:rsidRPr="00AD6FAE">
              <w:t>5.3 Measure flow rates using containers of known volume</w:t>
            </w:r>
          </w:p>
          <w:p w14:paraId="152FD6FF" w14:textId="77777777" w:rsidR="00AD6FAE" w:rsidRPr="00AD6FAE" w:rsidRDefault="00AD6FAE" w:rsidP="00AD6FAE">
            <w:pPr>
              <w:pStyle w:val="SIText"/>
            </w:pPr>
            <w:r w:rsidRPr="00AD6FAE">
              <w:t>5.4 Measure operating pressures using pressure gauges</w:t>
            </w:r>
          </w:p>
          <w:p w14:paraId="6757AE68" w14:textId="337FB787" w:rsidR="00AD6FAE" w:rsidRPr="00AD6FAE" w:rsidRDefault="00AD6FAE">
            <w:pPr>
              <w:pStyle w:val="SIText"/>
            </w:pPr>
            <w:r w:rsidRPr="00AD6FAE">
              <w:t>5.5 Check irrigated area for wheel ruts and other signs of waterlogging</w:t>
            </w:r>
          </w:p>
        </w:tc>
      </w:tr>
      <w:tr w:rsidR="00AD6FAE" w:rsidRPr="00AD6FAE" w14:paraId="5D3BFA3F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375" w14:textId="77777777" w:rsidR="00AD6FAE" w:rsidRPr="00AD6FAE" w:rsidRDefault="00AD6FAE" w:rsidP="00AD6FAE">
            <w:pPr>
              <w:pStyle w:val="SIText"/>
            </w:pPr>
            <w:r w:rsidRPr="00AD6FAE">
              <w:lastRenderedPageBreak/>
              <w:t>6. Carry out system maintenance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7D33" w14:textId="77777777" w:rsidR="00AD6FAE" w:rsidRPr="00AD6FAE" w:rsidRDefault="00AD6FAE" w:rsidP="00AD6FAE">
            <w:pPr>
              <w:pStyle w:val="SIText"/>
            </w:pPr>
            <w:r w:rsidRPr="00AD6FAE">
              <w:t>6.1 Record damage and blockages with contaminants by damage type, location and the section of the system affected</w:t>
            </w:r>
          </w:p>
          <w:p w14:paraId="3A6EE45F" w14:textId="77777777" w:rsidR="00AD6FAE" w:rsidRPr="00AD6FAE" w:rsidRDefault="00AD6FAE" w:rsidP="00AD6FAE">
            <w:pPr>
              <w:pStyle w:val="SIText"/>
            </w:pPr>
            <w:r w:rsidRPr="00AD6FAE">
              <w:t>6.2 Record and report damaged or faulty pumps, valves, sprinklers, electrical components and computer control systems and take action to effect repairs</w:t>
            </w:r>
          </w:p>
          <w:p w14:paraId="4B3BD7FE" w14:textId="45B093EE" w:rsidR="00AD6FAE" w:rsidRPr="00AD6FAE" w:rsidRDefault="00AD6FAE" w:rsidP="00AD6FAE">
            <w:pPr>
              <w:pStyle w:val="SIText"/>
            </w:pPr>
            <w:r w:rsidRPr="00AD6FAE">
              <w:t>6.3 Measure outlet pressure, flow rate and energy use and record</w:t>
            </w:r>
          </w:p>
          <w:p w14:paraId="51DA100D" w14:textId="77777777" w:rsidR="00AD6FAE" w:rsidRPr="00AD6FAE" w:rsidRDefault="00AD6FAE" w:rsidP="00AD6FAE">
            <w:pPr>
              <w:pStyle w:val="SIText"/>
            </w:pPr>
            <w:r w:rsidRPr="00AD6FAE">
              <w:t>6.4 Inspect and maintain drive mechanism, frames and trusses</w:t>
            </w:r>
          </w:p>
          <w:p w14:paraId="35A6A854" w14:textId="77777777" w:rsidR="00AD6FAE" w:rsidRPr="00AD6FAE" w:rsidRDefault="00AD6FAE" w:rsidP="00AD6FAE">
            <w:pPr>
              <w:pStyle w:val="SIText"/>
            </w:pPr>
            <w:r w:rsidRPr="00AD6FAE">
              <w:t>6.5 Implement end of season maintenance procedures</w:t>
            </w:r>
          </w:p>
          <w:p w14:paraId="55945DAE" w14:textId="77777777" w:rsidR="00AD6FAE" w:rsidRPr="00AD6FAE" w:rsidRDefault="00AD6FAE" w:rsidP="00AD6FAE">
            <w:pPr>
              <w:pStyle w:val="SIText"/>
            </w:pPr>
            <w:r w:rsidRPr="00AD6FAE">
              <w:t>6.6 Implement routine and preventative maintenance procedures</w:t>
            </w:r>
          </w:p>
          <w:p w14:paraId="37DABAC5" w14:textId="77777777" w:rsidR="00AD6FAE" w:rsidRPr="00AD6FAE" w:rsidRDefault="00AD6FAE" w:rsidP="00AD6FAE">
            <w:pPr>
              <w:pStyle w:val="SIText"/>
            </w:pPr>
            <w:r w:rsidRPr="00AD6FAE">
              <w:t>6.7 Implement storage procedures for irrigation components</w:t>
            </w:r>
          </w:p>
        </w:tc>
      </w:tr>
      <w:tr w:rsidR="00AD6FAE" w:rsidRPr="00AD6FAE" w14:paraId="016AADA2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2531" w14:textId="77777777" w:rsidR="00AD6FAE" w:rsidRPr="00AD6FAE" w:rsidRDefault="00AD6FAE" w:rsidP="00AD6FAE">
            <w:pPr>
              <w:pStyle w:val="SIText"/>
            </w:pPr>
            <w:r w:rsidRPr="00AD6FAE">
              <w:t>7. Shut down the system in response to irrigation indicators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AEA1" w14:textId="77777777" w:rsidR="00AD6FAE" w:rsidRPr="00AD6FAE" w:rsidRDefault="00AD6FAE" w:rsidP="00AD6FAE">
            <w:pPr>
              <w:pStyle w:val="SIText"/>
            </w:pPr>
            <w:r w:rsidRPr="00AD6FAE">
              <w:t>7.1 Apply water for sufficient time to achieve required soil moisture levels and allowing for weather conditions</w:t>
            </w:r>
          </w:p>
          <w:p w14:paraId="5AD72A8E" w14:textId="77777777" w:rsidR="00AD6FAE" w:rsidRPr="00AD6FAE" w:rsidRDefault="00AD6FAE" w:rsidP="00AD6FAE">
            <w:pPr>
              <w:pStyle w:val="SIText"/>
            </w:pPr>
            <w:r w:rsidRPr="00AD6FAE">
              <w:t>7.2 Shut down system components and drain</w:t>
            </w:r>
          </w:p>
          <w:p w14:paraId="0B888226" w14:textId="77777777" w:rsidR="00AD6FAE" w:rsidRPr="00AD6FAE" w:rsidRDefault="00AD6FAE" w:rsidP="00AD6FAE">
            <w:pPr>
              <w:pStyle w:val="SIText"/>
            </w:pPr>
            <w:r w:rsidRPr="00AD6FAE">
              <w:t>7.3 Check drainage and treatment systems</w:t>
            </w:r>
          </w:p>
          <w:p w14:paraId="0EF5A940" w14:textId="77777777" w:rsidR="00AD6FAE" w:rsidRPr="00AD6FAE" w:rsidRDefault="00AD6FAE" w:rsidP="00AD6FAE">
            <w:pPr>
              <w:pStyle w:val="SIText"/>
            </w:pPr>
            <w:r w:rsidRPr="00AD6FAE">
              <w:t>7.4 Record and report irrigation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4680" w:rsidRPr="00336FCA" w:rsidDel="00423CB2" w14:paraId="536DD2EC" w14:textId="77777777" w:rsidTr="00CA2922">
        <w:tc>
          <w:tcPr>
            <w:tcW w:w="1396" w:type="pct"/>
          </w:tcPr>
          <w:p w14:paraId="536DD2EA" w14:textId="7E47E7C1" w:rsidR="00064680" w:rsidRPr="00064680" w:rsidRDefault="00064680" w:rsidP="0006468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2792D36C" w:rsidR="00064680" w:rsidRPr="00064680" w:rsidRDefault="00064680" w:rsidP="0006468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064680">
              <w:t>workplace operations</w:t>
            </w:r>
          </w:p>
        </w:tc>
      </w:tr>
      <w:tr w:rsidR="00064680" w:rsidRPr="00336FCA" w:rsidDel="00423CB2" w14:paraId="536DD2EF" w14:textId="77777777" w:rsidTr="00CA2922">
        <w:tc>
          <w:tcPr>
            <w:tcW w:w="1396" w:type="pct"/>
          </w:tcPr>
          <w:p w14:paraId="536DD2ED" w14:textId="46C596E6" w:rsidR="00064680" w:rsidRPr="00064680" w:rsidRDefault="00064680" w:rsidP="0006468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53AC608" w14:textId="43C153BA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moving</w:t>
            </w:r>
            <w:r w:rsidRPr="00064680">
              <w:rPr>
                <w:rFonts w:eastAsia="Calibri"/>
              </w:rPr>
              <w:t xml:space="preserve"> irrigation system damage and blockages</w:t>
            </w:r>
          </w:p>
          <w:p w14:paraId="536DD2EE" w14:textId="438773C9" w:rsidR="00064680" w:rsidRPr="00064680" w:rsidRDefault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irrigation activities</w:t>
            </w:r>
          </w:p>
        </w:tc>
      </w:tr>
      <w:tr w:rsidR="00064680" w:rsidRPr="00336FCA" w:rsidDel="00423CB2" w14:paraId="69D55F61" w14:textId="77777777" w:rsidTr="00CA2922">
        <w:tc>
          <w:tcPr>
            <w:tcW w:w="1396" w:type="pct"/>
          </w:tcPr>
          <w:p w14:paraId="620B1BA7" w14:textId="59183FD7" w:rsidR="00064680" w:rsidRPr="000754EC" w:rsidRDefault="00064680" w:rsidP="0006468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30AFCE" w14:textId="43580D86" w:rsidR="00064680" w:rsidRPr="00064680" w:rsidRDefault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Initiate discussions with supervisor using clear language to communicate damage and blockages</w:t>
            </w:r>
            <w:r>
              <w:rPr>
                <w:rFonts w:eastAsia="Calibri"/>
              </w:rPr>
              <w:t xml:space="preserve"> and report irrigation activities</w:t>
            </w:r>
          </w:p>
        </w:tc>
      </w:tr>
      <w:tr w:rsidR="00064680" w:rsidRPr="00336FCA" w:rsidDel="00423CB2" w14:paraId="621C0835" w14:textId="77777777" w:rsidTr="00CA2922">
        <w:tc>
          <w:tcPr>
            <w:tcW w:w="1396" w:type="pct"/>
          </w:tcPr>
          <w:p w14:paraId="5D38A155" w14:textId="09601A09" w:rsidR="00064680" w:rsidRPr="000754EC" w:rsidRDefault="00064680" w:rsidP="0006468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0BFCECDE" w14:textId="77777777" w:rsidR="00064680" w:rsidRDefault="00064680" w:rsidP="000646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Calibrate testing and monitoring equipment</w:t>
            </w:r>
          </w:p>
          <w:p w14:paraId="634AC0E6" w14:textId="3B66396C" w:rsid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Measure </w:t>
            </w:r>
            <w:r>
              <w:rPr>
                <w:rFonts w:eastAsia="Calibri"/>
              </w:rPr>
              <w:t>sprinkler performance, water flow rates and pressures</w:t>
            </w:r>
          </w:p>
          <w:p w14:paraId="6092282C" w14:textId="68187BC0" w:rsidR="00064680" w:rsidRPr="00064680" w:rsidRDefault="000646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Measure </w:t>
            </w:r>
            <w:r w:rsidRPr="00AD6FAE">
              <w:t>outlet pressure, flow rate and energy use</w:t>
            </w:r>
          </w:p>
        </w:tc>
      </w:tr>
      <w:tr w:rsidR="00064680" w:rsidRPr="00336FCA" w:rsidDel="00423CB2" w14:paraId="2C4FDA72" w14:textId="77777777" w:rsidTr="00CA2922">
        <w:tc>
          <w:tcPr>
            <w:tcW w:w="1396" w:type="pct"/>
          </w:tcPr>
          <w:p w14:paraId="50E5DEF4" w14:textId="0117AA17" w:rsidR="00064680" w:rsidRPr="000754EC" w:rsidRDefault="00064680" w:rsidP="0006468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1DA70AA3" w14:textId="66C53637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064680" w:rsidRPr="00336FCA" w:rsidDel="00423CB2" w14:paraId="536DD2F2" w14:textId="77777777" w:rsidTr="00CA2922">
        <w:tc>
          <w:tcPr>
            <w:tcW w:w="1396" w:type="pct"/>
          </w:tcPr>
          <w:p w14:paraId="536DD2F0" w14:textId="36BDB991" w:rsidR="00064680" w:rsidRPr="00064680" w:rsidRDefault="00064680" w:rsidP="0006468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2784C47F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37DD" w14:paraId="536DD30E" w14:textId="77777777" w:rsidTr="00F33FF2">
        <w:tc>
          <w:tcPr>
            <w:tcW w:w="1028" w:type="pct"/>
          </w:tcPr>
          <w:p w14:paraId="2E110785" w14:textId="77777777" w:rsidR="00F737DD" w:rsidRDefault="00F737DD" w:rsidP="00F737DD">
            <w:pPr>
              <w:pStyle w:val="SIText"/>
            </w:pPr>
            <w:r w:rsidRPr="00AD6FAE">
              <w:t>AHCIRG335 Operate and maintain moving irrigation system</w:t>
            </w:r>
          </w:p>
          <w:p w14:paraId="536DD309" w14:textId="5E5A51BB" w:rsidR="00F737DD" w:rsidRPr="00F737DD" w:rsidRDefault="00F737DD" w:rsidP="00F737D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A362787" w14:textId="77777777" w:rsidR="00F737DD" w:rsidRDefault="00F737DD" w:rsidP="00F737DD">
            <w:pPr>
              <w:pStyle w:val="SIText"/>
            </w:pPr>
            <w:r w:rsidRPr="00AD6FAE">
              <w:t>AHCIRG335 Operate and maintain moving irrigation system</w:t>
            </w:r>
          </w:p>
          <w:p w14:paraId="536DD30A" w14:textId="37736438" w:rsidR="00F737DD" w:rsidRPr="00F737DD" w:rsidRDefault="00F737DD">
            <w:pPr>
              <w:pStyle w:val="SIText"/>
            </w:pPr>
            <w:r>
              <w:t xml:space="preserve">Release </w:t>
            </w:r>
            <w:r w:rsidRPr="00F737DD">
              <w:t>1</w:t>
            </w:r>
          </w:p>
        </w:tc>
        <w:tc>
          <w:tcPr>
            <w:tcW w:w="1251" w:type="pct"/>
          </w:tcPr>
          <w:p w14:paraId="536DD30B" w14:textId="2227DBCB" w:rsidR="00F737DD" w:rsidRPr="00F737DD" w:rsidRDefault="00F737DD" w:rsidP="00F737DD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9B04163" w:rsidR="00F737DD" w:rsidRPr="00F737DD" w:rsidRDefault="00F737DD" w:rsidP="00F737DD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65602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AFBFBE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D6FAE" w:rsidRPr="00AD6FAE">
              <w:t>AHCIRG335 Operate and maintain moving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BA3DBB7" w14:textId="046785F8" w:rsidR="00AD6FAE" w:rsidRDefault="00064680" w:rsidP="00AD6FAE">
            <w:r>
              <w:t>An individu</w:t>
            </w:r>
            <w:r w:rsidRPr="00064680">
              <w:t>al demonstrating competency must satisfy all of the elements and performance criteria in this unit</w:t>
            </w:r>
            <w:r w:rsidR="00AD6FAE" w:rsidRPr="00AD6FAE">
              <w:t>.</w:t>
            </w:r>
          </w:p>
          <w:p w14:paraId="3EDC6296" w14:textId="77777777" w:rsidR="00064680" w:rsidRPr="00AD6FAE" w:rsidRDefault="00064680" w:rsidP="00AD6FAE"/>
          <w:p w14:paraId="0830EBF4" w14:textId="128B2249" w:rsidR="00AD6FAE" w:rsidRPr="00AD6FAE" w:rsidRDefault="00AD6FAE" w:rsidP="00AD6FAE">
            <w:r w:rsidRPr="00AD6FAE">
              <w:t>The</w:t>
            </w:r>
            <w:r w:rsidR="00064680">
              <w:t>re</w:t>
            </w:r>
            <w:r w:rsidRPr="00AD6FAE">
              <w:t xml:space="preserve"> </w:t>
            </w:r>
            <w:r w:rsidR="00064680">
              <w:t>must be evidence that the individual</w:t>
            </w:r>
            <w:r w:rsidR="00064680" w:rsidRPr="00064680">
              <w:t xml:space="preserve"> has operated and maintained </w:t>
            </w:r>
            <w:r w:rsidR="00064680">
              <w:t>moving</w:t>
            </w:r>
            <w:r w:rsidR="00064680" w:rsidRPr="00064680">
              <w:t xml:space="preserve"> irrigation systems on at least one occasion and has</w:t>
            </w:r>
            <w:r w:rsidRPr="00AD6FAE">
              <w:t>:</w:t>
            </w:r>
          </w:p>
          <w:p w14:paraId="57D8957A" w14:textId="01656981" w:rsidR="00AD6FAE" w:rsidRPr="00AD6FAE" w:rsidRDefault="00AD6FAE" w:rsidP="00AD6FAE">
            <w:pPr>
              <w:pStyle w:val="SIBulletList1"/>
            </w:pPr>
            <w:r w:rsidRPr="00AD6FAE">
              <w:t>change</w:t>
            </w:r>
            <w:r w:rsidR="00064680">
              <w:t>d</w:t>
            </w:r>
            <w:r w:rsidRPr="00AD6FAE">
              <w:t xml:space="preserve"> engine oil and filter</w:t>
            </w:r>
          </w:p>
          <w:p w14:paraId="2AEB5F1C" w14:textId="2A8D398E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all bolts for correct torques</w:t>
            </w:r>
          </w:p>
          <w:p w14:paraId="22AC7D54" w14:textId="06E5BF34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for malfunctioning sprinklers</w:t>
            </w:r>
          </w:p>
          <w:p w14:paraId="4E50D648" w14:textId="36E4D8DD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injection pump and safety equipment operation</w:t>
            </w:r>
          </w:p>
          <w:p w14:paraId="0E396F09" w14:textId="04606381" w:rsidR="00AD6FAE" w:rsidRPr="00AD6FAE" w:rsidRDefault="00AD6FAE" w:rsidP="00AD6FAE">
            <w:pPr>
              <w:pStyle w:val="SIBulletList1"/>
            </w:pPr>
            <w:r w:rsidRPr="00AD6FAE">
              <w:t>complete</w:t>
            </w:r>
            <w:r w:rsidR="00064680">
              <w:t>d</w:t>
            </w:r>
            <w:r w:rsidRPr="00AD6FAE">
              <w:t xml:space="preserve"> regular and end of season maintenance tasks</w:t>
            </w:r>
          </w:p>
          <w:p w14:paraId="4C656ECE" w14:textId="2ADCF35C" w:rsidR="00AD6FAE" w:rsidRPr="00AD6FAE" w:rsidRDefault="00AD6FAE" w:rsidP="00AD6FAE">
            <w:pPr>
              <w:pStyle w:val="SIBulletList1"/>
            </w:pPr>
            <w:r w:rsidRPr="00AD6FAE">
              <w:t>fit</w:t>
            </w:r>
            <w:r w:rsidR="00064680">
              <w:t>ted</w:t>
            </w:r>
            <w:r w:rsidRPr="00AD6FAE">
              <w:t xml:space="preserve"> control panel and wheels</w:t>
            </w:r>
          </w:p>
          <w:p w14:paraId="6A58BA10" w14:textId="7970D701" w:rsidR="00AD6FAE" w:rsidRPr="00AD6FAE" w:rsidRDefault="00AD6FAE" w:rsidP="00AD6FAE">
            <w:pPr>
              <w:pStyle w:val="SIBulletList1"/>
            </w:pPr>
            <w:r w:rsidRPr="00AD6FAE">
              <w:t>grease</w:t>
            </w:r>
            <w:r w:rsidR="00064680">
              <w:t>d</w:t>
            </w:r>
            <w:r w:rsidRPr="00AD6FAE">
              <w:t xml:space="preserve"> drive shafts on pump and motor</w:t>
            </w:r>
          </w:p>
          <w:p w14:paraId="68E6E0DC" w14:textId="78F52ABF" w:rsidR="00AD6FAE" w:rsidRPr="00AD6FAE" w:rsidRDefault="00AD6FAE" w:rsidP="00AD6FAE">
            <w:pPr>
              <w:pStyle w:val="SIBulletList1"/>
            </w:pPr>
            <w:r w:rsidRPr="00AD6FAE">
              <w:t>inspect</w:t>
            </w:r>
            <w:r w:rsidR="00064680">
              <w:t>ed</w:t>
            </w:r>
            <w:r w:rsidRPr="00AD6FAE">
              <w:t xml:space="preserve"> lift base and arms for any stress marks or cracks</w:t>
            </w:r>
          </w:p>
          <w:p w14:paraId="7C4D4B15" w14:textId="753F70E5" w:rsidR="00AD6FAE" w:rsidRPr="00AD6FAE" w:rsidRDefault="00AD6FAE" w:rsidP="00AD6FAE">
            <w:pPr>
              <w:pStyle w:val="SIBulletList1"/>
            </w:pPr>
            <w:r w:rsidRPr="00AD6FAE">
              <w:t>measure</w:t>
            </w:r>
            <w:r w:rsidR="00064680">
              <w:t>d</w:t>
            </w:r>
            <w:r w:rsidRPr="00AD6FAE">
              <w:t xml:space="preserve"> and interpret</w:t>
            </w:r>
            <w:r w:rsidR="00064680">
              <w:t>ed</w:t>
            </w:r>
            <w:r w:rsidRPr="00AD6FAE">
              <w:t xml:space="preserve"> flow rates and pressures</w:t>
            </w:r>
          </w:p>
          <w:p w14:paraId="3C466BCD" w14:textId="1DDAE479" w:rsidR="00AD6FAE" w:rsidRPr="00AD6FAE" w:rsidRDefault="00AD6FAE" w:rsidP="00AD6FAE">
            <w:pPr>
              <w:pStyle w:val="SIBulletList1"/>
            </w:pPr>
            <w:r w:rsidRPr="00AD6FAE">
              <w:t>monitor</w:t>
            </w:r>
            <w:r w:rsidR="00064680">
              <w:t>ed</w:t>
            </w:r>
            <w:r w:rsidRPr="00AD6FAE">
              <w:t xml:space="preserve"> system effectiveness</w:t>
            </w:r>
          </w:p>
          <w:p w14:paraId="74A26505" w14:textId="717BC35B" w:rsidR="00AD6FAE" w:rsidRPr="00AD6FAE" w:rsidRDefault="00AD6FAE" w:rsidP="00AD6FAE">
            <w:pPr>
              <w:pStyle w:val="SIBulletList1"/>
            </w:pPr>
            <w:r w:rsidRPr="00AD6FAE">
              <w:t>operate</w:t>
            </w:r>
            <w:r w:rsidR="00064680">
              <w:t>d</w:t>
            </w:r>
            <w:r w:rsidRPr="00AD6FAE">
              <w:t xml:space="preserve"> pressure and flow testing equipment</w:t>
            </w:r>
          </w:p>
          <w:p w14:paraId="150A70F2" w14:textId="34026C40" w:rsidR="00AD6FAE" w:rsidRPr="00AD6FAE" w:rsidRDefault="00AD6FAE" w:rsidP="00AD6FAE">
            <w:pPr>
              <w:pStyle w:val="SIBulletList1"/>
            </w:pPr>
            <w:r w:rsidRPr="00AD6FAE">
              <w:t>read and follow</w:t>
            </w:r>
            <w:r w:rsidR="00064680">
              <w:t>ed</w:t>
            </w:r>
            <w:r w:rsidRPr="00AD6FAE">
              <w:t xml:space="preserve"> operations manuals and irrigation schedules</w:t>
            </w:r>
          </w:p>
          <w:p w14:paraId="4C9BBEC4" w14:textId="7997A8EC" w:rsidR="00AD6FAE" w:rsidRPr="00AD6FAE" w:rsidRDefault="00AD6FAE" w:rsidP="00AD6FAE">
            <w:pPr>
              <w:pStyle w:val="SIBulletList1"/>
            </w:pPr>
            <w:r w:rsidRPr="00AD6FAE">
              <w:t>shut down, clean</w:t>
            </w:r>
            <w:r w:rsidR="00064680">
              <w:t>ed</w:t>
            </w:r>
            <w:r w:rsidRPr="00AD6FAE">
              <w:t xml:space="preserve"> equipment and dispose</w:t>
            </w:r>
            <w:r w:rsidR="00064680">
              <w:t>d</w:t>
            </w:r>
            <w:r w:rsidRPr="00AD6FAE">
              <w:t xml:space="preserve"> of waste</w:t>
            </w:r>
          </w:p>
          <w:p w14:paraId="0DF250A7" w14:textId="7EAEFDEB" w:rsidR="00AD6FAE" w:rsidRPr="00AD6FAE" w:rsidRDefault="00AD6FAE" w:rsidP="00AD6FAE">
            <w:pPr>
              <w:pStyle w:val="SIBulletList1"/>
            </w:pPr>
            <w:r w:rsidRPr="00AD6FAE">
              <w:t>start-up system and carr</w:t>
            </w:r>
            <w:r w:rsidR="00064680">
              <w:t>ied</w:t>
            </w:r>
            <w:r w:rsidRPr="00AD6FAE">
              <w:t xml:space="preserve"> out operational checks</w:t>
            </w:r>
          </w:p>
          <w:p w14:paraId="240CDC47" w14:textId="325475CC" w:rsidR="00AD6FAE" w:rsidRPr="00AD6FAE" w:rsidRDefault="00AD6FAE" w:rsidP="00AD6FAE">
            <w:pPr>
              <w:pStyle w:val="SIBulletList1"/>
            </w:pPr>
            <w:r w:rsidRPr="00AD6FAE">
              <w:t>take</w:t>
            </w:r>
            <w:r w:rsidR="00064680">
              <w:t>n</w:t>
            </w:r>
            <w:r w:rsidRPr="00AD6FAE">
              <w:t xml:space="preserve"> and record</w:t>
            </w:r>
            <w:r w:rsidR="00064680">
              <w:t>ed</w:t>
            </w:r>
            <w:r w:rsidRPr="00AD6FAE">
              <w:t xml:space="preserve"> measurements of output and efficiency</w:t>
            </w:r>
          </w:p>
          <w:p w14:paraId="1C6B5FD2" w14:textId="6D37E17B" w:rsidR="00AD6FAE" w:rsidRPr="00AD6FAE" w:rsidRDefault="00AD6FAE" w:rsidP="00AD6FAE">
            <w:pPr>
              <w:pStyle w:val="SIBulletList1"/>
            </w:pPr>
            <w:r w:rsidRPr="00AD6FAE">
              <w:t>tension</w:t>
            </w:r>
            <w:r w:rsidR="00064680">
              <w:t>ed</w:t>
            </w:r>
            <w:r w:rsidRPr="00AD6FAE">
              <w:t xml:space="preserve"> span pipes with V-jack trusses</w:t>
            </w:r>
          </w:p>
          <w:p w14:paraId="536DD31B" w14:textId="1A501171" w:rsidR="00556C4C" w:rsidRPr="000754EC" w:rsidRDefault="00AD6FAE" w:rsidP="00F72224">
            <w:pPr>
              <w:pStyle w:val="SIBulletList1"/>
            </w:pPr>
            <w:r w:rsidRPr="00AD6FAE">
              <w:t>use</w:t>
            </w:r>
            <w:r w:rsidR="00064680">
              <w:t>d</w:t>
            </w:r>
            <w:r w:rsidRPr="00AD6FAE">
              <w:t xml:space="preserve"> control systems</w:t>
            </w:r>
            <w:r w:rsidR="000646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8F1F1AD" w14:textId="0CB9D347" w:rsidR="00AD6FAE" w:rsidRPr="00AD6FAE" w:rsidRDefault="00064680" w:rsidP="00AD6FAE">
            <w:r>
              <w:t>An individual</w:t>
            </w:r>
            <w:r w:rsidR="00AD6FAE" w:rsidRPr="00AD6FAE">
              <w:t xml:space="preserve"> must </w:t>
            </w:r>
            <w:r>
              <w:t xml:space="preserve">be able to </w:t>
            </w:r>
            <w:r w:rsidR="00AD6FAE" w:rsidRPr="00AD6FAE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AD6FAE" w:rsidRPr="00AD6FAE">
              <w:t>knowledge of:</w:t>
            </w:r>
          </w:p>
          <w:p w14:paraId="23F5DF2C" w14:textId="4FEAF93F" w:rsidR="00974D32" w:rsidRDefault="00974D32" w:rsidP="00AD6FAE">
            <w:pPr>
              <w:pStyle w:val="SIBulletList1"/>
            </w:pPr>
            <w:r>
              <w:t>s</w:t>
            </w:r>
            <w:r w:rsidRPr="00974D32">
              <w:t>afe working practices applicable to operating and maintaining</w:t>
            </w:r>
            <w:r w:rsidR="00AD6FAE" w:rsidRPr="00AD6FAE">
              <w:t xml:space="preserve"> moving irrigation system</w:t>
            </w:r>
            <w:r>
              <w:t>s</w:t>
            </w:r>
          </w:p>
          <w:p w14:paraId="64D14D64" w14:textId="0468D768" w:rsidR="00AD6FAE" w:rsidRPr="00AD6FAE" w:rsidRDefault="00974D32" w:rsidP="00AD6FAE">
            <w:pPr>
              <w:pStyle w:val="SIBulletList1"/>
            </w:pPr>
            <w:r>
              <w:t>calibration and testing equipment operation and maintenance manual and manufacturer specifications</w:t>
            </w:r>
          </w:p>
          <w:p w14:paraId="4C92E379" w14:textId="77777777" w:rsidR="00AD6FAE" w:rsidRPr="00AD6FAE" w:rsidRDefault="00AD6FAE" w:rsidP="00AD6FAE">
            <w:pPr>
              <w:pStyle w:val="SIBulletList1"/>
            </w:pPr>
            <w:r w:rsidRPr="00AD6FAE">
              <w:t>behaviour of water on varying terrain and soil types</w:t>
            </w:r>
          </w:p>
          <w:p w14:paraId="3A2D733F" w14:textId="77777777" w:rsidR="00AD6FAE" w:rsidRPr="00AD6FAE" w:rsidRDefault="00AD6FAE" w:rsidP="00AD6FAE">
            <w:pPr>
              <w:pStyle w:val="SIBulletList1"/>
            </w:pPr>
            <w:r w:rsidRPr="00AD6FAE">
              <w:t>calculations used when installing irrigation systems</w:t>
            </w:r>
          </w:p>
          <w:p w14:paraId="7CAB0D00" w14:textId="77777777" w:rsidR="00AD6FAE" w:rsidRPr="00AD6FAE" w:rsidRDefault="00AD6FAE" w:rsidP="00AD6FAE">
            <w:pPr>
              <w:pStyle w:val="SIBulletList1"/>
            </w:pPr>
            <w:r w:rsidRPr="00AD6FAE">
              <w:t>common operational and maintenance problems</w:t>
            </w:r>
          </w:p>
          <w:p w14:paraId="491EC664" w14:textId="77777777" w:rsidR="00AD6FAE" w:rsidRPr="00AD6FAE" w:rsidRDefault="00AD6FAE" w:rsidP="00AD6FAE">
            <w:pPr>
              <w:pStyle w:val="SIBulletList1"/>
            </w:pPr>
            <w:r w:rsidRPr="00AD6FAE">
              <w:t>components of a moving sprinkler irrigation system and their maintenance requirements</w:t>
            </w:r>
          </w:p>
          <w:p w14:paraId="3CADBAE0" w14:textId="77777777" w:rsidR="00AD6FAE" w:rsidRPr="00AD6FAE" w:rsidRDefault="00AD6FAE" w:rsidP="00AD6FAE">
            <w:pPr>
              <w:pStyle w:val="SIBulletList1"/>
            </w:pPr>
            <w:r w:rsidRPr="00AD6FAE">
              <w:t>installing a moving sprinkler irrigation</w:t>
            </w:r>
          </w:p>
          <w:p w14:paraId="6FE70754" w14:textId="77777777" w:rsidR="00AD6FAE" w:rsidRPr="00AD6FAE" w:rsidRDefault="00AD6FAE" w:rsidP="00AD6FAE">
            <w:pPr>
              <w:pStyle w:val="SIBulletList1"/>
            </w:pPr>
            <w:r w:rsidRPr="00AD6FAE">
              <w:t>irrigation methods for moving sprinkler systems</w:t>
            </w:r>
          </w:p>
          <w:p w14:paraId="0D110732" w14:textId="77777777" w:rsidR="00AD6FAE" w:rsidRPr="00AD6FAE" w:rsidRDefault="00AD6FAE" w:rsidP="00AD6FAE">
            <w:pPr>
              <w:pStyle w:val="SIBulletList1"/>
            </w:pPr>
            <w:r w:rsidRPr="00AD6FAE">
              <w:t>maintenance requirements for moving sprinkler systems</w:t>
            </w:r>
          </w:p>
          <w:p w14:paraId="614DCF5F" w14:textId="77777777" w:rsidR="00AD6FAE" w:rsidRPr="00AD6FAE" w:rsidRDefault="00AD6FAE" w:rsidP="00AD6FAE">
            <w:pPr>
              <w:pStyle w:val="SIBulletList1"/>
            </w:pPr>
            <w:r w:rsidRPr="00AD6FAE">
              <w:t>monitoring soil compaction and drainage</w:t>
            </w:r>
          </w:p>
          <w:p w14:paraId="011950EC" w14:textId="77777777" w:rsidR="00AD6FAE" w:rsidRPr="00AD6FAE" w:rsidRDefault="00AD6FAE" w:rsidP="00AD6FAE">
            <w:pPr>
              <w:pStyle w:val="SIBulletList1"/>
            </w:pPr>
            <w:r w:rsidRPr="00AD6FAE">
              <w:t>moving sprinkler irrigation maintenance</w:t>
            </w:r>
          </w:p>
          <w:p w14:paraId="4342264E" w14:textId="77777777" w:rsidR="00AD6FAE" w:rsidRPr="00AD6FAE" w:rsidRDefault="00AD6FAE" w:rsidP="00AD6FAE">
            <w:pPr>
              <w:pStyle w:val="SIBulletList1"/>
            </w:pPr>
            <w:r w:rsidRPr="00AD6FAE">
              <w:t>pump used in moving sprinkler irrigation systems and their operation</w:t>
            </w:r>
          </w:p>
          <w:p w14:paraId="5BC45D7F" w14:textId="77777777" w:rsidR="00AD6FAE" w:rsidRPr="00AD6FAE" w:rsidRDefault="00AD6FAE" w:rsidP="00AD6FAE">
            <w:pPr>
              <w:pStyle w:val="SIBulletList1"/>
            </w:pPr>
            <w:r w:rsidRPr="00AD6FAE">
              <w:t>shutdown sequence</w:t>
            </w:r>
          </w:p>
          <w:p w14:paraId="1743AA4E" w14:textId="77777777" w:rsidR="00AD6FAE" w:rsidRPr="00AD6FAE" w:rsidRDefault="00AD6FAE" w:rsidP="00AD6FAE">
            <w:pPr>
              <w:pStyle w:val="SIBulletList1"/>
            </w:pPr>
            <w:r w:rsidRPr="00AD6FAE">
              <w:t>soil water retention testing techniques</w:t>
            </w:r>
          </w:p>
          <w:p w14:paraId="19E92BA9" w14:textId="77777777" w:rsidR="00AD6FAE" w:rsidRPr="00AD6FAE" w:rsidRDefault="00AD6FAE" w:rsidP="00AD6FAE">
            <w:pPr>
              <w:pStyle w:val="SIBulletList1"/>
            </w:pPr>
            <w:r w:rsidRPr="00AD6FAE">
              <w:t>soil, plant and water relationships</w:t>
            </w:r>
          </w:p>
          <w:p w14:paraId="213CA426" w14:textId="77777777" w:rsidR="00AD6FAE" w:rsidRPr="00AD6FAE" w:rsidRDefault="00AD6FAE" w:rsidP="00AD6FAE">
            <w:pPr>
              <w:pStyle w:val="SIBulletList1"/>
            </w:pPr>
            <w:r w:rsidRPr="00AD6FAE">
              <w:t>water quality and water filtration techniques</w:t>
            </w:r>
          </w:p>
          <w:p w14:paraId="536DD320" w14:textId="451C6B60" w:rsidR="00F1480E" w:rsidRPr="000754EC" w:rsidRDefault="00AD6FAE" w:rsidP="00F72224">
            <w:pPr>
              <w:pStyle w:val="SIBulletList1"/>
            </w:pPr>
            <w:r w:rsidRPr="00AD6FAE">
              <w:t>water requirements of plants and crops consistent with sound environmental management</w:t>
            </w:r>
            <w:r w:rsidR="00974D3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0C5CCF5" w14:textId="77777777" w:rsidR="00974D32" w:rsidRPr="00974D32" w:rsidRDefault="00974D32" w:rsidP="00974D32">
            <w:pPr>
              <w:pStyle w:val="SIText"/>
            </w:pPr>
            <w:r>
              <w:t xml:space="preserve">Assessment of </w:t>
            </w:r>
            <w:r w:rsidRPr="00974D32">
              <w:t>skills must take place under the following conditions:</w:t>
            </w:r>
          </w:p>
          <w:p w14:paraId="6F54BE73" w14:textId="77777777" w:rsidR="00974D32" w:rsidRPr="00974D32" w:rsidRDefault="00974D32" w:rsidP="00974D32">
            <w:pPr>
              <w:pStyle w:val="SIBulletList1"/>
            </w:pPr>
            <w:r w:rsidRPr="000754EC">
              <w:t>p</w:t>
            </w:r>
            <w:r w:rsidRPr="00974D32">
              <w:t>hysical conditions:</w:t>
            </w:r>
          </w:p>
          <w:p w14:paraId="211B2DE7" w14:textId="77777777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974D32">
              <w:t>setting or an environment that accurately represents workplace conditions</w:t>
            </w:r>
          </w:p>
          <w:p w14:paraId="2ABCAE97" w14:textId="77777777" w:rsidR="00974D32" w:rsidRPr="00974D32" w:rsidRDefault="00974D32" w:rsidP="00974D32">
            <w:pPr>
              <w:pStyle w:val="SIBulletList1"/>
            </w:pPr>
            <w:r>
              <w:t xml:space="preserve">resources, </w:t>
            </w:r>
            <w:r w:rsidRPr="00974D32">
              <w:t>equipment and materials:</w:t>
            </w:r>
          </w:p>
          <w:p w14:paraId="2382AF20" w14:textId="3439D34E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974D32">
              <w:rPr>
                <w:rFonts w:eastAsia="Calibri"/>
              </w:rPr>
              <w:t xml:space="preserve">work instructions and workplace procedures applicable to operating and maintaining </w:t>
            </w:r>
            <w:r>
              <w:rPr>
                <w:rFonts w:eastAsia="Calibri"/>
              </w:rPr>
              <w:t xml:space="preserve">moving </w:t>
            </w:r>
            <w:r w:rsidRPr="00974D32">
              <w:rPr>
                <w:rFonts w:eastAsia="Calibri"/>
              </w:rPr>
              <w:t>irrigation systems</w:t>
            </w:r>
          </w:p>
          <w:p w14:paraId="6785110D" w14:textId="721F42FD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974D32">
              <w:rPr>
                <w:rFonts w:eastAsia="Calibri"/>
              </w:rPr>
              <w:t xml:space="preserve">moving irrigation system </w:t>
            </w:r>
            <w:r w:rsidRPr="00AD6FAE">
              <w:t>materials, tools</w:t>
            </w:r>
            <w:r w:rsidRPr="00974D32">
              <w:t xml:space="preserve"> and equipment</w:t>
            </w:r>
          </w:p>
          <w:p w14:paraId="57392AD1" w14:textId="6756D0F6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974D32">
              <w:t xml:space="preserve">protective equipment applicable to operating and maintaining </w:t>
            </w:r>
            <w:r>
              <w:t>moving</w:t>
            </w:r>
            <w:r w:rsidRPr="00974D32">
              <w:t xml:space="preserve"> irrigation systems</w:t>
            </w:r>
          </w:p>
          <w:p w14:paraId="472C8358" w14:textId="77777777" w:rsidR="00974D32" w:rsidRPr="00974D32" w:rsidRDefault="00974D32" w:rsidP="00974D32">
            <w:pPr>
              <w:pStyle w:val="SIBulletList1"/>
            </w:pPr>
            <w:r>
              <w:lastRenderedPageBreak/>
              <w:t>specifications:</w:t>
            </w:r>
          </w:p>
          <w:p w14:paraId="11B7A4A2" w14:textId="5A4FD47A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>
              <w:t>calibration and testing equipment operation and maintenance manual</w:t>
            </w:r>
            <w:r w:rsidRPr="00974D32">
              <w:t xml:space="preserve"> and manufacturer specifications</w:t>
            </w:r>
          </w:p>
          <w:p w14:paraId="4E32BAD3" w14:textId="77777777" w:rsidR="00974D32" w:rsidRPr="00974D32" w:rsidRDefault="00974D32" w:rsidP="00974D32">
            <w:pPr>
              <w:pStyle w:val="SIBulletList1"/>
            </w:pPr>
            <w:r>
              <w:t>timeframes:</w:t>
            </w:r>
          </w:p>
          <w:p w14:paraId="0B3611FD" w14:textId="77777777" w:rsidR="00974D32" w:rsidRPr="00974D32" w:rsidRDefault="00974D32" w:rsidP="00974D32">
            <w:pPr>
              <w:pStyle w:val="SIBulletList2"/>
            </w:pPr>
            <w:r>
              <w:t xml:space="preserve">according to job </w:t>
            </w:r>
            <w:r w:rsidRPr="00974D32">
              <w:t>requirements.</w:t>
            </w:r>
          </w:p>
          <w:p w14:paraId="345CC884" w14:textId="77777777" w:rsidR="00974D32" w:rsidRDefault="00974D32" w:rsidP="00974D32">
            <w:pPr>
              <w:pStyle w:val="SIText"/>
            </w:pPr>
          </w:p>
          <w:p w14:paraId="536DD325" w14:textId="51C68427" w:rsidR="00F1480E" w:rsidRPr="000754EC" w:rsidRDefault="007E725B" w:rsidP="00F72224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974D32">
              <w:t xml:space="preserve">of this unit </w:t>
            </w:r>
            <w:r w:rsidRPr="007E725B">
              <w:t xml:space="preserve">must satisfy </w:t>
            </w:r>
            <w:r w:rsidR="00974D32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65602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D817" w14:textId="77777777" w:rsidR="00656023" w:rsidRDefault="00656023" w:rsidP="00BF3F0A">
      <w:r>
        <w:separator/>
      </w:r>
    </w:p>
    <w:p w14:paraId="5B859942" w14:textId="77777777" w:rsidR="00656023" w:rsidRDefault="00656023"/>
  </w:endnote>
  <w:endnote w:type="continuationSeparator" w:id="0">
    <w:p w14:paraId="7B677EC7" w14:textId="77777777" w:rsidR="00656023" w:rsidRDefault="00656023" w:rsidP="00BF3F0A">
      <w:r>
        <w:continuationSeparator/>
      </w:r>
    </w:p>
    <w:p w14:paraId="4C779C64" w14:textId="77777777" w:rsidR="00656023" w:rsidRDefault="00656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60AB2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7317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9E33C" w14:textId="77777777" w:rsidR="00656023" w:rsidRDefault="00656023" w:rsidP="00BF3F0A">
      <w:r>
        <w:separator/>
      </w:r>
    </w:p>
    <w:p w14:paraId="637F6603" w14:textId="77777777" w:rsidR="00656023" w:rsidRDefault="00656023"/>
  </w:footnote>
  <w:footnote w:type="continuationSeparator" w:id="0">
    <w:p w14:paraId="32488F9D" w14:textId="77777777" w:rsidR="00656023" w:rsidRDefault="00656023" w:rsidP="00BF3F0A">
      <w:r>
        <w:continuationSeparator/>
      </w:r>
    </w:p>
    <w:p w14:paraId="24BA45F1" w14:textId="77777777" w:rsidR="00656023" w:rsidRDefault="006560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81720" w14:textId="7297DE2A" w:rsidR="00AD6FAE" w:rsidRDefault="00656023">
    <w:sdt>
      <w:sdtPr>
        <w:id w:val="-19059799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0EB0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6FAE" w:rsidRPr="00AD6FAE">
      <w:t>AHCIRG335 Operate and maintain moving irrigation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AD329A"/>
    <w:multiLevelType w:val="multilevel"/>
    <w:tmpl w:val="DAF69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A1677"/>
    <w:multiLevelType w:val="multilevel"/>
    <w:tmpl w:val="FC32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68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023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23C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FAE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8D8"/>
    <w:rsid w:val="00E35064"/>
    <w:rsid w:val="00E3681D"/>
    <w:rsid w:val="00E40225"/>
    <w:rsid w:val="00E501F0"/>
    <w:rsid w:val="00E6166D"/>
    <w:rsid w:val="00E67317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2224"/>
    <w:rsid w:val="00F737DD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AD89191-C4D7-4637-9463-589DFB05D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5E7A5F-CA59-43D9-977D-7CDAB450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2019-03-05T04:43:00Z</dcterms:created>
  <dcterms:modified xsi:type="dcterms:W3CDTF">2019-03-05T04:43:00Z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