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3AC7E3F3" w:rsidR="00A301E0" w:rsidRPr="00923720" w:rsidRDefault="00F45713" w:rsidP="00F45713">
            <w:pPr>
              <w:pStyle w:val="SISSCODE"/>
            </w:pPr>
            <w:r>
              <w:t>R</w:t>
            </w:r>
            <w:r w:rsidR="00234C28">
              <w:t>GRSS0000X10</w:t>
            </w:r>
          </w:p>
        </w:tc>
        <w:tc>
          <w:tcPr>
            <w:tcW w:w="3604" w:type="pct"/>
            <w:shd w:val="clear" w:color="auto" w:fill="auto"/>
          </w:tcPr>
          <w:p w14:paraId="1EAD9312" w14:textId="62DE72CD" w:rsidR="00A301E0" w:rsidRPr="00923720" w:rsidRDefault="00FD2DA0" w:rsidP="00F45713">
            <w:pPr>
              <w:pStyle w:val="SISStitle"/>
            </w:pPr>
            <w:r w:rsidRPr="00FD2DA0">
              <w:t>Yearling Preparation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50903B25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 xml:space="preserve">required to </w:t>
            </w:r>
            <w:r w:rsidR="00FD2DA0">
              <w:t>prepare yearlings for sale</w:t>
            </w:r>
            <w:r w:rsidR="00FE4F3C">
              <w:t xml:space="preserve"> </w:t>
            </w:r>
            <w:r w:rsidR="00FD2DA0">
              <w:t xml:space="preserve">as part of horse </w:t>
            </w:r>
            <w:r w:rsidR="00FE4F3C">
              <w:t xml:space="preserve">breeding </w:t>
            </w:r>
            <w:r w:rsidR="00FD2DA0">
              <w:t>operations</w:t>
            </w:r>
            <w:r w:rsidR="00FE4F3C">
              <w:t>.</w:t>
            </w:r>
            <w:ins w:id="0" w:author="Sue Hamilton" w:date="2019-02-01T15:38:00Z">
              <w:r w:rsidR="00F3674D">
                <w:t xml:space="preserve"> </w:t>
              </w:r>
              <w:r w:rsidR="00F3674D" w:rsidRPr="00F3674D">
                <w:t>It applies to individuals who have demonstrated experience of handing and interacting with horses safely.</w:t>
              </w:r>
            </w:ins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12521DA5" w14:textId="6D4F636E" w:rsidR="00FD2DA0" w:rsidRDefault="00FD2DA0" w:rsidP="000E3159">
            <w:pPr>
              <w:pStyle w:val="SIBulletList1"/>
            </w:pPr>
            <w:r w:rsidRPr="00FD2DA0">
              <w:t>Certificate I</w:t>
            </w:r>
            <w:r>
              <w:t>II</w:t>
            </w:r>
            <w:r w:rsidRPr="00FD2DA0">
              <w:t xml:space="preserve"> in 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0AB44BA5" w:rsidR="00A301E0" w:rsidRPr="00A301E0" w:rsidRDefault="00890663" w:rsidP="00FD2DA0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D4A3BC5" w14:textId="16666A36" w:rsidR="00FD2DA0" w:rsidRPr="00FD2DA0" w:rsidRDefault="00FD2DA0" w:rsidP="00FD2DA0">
            <w:pPr>
              <w:pStyle w:val="SIBulletList1"/>
            </w:pPr>
            <w:r w:rsidRPr="00FD2DA0">
              <w:t>RGRHBR30</w:t>
            </w:r>
            <w:r w:rsidR="00ED1784">
              <w:t>5</w:t>
            </w:r>
            <w:r w:rsidRPr="00FD2DA0">
              <w:t>* Handle young horses</w:t>
            </w:r>
          </w:p>
          <w:p w14:paraId="43E3A5DF" w14:textId="2550870E" w:rsidR="00FD2DA0" w:rsidRPr="00FD2DA0" w:rsidRDefault="00FD2DA0" w:rsidP="00FD2DA0">
            <w:pPr>
              <w:pStyle w:val="SIBulletList1"/>
            </w:pPr>
            <w:r w:rsidRPr="00FD2DA0">
              <w:t>RGRHBR3</w:t>
            </w:r>
            <w:r w:rsidR="00ED1784">
              <w:t>06</w:t>
            </w:r>
            <w:r w:rsidRPr="00FD2DA0">
              <w:t>* Raise young horses</w:t>
            </w:r>
          </w:p>
          <w:p w14:paraId="449E36A0" w14:textId="77777777" w:rsidR="00ED1784" w:rsidRPr="00ED1784" w:rsidRDefault="00ED1784" w:rsidP="00ED1784">
            <w:pPr>
              <w:pStyle w:val="SIBulletList1"/>
            </w:pPr>
            <w:r w:rsidRPr="00FD2DA0">
              <w:t xml:space="preserve">RGRHBR406 Prepare </w:t>
            </w:r>
            <w:r w:rsidRPr="00ED1784">
              <w:t>horses for sale</w:t>
            </w:r>
          </w:p>
          <w:p w14:paraId="0F5F236C" w14:textId="77777777" w:rsidR="00FD2DA0" w:rsidRPr="00FD2DA0" w:rsidRDefault="00FD2DA0" w:rsidP="00FD2DA0">
            <w:pPr>
              <w:pStyle w:val="SIBulletList1"/>
            </w:pPr>
            <w:r w:rsidRPr="00FD2DA0">
              <w:t>RGRPSH202 Assist with transportation of horses</w:t>
            </w:r>
          </w:p>
          <w:p w14:paraId="749D6AB5" w14:textId="77777777" w:rsidR="001F28F9" w:rsidRDefault="001F28F9" w:rsidP="00ED178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7CE3CD" w14:textId="77777777" w:rsidR="00CB2727" w:rsidRPr="00CB2727" w:rsidRDefault="00CB2727" w:rsidP="00CB2727">
            <w:pPr>
              <w:pStyle w:val="SIText"/>
              <w:rPr>
                <w:ins w:id="1" w:author="Sue Hamilton" w:date="2018-12-11T14:54:00Z"/>
              </w:rPr>
            </w:pPr>
            <w:ins w:id="2" w:author="Sue Hamilton" w:date="2018-12-11T14:54:00Z">
              <w:r w:rsidRPr="00CB2727">
                <w:t xml:space="preserve">Note the following prerequisites that apply to units in this Skill Set.  </w:t>
              </w:r>
            </w:ins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32"/>
              <w:gridCol w:w="5130"/>
            </w:tblGrid>
            <w:tr w:rsidR="00CB2727" w14:paraId="234A3E1A" w14:textId="77777777" w:rsidTr="00082B97">
              <w:trPr>
                <w:ins w:id="3" w:author="Sue Hamilton" w:date="2018-12-11T14:54:00Z"/>
              </w:trPr>
              <w:tc>
                <w:tcPr>
                  <w:tcW w:w="3932" w:type="dxa"/>
                </w:tcPr>
                <w:p w14:paraId="1E3C160D" w14:textId="77777777" w:rsidR="00CB2727" w:rsidRPr="00CB2727" w:rsidRDefault="00CB2727" w:rsidP="00CB2727">
                  <w:pPr>
                    <w:pStyle w:val="SIText"/>
                    <w:rPr>
                      <w:ins w:id="4" w:author="Sue Hamilton" w:date="2018-12-11T14:54:00Z"/>
                    </w:rPr>
                  </w:pPr>
                  <w:ins w:id="5" w:author="Sue Hamilton" w:date="2018-12-11T14:54:00Z">
                    <w:r w:rsidRPr="00CB2727">
                      <w:t xml:space="preserve">Unit of competency </w:t>
                    </w:r>
                  </w:ins>
                </w:p>
              </w:tc>
              <w:tc>
                <w:tcPr>
                  <w:tcW w:w="5130" w:type="dxa"/>
                </w:tcPr>
                <w:p w14:paraId="0226BDC1" w14:textId="77777777" w:rsidR="00CB2727" w:rsidRPr="00CB2727" w:rsidRDefault="00CB2727" w:rsidP="00CB2727">
                  <w:pPr>
                    <w:pStyle w:val="SIText"/>
                    <w:rPr>
                      <w:ins w:id="6" w:author="Sue Hamilton" w:date="2018-12-11T14:54:00Z"/>
                    </w:rPr>
                  </w:pPr>
                  <w:ins w:id="7" w:author="Sue Hamilton" w:date="2018-12-11T14:54:00Z">
                    <w:r w:rsidRPr="00CB2727">
                      <w:t xml:space="preserve">Prerequisite requirement </w:t>
                    </w:r>
                  </w:ins>
                </w:p>
              </w:tc>
            </w:tr>
            <w:tr w:rsidR="00CB2727" w14:paraId="20A9A426" w14:textId="77777777" w:rsidTr="00082B97">
              <w:trPr>
                <w:ins w:id="8" w:author="Sue Hamilton" w:date="2018-12-11T14:54:00Z"/>
              </w:trPr>
              <w:tc>
                <w:tcPr>
                  <w:tcW w:w="3932" w:type="dxa"/>
                </w:tcPr>
                <w:p w14:paraId="723D2CA2" w14:textId="7D803DDE" w:rsidR="00CB2727" w:rsidRPr="00CB2727" w:rsidRDefault="00CB2727" w:rsidP="00CB2727">
                  <w:pPr>
                    <w:pStyle w:val="SIText"/>
                    <w:rPr>
                      <w:ins w:id="9" w:author="Sue Hamilton" w:date="2018-12-11T14:54:00Z"/>
                    </w:rPr>
                  </w:pPr>
                  <w:ins w:id="10" w:author="Sue Hamilton" w:date="2018-12-11T14:55:00Z">
                    <w:r w:rsidRPr="00CB2727">
                      <w:t>RGRHBR305* Handle young horses</w:t>
                    </w:r>
                  </w:ins>
                </w:p>
              </w:tc>
              <w:tc>
                <w:tcPr>
                  <w:tcW w:w="5130" w:type="dxa"/>
                </w:tcPr>
                <w:p w14:paraId="2FE634BE" w14:textId="77777777" w:rsidR="00CB2727" w:rsidRPr="00CB2727" w:rsidRDefault="00CB2727" w:rsidP="00CB2727">
                  <w:pPr>
                    <w:pStyle w:val="SIText"/>
                    <w:rPr>
                      <w:ins w:id="11" w:author="Sue Hamilton" w:date="2018-12-11T14:54:00Z"/>
                    </w:rPr>
                  </w:pPr>
                  <w:ins w:id="12" w:author="Sue Hamilton" w:date="2018-12-11T14:54:00Z">
                    <w:r w:rsidRPr="00CB2727">
                      <w:t xml:space="preserve">ACMEQU202* Handle horses safely  </w:t>
                    </w:r>
                  </w:ins>
                </w:p>
                <w:p w14:paraId="2D823A76" w14:textId="77777777" w:rsidR="00CB2727" w:rsidRPr="00CB2727" w:rsidRDefault="00CB2727" w:rsidP="00CB2727">
                  <w:pPr>
                    <w:pStyle w:val="SIText"/>
                    <w:rPr>
                      <w:ins w:id="13" w:author="Sue Hamilton" w:date="2018-12-11T14:54:00Z"/>
                    </w:rPr>
                  </w:pPr>
                  <w:ins w:id="14" w:author="Sue Hamilton" w:date="2018-12-11T14:54:00Z">
                    <w:r w:rsidRPr="00CB2727">
                      <w:t xml:space="preserve">ACMEQU205 Apply knowledge of horse </w:t>
                    </w:r>
                  </w:ins>
                </w:p>
                <w:p w14:paraId="780987BF" w14:textId="77777777" w:rsidR="00CB2727" w:rsidRPr="00CB2727" w:rsidRDefault="00CB2727" w:rsidP="00CB2727">
                  <w:pPr>
                    <w:pStyle w:val="SIText"/>
                    <w:rPr>
                      <w:ins w:id="15" w:author="Sue Hamilton" w:date="2018-12-11T14:54:00Z"/>
                    </w:rPr>
                  </w:pPr>
                  <w:ins w:id="16" w:author="Sue Hamilton" w:date="2018-12-11T14:54:00Z">
                    <w:r w:rsidRPr="00CB2727">
                      <w:t xml:space="preserve">behaviour  </w:t>
                    </w:r>
                  </w:ins>
                </w:p>
              </w:tc>
            </w:tr>
            <w:tr w:rsidR="00CB2727" w14:paraId="67E859B1" w14:textId="77777777" w:rsidTr="00082B97">
              <w:trPr>
                <w:ins w:id="17" w:author="Sue Hamilton" w:date="2018-12-11T14:55:00Z"/>
              </w:trPr>
              <w:tc>
                <w:tcPr>
                  <w:tcW w:w="3932" w:type="dxa"/>
                </w:tcPr>
                <w:p w14:paraId="4A3AB2FB" w14:textId="4CF89437" w:rsidR="00CB2727" w:rsidRPr="00CB2727" w:rsidRDefault="00CB2727">
                  <w:pPr>
                    <w:pStyle w:val="SIText"/>
                    <w:rPr>
                      <w:ins w:id="18" w:author="Sue Hamilton" w:date="2018-12-11T14:55:00Z"/>
                    </w:rPr>
                  </w:pPr>
                  <w:ins w:id="19" w:author="Sue Hamilton" w:date="2018-12-11T14:55:00Z">
                    <w:r w:rsidRPr="00CB2727">
                      <w:t>RGRHBR306* Raise young horses</w:t>
                    </w:r>
                  </w:ins>
                </w:p>
              </w:tc>
              <w:tc>
                <w:tcPr>
                  <w:tcW w:w="5130" w:type="dxa"/>
                </w:tcPr>
                <w:p w14:paraId="67275CC9" w14:textId="77777777" w:rsidR="00CB2727" w:rsidRPr="00CB2727" w:rsidRDefault="00CB2727" w:rsidP="00CB2727">
                  <w:pPr>
                    <w:pStyle w:val="SIText"/>
                    <w:rPr>
                      <w:ins w:id="20" w:author="Sue Hamilton" w:date="2018-12-11T14:56:00Z"/>
                    </w:rPr>
                  </w:pPr>
                  <w:ins w:id="21" w:author="Sue Hamilton" w:date="2018-12-11T14:56:00Z">
                    <w:r w:rsidRPr="00CB2727">
                      <w:t xml:space="preserve">ACMEQU202* Handle horses safely </w:t>
                    </w:r>
                  </w:ins>
                </w:p>
                <w:p w14:paraId="48F130C2" w14:textId="6C1F8813" w:rsidR="00CB2727" w:rsidRPr="00CB2727" w:rsidRDefault="00CB2727" w:rsidP="00CB2727">
                  <w:pPr>
                    <w:pStyle w:val="SIText"/>
                    <w:rPr>
                      <w:ins w:id="22" w:author="Sue Hamilton" w:date="2018-12-11T14:55:00Z"/>
                    </w:rPr>
                  </w:pPr>
                  <w:ins w:id="23" w:author="Sue Hamilton" w:date="2018-12-11T14:56:00Z">
                    <w:r w:rsidRPr="00CB2727">
                      <w:t>ACMEQU205 Apply knowledge of horse behaviour </w:t>
                    </w:r>
                  </w:ins>
                </w:p>
              </w:tc>
            </w:tr>
          </w:tbl>
          <w:p w14:paraId="7429A4C4" w14:textId="7DAD9817" w:rsidR="00CB2727" w:rsidRPr="00EB7EB1" w:rsidRDefault="00CB2727" w:rsidP="00ED1784">
            <w:pPr>
              <w:pStyle w:val="SIBulletList1"/>
              <w:numPr>
                <w:ilvl w:val="0"/>
                <w:numId w:val="0"/>
              </w:numPr>
              <w:ind w:left="357"/>
            </w:pPr>
            <w:bookmarkStart w:id="24" w:name="_GoBack"/>
            <w:bookmarkEnd w:id="24"/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4C419E6" w:rsidR="0016138C" w:rsidRPr="00EB7EB1" w:rsidRDefault="006A1D6C" w:rsidP="00FD2DA0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D2DA0">
              <w:t>preparing yearlings and other classes of stock for sale.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EA8C90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D2DA0" w:rsidRPr="00FD2DA0">
              <w:t xml:space="preserve">preparing yearlings and other classes of stock for sale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17C17" w14:textId="77777777" w:rsidR="00A70E6B" w:rsidRDefault="00A70E6B" w:rsidP="00BF3F0A">
      <w:r>
        <w:separator/>
      </w:r>
    </w:p>
    <w:p w14:paraId="69B2466F" w14:textId="77777777" w:rsidR="00A70E6B" w:rsidRDefault="00A70E6B"/>
  </w:endnote>
  <w:endnote w:type="continuationSeparator" w:id="0">
    <w:p w14:paraId="2E16AE0C" w14:textId="77777777" w:rsidR="00A70E6B" w:rsidRDefault="00A70E6B" w:rsidP="00BF3F0A">
      <w:r>
        <w:continuationSeparator/>
      </w:r>
    </w:p>
    <w:p w14:paraId="371FC486" w14:textId="77777777" w:rsidR="00A70E6B" w:rsidRDefault="00A70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71295D4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70E6B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D1426" w14:textId="77777777" w:rsidR="00A70E6B" w:rsidRDefault="00A70E6B" w:rsidP="00BF3F0A">
      <w:r>
        <w:separator/>
      </w:r>
    </w:p>
    <w:p w14:paraId="0EEAE29B" w14:textId="77777777" w:rsidR="00A70E6B" w:rsidRDefault="00A70E6B"/>
  </w:footnote>
  <w:footnote w:type="continuationSeparator" w:id="0">
    <w:p w14:paraId="08300CC4" w14:textId="77777777" w:rsidR="00A70E6B" w:rsidRDefault="00A70E6B" w:rsidP="00BF3F0A">
      <w:r>
        <w:continuationSeparator/>
      </w:r>
    </w:p>
    <w:p w14:paraId="36667520" w14:textId="77777777" w:rsidR="00A70E6B" w:rsidRDefault="00A70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C58B747" w:rsidR="009C2650" w:rsidRPr="00FD2DA0" w:rsidRDefault="00234C28" w:rsidP="00FD2DA0">
    <w:pPr>
      <w:pStyle w:val="Header"/>
    </w:pPr>
    <w:r>
      <w:t>RGRSS000XX10</w:t>
    </w:r>
    <w:r w:rsidR="00FD2DA0" w:rsidRPr="00FD2DA0">
      <w:t xml:space="preserve"> Yearling Preparation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2B9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C28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33C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56E1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2433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D76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61CC"/>
    <w:rsid w:val="00A301E0"/>
    <w:rsid w:val="00A354FC"/>
    <w:rsid w:val="00A5092E"/>
    <w:rsid w:val="00A56E14"/>
    <w:rsid w:val="00A644BD"/>
    <w:rsid w:val="00A6476B"/>
    <w:rsid w:val="00A661BD"/>
    <w:rsid w:val="00A70E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272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4630A"/>
    <w:rsid w:val="00E501F0"/>
    <w:rsid w:val="00E748BE"/>
    <w:rsid w:val="00E91BFF"/>
    <w:rsid w:val="00E92933"/>
    <w:rsid w:val="00EA3B97"/>
    <w:rsid w:val="00EB0AA4"/>
    <w:rsid w:val="00EB5C88"/>
    <w:rsid w:val="00EB7EB1"/>
    <w:rsid w:val="00EC0469"/>
    <w:rsid w:val="00ED1784"/>
    <w:rsid w:val="00EF01F8"/>
    <w:rsid w:val="00EF40EF"/>
    <w:rsid w:val="00F13884"/>
    <w:rsid w:val="00F1480E"/>
    <w:rsid w:val="00F1497D"/>
    <w:rsid w:val="00F16AAC"/>
    <w:rsid w:val="00F3674D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D2DA0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7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727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E9E20-2C37-4C01-842E-66F26541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B7D9B-A658-457F-B159-887F9333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9</cp:revision>
  <cp:lastPrinted>2016-05-27T05:21:00Z</cp:lastPrinted>
  <dcterms:created xsi:type="dcterms:W3CDTF">2018-09-23T05:15:00Z</dcterms:created>
  <dcterms:modified xsi:type="dcterms:W3CDTF">2019-02-12T03:57:00Z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