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B9B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3B9B48" w14:textId="77777777" w:rsidTr="00146EEC">
        <w:tc>
          <w:tcPr>
            <w:tcW w:w="2689" w:type="dxa"/>
          </w:tcPr>
          <w:p w14:paraId="1D3B9B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3B9B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D3B9B4B" w14:textId="77777777" w:rsidTr="00146EEC">
        <w:tc>
          <w:tcPr>
            <w:tcW w:w="2689" w:type="dxa"/>
          </w:tcPr>
          <w:p w14:paraId="1D3B9B4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D3B9B4A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501276" w:rsidRPr="00501276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1D3B9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3B9B4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3B9B4D" w14:textId="77777777" w:rsidR="00F1480E" w:rsidRPr="000754EC" w:rsidRDefault="00A14B7A" w:rsidP="00D53361">
            <w:pPr>
              <w:pStyle w:val="SIUNITCODE"/>
            </w:pPr>
            <w:r>
              <w:t>ACMACR</w:t>
            </w:r>
            <w:r w:rsidR="00EE6D75">
              <w:t>401</w:t>
            </w:r>
          </w:p>
        </w:tc>
        <w:tc>
          <w:tcPr>
            <w:tcW w:w="3604" w:type="pct"/>
            <w:shd w:val="clear" w:color="auto" w:fill="auto"/>
          </w:tcPr>
          <w:p w14:paraId="1D3B9B4E" w14:textId="77777777" w:rsidR="00F1480E" w:rsidRPr="000754EC" w:rsidRDefault="00EE6D75" w:rsidP="000754EC">
            <w:pPr>
              <w:pStyle w:val="SIUnittitle"/>
            </w:pPr>
            <w:r w:rsidRPr="00EE6D75">
              <w:t>Comply with animal control and regulation requirements</w:t>
            </w:r>
          </w:p>
        </w:tc>
      </w:tr>
      <w:tr w:rsidR="00F1480E" w:rsidRPr="00963A46" w14:paraId="1D3B9B57" w14:textId="77777777" w:rsidTr="00CA2922">
        <w:tc>
          <w:tcPr>
            <w:tcW w:w="1396" w:type="pct"/>
            <w:shd w:val="clear" w:color="auto" w:fill="auto"/>
          </w:tcPr>
          <w:p w14:paraId="1D3B9B5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3B9B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3B9B52" w14:textId="77777777" w:rsidR="00EE6D75" w:rsidRPr="00EE6D75" w:rsidRDefault="00EE6D75" w:rsidP="00EE6D75">
            <w:pPr>
              <w:pStyle w:val="SIText"/>
            </w:pPr>
            <w:r w:rsidRPr="00EE6D75">
              <w:t>This unit describes the skills and knowledge required to identify and apply relevant industry, legislative and organisational requirements in an animal control and regulation workplace.</w:t>
            </w:r>
          </w:p>
          <w:p w14:paraId="1D3B9B53" w14:textId="77777777" w:rsidR="00EE6D75" w:rsidRPr="00EE6D75" w:rsidRDefault="00EE6D75" w:rsidP="00EE6D75">
            <w:pPr>
              <w:pStyle w:val="SIText"/>
            </w:pPr>
          </w:p>
          <w:p w14:paraId="1D3B9B54" w14:textId="77777777" w:rsidR="00EE6D75" w:rsidRPr="00EE6D75" w:rsidRDefault="00EE6D75" w:rsidP="00EE6D75">
            <w:pPr>
              <w:pStyle w:val="SIText"/>
            </w:pPr>
            <w:r w:rsidRPr="00EE6D75">
              <w:t>This unit applies to individuals who are required to comply with and enforce regulatory requirements and follow organisational procedures in their day-to-day work.</w:t>
            </w:r>
          </w:p>
          <w:p w14:paraId="1D3B9B55" w14:textId="77777777" w:rsidR="00EE6D75" w:rsidRPr="00EE6D75" w:rsidRDefault="00EE6D75" w:rsidP="00EE6D75">
            <w:pPr>
              <w:pStyle w:val="SIText"/>
            </w:pPr>
          </w:p>
          <w:p w14:paraId="1D3B9B56" w14:textId="77777777" w:rsidR="00373436" w:rsidRPr="000754EC" w:rsidRDefault="00EE6D75" w:rsidP="00EE6D75">
            <w:pPr>
              <w:pStyle w:val="SIText"/>
            </w:pPr>
            <w:r w:rsidRPr="00EE6D75">
              <w:t>No occupational licensing, legislative or certification requirements apply to this unit at the time of publication.</w:t>
            </w:r>
          </w:p>
        </w:tc>
      </w:tr>
      <w:tr w:rsidR="00F1480E" w:rsidRPr="00963A46" w14:paraId="1D3B9B5A" w14:textId="77777777" w:rsidTr="00CA2922">
        <w:tc>
          <w:tcPr>
            <w:tcW w:w="1396" w:type="pct"/>
            <w:shd w:val="clear" w:color="auto" w:fill="auto"/>
          </w:tcPr>
          <w:p w14:paraId="1D3B9B5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3B9B5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D3B9B5D" w14:textId="77777777" w:rsidTr="00CA2922">
        <w:tc>
          <w:tcPr>
            <w:tcW w:w="1396" w:type="pct"/>
            <w:shd w:val="clear" w:color="auto" w:fill="auto"/>
          </w:tcPr>
          <w:p w14:paraId="1D3B9B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3B9B5C" w14:textId="77777777" w:rsidR="00F1480E" w:rsidRPr="000754EC" w:rsidRDefault="00A14B7A" w:rsidP="00CF795F">
            <w:pPr>
              <w:pStyle w:val="SIText"/>
            </w:pPr>
            <w:r w:rsidRPr="00A14B7A">
              <w:t>Animal Control and Regulation (ACR)</w:t>
            </w:r>
          </w:p>
        </w:tc>
      </w:tr>
    </w:tbl>
    <w:p w14:paraId="1D3B9B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3B9B6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3B9B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3B9B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3B9B6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3B9B6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3B9B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6D75" w:rsidRPr="00963A46" w14:paraId="1D3B9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B9B65" w14:textId="77777777" w:rsidR="00EE6D75" w:rsidRPr="00EE6D75" w:rsidRDefault="00EE6D75" w:rsidP="00EE6D75">
            <w:pPr>
              <w:pStyle w:val="SIText"/>
            </w:pPr>
            <w:r w:rsidRPr="00EE6D75">
              <w:t>1. Obtain and use industry information</w:t>
            </w:r>
          </w:p>
        </w:tc>
        <w:tc>
          <w:tcPr>
            <w:tcW w:w="3604" w:type="pct"/>
            <w:shd w:val="clear" w:color="auto" w:fill="auto"/>
          </w:tcPr>
          <w:p w14:paraId="1D3B9B66" w14:textId="77777777" w:rsidR="00EE6D75" w:rsidRPr="00EE6D75" w:rsidRDefault="00EE6D75" w:rsidP="00EE6D75">
            <w:pPr>
              <w:pStyle w:val="SIText"/>
            </w:pPr>
            <w:r w:rsidRPr="00EE6D75">
              <w:t>1.1 Access information about the industry and organisation and apply within daily activities</w:t>
            </w:r>
          </w:p>
          <w:p w14:paraId="1D3B9B67" w14:textId="77777777" w:rsidR="00EE6D75" w:rsidRPr="00EE6D75" w:rsidRDefault="00EE6D75" w:rsidP="00EE6D75">
            <w:pPr>
              <w:pStyle w:val="SIText"/>
            </w:pPr>
            <w:r w:rsidRPr="00EE6D75">
              <w:t>1.2 Document roles, needs and expectations of key internal and external stakeholders</w:t>
            </w:r>
          </w:p>
          <w:p w14:paraId="1D3B9B68" w14:textId="77777777" w:rsidR="00EE6D75" w:rsidRPr="00EE6D75" w:rsidRDefault="00EE6D75" w:rsidP="00EE6D75">
            <w:pPr>
              <w:pStyle w:val="SIText"/>
            </w:pPr>
            <w:r w:rsidRPr="00EE6D75">
              <w:t>1.3 Identify sources of assistance in undertaking own work role</w:t>
            </w:r>
          </w:p>
          <w:p w14:paraId="1D3B9B69" w14:textId="77777777" w:rsidR="00EE6D75" w:rsidRPr="00EE6D75" w:rsidRDefault="00EE6D75" w:rsidP="00EE6D75">
            <w:pPr>
              <w:pStyle w:val="SIText"/>
            </w:pPr>
            <w:r w:rsidRPr="00EE6D75">
              <w:t>1.4 Follow workplace policies and procedures to carry out work tasks effectively</w:t>
            </w:r>
          </w:p>
        </w:tc>
      </w:tr>
      <w:tr w:rsidR="00EE6D75" w:rsidRPr="00963A46" w14:paraId="1D3B9B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B9B6B" w14:textId="77777777" w:rsidR="00EE6D75" w:rsidRPr="00EE6D75" w:rsidRDefault="00EE6D75" w:rsidP="00EE6D75">
            <w:pPr>
              <w:pStyle w:val="SIText"/>
            </w:pPr>
            <w:r w:rsidRPr="00EE6D75">
              <w:t>2. Access and comply with relevant animal control legislative requirements</w:t>
            </w:r>
          </w:p>
        </w:tc>
        <w:tc>
          <w:tcPr>
            <w:tcW w:w="3604" w:type="pct"/>
            <w:shd w:val="clear" w:color="auto" w:fill="auto"/>
          </w:tcPr>
          <w:p w14:paraId="1D3B9B6C" w14:textId="77777777" w:rsidR="00EE6D75" w:rsidRPr="00EE6D75" w:rsidRDefault="00EE6D75" w:rsidP="00EE6D75">
            <w:pPr>
              <w:pStyle w:val="SIText"/>
            </w:pPr>
            <w:r w:rsidRPr="00EE6D75">
              <w:t>2.1 Identify and access legislation relevant to workplace activities and the organisation</w:t>
            </w:r>
          </w:p>
          <w:p w14:paraId="1D3B9B6D" w14:textId="77777777" w:rsidR="00EE6D75" w:rsidRPr="00EE6D75" w:rsidRDefault="00EE6D75" w:rsidP="00EE6D75">
            <w:pPr>
              <w:pStyle w:val="SIText"/>
            </w:pPr>
            <w:r w:rsidRPr="00EE6D75">
              <w:t>2.2 Read relevant legislation and apply it within day-to-day work activities</w:t>
            </w:r>
          </w:p>
          <w:p w14:paraId="1D3B9B6E" w14:textId="77777777" w:rsidR="00EE6D75" w:rsidRPr="00EE6D75" w:rsidRDefault="00EE6D75" w:rsidP="00EE6D75">
            <w:pPr>
              <w:pStyle w:val="SIText"/>
            </w:pPr>
            <w:r w:rsidRPr="00EE6D75">
              <w:t>2.3 Identify and document key principles contained in legislation and regulations</w:t>
            </w:r>
          </w:p>
          <w:p w14:paraId="1D3B9B6F" w14:textId="77777777" w:rsidR="00EE6D75" w:rsidRPr="00EE6D75" w:rsidRDefault="00EE6D75" w:rsidP="00EE6D75">
            <w:pPr>
              <w:pStyle w:val="SIText"/>
            </w:pPr>
            <w:r w:rsidRPr="00EE6D75">
              <w:t>2.4 Confirm statutory powers provided under legislation and the boundaries of those powers</w:t>
            </w:r>
          </w:p>
          <w:p w14:paraId="1D3B9B70" w14:textId="77777777" w:rsidR="00EE6D75" w:rsidRPr="00EE6D75" w:rsidRDefault="00EE6D75" w:rsidP="00EE6D75">
            <w:pPr>
              <w:pStyle w:val="SIText"/>
            </w:pPr>
            <w:r w:rsidRPr="00EE6D75">
              <w:t>2.5 Enforce legislation as required within day-to-day work activities</w:t>
            </w:r>
          </w:p>
          <w:p w14:paraId="1D3B9B71" w14:textId="77777777" w:rsidR="00EE6D75" w:rsidRPr="00EE6D75" w:rsidRDefault="00EE6D75" w:rsidP="00EE6D75">
            <w:pPr>
              <w:pStyle w:val="SIText"/>
            </w:pPr>
            <w:r w:rsidRPr="00EE6D75">
              <w:t>2.6 Maintain consistency of work within the boundaries and powers contained in animal control legislation</w:t>
            </w:r>
          </w:p>
        </w:tc>
      </w:tr>
      <w:tr w:rsidR="00EE6D75" w:rsidRPr="00963A46" w14:paraId="1D3B9B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B9B73" w14:textId="77777777" w:rsidR="00EE6D75" w:rsidRPr="00EE6D75" w:rsidRDefault="00EE6D75" w:rsidP="00EE6D75">
            <w:pPr>
              <w:pStyle w:val="SIText"/>
            </w:pPr>
            <w:r w:rsidRPr="00EE6D75">
              <w:t>3. Maintain records</w:t>
            </w:r>
          </w:p>
        </w:tc>
        <w:tc>
          <w:tcPr>
            <w:tcW w:w="3604" w:type="pct"/>
            <w:shd w:val="clear" w:color="auto" w:fill="auto"/>
          </w:tcPr>
          <w:p w14:paraId="1D3B9B74" w14:textId="77777777" w:rsidR="00EE6D75" w:rsidRPr="00EE6D75" w:rsidRDefault="00EE6D75" w:rsidP="00EE6D75">
            <w:pPr>
              <w:pStyle w:val="SIText"/>
            </w:pPr>
            <w:r w:rsidRPr="00EE6D75">
              <w:t>3.1 Access an organisational management system</w:t>
            </w:r>
          </w:p>
          <w:p w14:paraId="1D3B9B75" w14:textId="77777777" w:rsidR="00EE6D75" w:rsidRPr="00EE6D75" w:rsidRDefault="00EE6D75" w:rsidP="00EE6D75">
            <w:pPr>
              <w:pStyle w:val="SIText"/>
            </w:pPr>
            <w:r w:rsidRPr="00EE6D75">
              <w:t>3.2 Accurately enter new or amend existing records in an organisational management system</w:t>
            </w:r>
          </w:p>
          <w:p w14:paraId="1D3B9B76" w14:textId="77777777" w:rsidR="00EE6D75" w:rsidRPr="00EE6D75" w:rsidRDefault="00EE6D75" w:rsidP="00EE6D75">
            <w:pPr>
              <w:pStyle w:val="SIText"/>
            </w:pPr>
            <w:r w:rsidRPr="00EE6D75">
              <w:t>3.3 Complete and store records according to workplace policies and procedures and legislative requirements</w:t>
            </w:r>
          </w:p>
        </w:tc>
      </w:tr>
    </w:tbl>
    <w:p w14:paraId="1D3B9B78" w14:textId="77777777" w:rsidR="005F771F" w:rsidRDefault="005F771F" w:rsidP="005F771F">
      <w:pPr>
        <w:pStyle w:val="SIText"/>
      </w:pPr>
    </w:p>
    <w:p w14:paraId="1D3B9B79" w14:textId="77777777" w:rsidR="005F771F" w:rsidRPr="000754EC" w:rsidRDefault="005F771F" w:rsidP="000754EC">
      <w:r>
        <w:br w:type="page"/>
      </w:r>
    </w:p>
    <w:p w14:paraId="1D3B9B7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3B9B7D" w14:textId="77777777" w:rsidTr="00CA2922">
        <w:trPr>
          <w:tblHeader/>
        </w:trPr>
        <w:tc>
          <w:tcPr>
            <w:tcW w:w="5000" w:type="pct"/>
            <w:gridSpan w:val="2"/>
          </w:tcPr>
          <w:p w14:paraId="1D3B9B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3B9B7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D3B9B80" w14:textId="77777777" w:rsidTr="00CA2922">
        <w:trPr>
          <w:tblHeader/>
        </w:trPr>
        <w:tc>
          <w:tcPr>
            <w:tcW w:w="1396" w:type="pct"/>
          </w:tcPr>
          <w:p w14:paraId="1D3B9B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3B9B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6D75" w:rsidRPr="00336FCA" w:rsidDel="00423CB2" w14:paraId="1D3B9B83" w14:textId="77777777" w:rsidTr="00CA2922">
        <w:tc>
          <w:tcPr>
            <w:tcW w:w="1396" w:type="pct"/>
          </w:tcPr>
          <w:p w14:paraId="1D3B9B81" w14:textId="77777777" w:rsidR="00EE6D75" w:rsidRPr="00EE6D75" w:rsidRDefault="00EE6D75" w:rsidP="00EE6D75">
            <w:pPr>
              <w:pStyle w:val="SIText"/>
            </w:pPr>
            <w:r w:rsidRPr="00EE6D75">
              <w:t>Reading</w:t>
            </w:r>
          </w:p>
        </w:tc>
        <w:tc>
          <w:tcPr>
            <w:tcW w:w="3604" w:type="pct"/>
          </w:tcPr>
          <w:p w14:paraId="1D3B9B82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Interprets and comprehends information in legislative and organisational documentation</w:t>
            </w:r>
          </w:p>
        </w:tc>
      </w:tr>
      <w:tr w:rsidR="00EE6D75" w:rsidRPr="00336FCA" w:rsidDel="00423CB2" w14:paraId="1D3B9B86" w14:textId="77777777" w:rsidTr="00CA2922">
        <w:tc>
          <w:tcPr>
            <w:tcW w:w="1396" w:type="pct"/>
          </w:tcPr>
          <w:p w14:paraId="1D3B9B84" w14:textId="77777777" w:rsidR="00EE6D75" w:rsidRPr="00EE6D75" w:rsidRDefault="00EE6D75" w:rsidP="00EE6D75">
            <w:pPr>
              <w:pStyle w:val="SIText"/>
            </w:pPr>
            <w:r w:rsidRPr="00EE6D75">
              <w:t>Navigate the world of work</w:t>
            </w:r>
          </w:p>
        </w:tc>
        <w:tc>
          <w:tcPr>
            <w:tcW w:w="3604" w:type="pct"/>
          </w:tcPr>
          <w:p w14:paraId="1D3B9B85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Accesses appropriate resources to aid in understanding of requirements and responsibilities of own work role</w:t>
            </w:r>
          </w:p>
        </w:tc>
      </w:tr>
      <w:tr w:rsidR="00EE6D75" w:rsidRPr="00336FCA" w:rsidDel="00423CB2" w14:paraId="1D3B9B89" w14:textId="77777777" w:rsidTr="00CA2922">
        <w:tc>
          <w:tcPr>
            <w:tcW w:w="1396" w:type="pct"/>
          </w:tcPr>
          <w:p w14:paraId="1D3B9B87" w14:textId="77777777" w:rsidR="00EE6D75" w:rsidRPr="00EE6D75" w:rsidRDefault="00EE6D75" w:rsidP="00EE6D75">
            <w:pPr>
              <w:pStyle w:val="SIText"/>
            </w:pPr>
            <w:r w:rsidRPr="00EE6D75">
              <w:t>Interact with others</w:t>
            </w:r>
          </w:p>
        </w:tc>
        <w:tc>
          <w:tcPr>
            <w:tcW w:w="3604" w:type="pct"/>
          </w:tcPr>
          <w:p w14:paraId="1D3B9B88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Uses appropriate channels to communicate with internal and external stakeholders to seek or provide information</w:t>
            </w:r>
          </w:p>
        </w:tc>
      </w:tr>
      <w:tr w:rsidR="00EE6D75" w:rsidRPr="00336FCA" w:rsidDel="00423CB2" w14:paraId="1D3B9B8C" w14:textId="77777777" w:rsidTr="00CA2922">
        <w:tc>
          <w:tcPr>
            <w:tcW w:w="1396" w:type="pct"/>
          </w:tcPr>
          <w:p w14:paraId="1D3B9B8A" w14:textId="77777777" w:rsidR="00EE6D75" w:rsidRPr="00EE6D75" w:rsidRDefault="00EE6D75" w:rsidP="00EE6D75">
            <w:pPr>
              <w:pStyle w:val="SIText"/>
            </w:pPr>
            <w:r w:rsidRPr="00EE6D75">
              <w:t>Get the work done</w:t>
            </w:r>
          </w:p>
        </w:tc>
        <w:tc>
          <w:tcPr>
            <w:tcW w:w="3604" w:type="pct"/>
          </w:tcPr>
          <w:p w14:paraId="1D3B9B8B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Plans and implements tasks according to set procedures, seeking assistance where required</w:t>
            </w:r>
          </w:p>
        </w:tc>
      </w:tr>
    </w:tbl>
    <w:p w14:paraId="1D3B9B8D" w14:textId="77777777" w:rsidR="00916CD7" w:rsidRDefault="00916CD7" w:rsidP="005F771F">
      <w:pPr>
        <w:pStyle w:val="SIText"/>
      </w:pPr>
    </w:p>
    <w:p w14:paraId="1D3B9B8E" w14:textId="668DC477" w:rsidR="00916CD7" w:rsidDel="008F547F" w:rsidRDefault="00916CD7" w:rsidP="00DD0726">
      <w:pPr>
        <w:pStyle w:val="SIText"/>
        <w:rPr>
          <w:del w:id="0" w:author="Sue Hamilton" w:date="2019-01-17T14:26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8F547F" w14:paraId="1D3B9B91" w14:textId="0584CF6E" w:rsidTr="00CA2922">
        <w:trPr>
          <w:tblHeader/>
          <w:del w:id="1" w:author="Sue Hamilton" w:date="2019-01-17T14:26:00Z"/>
        </w:trPr>
        <w:tc>
          <w:tcPr>
            <w:tcW w:w="5000" w:type="pct"/>
            <w:gridSpan w:val="2"/>
          </w:tcPr>
          <w:p w14:paraId="1D3B9B8F" w14:textId="3F1370D2" w:rsidR="00F1480E" w:rsidRPr="000754EC" w:rsidDel="008F547F" w:rsidRDefault="00FD557D" w:rsidP="000754EC">
            <w:pPr>
              <w:pStyle w:val="SIHeading2"/>
              <w:rPr>
                <w:del w:id="2" w:author="Sue Hamilton" w:date="2019-01-17T14:26:00Z"/>
                <w:rStyle w:val="SITemporaryText"/>
              </w:rPr>
            </w:pPr>
            <w:del w:id="3" w:author="Sue Hamilton" w:date="2019-01-17T14:26:00Z">
              <w:r w:rsidRPr="00041E59" w:rsidDel="008F547F">
                <w:delText>R</w:delText>
              </w:r>
              <w:r w:rsidRPr="000754EC" w:rsidDel="008F547F">
                <w:delText>ange Of Conditions</w:delText>
              </w:r>
            </w:del>
          </w:p>
          <w:p w14:paraId="1D3B9B90" w14:textId="5DFE72BE" w:rsidR="00634FCA" w:rsidRPr="000754EC" w:rsidDel="008F547F" w:rsidRDefault="00634FCA" w:rsidP="000754EC">
            <w:pPr>
              <w:rPr>
                <w:del w:id="4" w:author="Sue Hamilton" w:date="2019-01-17T14:26:00Z"/>
                <w:rStyle w:val="SIText-Italic"/>
                <w:rFonts w:eastAsiaTheme="majorEastAsia"/>
              </w:rPr>
            </w:pPr>
            <w:del w:id="5" w:author="Sue Hamilton" w:date="2019-01-17T14:26:00Z">
              <w:r w:rsidRPr="00634FCA" w:rsidDel="008F547F">
                <w:rPr>
                  <w:rStyle w:val="SIText-Italic"/>
                </w:rPr>
                <w:delText xml:space="preserve">This section specifies different work environments and conditions that may affect performance. Essential operating conditions that may be present (depending on the work </w:delText>
              </w:r>
              <w:r w:rsidRPr="000754EC" w:rsidDel="008F547F">
                <w:rPr>
                  <w:rStyle w:val="SIText-Italic"/>
                </w:rPr>
                <w:delText>situation, needs of the candidate, accessibility of the item, and local industry and regional contexts) are included.</w:delText>
              </w:r>
            </w:del>
          </w:p>
        </w:tc>
      </w:tr>
      <w:tr w:rsidR="00F1480E" w:rsidRPr="00336FCA" w:rsidDel="008F547F" w14:paraId="1D3B9B94" w14:textId="5824CCA0" w:rsidTr="00CA2922">
        <w:trPr>
          <w:del w:id="6" w:author="Sue Hamilton" w:date="2019-01-17T14:26:00Z"/>
        </w:trPr>
        <w:tc>
          <w:tcPr>
            <w:tcW w:w="1396" w:type="pct"/>
          </w:tcPr>
          <w:p w14:paraId="1D3B9B92" w14:textId="531663EF" w:rsidR="00F1480E" w:rsidRPr="000754EC" w:rsidDel="008F547F" w:rsidRDefault="00F1480E" w:rsidP="000754EC">
            <w:pPr>
              <w:pStyle w:val="SIText"/>
              <w:rPr>
                <w:del w:id="7" w:author="Sue Hamilton" w:date="2019-01-17T14:26:00Z"/>
              </w:rPr>
            </w:pPr>
          </w:p>
        </w:tc>
        <w:tc>
          <w:tcPr>
            <w:tcW w:w="3604" w:type="pct"/>
          </w:tcPr>
          <w:p w14:paraId="1D3B9B93" w14:textId="1D04B1C6" w:rsidR="00041E59" w:rsidRPr="000754EC" w:rsidDel="008F547F" w:rsidRDefault="00041E59" w:rsidP="000754EC">
            <w:pPr>
              <w:pStyle w:val="SIBulletList1"/>
              <w:rPr>
                <w:del w:id="8" w:author="Sue Hamilton" w:date="2019-01-17T14:26:00Z"/>
              </w:rPr>
            </w:pPr>
          </w:p>
        </w:tc>
      </w:tr>
      <w:tr w:rsidR="00F1480E" w:rsidRPr="00336FCA" w:rsidDel="008F547F" w14:paraId="1D3B9B97" w14:textId="397C90D2" w:rsidTr="00CA2922">
        <w:trPr>
          <w:del w:id="9" w:author="Sue Hamilton" w:date="2019-01-17T14:26:00Z"/>
        </w:trPr>
        <w:tc>
          <w:tcPr>
            <w:tcW w:w="1396" w:type="pct"/>
          </w:tcPr>
          <w:p w14:paraId="1D3B9B95" w14:textId="16CAEBD9" w:rsidR="00F1480E" w:rsidRPr="000754EC" w:rsidDel="008F547F" w:rsidRDefault="00F1480E" w:rsidP="00D2035A">
            <w:pPr>
              <w:pStyle w:val="SIText"/>
              <w:rPr>
                <w:del w:id="10" w:author="Sue Hamilton" w:date="2019-01-17T14:26:00Z"/>
              </w:rPr>
            </w:pPr>
          </w:p>
        </w:tc>
        <w:tc>
          <w:tcPr>
            <w:tcW w:w="3604" w:type="pct"/>
          </w:tcPr>
          <w:p w14:paraId="1D3B9B96" w14:textId="01C68F85" w:rsidR="00F1480E" w:rsidRPr="000754EC" w:rsidDel="008F547F" w:rsidRDefault="00F1480E" w:rsidP="000754EC">
            <w:pPr>
              <w:pStyle w:val="SIBulletList2"/>
              <w:rPr>
                <w:del w:id="11" w:author="Sue Hamilton" w:date="2019-01-17T14:26:00Z"/>
                <w:rFonts w:eastAsia="Calibri"/>
              </w:rPr>
            </w:pPr>
          </w:p>
        </w:tc>
      </w:tr>
      <w:tr w:rsidR="00F1480E" w:rsidRPr="00336FCA" w:rsidDel="008F547F" w14:paraId="1D3B9B9A" w14:textId="45D19931" w:rsidTr="00CA2922">
        <w:trPr>
          <w:del w:id="12" w:author="Sue Hamilton" w:date="2019-01-17T14:26:00Z"/>
        </w:trPr>
        <w:tc>
          <w:tcPr>
            <w:tcW w:w="1396" w:type="pct"/>
          </w:tcPr>
          <w:p w14:paraId="1D3B9B98" w14:textId="7ACCA845" w:rsidR="00F1480E" w:rsidRPr="000754EC" w:rsidDel="008F547F" w:rsidRDefault="00F1480E" w:rsidP="000754EC">
            <w:pPr>
              <w:pStyle w:val="SIText"/>
              <w:rPr>
                <w:del w:id="13" w:author="Sue Hamilton" w:date="2019-01-17T14:26:00Z"/>
              </w:rPr>
            </w:pPr>
          </w:p>
        </w:tc>
        <w:tc>
          <w:tcPr>
            <w:tcW w:w="3604" w:type="pct"/>
          </w:tcPr>
          <w:p w14:paraId="1D3B9B99" w14:textId="18606A10" w:rsidR="00F1480E" w:rsidRPr="000754EC" w:rsidDel="008F547F" w:rsidRDefault="00F1480E" w:rsidP="000754EC">
            <w:pPr>
              <w:pStyle w:val="SIBulletList1"/>
              <w:rPr>
                <w:del w:id="14" w:author="Sue Hamilton" w:date="2019-01-17T14:26:00Z"/>
                <w:rFonts w:eastAsia="Calibri"/>
              </w:rPr>
            </w:pPr>
          </w:p>
        </w:tc>
      </w:tr>
    </w:tbl>
    <w:p w14:paraId="1D3B9B9B" w14:textId="14EEBB2E" w:rsidR="00F1480E" w:rsidDel="008F547F" w:rsidRDefault="00F1480E" w:rsidP="005F771F">
      <w:pPr>
        <w:pStyle w:val="SIText"/>
        <w:rPr>
          <w:del w:id="15" w:author="Sue Hamilton" w:date="2019-01-17T14:26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3B9B9D" w14:textId="77777777" w:rsidTr="00F33FF2">
        <w:tc>
          <w:tcPr>
            <w:tcW w:w="5000" w:type="pct"/>
            <w:gridSpan w:val="4"/>
          </w:tcPr>
          <w:p w14:paraId="1D3B9B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3B9BA2" w14:textId="77777777" w:rsidTr="00F33FF2">
        <w:tc>
          <w:tcPr>
            <w:tcW w:w="1028" w:type="pct"/>
          </w:tcPr>
          <w:p w14:paraId="1D3B9B9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3B9B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3B9B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3B9B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6D75" w14:paraId="1D3B9BA7" w14:textId="77777777" w:rsidTr="00F33FF2">
        <w:tc>
          <w:tcPr>
            <w:tcW w:w="1028" w:type="pct"/>
          </w:tcPr>
          <w:p w14:paraId="1D3B9BA3" w14:textId="77777777" w:rsidR="00EE6D75" w:rsidRPr="00EE6D75" w:rsidRDefault="00EE6D75" w:rsidP="00EE6D75">
            <w:pPr>
              <w:pStyle w:val="SIText"/>
            </w:pPr>
            <w:r w:rsidRPr="00EE6D75">
              <w:t>ACMACR401 Comply with animal control and regulation requirements</w:t>
            </w:r>
          </w:p>
        </w:tc>
        <w:tc>
          <w:tcPr>
            <w:tcW w:w="1105" w:type="pct"/>
          </w:tcPr>
          <w:p w14:paraId="1D3B9BA4" w14:textId="77777777" w:rsidR="00EE6D75" w:rsidRPr="00EE6D75" w:rsidRDefault="00EE6D75" w:rsidP="00EE6D75">
            <w:pPr>
              <w:pStyle w:val="SIText"/>
            </w:pPr>
            <w:r w:rsidRPr="00EE6D75">
              <w:t>ACMACR401A Comply with animal control and regulation requirements</w:t>
            </w:r>
          </w:p>
        </w:tc>
        <w:tc>
          <w:tcPr>
            <w:tcW w:w="1251" w:type="pct"/>
          </w:tcPr>
          <w:p w14:paraId="1D3B9BA5" w14:textId="77777777" w:rsidR="00EE6D75" w:rsidRPr="00EE6D75" w:rsidRDefault="00EE6D75" w:rsidP="00EE6D75">
            <w:pPr>
              <w:pStyle w:val="SIText"/>
            </w:pPr>
            <w:r w:rsidRPr="00EE6D75">
              <w:t>Updated to meet Standards for Training Packages</w:t>
            </w:r>
          </w:p>
        </w:tc>
        <w:tc>
          <w:tcPr>
            <w:tcW w:w="1616" w:type="pct"/>
          </w:tcPr>
          <w:p w14:paraId="1D3B9BA6" w14:textId="77777777" w:rsidR="00EE6D75" w:rsidRPr="00EE6D75" w:rsidRDefault="00EE6D75" w:rsidP="00EE6D75">
            <w:pPr>
              <w:pStyle w:val="SIText"/>
            </w:pPr>
            <w:r w:rsidRPr="00EE6D75">
              <w:t>Equivalent unit</w:t>
            </w:r>
          </w:p>
        </w:tc>
      </w:tr>
    </w:tbl>
    <w:p w14:paraId="1D3B9B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3B9BAB" w14:textId="77777777" w:rsidTr="00CA2922">
        <w:tc>
          <w:tcPr>
            <w:tcW w:w="1396" w:type="pct"/>
            <w:shd w:val="clear" w:color="auto" w:fill="auto"/>
          </w:tcPr>
          <w:p w14:paraId="1D3B9BA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3B9BAA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EE6D75" w:rsidRPr="00EE6D75">
                <w:t>https://vetnet.education.gov.au/Pages/TrainingDocs.aspx?q=b75f4b23-54c9-4cc9-a5db-d3502d154103</w:t>
              </w:r>
            </w:hyperlink>
          </w:p>
        </w:tc>
      </w:tr>
    </w:tbl>
    <w:p w14:paraId="1D3B9BAC" w14:textId="77777777" w:rsidR="00F1480E" w:rsidRDefault="00F1480E" w:rsidP="005F771F">
      <w:pPr>
        <w:pStyle w:val="SIText"/>
      </w:pPr>
    </w:p>
    <w:p w14:paraId="1D3B9B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3B9BB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3B9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3B9BAF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EE6D75" w:rsidRPr="00EE6D75">
              <w:t>ACMACR401 Comply with animal control and regulation requirements</w:t>
            </w:r>
          </w:p>
        </w:tc>
      </w:tr>
      <w:tr w:rsidR="00556C4C" w:rsidRPr="00A55106" w14:paraId="1D3B9B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3B9BB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3B9BBA" w14:textId="77777777" w:rsidTr="00113678">
        <w:tc>
          <w:tcPr>
            <w:tcW w:w="5000" w:type="pct"/>
            <w:gridSpan w:val="2"/>
            <w:shd w:val="clear" w:color="auto" w:fill="auto"/>
          </w:tcPr>
          <w:p w14:paraId="1D3B9BB3" w14:textId="77777777" w:rsidR="00EE6D75" w:rsidRPr="00EE6D75" w:rsidRDefault="00EE6D75" w:rsidP="00EE6D75">
            <w:pPr>
              <w:pStyle w:val="SIText"/>
            </w:pPr>
            <w:r w:rsidRPr="00EE6D75">
              <w:t xml:space="preserve">An individual demonstrating competency must satisfy all of the elements and performance criteria in this unit. </w:t>
            </w:r>
          </w:p>
          <w:p w14:paraId="1D3B9BB4" w14:textId="77777777" w:rsidR="00EE6D75" w:rsidRPr="00EE6D75" w:rsidRDefault="00EE6D75" w:rsidP="00EE6D75">
            <w:pPr>
              <w:pStyle w:val="SIText"/>
            </w:pPr>
          </w:p>
          <w:p w14:paraId="1D3B9BB5" w14:textId="77777777" w:rsidR="00EE6D75" w:rsidRPr="00EE6D75" w:rsidRDefault="00EE6D75" w:rsidP="00EE6D75">
            <w:pPr>
              <w:pStyle w:val="SIText"/>
            </w:pPr>
            <w:r w:rsidRPr="00EE6D75">
              <w:t>There must be evidence that, on more than one occasion, the individual has:</w:t>
            </w:r>
          </w:p>
          <w:p w14:paraId="1D3B9BB6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obtained and used industry and organisational information to complete work tasks</w:t>
            </w:r>
          </w:p>
          <w:p w14:paraId="1D3B9BB7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summarised the key principles and statutory powers contained within legislation and regulations relevant to work undertaken in the animal control and regulation workplace</w:t>
            </w:r>
          </w:p>
          <w:p w14:paraId="1D3B9BB8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applied relevant legislation to day-to-day work activities</w:t>
            </w:r>
          </w:p>
          <w:p w14:paraId="1D3B9BB9" w14:textId="77777777" w:rsidR="00556C4C" w:rsidRPr="000754EC" w:rsidRDefault="00EE6D75" w:rsidP="00EE6D75">
            <w:pPr>
              <w:pStyle w:val="SIBulletList1"/>
            </w:pPr>
            <w:proofErr w:type="gramStart"/>
            <w:r w:rsidRPr="00EE6D75">
              <w:rPr>
                <w:rFonts w:eastAsia="Calibri"/>
              </w:rPr>
              <w:t>used</w:t>
            </w:r>
            <w:proofErr w:type="gramEnd"/>
            <w:r w:rsidRPr="00EE6D75">
              <w:rPr>
                <w:rFonts w:eastAsia="Calibri"/>
              </w:rPr>
              <w:t xml:space="preserve"> organisation management system to access existing records, accurately create or update records, and store according to organisational and legislative requirements.</w:t>
            </w:r>
          </w:p>
        </w:tc>
      </w:tr>
    </w:tbl>
    <w:p w14:paraId="1D3B9B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3B9B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3B9BB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3B9BC2" w14:textId="77777777" w:rsidTr="00CA2922">
        <w:tc>
          <w:tcPr>
            <w:tcW w:w="5000" w:type="pct"/>
            <w:shd w:val="clear" w:color="auto" w:fill="auto"/>
          </w:tcPr>
          <w:p w14:paraId="1D3B9BBE" w14:textId="77777777" w:rsidR="00EE6D75" w:rsidRPr="00EE6D75" w:rsidRDefault="00EE6D75" w:rsidP="00EE6D75">
            <w:pPr>
              <w:pStyle w:val="SIText"/>
            </w:pPr>
            <w:r w:rsidRPr="00EE6D75">
              <w:t>An individual must be able to demonstrate the knowledge required to perform the tasks outlined in the elements and performance criteria of this unit. This includes knowledge of:</w:t>
            </w:r>
          </w:p>
          <w:p w14:paraId="1D3B9BBF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an organisation’s policies and procedures relevant to animal control and regulation</w:t>
            </w:r>
          </w:p>
          <w:p w14:paraId="1D3B9BC0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legislation, regulations, standards and codes of practice relevant to an animal control and regulation environment</w:t>
            </w:r>
            <w:bookmarkStart w:id="16" w:name="_GoBack"/>
            <w:bookmarkEnd w:id="16"/>
            <w:r w:rsidRPr="00EE6D75">
              <w:rPr>
                <w:rFonts w:eastAsia="Calibri"/>
              </w:rPr>
              <w:t xml:space="preserve"> </w:t>
            </w:r>
          </w:p>
          <w:p w14:paraId="1D3B9BC1" w14:textId="77777777" w:rsidR="00F1480E" w:rsidRPr="000754EC" w:rsidRDefault="00EE6D75" w:rsidP="00EE6D75">
            <w:pPr>
              <w:pStyle w:val="SIBulletList1"/>
            </w:pPr>
            <w:proofErr w:type="gramStart"/>
            <w:r w:rsidRPr="00EE6D75">
              <w:rPr>
                <w:rFonts w:eastAsia="Calibri"/>
              </w:rPr>
              <w:t>an</w:t>
            </w:r>
            <w:proofErr w:type="gramEnd"/>
            <w:r w:rsidRPr="00EE6D75">
              <w:rPr>
                <w:rFonts w:eastAsia="Calibri"/>
              </w:rPr>
              <w:t xml:space="preserve"> organisation’s management system, including how it operates and the requirements for recordkeeping.</w:t>
            </w:r>
          </w:p>
        </w:tc>
      </w:tr>
    </w:tbl>
    <w:p w14:paraId="1D3B9B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3B9B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3B9BC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3B9BD0" w14:textId="77777777" w:rsidTr="00CA2922">
        <w:tc>
          <w:tcPr>
            <w:tcW w:w="5000" w:type="pct"/>
            <w:shd w:val="clear" w:color="auto" w:fill="auto"/>
          </w:tcPr>
          <w:p w14:paraId="1D3B9BC6" w14:textId="77777777" w:rsidR="00EE6D75" w:rsidRPr="00EE6D75" w:rsidRDefault="00EE6D75" w:rsidP="00EE6D75">
            <w:pPr>
              <w:pStyle w:val="SIText"/>
            </w:pPr>
            <w:r w:rsidRPr="00EE6D75">
              <w:t>Assessment of skills must take place under the following conditions:</w:t>
            </w:r>
          </w:p>
          <w:p w14:paraId="1D3B9BC7" w14:textId="77777777" w:rsidR="00EE6D75" w:rsidRPr="00EE6D75" w:rsidRDefault="00EE6D75" w:rsidP="00EE6D75">
            <w:pPr>
              <w:pStyle w:val="SIBulletList1"/>
            </w:pPr>
            <w:r w:rsidRPr="00EE6D75">
              <w:t>physical conditions:</w:t>
            </w:r>
          </w:p>
          <w:p w14:paraId="1D3B9BC8" w14:textId="77777777" w:rsidR="00EE6D75" w:rsidRPr="00EE6D75" w:rsidRDefault="00EE6D75" w:rsidP="00EE6D75">
            <w:pPr>
              <w:pStyle w:val="SIBulletList2"/>
            </w:pPr>
            <w:r w:rsidRPr="00EE6D75">
              <w:t>a workplace setting or an environment that accurately represents workplace conditions</w:t>
            </w:r>
          </w:p>
          <w:p w14:paraId="1D3B9BC9" w14:textId="77777777" w:rsidR="00EE6D75" w:rsidRPr="00EE6D75" w:rsidRDefault="00EE6D75" w:rsidP="00EE6D75">
            <w:pPr>
              <w:pStyle w:val="SIBulletList1"/>
            </w:pPr>
            <w:r w:rsidRPr="00EE6D75">
              <w:t>resources, equipment and materials:</w:t>
            </w:r>
          </w:p>
          <w:p w14:paraId="1D3B9BCA" w14:textId="77777777" w:rsidR="00EE6D75" w:rsidRPr="00EE6D75" w:rsidRDefault="00EE6D75" w:rsidP="00EE6D75">
            <w:pPr>
              <w:pStyle w:val="SIBulletList2"/>
              <w:rPr>
                <w:rFonts w:eastAsia="Calibri"/>
              </w:rPr>
            </w:pPr>
            <w:r w:rsidRPr="00EE6D75">
              <w:rPr>
                <w:rFonts w:eastAsia="Calibri"/>
              </w:rPr>
              <w:t>equipment and/or resources necessary to complete tasks in an animal control and regulation environment</w:t>
            </w:r>
          </w:p>
          <w:p w14:paraId="1D3B9BCB" w14:textId="77777777" w:rsidR="00EE6D75" w:rsidRPr="00EE6D75" w:rsidRDefault="00EE6D75" w:rsidP="00EE6D75">
            <w:pPr>
              <w:pStyle w:val="SIBulletList2"/>
            </w:pPr>
            <w:r w:rsidRPr="00EE6D75">
              <w:t>organisation management system</w:t>
            </w:r>
          </w:p>
          <w:p w14:paraId="1D3B9BCC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specifications:</w:t>
            </w:r>
          </w:p>
          <w:p w14:paraId="1D3B9BCD" w14:textId="77777777" w:rsidR="00EE6D75" w:rsidRPr="00EE6D75" w:rsidRDefault="00EE6D75" w:rsidP="00EE6D75">
            <w:pPr>
              <w:pStyle w:val="SIBulletList2"/>
              <w:rPr>
                <w:rFonts w:eastAsia="Calibri"/>
              </w:rPr>
            </w:pPr>
            <w:proofErr w:type="gramStart"/>
            <w:r w:rsidRPr="00EE6D75">
              <w:rPr>
                <w:rFonts w:eastAsia="Calibri"/>
              </w:rPr>
              <w:t>relevant</w:t>
            </w:r>
            <w:proofErr w:type="gramEnd"/>
            <w:r w:rsidRPr="00EE6D75">
              <w:rPr>
                <w:rFonts w:eastAsia="Calibri"/>
              </w:rPr>
              <w:t xml:space="preserve"> legislation and organisation documentation. </w:t>
            </w:r>
          </w:p>
          <w:p w14:paraId="1D3B9BCE" w14:textId="77777777" w:rsidR="00EE6D75" w:rsidRPr="00EE6D75" w:rsidRDefault="00EE6D75" w:rsidP="00EE6D75">
            <w:pPr>
              <w:pStyle w:val="SIText"/>
            </w:pPr>
          </w:p>
          <w:p w14:paraId="1D3B9BCF" w14:textId="77777777" w:rsidR="00F1480E" w:rsidRPr="000754EC" w:rsidRDefault="00EE6D75" w:rsidP="00EE6D75">
            <w:pPr>
              <w:pStyle w:val="SIText"/>
              <w:rPr>
                <w:rFonts w:eastAsia="Calibri"/>
              </w:rPr>
            </w:pPr>
            <w:r w:rsidRPr="00EE6D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D3B9B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3B9BD5" w14:textId="77777777" w:rsidTr="004679E3">
        <w:tc>
          <w:tcPr>
            <w:tcW w:w="990" w:type="pct"/>
            <w:shd w:val="clear" w:color="auto" w:fill="auto"/>
          </w:tcPr>
          <w:p w14:paraId="1D3B9BD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3B9BD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D3B9BD4" w14:textId="77777777" w:rsidR="00F1480E" w:rsidRPr="000754EC" w:rsidRDefault="008F547F" w:rsidP="000754EC">
            <w:pPr>
              <w:pStyle w:val="SIText"/>
            </w:pPr>
            <w:hyperlink r:id="rId12" w:history="1">
              <w:r w:rsidR="00EE6D75" w:rsidRPr="00EE6D75">
                <w:t>https://vetnet.education.gov.au/Pages/TrainingDocs.aspx?q=b75f4b23-54c9-4cc9-a5db-d3502d154103</w:t>
              </w:r>
            </w:hyperlink>
          </w:p>
        </w:tc>
      </w:tr>
    </w:tbl>
    <w:p w14:paraId="1D3B9BD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B9BDB" w14:textId="77777777" w:rsidR="007527E2" w:rsidRDefault="007527E2" w:rsidP="00BF3F0A">
      <w:r>
        <w:separator/>
      </w:r>
    </w:p>
    <w:p w14:paraId="1D3B9BDC" w14:textId="77777777" w:rsidR="007527E2" w:rsidRDefault="007527E2"/>
  </w:endnote>
  <w:endnote w:type="continuationSeparator" w:id="0">
    <w:p w14:paraId="1D3B9BDD" w14:textId="77777777" w:rsidR="007527E2" w:rsidRDefault="007527E2" w:rsidP="00BF3F0A">
      <w:r>
        <w:continuationSeparator/>
      </w:r>
    </w:p>
    <w:p w14:paraId="1D3B9BDE" w14:textId="77777777" w:rsidR="007527E2" w:rsidRDefault="00752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D3B9BE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547F">
          <w:rPr>
            <w:noProof/>
          </w:rPr>
          <w:t>3</w:t>
        </w:r>
        <w:r w:rsidRPr="000754EC">
          <w:fldChar w:fldCharType="end"/>
        </w:r>
      </w:p>
      <w:p w14:paraId="1D3B9B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3B9BE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B9BD7" w14:textId="77777777" w:rsidR="007527E2" w:rsidRDefault="007527E2" w:rsidP="00BF3F0A">
      <w:r>
        <w:separator/>
      </w:r>
    </w:p>
    <w:p w14:paraId="1D3B9BD8" w14:textId="77777777" w:rsidR="007527E2" w:rsidRDefault="007527E2"/>
  </w:footnote>
  <w:footnote w:type="continuationSeparator" w:id="0">
    <w:p w14:paraId="1D3B9BD9" w14:textId="77777777" w:rsidR="007527E2" w:rsidRDefault="007527E2" w:rsidP="00BF3F0A">
      <w:r>
        <w:continuationSeparator/>
      </w:r>
    </w:p>
    <w:p w14:paraId="1D3B9BDA" w14:textId="77777777" w:rsidR="007527E2" w:rsidRDefault="007527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9BDF" w14:textId="77777777" w:rsidR="00A14B7A" w:rsidRPr="00EE6D75" w:rsidRDefault="00EE6D75" w:rsidP="00EE6D75">
    <w:r w:rsidRPr="00EE6D75">
      <w:t>ACMACR401 Comply with animal control and regulation requirements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127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E0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7E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47F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6D75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3B9B4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76CB48159004FB7C8E43F6431BF65" ma:contentTypeVersion="" ma:contentTypeDescription="Create a new document." ma:contentTypeScope="" ma:versionID="531a22aceda62dd5caec26838dd0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bdc4b8-5a5b-4692-ab6d-6e9812f330cd" targetNamespace="http://schemas.microsoft.com/office/2006/metadata/properties" ma:root="true" ma:fieldsID="f705302959a1a681da7a8ba1ebe2a26c" ns1:_="" ns2:_="" ns3:_="">
    <xsd:import namespace="http://schemas.microsoft.com/sharepoint/v3"/>
    <xsd:import namespace="d50bbff7-d6dd-47d2-864a-cfdc2c3db0f4"/>
    <xsd:import namespace="d6bdc4b8-5a5b-4692-ab6d-6e9812f330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c4b8-5a5b-4692-ab6d-6e9812f3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D86E7-F06D-474D-BC1E-1552DBA9A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bdc4b8-5a5b-4692-ab6d-6e9812f33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d6bdc4b8-5a5b-4692-ab6d-6e9812f330cd"/>
    <ds:schemaRef ds:uri="d50bbff7-d6dd-47d2-864a-cfdc2c3db0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59F994-6DB0-4722-A913-89AE8745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4</cp:revision>
  <cp:lastPrinted>2016-05-27T05:21:00Z</cp:lastPrinted>
  <dcterms:created xsi:type="dcterms:W3CDTF">2018-08-14T03:59:00Z</dcterms:created>
  <dcterms:modified xsi:type="dcterms:W3CDTF">2019-01-17T03:27:00Z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0x010100A3E76CB48159004FB7C8E43F6431BF65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