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C3FC2" w14:textId="77777777" w:rsidR="00F1480E" w:rsidRPr="00CA2922" w:rsidRDefault="00F1480E" w:rsidP="00FD557D">
      <w:pPr>
        <w:pStyle w:val="SIHeading2"/>
      </w:pPr>
      <w:bookmarkStart w:id="0" w:name="_GoBack"/>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1E01145" w14:textId="77777777" w:rsidTr="00146EEC">
        <w:tc>
          <w:tcPr>
            <w:tcW w:w="2689" w:type="dxa"/>
          </w:tcPr>
          <w:bookmarkEnd w:id="0"/>
          <w:p w14:paraId="7B06FC0B" w14:textId="77777777" w:rsidR="00F1480E" w:rsidRPr="000754EC" w:rsidRDefault="00830267" w:rsidP="000754EC">
            <w:pPr>
              <w:pStyle w:val="SIText-Bold"/>
            </w:pPr>
            <w:r w:rsidRPr="00A326C2">
              <w:t>Release</w:t>
            </w:r>
          </w:p>
        </w:tc>
        <w:tc>
          <w:tcPr>
            <w:tcW w:w="6939" w:type="dxa"/>
          </w:tcPr>
          <w:p w14:paraId="56003AE4" w14:textId="77777777" w:rsidR="00F1480E" w:rsidRPr="000754EC" w:rsidRDefault="00830267" w:rsidP="000754EC">
            <w:pPr>
              <w:pStyle w:val="SIText-Bold"/>
            </w:pPr>
            <w:r w:rsidRPr="00A326C2">
              <w:t>Comments</w:t>
            </w:r>
          </w:p>
        </w:tc>
      </w:tr>
      <w:tr w:rsidR="00E918B8" w14:paraId="16BDB66B" w14:textId="77777777" w:rsidTr="00146EEC">
        <w:tc>
          <w:tcPr>
            <w:tcW w:w="2689" w:type="dxa"/>
          </w:tcPr>
          <w:p w14:paraId="6C03791A" w14:textId="07F78AEE" w:rsidR="00E918B8" w:rsidRPr="00E918B8" w:rsidRDefault="00E918B8" w:rsidP="002A48F0">
            <w:pPr>
              <w:pStyle w:val="SIText"/>
            </w:pPr>
            <w:r w:rsidRPr="00CC451E">
              <w:t>Release</w:t>
            </w:r>
            <w:r w:rsidRPr="00E918B8">
              <w:t xml:space="preserve"> </w:t>
            </w:r>
            <w:r w:rsidR="00BB082A">
              <w:t>2</w:t>
            </w:r>
          </w:p>
        </w:tc>
        <w:tc>
          <w:tcPr>
            <w:tcW w:w="6939" w:type="dxa"/>
          </w:tcPr>
          <w:p w14:paraId="5C49D002" w14:textId="0091EC34" w:rsidR="00E918B8" w:rsidRPr="00E918B8" w:rsidRDefault="0051042A" w:rsidP="002A48F0">
            <w:pPr>
              <w:pStyle w:val="SIText"/>
            </w:pPr>
            <w:r w:rsidRPr="003B4052">
              <w:t>This version rel</w:t>
            </w:r>
            <w:r w:rsidRPr="0051042A">
              <w:t xml:space="preserve">eased with ACM Animal Care and Management Training Package Version </w:t>
            </w:r>
            <w:r w:rsidR="002A48F0">
              <w:t>3</w:t>
            </w:r>
            <w:r w:rsidRPr="0051042A">
              <w:t>.0.</w:t>
            </w:r>
          </w:p>
        </w:tc>
      </w:tr>
      <w:tr w:rsidR="005071AE" w14:paraId="317E36A5" w14:textId="77777777" w:rsidTr="00146EEC">
        <w:tc>
          <w:tcPr>
            <w:tcW w:w="2689" w:type="dxa"/>
          </w:tcPr>
          <w:p w14:paraId="17D0D851" w14:textId="5A1AF0DB" w:rsidR="005071AE" w:rsidRPr="00CC451E" w:rsidRDefault="005071AE" w:rsidP="002A48F0">
            <w:pPr>
              <w:pStyle w:val="SIText"/>
            </w:pPr>
            <w:r>
              <w:t xml:space="preserve">Release </w:t>
            </w:r>
            <w:r w:rsidR="002A48F0">
              <w:t>1</w:t>
            </w:r>
          </w:p>
        </w:tc>
        <w:tc>
          <w:tcPr>
            <w:tcW w:w="6939" w:type="dxa"/>
          </w:tcPr>
          <w:p w14:paraId="42076A1A" w14:textId="17CE61BB" w:rsidR="005071AE" w:rsidRPr="003B4052" w:rsidRDefault="005071AE" w:rsidP="00E918B8">
            <w:pPr>
              <w:pStyle w:val="SIText"/>
            </w:pPr>
            <w:r w:rsidRPr="003B4052">
              <w:t>This version rel</w:t>
            </w:r>
            <w:r w:rsidRPr="0051042A">
              <w:t>eased with ACM Animal Care and Manag</w:t>
            </w:r>
            <w:r w:rsidR="002A48F0">
              <w:t>ement Training Package Version 1</w:t>
            </w:r>
            <w:r w:rsidRPr="0051042A">
              <w:t>.0.</w:t>
            </w:r>
          </w:p>
        </w:tc>
      </w:tr>
    </w:tbl>
    <w:p w14:paraId="070BEA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09037D" w14:textId="77777777" w:rsidTr="00CA2922">
        <w:trPr>
          <w:tblHeader/>
        </w:trPr>
        <w:tc>
          <w:tcPr>
            <w:tcW w:w="1396" w:type="pct"/>
            <w:shd w:val="clear" w:color="auto" w:fill="auto"/>
          </w:tcPr>
          <w:p w14:paraId="6F341DF0" w14:textId="77777777" w:rsidR="00F1480E" w:rsidRPr="000754EC" w:rsidRDefault="00CF795F" w:rsidP="0051042A">
            <w:pPr>
              <w:pStyle w:val="SIUNITCODE"/>
            </w:pPr>
            <w:r>
              <w:t>A</w:t>
            </w:r>
            <w:r w:rsidR="0051042A">
              <w:t>CMATE</w:t>
            </w:r>
            <w:r w:rsidR="004F4BC0">
              <w:t>301</w:t>
            </w:r>
          </w:p>
        </w:tc>
        <w:tc>
          <w:tcPr>
            <w:tcW w:w="3604" w:type="pct"/>
            <w:shd w:val="clear" w:color="auto" w:fill="auto"/>
          </w:tcPr>
          <w:p w14:paraId="3D6D7407" w14:textId="77777777" w:rsidR="00F1480E" w:rsidRPr="000754EC" w:rsidRDefault="004F4BC0" w:rsidP="000754EC">
            <w:pPr>
              <w:pStyle w:val="SIUnittitle"/>
            </w:pPr>
            <w:r w:rsidRPr="004F4BC0">
              <w:t>Work within an animal technology facility</w:t>
            </w:r>
          </w:p>
        </w:tc>
      </w:tr>
      <w:tr w:rsidR="00F1480E" w:rsidRPr="00963A46" w14:paraId="39EF9678" w14:textId="77777777" w:rsidTr="00CA2922">
        <w:tc>
          <w:tcPr>
            <w:tcW w:w="1396" w:type="pct"/>
            <w:shd w:val="clear" w:color="auto" w:fill="auto"/>
          </w:tcPr>
          <w:p w14:paraId="13D7AF2D" w14:textId="77777777" w:rsidR="00F1480E" w:rsidRPr="000754EC" w:rsidRDefault="00FD557D" w:rsidP="000754EC">
            <w:pPr>
              <w:pStyle w:val="SIHeading2"/>
            </w:pPr>
            <w:r w:rsidRPr="00FD557D">
              <w:t>Application</w:t>
            </w:r>
          </w:p>
          <w:p w14:paraId="5467FFE1" w14:textId="77777777" w:rsidR="00FD557D" w:rsidRPr="00923720" w:rsidRDefault="00FD557D" w:rsidP="000754EC">
            <w:pPr>
              <w:pStyle w:val="SIHeading2"/>
            </w:pPr>
          </w:p>
        </w:tc>
        <w:tc>
          <w:tcPr>
            <w:tcW w:w="3604" w:type="pct"/>
            <w:shd w:val="clear" w:color="auto" w:fill="auto"/>
          </w:tcPr>
          <w:p w14:paraId="34D02CDC" w14:textId="77777777" w:rsidR="004F4BC0" w:rsidRPr="004F4BC0" w:rsidRDefault="004F4BC0" w:rsidP="004F4BC0">
            <w:pPr>
              <w:pStyle w:val="SIText"/>
            </w:pPr>
            <w:r w:rsidRPr="004F4BC0">
              <w:t>This unit of competency describes the skills and knowledge required to work in an animal technology facility.</w:t>
            </w:r>
          </w:p>
          <w:p w14:paraId="3155D0C2" w14:textId="77777777" w:rsidR="004F4BC0" w:rsidRPr="004F4BC0" w:rsidRDefault="004F4BC0" w:rsidP="004F4BC0">
            <w:pPr>
              <w:pStyle w:val="SIText"/>
            </w:pPr>
          </w:p>
          <w:p w14:paraId="44367E57" w14:textId="77777777" w:rsidR="004F4BC0" w:rsidRPr="004F4BC0" w:rsidRDefault="004F4BC0" w:rsidP="004F4BC0">
            <w:pPr>
              <w:pStyle w:val="SIText"/>
            </w:pPr>
            <w:r w:rsidRPr="004F4BC0">
              <w:t>The unit applies to individuals who work under strict supervision as junior or assistant level animal technicians, working with and caring for animals used within an animal technology environment for scientific purposes.</w:t>
            </w:r>
          </w:p>
          <w:p w14:paraId="79999D9A" w14:textId="77777777" w:rsidR="004F4BC0" w:rsidRPr="004F4BC0" w:rsidRDefault="004F4BC0" w:rsidP="004F4BC0">
            <w:pPr>
              <w:pStyle w:val="SIText"/>
            </w:pPr>
          </w:p>
          <w:p w14:paraId="15402086" w14:textId="77777777" w:rsidR="004F4BC0" w:rsidRPr="004F4BC0" w:rsidRDefault="004F4BC0" w:rsidP="004F4BC0">
            <w:pPr>
              <w:pStyle w:val="SIText"/>
            </w:pPr>
            <w:r w:rsidRPr="004F4BC0">
              <w:t>No occupational licensing, legislative or certification requirements apply to this unit at the time of publication.</w:t>
            </w:r>
          </w:p>
          <w:p w14:paraId="3A6B1ACA" w14:textId="788309A1" w:rsidR="00373436" w:rsidRPr="000754EC" w:rsidRDefault="00373436" w:rsidP="004F4BC0">
            <w:pPr>
              <w:pStyle w:val="SIText"/>
            </w:pPr>
          </w:p>
        </w:tc>
      </w:tr>
      <w:tr w:rsidR="00F1480E" w:rsidRPr="00963A46" w14:paraId="662887E8" w14:textId="77777777" w:rsidTr="00CA2922">
        <w:tc>
          <w:tcPr>
            <w:tcW w:w="1396" w:type="pct"/>
            <w:shd w:val="clear" w:color="auto" w:fill="auto"/>
          </w:tcPr>
          <w:p w14:paraId="376C4054" w14:textId="77777777" w:rsidR="00F1480E" w:rsidRPr="000754EC" w:rsidRDefault="00FD557D" w:rsidP="000754EC">
            <w:pPr>
              <w:pStyle w:val="SIHeading2"/>
            </w:pPr>
            <w:r w:rsidRPr="00923720">
              <w:t>Prerequisite Unit</w:t>
            </w:r>
          </w:p>
        </w:tc>
        <w:tc>
          <w:tcPr>
            <w:tcW w:w="3604" w:type="pct"/>
            <w:shd w:val="clear" w:color="auto" w:fill="auto"/>
          </w:tcPr>
          <w:p w14:paraId="4EEC9BF9" w14:textId="77777777" w:rsidR="00F1480E" w:rsidRPr="000754EC" w:rsidRDefault="00F1480E" w:rsidP="002F4BEC">
            <w:pPr>
              <w:pStyle w:val="SIText"/>
            </w:pPr>
            <w:r w:rsidRPr="008908DE">
              <w:t>Ni</w:t>
            </w:r>
            <w:r w:rsidR="007A300D" w:rsidRPr="000754EC">
              <w:t xml:space="preserve">l </w:t>
            </w:r>
          </w:p>
        </w:tc>
      </w:tr>
      <w:tr w:rsidR="00F1480E" w:rsidRPr="00963A46" w14:paraId="008011A1" w14:textId="77777777" w:rsidTr="00CA2922">
        <w:tc>
          <w:tcPr>
            <w:tcW w:w="1396" w:type="pct"/>
            <w:shd w:val="clear" w:color="auto" w:fill="auto"/>
          </w:tcPr>
          <w:p w14:paraId="3BF2B110" w14:textId="77777777" w:rsidR="00F1480E" w:rsidRPr="000754EC" w:rsidRDefault="00FD557D" w:rsidP="000754EC">
            <w:pPr>
              <w:pStyle w:val="SIHeading2"/>
            </w:pPr>
            <w:r w:rsidRPr="00923720">
              <w:t>Unit Sector</w:t>
            </w:r>
          </w:p>
        </w:tc>
        <w:tc>
          <w:tcPr>
            <w:tcW w:w="3604" w:type="pct"/>
            <w:shd w:val="clear" w:color="auto" w:fill="auto"/>
          </w:tcPr>
          <w:p w14:paraId="687F8E39" w14:textId="77777777" w:rsidR="00F1480E" w:rsidRPr="000754EC" w:rsidRDefault="0051042A" w:rsidP="00CF795F">
            <w:pPr>
              <w:pStyle w:val="SIText"/>
            </w:pPr>
            <w:r w:rsidRPr="0051042A">
              <w:t>Animal Technology (ATE)</w:t>
            </w:r>
          </w:p>
        </w:tc>
      </w:tr>
    </w:tbl>
    <w:p w14:paraId="4C30F6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95918DC" w14:textId="77777777" w:rsidTr="00CA2922">
        <w:trPr>
          <w:cantSplit/>
          <w:tblHeader/>
        </w:trPr>
        <w:tc>
          <w:tcPr>
            <w:tcW w:w="1396" w:type="pct"/>
            <w:tcBorders>
              <w:bottom w:val="single" w:sz="4" w:space="0" w:color="C0C0C0"/>
            </w:tcBorders>
            <w:shd w:val="clear" w:color="auto" w:fill="auto"/>
          </w:tcPr>
          <w:p w14:paraId="0D75072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D9F0A40" w14:textId="77777777" w:rsidR="00F1480E" w:rsidRPr="000754EC" w:rsidRDefault="00FD557D" w:rsidP="000754EC">
            <w:pPr>
              <w:pStyle w:val="SIHeading2"/>
            </w:pPr>
            <w:r w:rsidRPr="00923720">
              <w:t>Performance Criteria</w:t>
            </w:r>
          </w:p>
        </w:tc>
      </w:tr>
      <w:tr w:rsidR="00F1480E" w:rsidRPr="00963A46" w14:paraId="59BDB2A9" w14:textId="77777777" w:rsidTr="00CA2922">
        <w:trPr>
          <w:cantSplit/>
          <w:tblHeader/>
        </w:trPr>
        <w:tc>
          <w:tcPr>
            <w:tcW w:w="1396" w:type="pct"/>
            <w:tcBorders>
              <w:top w:val="single" w:sz="4" w:space="0" w:color="C0C0C0"/>
            </w:tcBorders>
            <w:shd w:val="clear" w:color="auto" w:fill="auto"/>
          </w:tcPr>
          <w:p w14:paraId="2A1B811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335E8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F4BC0" w:rsidRPr="00963A46" w14:paraId="7EC5CA2C" w14:textId="77777777" w:rsidTr="00CA2922">
        <w:trPr>
          <w:cantSplit/>
        </w:trPr>
        <w:tc>
          <w:tcPr>
            <w:tcW w:w="1396" w:type="pct"/>
            <w:shd w:val="clear" w:color="auto" w:fill="auto"/>
          </w:tcPr>
          <w:p w14:paraId="5D7BECF6" w14:textId="77777777" w:rsidR="004F4BC0" w:rsidRPr="004F4BC0" w:rsidRDefault="004F4BC0" w:rsidP="004F4BC0">
            <w:pPr>
              <w:pStyle w:val="SIText"/>
            </w:pPr>
            <w:r w:rsidRPr="004F4BC0">
              <w:t>1. Work effectively within an animal technology facility</w:t>
            </w:r>
          </w:p>
        </w:tc>
        <w:tc>
          <w:tcPr>
            <w:tcW w:w="3604" w:type="pct"/>
            <w:shd w:val="clear" w:color="auto" w:fill="auto"/>
          </w:tcPr>
          <w:p w14:paraId="763E84F6" w14:textId="77777777" w:rsidR="004F4BC0" w:rsidRPr="004F4BC0" w:rsidRDefault="004F4BC0" w:rsidP="004F4BC0">
            <w:pPr>
              <w:pStyle w:val="SIText"/>
            </w:pPr>
            <w:r w:rsidRPr="004F4BC0">
              <w:t>1.1 Identify role of the animal technology facility within the context of relevant legislative requirements</w:t>
            </w:r>
          </w:p>
          <w:p w14:paraId="577FCB46" w14:textId="77777777" w:rsidR="004F4BC0" w:rsidRPr="004F4BC0" w:rsidRDefault="004F4BC0" w:rsidP="004F4BC0">
            <w:pPr>
              <w:pStyle w:val="SIText"/>
            </w:pPr>
            <w:r w:rsidRPr="004F4BC0">
              <w:t>1.2 Determine roles and relationships between departments or individuals</w:t>
            </w:r>
          </w:p>
          <w:p w14:paraId="5CA62AA6" w14:textId="77777777" w:rsidR="004F4BC0" w:rsidRPr="004F4BC0" w:rsidRDefault="004F4BC0" w:rsidP="004F4BC0">
            <w:pPr>
              <w:pStyle w:val="SIText"/>
            </w:pPr>
            <w:r w:rsidRPr="004F4BC0">
              <w:t>1.3 Identify relationships with other bodies and agencies</w:t>
            </w:r>
          </w:p>
          <w:p w14:paraId="6DBF038F" w14:textId="77777777" w:rsidR="004F4BC0" w:rsidRPr="004F4BC0" w:rsidRDefault="004F4BC0" w:rsidP="004F4BC0">
            <w:pPr>
              <w:pStyle w:val="SIText"/>
            </w:pPr>
            <w:r w:rsidRPr="004F4BC0">
              <w:t>1.4 Use industry terminology related to work procedures, equipment and animal management</w:t>
            </w:r>
          </w:p>
          <w:p w14:paraId="53F87C4F" w14:textId="58958F1B" w:rsidR="004F4BC0" w:rsidRPr="004F4BC0" w:rsidRDefault="004F4BC0" w:rsidP="00A05F47">
            <w:pPr>
              <w:pStyle w:val="SIText"/>
            </w:pPr>
            <w:r w:rsidRPr="004F4BC0">
              <w:t xml:space="preserve">1.5 Complete daily routines according to </w:t>
            </w:r>
            <w:r w:rsidR="00A05F47">
              <w:t xml:space="preserve">organisational health and safety and environmental </w:t>
            </w:r>
            <w:r w:rsidRPr="004F4BC0">
              <w:t>requirements a</w:t>
            </w:r>
            <w:r w:rsidR="005071AE">
              <w:t>n</w:t>
            </w:r>
            <w:r w:rsidRPr="004F4BC0">
              <w:t xml:space="preserve">d </w:t>
            </w:r>
            <w:del w:id="1" w:author="Sue Hamilton" w:date="2018-11-08T10:11:00Z">
              <w:r w:rsidRPr="004F4BC0" w:rsidDel="00A05F47">
                <w:delText xml:space="preserve">environmentally sensitive </w:delText>
              </w:r>
            </w:del>
            <w:r w:rsidRPr="004F4BC0">
              <w:t xml:space="preserve">work practices </w:t>
            </w:r>
          </w:p>
        </w:tc>
      </w:tr>
      <w:tr w:rsidR="004F4BC0" w:rsidRPr="00963A46" w14:paraId="196069BD" w14:textId="77777777" w:rsidTr="00CA2922">
        <w:trPr>
          <w:cantSplit/>
        </w:trPr>
        <w:tc>
          <w:tcPr>
            <w:tcW w:w="1396" w:type="pct"/>
            <w:shd w:val="clear" w:color="auto" w:fill="auto"/>
          </w:tcPr>
          <w:p w14:paraId="04E9F445" w14:textId="77777777" w:rsidR="004F4BC0" w:rsidRPr="004F4BC0" w:rsidRDefault="004F4BC0" w:rsidP="004F4BC0">
            <w:pPr>
              <w:pStyle w:val="SIText"/>
            </w:pPr>
            <w:r w:rsidRPr="004F4BC0">
              <w:t>2. Work ethically with animals</w:t>
            </w:r>
          </w:p>
        </w:tc>
        <w:tc>
          <w:tcPr>
            <w:tcW w:w="3604" w:type="pct"/>
            <w:shd w:val="clear" w:color="auto" w:fill="auto"/>
          </w:tcPr>
          <w:p w14:paraId="1E4CBF54" w14:textId="59AC0868" w:rsidR="004F4BC0" w:rsidRPr="004F4BC0" w:rsidRDefault="004F4BC0" w:rsidP="004F4BC0">
            <w:pPr>
              <w:pStyle w:val="SIText"/>
            </w:pPr>
            <w:r w:rsidRPr="004F4BC0">
              <w:t xml:space="preserve">2.1 Perform personal work practices to comply with </w:t>
            </w:r>
            <w:del w:id="2" w:author="Sue Hamilton" w:date="2018-11-08T10:13:00Z">
              <w:r w:rsidRPr="004F4BC0" w:rsidDel="00A05F47">
                <w:delText xml:space="preserve">facilities </w:delText>
              </w:r>
            </w:del>
            <w:ins w:id="3" w:author="Sue Hamilton" w:date="2018-11-08T10:13:00Z">
              <w:r w:rsidR="00A05F47">
                <w:t>organisational</w:t>
              </w:r>
              <w:r w:rsidR="00A05F47" w:rsidRPr="004F4BC0">
                <w:t xml:space="preserve"> </w:t>
              </w:r>
            </w:ins>
            <w:r w:rsidRPr="004F4BC0">
              <w:t>policies, procedures and guidelines</w:t>
            </w:r>
          </w:p>
          <w:p w14:paraId="0154BF34" w14:textId="20DF825F" w:rsidR="004F4BC0" w:rsidRPr="004F4BC0" w:rsidRDefault="004F4BC0" w:rsidP="004F4BC0">
            <w:pPr>
              <w:pStyle w:val="SIText"/>
            </w:pPr>
            <w:r w:rsidRPr="004F4BC0">
              <w:t>2.2 Interpret and comply with relevant codes</w:t>
            </w:r>
            <w:del w:id="4" w:author="Sue Hamilton" w:date="2018-11-08T13:52:00Z">
              <w:r w:rsidRPr="004F4BC0" w:rsidDel="00000DAC">
                <w:delText xml:space="preserve"> of practice</w:delText>
              </w:r>
            </w:del>
            <w:r w:rsidRPr="004F4BC0">
              <w:t>, regulations and legislation related to the ethical treatment of animals in animal technology workplaces</w:t>
            </w:r>
          </w:p>
          <w:p w14:paraId="2B37DE85" w14:textId="64579CAF" w:rsidR="004F4BC0" w:rsidRPr="004F4BC0" w:rsidRDefault="004F4BC0" w:rsidP="004F4BC0">
            <w:pPr>
              <w:pStyle w:val="SIText"/>
            </w:pPr>
            <w:r w:rsidRPr="004F4BC0">
              <w:t>2.3 Comply with biosecurity protocols</w:t>
            </w:r>
            <w:ins w:id="5" w:author="Sue Hamilton" w:date="2018-09-07T13:09:00Z">
              <w:r w:rsidR="005071AE">
                <w:t xml:space="preserve"> and organisational procedures</w:t>
              </w:r>
            </w:ins>
            <w:r w:rsidRPr="004F4BC0">
              <w:t xml:space="preserve"> to ensure the</w:t>
            </w:r>
            <w:ins w:id="6" w:author="Sue Hamilton" w:date="2018-11-08T10:14:00Z">
              <w:r w:rsidR="00A05F47">
                <w:t xml:space="preserve"> health and</w:t>
              </w:r>
            </w:ins>
            <w:r w:rsidRPr="004F4BC0">
              <w:t xml:space="preserve"> safety of animals and staff</w:t>
            </w:r>
          </w:p>
        </w:tc>
      </w:tr>
      <w:tr w:rsidR="004F4BC0" w:rsidRPr="00963A46" w14:paraId="29819783" w14:textId="77777777" w:rsidTr="00CA2922">
        <w:trPr>
          <w:cantSplit/>
        </w:trPr>
        <w:tc>
          <w:tcPr>
            <w:tcW w:w="1396" w:type="pct"/>
            <w:shd w:val="clear" w:color="auto" w:fill="auto"/>
          </w:tcPr>
          <w:p w14:paraId="22C53956" w14:textId="77777777" w:rsidR="004F4BC0" w:rsidRPr="004F4BC0" w:rsidRDefault="004F4BC0" w:rsidP="004F4BC0">
            <w:pPr>
              <w:pStyle w:val="SIText"/>
            </w:pPr>
            <w:r w:rsidRPr="004F4BC0">
              <w:t>3. Identify animals</w:t>
            </w:r>
          </w:p>
        </w:tc>
        <w:tc>
          <w:tcPr>
            <w:tcW w:w="3604" w:type="pct"/>
            <w:shd w:val="clear" w:color="auto" w:fill="auto"/>
          </w:tcPr>
          <w:p w14:paraId="033566E2" w14:textId="77777777" w:rsidR="004F4BC0" w:rsidRPr="004F4BC0" w:rsidRDefault="004F4BC0" w:rsidP="004F4BC0">
            <w:pPr>
              <w:pStyle w:val="SIText"/>
            </w:pPr>
            <w:r w:rsidRPr="004F4BC0">
              <w:t>3.1 Use common and scientific names to identify animals</w:t>
            </w:r>
          </w:p>
          <w:p w14:paraId="32B8A4A3" w14:textId="00B168CC" w:rsidR="004F4BC0" w:rsidDel="0030663E" w:rsidRDefault="004F4BC0" w:rsidP="004F4BC0">
            <w:pPr>
              <w:pStyle w:val="SIText"/>
              <w:rPr>
                <w:del w:id="7" w:author="Unknown"/>
              </w:rPr>
            </w:pPr>
            <w:r w:rsidRPr="004F4BC0">
              <w:t>3.2 Use distinguishing characteristics to identify specific animals</w:t>
            </w:r>
          </w:p>
          <w:p w14:paraId="7090C9B5" w14:textId="117CF6AD" w:rsidR="004F4BC0" w:rsidRPr="004F4BC0" w:rsidRDefault="004F4BC0" w:rsidP="004F4BC0">
            <w:pPr>
              <w:pStyle w:val="SIText"/>
            </w:pPr>
            <w:del w:id="8" w:author="Sue Hamilton" w:date="2018-11-08T10:17:00Z">
              <w:r w:rsidRPr="004F4BC0" w:rsidDel="00A05F47">
                <w:delText>3.3 Provide assistance, according to WHS requirements, in applying identification methods to specific animals within a group</w:delText>
              </w:r>
            </w:del>
            <w:ins w:id="9" w:author="Sue Hamilton" w:date="2018-11-08T10:15:00Z">
              <w:r w:rsidR="00A05F47">
                <w:br/>
              </w:r>
            </w:ins>
            <w:ins w:id="10" w:author="Sue Hamilton" w:date="2018-11-08T10:17:00Z">
              <w:r w:rsidR="00A05F47">
                <w:t xml:space="preserve">3.3 </w:t>
              </w:r>
            </w:ins>
            <w:ins w:id="11" w:author="Sue Hamilton" w:date="2018-11-08T10:15:00Z">
              <w:r w:rsidR="00A05F47">
                <w:t>Use appropriate methods</w:t>
              </w:r>
            </w:ins>
            <w:ins w:id="12" w:author="Sue Hamilton" w:date="2018-11-08T10:16:00Z">
              <w:r w:rsidR="00A05F47">
                <w:t xml:space="preserve"> to identify </w:t>
              </w:r>
              <w:r w:rsidR="00A05F47" w:rsidRPr="004F4BC0">
                <w:t>specific animals within a group</w:t>
              </w:r>
            </w:ins>
            <w:ins w:id="13" w:author="Sue Hamilton" w:date="2018-11-08T10:17:00Z">
              <w:r w:rsidR="00A05F47">
                <w:t xml:space="preserve"> according to health and safety work requirements </w:t>
              </w:r>
            </w:ins>
          </w:p>
          <w:p w14:paraId="7D971EB2" w14:textId="351C32F0" w:rsidR="004F4BC0" w:rsidRPr="004F4BC0" w:rsidRDefault="004F4BC0" w:rsidP="005071AE">
            <w:pPr>
              <w:pStyle w:val="SIText"/>
            </w:pPr>
            <w:r w:rsidRPr="004F4BC0">
              <w:t xml:space="preserve">3.4 Accurately record </w:t>
            </w:r>
            <w:del w:id="14" w:author="Sue Hamilton" w:date="2018-09-07T13:13:00Z">
              <w:r w:rsidRPr="004F4BC0" w:rsidDel="005071AE">
                <w:delText xml:space="preserve">details of </w:delText>
              </w:r>
            </w:del>
            <w:r w:rsidRPr="004F4BC0">
              <w:t xml:space="preserve">animal identification </w:t>
            </w:r>
            <w:ins w:id="15" w:author="Sue Hamilton" w:date="2018-09-07T13:13:00Z">
              <w:r w:rsidR="005071AE" w:rsidRPr="004F4BC0">
                <w:t xml:space="preserve">details </w:t>
              </w:r>
            </w:ins>
            <w:r w:rsidRPr="004F4BC0">
              <w:t xml:space="preserve">in the organisational management system according to </w:t>
            </w:r>
            <w:ins w:id="16" w:author="Sue Hamilton" w:date="2018-12-06T11:16:00Z">
              <w:r w:rsidR="005014BE">
                <w:t xml:space="preserve">organisational </w:t>
              </w:r>
            </w:ins>
            <w:del w:id="17" w:author="Sue Hamilton" w:date="2018-09-07T13:14:00Z">
              <w:r w:rsidRPr="004F4BC0" w:rsidDel="005071AE">
                <w:delText xml:space="preserve">facilities policies and </w:delText>
              </w:r>
            </w:del>
            <w:r w:rsidRPr="004F4BC0">
              <w:t>procedures</w:t>
            </w:r>
          </w:p>
        </w:tc>
      </w:tr>
      <w:tr w:rsidR="002A48F0" w:rsidRPr="00963A46" w14:paraId="5BB2A0D1" w14:textId="77777777" w:rsidTr="00CA2922">
        <w:trPr>
          <w:cantSplit/>
          <w:ins w:id="18" w:author="Sue Hamilton" w:date="2018-12-06T10:50:00Z"/>
        </w:trPr>
        <w:tc>
          <w:tcPr>
            <w:tcW w:w="1396" w:type="pct"/>
            <w:shd w:val="clear" w:color="auto" w:fill="auto"/>
          </w:tcPr>
          <w:p w14:paraId="7B6262AC" w14:textId="18332C40" w:rsidR="005014BE" w:rsidRPr="004F4BC0" w:rsidRDefault="002A48F0">
            <w:pPr>
              <w:pStyle w:val="SIText"/>
              <w:rPr>
                <w:ins w:id="19" w:author="Sue Hamilton" w:date="2018-12-06T10:50:00Z"/>
              </w:rPr>
            </w:pPr>
            <w:ins w:id="20" w:author="Sue Hamilton" w:date="2018-12-06T10:50:00Z">
              <w:r>
                <w:t xml:space="preserve">4. </w:t>
              </w:r>
            </w:ins>
            <w:commentRangeStart w:id="21"/>
            <w:ins w:id="22" w:author="Sue Hamilton" w:date="2018-12-06T13:54:00Z">
              <w:r w:rsidR="00015B0D">
                <w:t>Identify</w:t>
              </w:r>
            </w:ins>
            <w:commentRangeEnd w:id="21"/>
            <w:ins w:id="23" w:author="Sue Hamilton" w:date="2019-02-22T08:35:00Z">
              <w:r w:rsidR="000A42E5">
                <w:rPr>
                  <w:lang w:eastAsia="en-AU"/>
                </w:rPr>
                <w:commentReference w:id="21"/>
              </w:r>
            </w:ins>
            <w:ins w:id="24" w:author="Sue Hamilton" w:date="2018-12-06T13:54:00Z">
              <w:r w:rsidR="00015B0D">
                <w:t xml:space="preserve"> and o</w:t>
              </w:r>
            </w:ins>
            <w:ins w:id="25" w:author="Sue Hamilton" w:date="2018-12-06T12:09:00Z">
              <w:r w:rsidR="00327DF1">
                <w:t>bserve</w:t>
              </w:r>
            </w:ins>
            <w:ins w:id="26" w:author="Sue Hamilton" w:date="2018-12-06T12:02:00Z">
              <w:r w:rsidR="00B747F1">
                <w:t xml:space="preserve"> </w:t>
              </w:r>
            </w:ins>
            <w:commentRangeStart w:id="27"/>
            <w:ins w:id="28" w:author="Sue Hamilton" w:date="2018-12-06T11:49:00Z">
              <w:r w:rsidR="00207141" w:rsidRPr="000A42E5">
                <w:rPr>
                  <w:rStyle w:val="SITemporaryText"/>
                </w:rPr>
                <w:t xml:space="preserve">humane </w:t>
              </w:r>
            </w:ins>
            <w:ins w:id="29" w:author="Sue Hamilton [2]" w:date="2019-02-20T17:49:00Z">
              <w:r w:rsidR="00AB028A" w:rsidRPr="000A42E5">
                <w:rPr>
                  <w:rStyle w:val="SITemporaryText"/>
                </w:rPr>
                <w:t>killing or</w:t>
              </w:r>
              <w:r w:rsidR="00AB028A">
                <w:t xml:space="preserve"> </w:t>
              </w:r>
            </w:ins>
            <w:commentRangeEnd w:id="27"/>
            <w:ins w:id="30" w:author="Sue Hamilton [2]" w:date="2019-02-20T17:50:00Z">
              <w:r w:rsidR="00AB028A">
                <w:rPr>
                  <w:lang w:eastAsia="en-AU"/>
                </w:rPr>
                <w:commentReference w:id="27"/>
              </w:r>
            </w:ins>
            <w:ins w:id="31" w:author="Sue Hamilton" w:date="2018-12-06T12:01:00Z">
              <w:del w:id="32" w:author="Sue Hamilton [2]" w:date="2019-02-20T17:49:00Z">
                <w:r w:rsidR="00B747F1" w:rsidDel="00AB028A">
                  <w:delText xml:space="preserve">animal </w:delText>
                </w:r>
              </w:del>
            </w:ins>
            <w:ins w:id="33" w:author="Sue Hamilton" w:date="2018-12-06T11:49:00Z">
              <w:r w:rsidR="00207141">
                <w:t xml:space="preserve">euthanasia practice in </w:t>
              </w:r>
            </w:ins>
            <w:ins w:id="34" w:author="Sue Hamilton" w:date="2018-12-06T11:50:00Z">
              <w:r w:rsidR="00207141" w:rsidRPr="00207141">
                <w:t>an animal technology facility</w:t>
              </w:r>
            </w:ins>
          </w:p>
        </w:tc>
        <w:tc>
          <w:tcPr>
            <w:tcW w:w="3604" w:type="pct"/>
            <w:shd w:val="clear" w:color="auto" w:fill="auto"/>
          </w:tcPr>
          <w:p w14:paraId="71AEFB9A" w14:textId="234D4CE0" w:rsidR="006D3BCC" w:rsidRDefault="005014BE" w:rsidP="005014BE">
            <w:pPr>
              <w:pStyle w:val="SIText"/>
              <w:rPr>
                <w:ins w:id="35" w:author="Sue Hamilton" w:date="2018-12-06T11:30:00Z"/>
              </w:rPr>
            </w:pPr>
            <w:ins w:id="36" w:author="Sue Hamilton" w:date="2018-12-06T11:18:00Z">
              <w:r>
                <w:t xml:space="preserve">4.1 </w:t>
              </w:r>
            </w:ins>
            <w:ins w:id="37" w:author="Sue Hamilton" w:date="2018-12-06T11:28:00Z">
              <w:r w:rsidR="006D3BCC">
                <w:t xml:space="preserve">Identify the reasons for </w:t>
              </w:r>
            </w:ins>
            <w:ins w:id="38" w:author="Sue Hamilton" w:date="2018-12-06T11:29:00Z">
              <w:del w:id="39" w:author="Sue Hamilton [2]" w:date="2019-02-12T08:33:00Z">
                <w:r w:rsidR="006D3BCC" w:rsidDel="00654A75">
                  <w:delText>conducting</w:delText>
                </w:r>
              </w:del>
            </w:ins>
            <w:ins w:id="40" w:author="Sue Hamilton [2]" w:date="2019-02-12T08:33:00Z">
              <w:r w:rsidR="00654A75">
                <w:t>implementing humane endpoints and</w:t>
              </w:r>
            </w:ins>
            <w:ins w:id="41" w:author="Sue Hamilton" w:date="2018-12-06T11:29:00Z">
              <w:r w:rsidR="006D3BCC">
                <w:t xml:space="preserve"> euthanasia</w:t>
              </w:r>
            </w:ins>
            <w:ins w:id="42" w:author="Sue Hamilton" w:date="2018-12-06T11:28:00Z">
              <w:r w:rsidR="006D3BCC">
                <w:t xml:space="preserve"> in an animal laboratory and research context</w:t>
              </w:r>
            </w:ins>
            <w:ins w:id="43" w:author="Sue Hamilton" w:date="2018-12-06T11:59:00Z">
              <w:r w:rsidR="00B747F1">
                <w:t xml:space="preserve"> </w:t>
              </w:r>
            </w:ins>
          </w:p>
          <w:p w14:paraId="690DDAD4" w14:textId="0CEFD166" w:rsidR="00327DF1" w:rsidRDefault="00207141" w:rsidP="00B747F1">
            <w:pPr>
              <w:pStyle w:val="SIText"/>
              <w:rPr>
                <w:ins w:id="44" w:author="Sue Hamilton" w:date="2018-12-06T12:10:00Z"/>
              </w:rPr>
            </w:pPr>
            <w:ins w:id="45" w:author="Sue Hamilton" w:date="2018-12-06T11:57:00Z">
              <w:r>
                <w:t>4.</w:t>
              </w:r>
            </w:ins>
            <w:ins w:id="46" w:author="Sue Hamilton" w:date="2018-12-06T12:24:00Z">
              <w:r w:rsidR="0030663E">
                <w:t>2</w:t>
              </w:r>
            </w:ins>
            <w:ins w:id="47" w:author="Sue Hamilton" w:date="2018-12-06T11:57:00Z">
              <w:r>
                <w:t xml:space="preserve"> </w:t>
              </w:r>
            </w:ins>
            <w:ins w:id="48" w:author="Sue Hamilton" w:date="2018-12-06T12:20:00Z">
              <w:r w:rsidR="0030663E">
                <w:t>Identify</w:t>
              </w:r>
            </w:ins>
            <w:ins w:id="49" w:author="Sue Hamilton" w:date="2018-12-06T11:30:00Z">
              <w:r w:rsidR="006D3BCC">
                <w:t xml:space="preserve"> </w:t>
              </w:r>
            </w:ins>
            <w:ins w:id="50" w:author="Sue Hamilton" w:date="2018-12-06T12:38:00Z">
              <w:r w:rsidR="007D48FF">
                <w:t xml:space="preserve">appropriate process and </w:t>
              </w:r>
            </w:ins>
            <w:ins w:id="51" w:author="Sue Hamilton" w:date="2018-12-06T11:32:00Z">
              <w:r w:rsidR="006D3BCC">
                <w:t>species</w:t>
              </w:r>
            </w:ins>
            <w:ins w:id="52" w:author="Sue Hamilton" w:date="2018-12-06T11:33:00Z">
              <w:r w:rsidR="006D3BCC">
                <w:t>-</w:t>
              </w:r>
            </w:ins>
            <w:ins w:id="53" w:author="Sue Hamilton" w:date="2018-12-06T11:32:00Z">
              <w:r w:rsidR="006D3BCC">
                <w:t xml:space="preserve">specific </w:t>
              </w:r>
            </w:ins>
            <w:ins w:id="54" w:author="Sue Hamilton [2]" w:date="2019-02-12T08:33:00Z">
              <w:r w:rsidR="001A389F">
                <w:t>appr</w:t>
              </w:r>
            </w:ins>
            <w:ins w:id="55" w:author="Sue Hamilton [2]" w:date="2019-02-12T08:34:00Z">
              <w:r w:rsidR="001A389F">
                <w:t xml:space="preserve">oved </w:t>
              </w:r>
            </w:ins>
            <w:ins w:id="56" w:author="Sue Hamilton" w:date="2018-12-06T11:32:00Z">
              <w:del w:id="57" w:author="Sue Hamilton [2]" w:date="2019-02-20T17:48:00Z">
                <w:r w:rsidR="006D3BCC" w:rsidDel="00AB028A">
                  <w:delText>euthanasia</w:delText>
                </w:r>
              </w:del>
            </w:ins>
            <w:ins w:id="58" w:author="Sue Hamilton" w:date="2018-12-06T11:30:00Z">
              <w:del w:id="59" w:author="Sue Hamilton [2]" w:date="2019-02-20T17:48:00Z">
                <w:r w:rsidR="006D3BCC" w:rsidDel="00AB028A">
                  <w:delText xml:space="preserve"> </w:delText>
                </w:r>
              </w:del>
              <w:r w:rsidR="006D3BCC">
                <w:t xml:space="preserve">methods </w:t>
              </w:r>
            </w:ins>
            <w:ins w:id="60" w:author="Sue Hamilton [2]" w:date="2019-02-20T17:48:00Z">
              <w:r w:rsidR="00AB028A">
                <w:t>for euthanasia</w:t>
              </w:r>
              <w:r w:rsidR="00AB028A" w:rsidRPr="00AB028A">
                <w:t xml:space="preserve"> </w:t>
              </w:r>
              <w:r w:rsidR="00AB028A" w:rsidRPr="000A42E5">
                <w:rPr>
                  <w:rStyle w:val="SITemporaryText"/>
                </w:rPr>
                <w:t>or humane killing</w:t>
              </w:r>
              <w:r w:rsidR="00AB028A">
                <w:t xml:space="preserve"> </w:t>
              </w:r>
            </w:ins>
            <w:ins w:id="61" w:author="Sue Hamilton" w:date="2018-12-06T11:33:00Z">
              <w:r w:rsidR="006D3BCC">
                <w:t>used in the facility</w:t>
              </w:r>
            </w:ins>
          </w:p>
          <w:p w14:paraId="08706A82" w14:textId="43FDDBC4" w:rsidR="002A48F0" w:rsidRPr="004F4BC0" w:rsidRDefault="0030663E" w:rsidP="00B747F1">
            <w:pPr>
              <w:pStyle w:val="SIText"/>
              <w:rPr>
                <w:ins w:id="62" w:author="Sue Hamilton" w:date="2018-12-06T10:50:00Z"/>
              </w:rPr>
            </w:pPr>
            <w:ins w:id="63" w:author="Sue Hamilton" w:date="2018-12-06T12:10:00Z">
              <w:r>
                <w:t>4.</w:t>
              </w:r>
            </w:ins>
            <w:ins w:id="64" w:author="Sue Hamilton" w:date="2018-12-06T12:24:00Z">
              <w:r>
                <w:t>3</w:t>
              </w:r>
            </w:ins>
            <w:ins w:id="65" w:author="Sue Hamilton" w:date="2018-12-06T12:10:00Z">
              <w:r w:rsidR="00327DF1">
                <w:t xml:space="preserve"> Observe or assist with </w:t>
              </w:r>
            </w:ins>
            <w:ins w:id="66" w:author="Sue Hamilton [2]" w:date="2019-02-12T08:34:00Z">
              <w:r w:rsidR="001A389F">
                <w:t xml:space="preserve">approved </w:t>
              </w:r>
            </w:ins>
            <w:ins w:id="67" w:author="Sue Hamilton" w:date="2018-12-06T12:10:00Z">
              <w:r w:rsidR="00327DF1">
                <w:t>animal euthanasia</w:t>
              </w:r>
            </w:ins>
          </w:p>
        </w:tc>
      </w:tr>
      <w:tr w:rsidR="005014BE" w:rsidRPr="00963A46" w14:paraId="42C31B26" w14:textId="77777777" w:rsidTr="00CA2922">
        <w:trPr>
          <w:cantSplit/>
          <w:ins w:id="68" w:author="Sue Hamilton" w:date="2018-12-06T11:25:00Z"/>
        </w:trPr>
        <w:tc>
          <w:tcPr>
            <w:tcW w:w="1396" w:type="pct"/>
            <w:shd w:val="clear" w:color="auto" w:fill="auto"/>
          </w:tcPr>
          <w:p w14:paraId="50A2705E" w14:textId="7A5DB8D3" w:rsidR="005014BE" w:rsidRDefault="00B747F1" w:rsidP="004F4BC0">
            <w:pPr>
              <w:pStyle w:val="SIText"/>
              <w:rPr>
                <w:ins w:id="69" w:author="Sue Hamilton" w:date="2018-12-06T11:25:00Z"/>
              </w:rPr>
            </w:pPr>
            <w:ins w:id="70" w:author="Sue Hamilton" w:date="2018-12-06T12:04:00Z">
              <w:r>
                <w:t xml:space="preserve">5. </w:t>
              </w:r>
            </w:ins>
            <w:ins w:id="71" w:author="Sue Hamilton" w:date="2018-12-06T11:38:00Z">
              <w:del w:id="72" w:author="Sue Hamilton [2]" w:date="2019-02-12T08:42:00Z">
                <w:r w:rsidR="008B2E64" w:rsidDel="001A389F">
                  <w:delText xml:space="preserve">Build compassion </w:delText>
                </w:r>
                <w:r w:rsidR="008B2E64" w:rsidRPr="000A42E5" w:rsidDel="001A389F">
                  <w:rPr>
                    <w:rStyle w:val="SITemporaryText"/>
                  </w:rPr>
                  <w:delText>resilience</w:delText>
                </w:r>
              </w:del>
            </w:ins>
            <w:ins w:id="73" w:author="Sue Hamilton [2]" w:date="2019-02-12T08:42:00Z">
              <w:r w:rsidR="001A389F" w:rsidRPr="000A42E5">
                <w:rPr>
                  <w:rStyle w:val="SITemporaryText"/>
                </w:rPr>
                <w:t xml:space="preserve">Recognise and </w:t>
              </w:r>
            </w:ins>
            <w:ins w:id="74" w:author="Sue Hamilton [2]" w:date="2019-02-20T17:41:00Z">
              <w:r w:rsidR="0010644C">
                <w:rPr>
                  <w:rStyle w:val="SITemporaryText"/>
                </w:rPr>
                <w:t>respond to</w:t>
              </w:r>
            </w:ins>
            <w:ins w:id="75" w:author="Sue Hamilton [2]" w:date="2019-02-12T08:42:00Z">
              <w:r w:rsidR="001A389F" w:rsidRPr="000A42E5">
                <w:rPr>
                  <w:rStyle w:val="SITemporaryText"/>
                </w:rPr>
                <w:t xml:space="preserve"> issues related to</w:t>
              </w:r>
            </w:ins>
            <w:ins w:id="76" w:author="Sue Hamilton" w:date="2018-12-06T11:38:00Z">
              <w:r w:rsidR="008B2E64" w:rsidRPr="000A42E5">
                <w:rPr>
                  <w:rStyle w:val="SITemporaryText"/>
                </w:rPr>
                <w:t xml:space="preserve"> working in an animal technology facility</w:t>
              </w:r>
            </w:ins>
          </w:p>
        </w:tc>
        <w:tc>
          <w:tcPr>
            <w:tcW w:w="3604" w:type="pct"/>
            <w:shd w:val="clear" w:color="auto" w:fill="auto"/>
          </w:tcPr>
          <w:p w14:paraId="024622AB" w14:textId="175BBEF0" w:rsidR="0030663E" w:rsidRPr="0030663E" w:rsidRDefault="0030663E" w:rsidP="0030663E">
            <w:pPr>
              <w:pStyle w:val="SIText"/>
              <w:rPr>
                <w:ins w:id="77" w:author="Sue Hamilton" w:date="2018-12-06T12:25:00Z"/>
              </w:rPr>
            </w:pPr>
            <w:ins w:id="78" w:author="Sue Hamilton" w:date="2018-12-06T12:21:00Z">
              <w:r>
                <w:t xml:space="preserve">5.1 </w:t>
              </w:r>
            </w:ins>
            <w:ins w:id="79" w:author="Sue Hamilton" w:date="2018-12-06T12:25:00Z">
              <w:r w:rsidRPr="0030663E">
                <w:t>Identify situations or incidents</w:t>
              </w:r>
            </w:ins>
            <w:ins w:id="80" w:author="Sue Hamilton" w:date="2018-12-06T12:31:00Z">
              <w:r w:rsidR="006735EE">
                <w:t xml:space="preserve"> related to animal technology work</w:t>
              </w:r>
            </w:ins>
            <w:ins w:id="81" w:author="Sue Hamilton" w:date="2018-12-06T12:25:00Z">
              <w:r w:rsidRPr="0030663E">
                <w:t xml:space="preserve"> that may </w:t>
              </w:r>
              <w:r>
                <w:t>contribute to</w:t>
              </w:r>
              <w:r w:rsidRPr="0030663E">
                <w:t xml:space="preserve"> </w:t>
              </w:r>
            </w:ins>
            <w:commentRangeStart w:id="82"/>
            <w:ins w:id="83" w:author="Sue Hamilton [2]" w:date="2019-02-12T08:35:00Z">
              <w:r w:rsidR="001A389F">
                <w:t xml:space="preserve">mental </w:t>
              </w:r>
            </w:ins>
            <w:ins w:id="84" w:author="Sue Hamilton [2]" w:date="2019-02-20T10:22:00Z">
              <w:r w:rsidR="005B68B5">
                <w:t xml:space="preserve">health and </w:t>
              </w:r>
            </w:ins>
            <w:ins w:id="85" w:author="Sue Hamilton [2]" w:date="2019-02-12T08:35:00Z">
              <w:r w:rsidR="001A389F">
                <w:t xml:space="preserve">wellbeing including </w:t>
              </w:r>
            </w:ins>
            <w:ins w:id="86" w:author="Sue Hamilton" w:date="2018-12-06T12:33:00Z">
              <w:r w:rsidR="006735EE" w:rsidRPr="006735EE">
                <w:t xml:space="preserve">compassion </w:t>
              </w:r>
            </w:ins>
            <w:commentRangeEnd w:id="82"/>
            <w:r w:rsidR="001A389F">
              <w:rPr>
                <w:lang w:eastAsia="en-AU"/>
              </w:rPr>
              <w:commentReference w:id="82"/>
            </w:r>
            <w:ins w:id="87" w:author="Sue Hamilton" w:date="2018-12-06T12:33:00Z">
              <w:r w:rsidR="006735EE" w:rsidRPr="006735EE">
                <w:t>fatigue</w:t>
              </w:r>
              <w:del w:id="88" w:author="Sue Hamilton [2]" w:date="2019-02-12T08:35:00Z">
                <w:r w:rsidR="006735EE" w:rsidDel="001A389F">
                  <w:delText>,</w:delText>
                </w:r>
                <w:r w:rsidR="006735EE" w:rsidRPr="006735EE" w:rsidDel="001A389F">
                  <w:delText xml:space="preserve"> </w:delText>
                </w:r>
              </w:del>
            </w:ins>
            <w:ins w:id="89" w:author="Sue Hamilton" w:date="2018-12-06T12:25:00Z">
              <w:del w:id="90" w:author="Sue Hamilton [2]" w:date="2019-02-12T08:35:00Z">
                <w:r w:rsidRPr="0030663E" w:rsidDel="001A389F">
                  <w:delText>distress or grief</w:delText>
                </w:r>
              </w:del>
            </w:ins>
            <w:ins w:id="91" w:author="Sue Hamilton" w:date="2018-12-06T12:27:00Z">
              <w:r>
                <w:t xml:space="preserve"> </w:t>
              </w:r>
            </w:ins>
          </w:p>
          <w:p w14:paraId="588AFEC2" w14:textId="03493886" w:rsidR="006735EE" w:rsidRDefault="0030663E">
            <w:pPr>
              <w:pStyle w:val="SIText"/>
              <w:rPr>
                <w:ins w:id="92" w:author="Sue Hamilton" w:date="2018-12-06T12:30:00Z"/>
              </w:rPr>
            </w:pPr>
            <w:ins w:id="93" w:author="Sue Hamilton" w:date="2018-12-06T12:28:00Z">
              <w:r>
                <w:t xml:space="preserve">5.2 </w:t>
              </w:r>
            </w:ins>
            <w:ins w:id="94" w:author="Sue Hamilton" w:date="2018-12-06T12:21:00Z">
              <w:r w:rsidRPr="0030663E">
                <w:t xml:space="preserve">Anticipate, </w:t>
              </w:r>
              <w:r w:rsidRPr="000A42E5">
                <w:rPr>
                  <w:rStyle w:val="SITemporaryText"/>
                  <w:color w:val="auto"/>
                  <w:sz w:val="20"/>
                </w:rPr>
                <w:t>recognise and respond to signs</w:t>
              </w:r>
              <w:r w:rsidRPr="000A42E5">
                <w:rPr>
                  <w:rStyle w:val="SITemporaryText"/>
                </w:rPr>
                <w:t xml:space="preserve"> </w:t>
              </w:r>
              <w:del w:id="95" w:author="Sue Hamilton [2]" w:date="2019-02-12T08:40:00Z">
                <w:r w:rsidRPr="000A42E5" w:rsidDel="001A389F">
                  <w:rPr>
                    <w:rStyle w:val="SITemporaryText"/>
                  </w:rPr>
                  <w:delText xml:space="preserve">of </w:delText>
                </w:r>
              </w:del>
            </w:ins>
            <w:ins w:id="96" w:author="Sue Hamilton [2]" w:date="2019-02-12T08:37:00Z">
              <w:r w:rsidR="001A389F" w:rsidRPr="000A42E5">
                <w:rPr>
                  <w:rStyle w:val="SITemporaryText"/>
                </w:rPr>
                <w:t xml:space="preserve">indicating mental </w:t>
              </w:r>
            </w:ins>
            <w:ins w:id="97" w:author="Sue Hamilton [2]" w:date="2019-02-20T10:24:00Z">
              <w:r w:rsidR="005B68B5" w:rsidRPr="000A42E5">
                <w:rPr>
                  <w:rStyle w:val="SITemporaryText"/>
                </w:rPr>
                <w:t>health</w:t>
              </w:r>
            </w:ins>
            <w:ins w:id="98" w:author="Sue Hamilton [2]" w:date="2019-02-20T17:41:00Z">
              <w:r w:rsidR="007E07F5">
                <w:rPr>
                  <w:rStyle w:val="SITemporaryText"/>
                </w:rPr>
                <w:t xml:space="preserve"> issues</w:t>
              </w:r>
            </w:ins>
            <w:ins w:id="99" w:author="Sue Hamilton [2]" w:date="2019-02-20T17:40:00Z">
              <w:r w:rsidR="007E07F5">
                <w:rPr>
                  <w:rStyle w:val="SITemporaryText"/>
                </w:rPr>
                <w:t>, inc</w:t>
              </w:r>
            </w:ins>
            <w:ins w:id="100" w:author="Sue Hamilton [2]" w:date="2019-02-20T17:41:00Z">
              <w:r w:rsidR="007E07F5">
                <w:rPr>
                  <w:rStyle w:val="SITemporaryText"/>
                </w:rPr>
                <w:t>luding</w:t>
              </w:r>
            </w:ins>
            <w:ins w:id="101" w:author="Sue Hamilton [2]" w:date="2019-02-12T08:37:00Z">
              <w:r w:rsidR="001A389F">
                <w:t xml:space="preserve"> </w:t>
              </w:r>
            </w:ins>
            <w:ins w:id="102" w:author="Sue Hamilton" w:date="2018-12-06T12:21:00Z">
              <w:r>
                <w:t>compassion fatigue</w:t>
              </w:r>
            </w:ins>
            <w:ins w:id="103" w:author="Sue Hamilton [2]" w:date="2019-02-20T17:41:00Z">
              <w:r w:rsidR="007E07F5">
                <w:t>,</w:t>
              </w:r>
            </w:ins>
            <w:ins w:id="104" w:author="Sue Hamilton [2]" w:date="2019-02-12T08:37:00Z">
              <w:r w:rsidR="001A389F">
                <w:t xml:space="preserve"> </w:t>
              </w:r>
            </w:ins>
            <w:ins w:id="105" w:author="Sue Hamilton" w:date="2018-12-06T12:21:00Z">
              <w:del w:id="106" w:author="Sue Hamilton [2]" w:date="2019-02-12T08:37:00Z">
                <w:r w:rsidDel="001A389F">
                  <w:delText xml:space="preserve">, </w:delText>
                </w:r>
                <w:r w:rsidRPr="0030663E" w:rsidDel="001A389F">
                  <w:delText>distress or grief</w:delText>
                </w:r>
              </w:del>
              <w:del w:id="107" w:author="Sue Hamilton [2]" w:date="2019-02-20T17:41:00Z">
                <w:r w:rsidRPr="0030663E" w:rsidDel="007E07F5">
                  <w:delText xml:space="preserve"> </w:delText>
                </w:r>
              </w:del>
              <w:r w:rsidRPr="0030663E">
                <w:t xml:space="preserve">in self </w:t>
              </w:r>
            </w:ins>
            <w:ins w:id="108" w:author="Sue Hamilton [2]" w:date="2019-02-12T08:38:00Z">
              <w:r w:rsidR="001A389F">
                <w:t>and others</w:t>
              </w:r>
            </w:ins>
          </w:p>
          <w:p w14:paraId="6E1B6595" w14:textId="69F291F6" w:rsidR="006735EE" w:rsidRDefault="006735EE" w:rsidP="00207141">
            <w:pPr>
              <w:pStyle w:val="SIText"/>
              <w:rPr>
                <w:ins w:id="109" w:author="Sue Hamilton" w:date="2018-12-06T12:29:00Z"/>
              </w:rPr>
            </w:pPr>
            <w:commentRangeStart w:id="110"/>
            <w:ins w:id="111" w:author="Sue Hamilton" w:date="2018-12-06T12:30:00Z">
              <w:r>
                <w:t xml:space="preserve">5.3 </w:t>
              </w:r>
            </w:ins>
            <w:commentRangeEnd w:id="110"/>
            <w:r w:rsidR="005B68B5">
              <w:rPr>
                <w:lang w:eastAsia="en-AU"/>
              </w:rPr>
              <w:commentReference w:id="110"/>
            </w:r>
            <w:ins w:id="112" w:author="Sue Hamilton" w:date="2018-12-06T12:32:00Z">
              <w:r>
                <w:t>I</w:t>
              </w:r>
            </w:ins>
            <w:ins w:id="113" w:author="Sue Hamilton" w:date="2018-12-06T12:30:00Z">
              <w:r>
                <w:t xml:space="preserve">dentify coping </w:t>
              </w:r>
              <w:r w:rsidRPr="000A42E5">
                <w:rPr>
                  <w:rStyle w:val="SITemporaryText"/>
                </w:rPr>
                <w:t xml:space="preserve">strategies </w:t>
              </w:r>
            </w:ins>
            <w:ins w:id="114" w:author="Sue Hamilton [2]" w:date="2019-02-12T08:39:00Z">
              <w:r w:rsidR="001A389F" w:rsidRPr="000A42E5">
                <w:rPr>
                  <w:rStyle w:val="SITemporaryText"/>
                </w:rPr>
                <w:t xml:space="preserve">and tools </w:t>
              </w:r>
            </w:ins>
            <w:ins w:id="115" w:author="Sue Hamilton" w:date="2018-12-06T12:33:00Z">
              <w:r w:rsidRPr="000A42E5">
                <w:rPr>
                  <w:rStyle w:val="SITemporaryText"/>
                </w:rPr>
                <w:t>to</w:t>
              </w:r>
            </w:ins>
            <w:ins w:id="116" w:author="Sue Hamilton" w:date="2018-12-06T12:30:00Z">
              <w:r w:rsidRPr="000A42E5">
                <w:rPr>
                  <w:rStyle w:val="SITemporaryText"/>
                </w:rPr>
                <w:t xml:space="preserve"> </w:t>
              </w:r>
              <w:del w:id="117" w:author="Sue Hamilton [2]" w:date="2019-02-12T08:39:00Z">
                <w:r w:rsidRPr="000A42E5" w:rsidDel="001A389F">
                  <w:rPr>
                    <w:rStyle w:val="SITemporaryText"/>
                  </w:rPr>
                  <w:delText>build compassion resilience</w:delText>
                </w:r>
              </w:del>
            </w:ins>
            <w:ins w:id="118" w:author="Sue Hamilton [2]" w:date="2019-02-12T08:39:00Z">
              <w:r w:rsidR="001A389F" w:rsidRPr="000A42E5">
                <w:rPr>
                  <w:rStyle w:val="SITemporaryText"/>
                </w:rPr>
                <w:t xml:space="preserve">address </w:t>
              </w:r>
            </w:ins>
            <w:ins w:id="119" w:author="Sue Hamilton [2]" w:date="2019-02-20T17:40:00Z">
              <w:r w:rsidR="007E07F5">
                <w:rPr>
                  <w:rStyle w:val="SITemporaryText"/>
                </w:rPr>
                <w:t xml:space="preserve">mental health </w:t>
              </w:r>
            </w:ins>
            <w:commentRangeStart w:id="120"/>
            <w:ins w:id="121" w:author="Sue Hamilton [2]" w:date="2019-02-12T08:39:00Z">
              <w:r w:rsidR="001A389F" w:rsidRPr="000A42E5">
                <w:rPr>
                  <w:rStyle w:val="SITemporaryText"/>
                </w:rPr>
                <w:t>issues</w:t>
              </w:r>
            </w:ins>
            <w:commentRangeEnd w:id="120"/>
            <w:ins w:id="122" w:author="Sue Hamilton [2]" w:date="2019-02-20T10:21:00Z">
              <w:r w:rsidR="005B68B5">
                <w:rPr>
                  <w:lang w:eastAsia="en-AU"/>
                </w:rPr>
                <w:commentReference w:id="120"/>
              </w:r>
            </w:ins>
          </w:p>
          <w:p w14:paraId="02BDB486" w14:textId="1F4D9D3D" w:rsidR="005014BE" w:rsidRDefault="0030663E">
            <w:pPr>
              <w:pStyle w:val="SIText"/>
              <w:rPr>
                <w:ins w:id="123" w:author="Sue Hamilton" w:date="2018-12-06T11:25:00Z"/>
              </w:rPr>
            </w:pPr>
            <w:ins w:id="124" w:author="Sue Hamilton" w:date="2018-12-06T12:23:00Z">
              <w:r>
                <w:t>5</w:t>
              </w:r>
            </w:ins>
            <w:ins w:id="125" w:author="Sue Hamilton" w:date="2018-12-06T11:50:00Z">
              <w:r>
                <w:t>.</w:t>
              </w:r>
            </w:ins>
            <w:ins w:id="126" w:author="Sue Hamilton" w:date="2018-12-06T12:31:00Z">
              <w:r w:rsidR="006735EE">
                <w:t>4</w:t>
              </w:r>
            </w:ins>
            <w:ins w:id="127" w:author="Sue Hamilton" w:date="2018-12-06T11:50:00Z">
              <w:r w:rsidR="00207141" w:rsidRPr="00207141">
                <w:t xml:space="preserve"> </w:t>
              </w:r>
            </w:ins>
            <w:ins w:id="128" w:author="Sue Hamilton" w:date="2018-12-06T12:29:00Z">
              <w:r w:rsidR="006735EE" w:rsidRPr="000A42E5">
                <w:rPr>
                  <w:rStyle w:val="SITemporaryText"/>
                </w:rPr>
                <w:t xml:space="preserve">Contribute to team strategies </w:t>
              </w:r>
            </w:ins>
            <w:ins w:id="129" w:author="Sue Hamilton" w:date="2018-12-06T12:30:00Z">
              <w:r w:rsidR="006735EE" w:rsidRPr="000A42E5">
                <w:rPr>
                  <w:rStyle w:val="SITemporaryText"/>
                </w:rPr>
                <w:t xml:space="preserve">to </w:t>
              </w:r>
            </w:ins>
            <w:ins w:id="130" w:author="Sue Hamilton" w:date="2018-12-06T12:32:00Z">
              <w:del w:id="131" w:author="Sue Hamilton [2]" w:date="2019-02-12T08:41:00Z">
                <w:r w:rsidR="006735EE" w:rsidRPr="000A42E5" w:rsidDel="001A389F">
                  <w:rPr>
                    <w:rStyle w:val="SITemporaryText"/>
                  </w:rPr>
                  <w:delText>build</w:delText>
                </w:r>
              </w:del>
            </w:ins>
            <w:ins w:id="132" w:author="Sue Hamilton" w:date="2018-12-06T12:30:00Z">
              <w:del w:id="133" w:author="Sue Hamilton [2]" w:date="2019-02-12T08:41:00Z">
                <w:r w:rsidR="006735EE" w:rsidRPr="000A42E5" w:rsidDel="001A389F">
                  <w:rPr>
                    <w:rStyle w:val="SITemporaryText"/>
                  </w:rPr>
                  <w:delText xml:space="preserve"> compassion </w:delText>
                </w:r>
              </w:del>
            </w:ins>
            <w:ins w:id="134" w:author="Sue Hamilton" w:date="2018-12-06T12:32:00Z">
              <w:del w:id="135" w:author="Sue Hamilton [2]" w:date="2019-02-12T08:41:00Z">
                <w:r w:rsidR="006735EE" w:rsidRPr="000A42E5" w:rsidDel="001A389F">
                  <w:rPr>
                    <w:rStyle w:val="SITemporaryText"/>
                  </w:rPr>
                  <w:delText>resilience</w:delText>
                </w:r>
              </w:del>
            </w:ins>
            <w:ins w:id="136" w:author="Sue Hamilton [2]" w:date="2019-02-12T08:41:00Z">
              <w:r w:rsidR="001A389F" w:rsidRPr="000A42E5">
                <w:rPr>
                  <w:rStyle w:val="SITemporaryText"/>
                </w:rPr>
                <w:t xml:space="preserve">address </w:t>
              </w:r>
            </w:ins>
            <w:ins w:id="137" w:author="Sue Hamilton [2]" w:date="2019-02-20T17:44:00Z">
              <w:r w:rsidR="0010644C" w:rsidRPr="000A42E5">
                <w:rPr>
                  <w:rStyle w:val="SITemporaryText"/>
                </w:rPr>
                <w:t>issues relating to animal technology work</w:t>
              </w:r>
            </w:ins>
            <w:ins w:id="138" w:author="Sue Hamilton" w:date="2018-12-06T12:30:00Z">
              <w:del w:id="139" w:author="Sue Hamilton [2]" w:date="2019-02-20T17:45:00Z">
                <w:r w:rsidR="006735EE" w:rsidRPr="006735EE" w:rsidDel="0010644C">
                  <w:delText xml:space="preserve"> in </w:delText>
                </w:r>
                <w:r w:rsidR="006735EE" w:rsidDel="0010644C">
                  <w:delText>work area</w:delText>
                </w:r>
              </w:del>
            </w:ins>
          </w:p>
        </w:tc>
      </w:tr>
      <w:tr w:rsidR="004F4BC0" w:rsidRPr="00963A46" w14:paraId="3B2911FC" w14:textId="77777777" w:rsidTr="00CA2922">
        <w:trPr>
          <w:cantSplit/>
        </w:trPr>
        <w:tc>
          <w:tcPr>
            <w:tcW w:w="1396" w:type="pct"/>
            <w:shd w:val="clear" w:color="auto" w:fill="auto"/>
          </w:tcPr>
          <w:p w14:paraId="4D918C68" w14:textId="0FFF4AFA" w:rsidR="004F4BC0" w:rsidRPr="004F4BC0" w:rsidRDefault="006735EE">
            <w:pPr>
              <w:pStyle w:val="SIText"/>
            </w:pPr>
            <w:ins w:id="140" w:author="Sue Hamilton" w:date="2018-12-06T12:34:00Z">
              <w:r>
                <w:lastRenderedPageBreak/>
                <w:t>6</w:t>
              </w:r>
            </w:ins>
            <w:r w:rsidR="004F4BC0" w:rsidRPr="004F4BC0">
              <w:t xml:space="preserve">. Comply with industry specific </w:t>
            </w:r>
            <w:r w:rsidR="00207141">
              <w:t>health and safety</w:t>
            </w:r>
            <w:r w:rsidR="00207141" w:rsidRPr="004F4BC0">
              <w:t xml:space="preserve"> </w:t>
            </w:r>
            <w:r w:rsidR="004F4BC0" w:rsidRPr="004F4BC0">
              <w:t>requirements</w:t>
            </w:r>
          </w:p>
        </w:tc>
        <w:tc>
          <w:tcPr>
            <w:tcW w:w="3604" w:type="pct"/>
            <w:shd w:val="clear" w:color="auto" w:fill="auto"/>
          </w:tcPr>
          <w:p w14:paraId="63C45D00" w14:textId="074D8B3B" w:rsidR="004F4BC0" w:rsidRPr="004F4BC0" w:rsidRDefault="006735EE" w:rsidP="004F4BC0">
            <w:pPr>
              <w:pStyle w:val="SIText"/>
            </w:pPr>
            <w:r>
              <w:t>6</w:t>
            </w:r>
            <w:r w:rsidR="004F4BC0" w:rsidRPr="004F4BC0">
              <w:t xml:space="preserve">.1 Perform job-specific work practices </w:t>
            </w:r>
            <w:ins w:id="141" w:author="Sue Hamilton" w:date="2018-09-07T13:17:00Z">
              <w:r w:rsidR="005071AE">
                <w:t>according to</w:t>
              </w:r>
            </w:ins>
            <w:r w:rsidR="004F4BC0" w:rsidRPr="004F4BC0">
              <w:t xml:space="preserve"> </w:t>
            </w:r>
            <w:ins w:id="142" w:author="Sue Hamilton" w:date="2018-09-07T13:20:00Z">
              <w:r w:rsidR="00344709">
                <w:t xml:space="preserve">organisational </w:t>
              </w:r>
            </w:ins>
            <w:ins w:id="143" w:author="Sue Hamilton" w:date="2018-11-08T10:21:00Z">
              <w:r w:rsidR="00D346E6">
                <w:t xml:space="preserve">and </w:t>
              </w:r>
            </w:ins>
            <w:ins w:id="144" w:author="Sue Hamilton" w:date="2018-11-08T10:22:00Z">
              <w:r w:rsidR="00D346E6">
                <w:t>regulatory</w:t>
              </w:r>
            </w:ins>
            <w:ins w:id="145" w:author="Sue Hamilton" w:date="2018-11-08T10:21:00Z">
              <w:r w:rsidR="00D346E6">
                <w:t xml:space="preserve"> health and safety</w:t>
              </w:r>
            </w:ins>
            <w:ins w:id="146" w:author="Sue Hamilton" w:date="2018-11-08T10:22:00Z">
              <w:r w:rsidR="00D346E6">
                <w:t xml:space="preserve"> </w:t>
              </w:r>
            </w:ins>
            <w:ins w:id="147" w:author="Sue Hamilton" w:date="2018-09-07T13:21:00Z">
              <w:r w:rsidR="00344709">
                <w:t xml:space="preserve">and </w:t>
              </w:r>
              <w:r w:rsidR="00344709" w:rsidRPr="004F4BC0">
                <w:t xml:space="preserve">environmental </w:t>
              </w:r>
            </w:ins>
            <w:ins w:id="148" w:author="Sue Hamilton" w:date="2018-11-08T10:22:00Z">
              <w:r w:rsidR="00D346E6">
                <w:t xml:space="preserve">requirements </w:t>
              </w:r>
            </w:ins>
          </w:p>
          <w:p w14:paraId="7F30C66D" w14:textId="44E30E55" w:rsidR="004F4BC0" w:rsidRPr="004F4BC0" w:rsidRDefault="006735EE" w:rsidP="004F4BC0">
            <w:pPr>
              <w:pStyle w:val="SIText"/>
            </w:pPr>
            <w:r>
              <w:t>6</w:t>
            </w:r>
            <w:r w:rsidR="004F4BC0" w:rsidRPr="004F4BC0">
              <w:t>.2 Comply with workplace security procedures</w:t>
            </w:r>
          </w:p>
          <w:p w14:paraId="0D39465A" w14:textId="73C2A930" w:rsidR="004F4BC0" w:rsidRPr="004F4BC0" w:rsidRDefault="006735EE" w:rsidP="004F4BC0">
            <w:pPr>
              <w:pStyle w:val="SIText"/>
            </w:pPr>
            <w:r>
              <w:t>6</w:t>
            </w:r>
            <w:r w:rsidR="004F4BC0" w:rsidRPr="004F4BC0">
              <w:t xml:space="preserve">.3 Communicate clearly </w:t>
            </w:r>
            <w:ins w:id="149" w:author="Sue Hamilton" w:date="2018-09-07T13:23:00Z">
              <w:r w:rsidR="00344709">
                <w:t xml:space="preserve">and seek </w:t>
              </w:r>
            </w:ins>
            <w:r w:rsidR="004F4BC0" w:rsidRPr="004F4BC0">
              <w:t xml:space="preserve"> assistance</w:t>
            </w:r>
            <w:ins w:id="150" w:author="Sue Hamilton" w:date="2018-09-07T13:24:00Z">
              <w:r w:rsidR="00344709">
                <w:t xml:space="preserve"> </w:t>
              </w:r>
            </w:ins>
            <w:ins w:id="151" w:author="Sue Hamilton" w:date="2018-11-08T10:23:00Z">
              <w:r w:rsidR="00D346E6">
                <w:t>as required</w:t>
              </w:r>
            </w:ins>
            <w:ins w:id="152" w:author="Sue Hamilton" w:date="2018-11-08T10:24:00Z">
              <w:r w:rsidR="00D346E6">
                <w:t>,</w:t>
              </w:r>
            </w:ins>
            <w:ins w:id="153" w:author="Sue Hamilton" w:date="2018-11-08T10:23:00Z">
              <w:r w:rsidR="00D346E6" w:rsidRPr="00D346E6">
                <w:t xml:space="preserve"> </w:t>
              </w:r>
              <w:r w:rsidR="00D346E6">
                <w:t>from</w:t>
              </w:r>
              <w:r w:rsidR="00D346E6" w:rsidRPr="00D346E6">
                <w:t xml:space="preserve"> the appropriate person</w:t>
              </w:r>
            </w:ins>
            <w:ins w:id="154" w:author="Sue Hamilton" w:date="2018-11-08T10:24:00Z">
              <w:r w:rsidR="00D346E6">
                <w:t>,</w:t>
              </w:r>
            </w:ins>
            <w:ins w:id="155" w:author="Sue Hamilton" w:date="2018-11-08T10:23:00Z">
              <w:r w:rsidR="00D346E6" w:rsidRPr="00D346E6">
                <w:t xml:space="preserve"> </w:t>
              </w:r>
            </w:ins>
            <w:r w:rsidR="004F4BC0" w:rsidRPr="004F4BC0">
              <w:t>to improve performance</w:t>
            </w:r>
            <w:ins w:id="156" w:author="Sue Hamilton" w:date="2018-09-07T13:24:00Z">
              <w:r w:rsidR="00344709">
                <w:t xml:space="preserve"> </w:t>
              </w:r>
            </w:ins>
          </w:p>
          <w:p w14:paraId="694C9CD2" w14:textId="22BBBEFC" w:rsidR="004F4BC0" w:rsidRPr="004F4BC0" w:rsidRDefault="006735EE" w:rsidP="005B321D">
            <w:pPr>
              <w:pStyle w:val="SIText"/>
            </w:pPr>
            <w:r>
              <w:t>6</w:t>
            </w:r>
            <w:r w:rsidR="004F4BC0" w:rsidRPr="004F4BC0">
              <w:t xml:space="preserve">.4 Identify and report breaches in </w:t>
            </w:r>
            <w:ins w:id="157" w:author="Sue Hamilton" w:date="2018-11-08T10:37:00Z">
              <w:r w:rsidR="005B321D">
                <w:t>compliance</w:t>
              </w:r>
            </w:ins>
          </w:p>
        </w:tc>
      </w:tr>
    </w:tbl>
    <w:p w14:paraId="31A3C764" w14:textId="77777777" w:rsidR="005F771F" w:rsidRDefault="005F771F" w:rsidP="005F771F">
      <w:pPr>
        <w:pStyle w:val="SIText"/>
      </w:pPr>
    </w:p>
    <w:p w14:paraId="73250ECF" w14:textId="0706BAF8" w:rsidR="005F771F" w:rsidRPr="000754EC" w:rsidDel="00FC6808" w:rsidRDefault="005F771F" w:rsidP="000754EC">
      <w:pPr>
        <w:rPr>
          <w:del w:id="158" w:author="Sue Hamilton" w:date="2018-11-08T13:53:00Z"/>
        </w:rPr>
      </w:pPr>
      <w:del w:id="159" w:author="Sue Hamilton" w:date="2018-11-08T13:53:00Z">
        <w:r w:rsidDel="00FC6808">
          <w:br w:type="page"/>
        </w:r>
      </w:del>
    </w:p>
    <w:p w14:paraId="6FB5FFFA"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37DC29" w14:textId="77777777" w:rsidTr="00CA2922">
        <w:trPr>
          <w:tblHeader/>
        </w:trPr>
        <w:tc>
          <w:tcPr>
            <w:tcW w:w="5000" w:type="pct"/>
            <w:gridSpan w:val="2"/>
          </w:tcPr>
          <w:p w14:paraId="3429FF80" w14:textId="77777777" w:rsidR="00F1480E" w:rsidRPr="000754EC" w:rsidRDefault="00FD557D" w:rsidP="000754EC">
            <w:pPr>
              <w:pStyle w:val="SIHeading2"/>
            </w:pPr>
            <w:r w:rsidRPr="00041E59">
              <w:t>F</w:t>
            </w:r>
            <w:r w:rsidRPr="000754EC">
              <w:t>oundation Skills</w:t>
            </w:r>
          </w:p>
          <w:p w14:paraId="4A3B97B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1A6EC" w14:textId="77777777" w:rsidTr="00CA2922">
        <w:trPr>
          <w:tblHeader/>
        </w:trPr>
        <w:tc>
          <w:tcPr>
            <w:tcW w:w="1396" w:type="pct"/>
          </w:tcPr>
          <w:p w14:paraId="5905EFD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3CE77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F4BC0" w:rsidRPr="00336FCA" w:rsidDel="00423CB2" w14:paraId="29CAF20F" w14:textId="77777777" w:rsidTr="00CA2922">
        <w:tc>
          <w:tcPr>
            <w:tcW w:w="1396" w:type="pct"/>
          </w:tcPr>
          <w:p w14:paraId="4A2D68F3" w14:textId="77777777" w:rsidR="004F4BC0" w:rsidRPr="004F4BC0" w:rsidRDefault="004F4BC0" w:rsidP="004F4BC0">
            <w:pPr>
              <w:pStyle w:val="SIText"/>
            </w:pPr>
            <w:r w:rsidRPr="004F4BC0">
              <w:t>Reading</w:t>
            </w:r>
          </w:p>
        </w:tc>
        <w:tc>
          <w:tcPr>
            <w:tcW w:w="3604" w:type="pct"/>
          </w:tcPr>
          <w:p w14:paraId="4B201B7A" w14:textId="77777777" w:rsidR="004F4BC0" w:rsidRPr="004F4BC0" w:rsidRDefault="004F4BC0" w:rsidP="004F4BC0">
            <w:pPr>
              <w:pStyle w:val="SIBulletList1"/>
              <w:rPr>
                <w:rFonts w:eastAsia="Calibri"/>
              </w:rPr>
            </w:pPr>
            <w:r w:rsidRPr="004F4BC0">
              <w:rPr>
                <w:rFonts w:eastAsia="Calibri"/>
              </w:rPr>
              <w:t>Read and interpret texts, including illustrations and diagrams, to identify common and scientific names for commonly used animals</w:t>
            </w:r>
          </w:p>
        </w:tc>
      </w:tr>
      <w:tr w:rsidR="004F4BC0" w:rsidRPr="00336FCA" w:rsidDel="00423CB2" w14:paraId="0BEABBD6" w14:textId="77777777" w:rsidTr="00CA2922">
        <w:tc>
          <w:tcPr>
            <w:tcW w:w="1396" w:type="pct"/>
          </w:tcPr>
          <w:p w14:paraId="69B50203" w14:textId="77777777" w:rsidR="004F4BC0" w:rsidRPr="004F4BC0" w:rsidRDefault="004F4BC0" w:rsidP="004F4BC0">
            <w:pPr>
              <w:pStyle w:val="SIText"/>
            </w:pPr>
            <w:r w:rsidRPr="004F4BC0">
              <w:t>Writing</w:t>
            </w:r>
          </w:p>
        </w:tc>
        <w:tc>
          <w:tcPr>
            <w:tcW w:w="3604" w:type="pct"/>
          </w:tcPr>
          <w:p w14:paraId="601B21C0" w14:textId="77777777" w:rsidR="004F4BC0" w:rsidRPr="004F4BC0" w:rsidRDefault="004F4BC0" w:rsidP="004F4BC0">
            <w:pPr>
              <w:pStyle w:val="SIBulletList1"/>
              <w:rPr>
                <w:rFonts w:eastAsia="Calibri"/>
              </w:rPr>
            </w:pPr>
            <w:r w:rsidRPr="004F4BC0">
              <w:rPr>
                <w:rFonts w:eastAsia="Calibri"/>
              </w:rPr>
              <w:t>Complete workplace forms accurately and completely to document observations, measurements, treatments and decisions on animal care</w:t>
            </w:r>
          </w:p>
        </w:tc>
      </w:tr>
      <w:tr w:rsidR="00213B05" w:rsidRPr="00336FCA" w:rsidDel="00423CB2" w14:paraId="4C097AE4" w14:textId="77777777" w:rsidTr="00CA2922">
        <w:trPr>
          <w:ins w:id="160" w:author="Sue Hamilton [2]" w:date="2019-02-20T10:31:00Z"/>
        </w:trPr>
        <w:tc>
          <w:tcPr>
            <w:tcW w:w="1396" w:type="pct"/>
          </w:tcPr>
          <w:p w14:paraId="673B869B" w14:textId="1B7D937D" w:rsidR="00213B05" w:rsidRPr="000A42E5" w:rsidRDefault="00213B05" w:rsidP="004F4BC0">
            <w:pPr>
              <w:pStyle w:val="SIText"/>
              <w:rPr>
                <w:ins w:id="161" w:author="Sue Hamilton [2]" w:date="2019-02-20T10:31:00Z"/>
                <w:rStyle w:val="SITemporaryText"/>
              </w:rPr>
            </w:pPr>
            <w:commentRangeStart w:id="162"/>
            <w:ins w:id="163" w:author="Sue Hamilton [2]" w:date="2019-02-20T10:31:00Z">
              <w:r w:rsidRPr="000A42E5">
                <w:rPr>
                  <w:rStyle w:val="SITemporaryText"/>
                </w:rPr>
                <w:t xml:space="preserve">Interact </w:t>
              </w:r>
            </w:ins>
            <w:commentRangeEnd w:id="162"/>
            <w:ins w:id="164" w:author="Sue Hamilton [2]" w:date="2019-02-20T10:45:00Z">
              <w:r w:rsidR="0017067D">
                <w:rPr>
                  <w:lang w:eastAsia="en-AU"/>
                </w:rPr>
                <w:commentReference w:id="162"/>
              </w:r>
            </w:ins>
            <w:ins w:id="165" w:author="Sue Hamilton [2]" w:date="2019-02-20T10:31:00Z">
              <w:r w:rsidRPr="000A42E5">
                <w:rPr>
                  <w:rStyle w:val="SITemporaryText"/>
                </w:rPr>
                <w:t>with others</w:t>
              </w:r>
            </w:ins>
          </w:p>
        </w:tc>
        <w:tc>
          <w:tcPr>
            <w:tcW w:w="3604" w:type="pct"/>
          </w:tcPr>
          <w:p w14:paraId="71A7C3A5" w14:textId="5AA8D19A" w:rsidR="0017067D" w:rsidRPr="000A42E5" w:rsidRDefault="00213B05">
            <w:pPr>
              <w:pStyle w:val="SIBulletList1"/>
              <w:rPr>
                <w:ins w:id="166" w:author="Sue Hamilton [2]" w:date="2019-02-20T10:31:00Z"/>
                <w:rStyle w:val="SITemporaryText"/>
                <w:rFonts w:eastAsia="Calibri"/>
              </w:rPr>
            </w:pPr>
            <w:ins w:id="167" w:author="Sue Hamilton [2]" w:date="2019-02-20T10:32:00Z">
              <w:r>
                <w:rPr>
                  <w:rStyle w:val="SITemporaryText"/>
                  <w:rFonts w:eastAsia="Calibri"/>
                </w:rPr>
                <w:t>Work collaboratively with</w:t>
              </w:r>
            </w:ins>
            <w:ins w:id="168" w:author="Sue Hamilton [2]" w:date="2019-02-20T10:36:00Z">
              <w:r>
                <w:rPr>
                  <w:rStyle w:val="SITemporaryText"/>
                  <w:rFonts w:eastAsia="Calibri"/>
                </w:rPr>
                <w:t xml:space="preserve"> own team and researchers </w:t>
              </w:r>
            </w:ins>
            <w:ins w:id="169" w:author="Sue Hamilton [2]" w:date="2019-02-20T10:33:00Z">
              <w:r>
                <w:rPr>
                  <w:rStyle w:val="SITemporaryText"/>
                  <w:rFonts w:eastAsia="Calibri"/>
                </w:rPr>
                <w:t xml:space="preserve">within the animal technology </w:t>
              </w:r>
            </w:ins>
            <w:ins w:id="170" w:author="Sue Hamilton [2]" w:date="2019-02-20T10:37:00Z">
              <w:r>
                <w:rPr>
                  <w:rStyle w:val="SITemporaryText"/>
                  <w:rFonts w:eastAsia="Calibri"/>
                </w:rPr>
                <w:t>facility</w:t>
              </w:r>
            </w:ins>
          </w:p>
        </w:tc>
      </w:tr>
      <w:tr w:rsidR="004F4BC0" w:rsidRPr="00336FCA" w:rsidDel="00423CB2" w14:paraId="5FDBE71A" w14:textId="77777777" w:rsidTr="00CA2922">
        <w:tc>
          <w:tcPr>
            <w:tcW w:w="1396" w:type="pct"/>
          </w:tcPr>
          <w:p w14:paraId="4734C899" w14:textId="5F775DB4" w:rsidR="004F4BC0" w:rsidRPr="004F4BC0" w:rsidRDefault="004F4BC0" w:rsidP="004F4BC0">
            <w:pPr>
              <w:pStyle w:val="SIText"/>
            </w:pPr>
            <w:del w:id="171" w:author="Sue Hamilton" w:date="2018-09-07T13:26:00Z">
              <w:r w:rsidRPr="004F4BC0" w:rsidDel="00344709">
                <w:delText>Learning</w:delText>
              </w:r>
            </w:del>
            <w:ins w:id="172" w:author="Sue Hamilton" w:date="2018-09-07T13:26:00Z">
              <w:r w:rsidR="00344709">
                <w:t>Get the work done</w:t>
              </w:r>
            </w:ins>
          </w:p>
        </w:tc>
        <w:tc>
          <w:tcPr>
            <w:tcW w:w="3604" w:type="pct"/>
          </w:tcPr>
          <w:p w14:paraId="4F0076D7" w14:textId="4090BE17" w:rsidR="004F4BC0" w:rsidRPr="004F4BC0" w:rsidRDefault="004F4BC0" w:rsidP="00344709">
            <w:pPr>
              <w:pStyle w:val="SIBulletList1"/>
              <w:rPr>
                <w:rFonts w:eastAsia="Calibri"/>
              </w:rPr>
            </w:pPr>
            <w:r w:rsidRPr="004F4BC0">
              <w:rPr>
                <w:rFonts w:eastAsia="Calibri"/>
              </w:rPr>
              <w:t xml:space="preserve">Plan and organise routine daily tasks, identifying possible </w:t>
            </w:r>
            <w:ins w:id="173" w:author="Sue Hamilton" w:date="2018-09-07T13:26:00Z">
              <w:r w:rsidR="00344709">
                <w:rPr>
                  <w:rFonts w:eastAsia="Calibri"/>
                </w:rPr>
                <w:t xml:space="preserve">safety and animal welfare </w:t>
              </w:r>
            </w:ins>
            <w:r w:rsidRPr="004F4BC0">
              <w:rPr>
                <w:rFonts w:eastAsia="Calibri"/>
              </w:rPr>
              <w:t xml:space="preserve">risks </w:t>
            </w:r>
            <w:del w:id="174" w:author="Sue Hamilton" w:date="2018-09-07T13:26:00Z">
              <w:r w:rsidRPr="004F4BC0" w:rsidDel="00344709">
                <w:rPr>
                  <w:rFonts w:eastAsia="Calibri"/>
                </w:rPr>
                <w:delText>and accessing assistance where required</w:delText>
              </w:r>
            </w:del>
          </w:p>
        </w:tc>
      </w:tr>
    </w:tbl>
    <w:p w14:paraId="123DB7D9" w14:textId="77777777" w:rsidR="00916CD7" w:rsidRDefault="00916CD7" w:rsidP="005F771F">
      <w:pPr>
        <w:pStyle w:val="SIText"/>
      </w:pPr>
    </w:p>
    <w:p w14:paraId="13C3B1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A945480" w14:textId="77777777" w:rsidTr="00F33FF2">
        <w:tc>
          <w:tcPr>
            <w:tcW w:w="5000" w:type="pct"/>
            <w:gridSpan w:val="4"/>
          </w:tcPr>
          <w:p w14:paraId="557BD482" w14:textId="77777777" w:rsidR="00F1480E" w:rsidRPr="000754EC" w:rsidRDefault="00FD557D" w:rsidP="000754EC">
            <w:pPr>
              <w:pStyle w:val="SIHeading2"/>
            </w:pPr>
            <w:r w:rsidRPr="00923720">
              <w:t>U</w:t>
            </w:r>
            <w:r w:rsidRPr="000754EC">
              <w:t>nit Mapping Information</w:t>
            </w:r>
          </w:p>
        </w:tc>
      </w:tr>
      <w:tr w:rsidR="00F1480E" w14:paraId="344AF473" w14:textId="77777777" w:rsidTr="00F33FF2">
        <w:tc>
          <w:tcPr>
            <w:tcW w:w="1028" w:type="pct"/>
          </w:tcPr>
          <w:p w14:paraId="777A5ABC" w14:textId="77777777" w:rsidR="00F1480E" w:rsidRPr="000754EC" w:rsidRDefault="00F1480E" w:rsidP="000754EC">
            <w:pPr>
              <w:pStyle w:val="SIText-Bold"/>
            </w:pPr>
            <w:r w:rsidRPr="00923720">
              <w:t>Code and title current version</w:t>
            </w:r>
          </w:p>
        </w:tc>
        <w:tc>
          <w:tcPr>
            <w:tcW w:w="1105" w:type="pct"/>
          </w:tcPr>
          <w:p w14:paraId="2BF7CCE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C7C2490" w14:textId="77777777" w:rsidR="00F1480E" w:rsidRPr="000754EC" w:rsidRDefault="00F1480E" w:rsidP="000754EC">
            <w:pPr>
              <w:pStyle w:val="SIText-Bold"/>
            </w:pPr>
            <w:r w:rsidRPr="00923720">
              <w:t>Comments</w:t>
            </w:r>
          </w:p>
        </w:tc>
        <w:tc>
          <w:tcPr>
            <w:tcW w:w="1616" w:type="pct"/>
          </w:tcPr>
          <w:p w14:paraId="21938B12" w14:textId="77777777" w:rsidR="00F1480E" w:rsidRPr="000754EC" w:rsidRDefault="00F1480E" w:rsidP="000754EC">
            <w:pPr>
              <w:pStyle w:val="SIText-Bold"/>
            </w:pPr>
            <w:r w:rsidRPr="00923720">
              <w:t>Equivalence status</w:t>
            </w:r>
          </w:p>
        </w:tc>
      </w:tr>
      <w:tr w:rsidR="004F4BC0" w14:paraId="35E2C083" w14:textId="77777777" w:rsidTr="00F33FF2">
        <w:tc>
          <w:tcPr>
            <w:tcW w:w="1028" w:type="pct"/>
          </w:tcPr>
          <w:p w14:paraId="361BD5ED" w14:textId="77777777" w:rsidR="004F4BC0" w:rsidRDefault="004F4BC0" w:rsidP="004F4BC0">
            <w:pPr>
              <w:pStyle w:val="SIText"/>
              <w:rPr>
                <w:ins w:id="175" w:author="Sue Hamilton" w:date="2019-02-22T08:37:00Z"/>
              </w:rPr>
            </w:pPr>
            <w:r w:rsidRPr="004F4BC0">
              <w:t>ACMATE301 Work within an animal technology facility</w:t>
            </w:r>
            <w:ins w:id="176" w:author="Sue Hamilton" w:date="2018-09-07T13:27:00Z">
              <w:r w:rsidR="00344709">
                <w:t xml:space="preserve"> (Release 2)</w:t>
              </w:r>
            </w:ins>
          </w:p>
          <w:p w14:paraId="192822CE" w14:textId="77777777" w:rsidR="000A42E5" w:rsidRDefault="000A42E5" w:rsidP="004F4BC0">
            <w:pPr>
              <w:pStyle w:val="SIText"/>
              <w:rPr>
                <w:ins w:id="177" w:author="Sue Hamilton" w:date="2019-02-22T08:37:00Z"/>
              </w:rPr>
            </w:pPr>
          </w:p>
          <w:p w14:paraId="33CBFBBF" w14:textId="77777777" w:rsidR="000A42E5" w:rsidRDefault="000A42E5" w:rsidP="004F4BC0">
            <w:pPr>
              <w:pStyle w:val="SIText"/>
              <w:rPr>
                <w:ins w:id="178" w:author="Sue Hamilton" w:date="2019-02-22T08:37:00Z"/>
              </w:rPr>
            </w:pPr>
          </w:p>
          <w:p w14:paraId="3A90C17C" w14:textId="3385B018" w:rsidR="000A42E5" w:rsidRPr="004F4BC0" w:rsidRDefault="000A42E5" w:rsidP="004F4BC0">
            <w:pPr>
              <w:pStyle w:val="SIText"/>
            </w:pPr>
            <w:ins w:id="179" w:author="Sue Hamilton" w:date="2019-02-22T08:37:00Z">
              <w:r>
                <w:t>(New code TBC)</w:t>
              </w:r>
            </w:ins>
          </w:p>
        </w:tc>
        <w:tc>
          <w:tcPr>
            <w:tcW w:w="1105" w:type="pct"/>
          </w:tcPr>
          <w:p w14:paraId="5E5B867D" w14:textId="58224BA5" w:rsidR="004F4BC0" w:rsidRPr="004F4BC0" w:rsidRDefault="004F4BC0" w:rsidP="004F4BC0">
            <w:r w:rsidRPr="004F4BC0">
              <w:t>ACMATE301</w:t>
            </w:r>
            <w:del w:id="180" w:author="Sue Hamilton" w:date="2018-09-07T13:27:00Z">
              <w:r w:rsidRPr="004F4BC0" w:rsidDel="00344709">
                <w:delText>A</w:delText>
              </w:r>
            </w:del>
            <w:r w:rsidRPr="004F4BC0">
              <w:t xml:space="preserve"> Work within an animal technology facility</w:t>
            </w:r>
            <w:ins w:id="181" w:author="Sue Hamilton" w:date="2018-09-07T13:27:00Z">
              <w:r w:rsidR="00344709">
                <w:t xml:space="preserve"> (Release 1)</w:t>
              </w:r>
            </w:ins>
          </w:p>
        </w:tc>
        <w:tc>
          <w:tcPr>
            <w:tcW w:w="1251" w:type="pct"/>
          </w:tcPr>
          <w:p w14:paraId="4994FD7F" w14:textId="00E0409F" w:rsidR="004F4BC0" w:rsidRDefault="004F4BC0" w:rsidP="004F4BC0">
            <w:pPr>
              <w:pStyle w:val="SIText"/>
              <w:rPr>
                <w:ins w:id="182" w:author="Sue Hamilton" w:date="2018-09-07T13:33:00Z"/>
              </w:rPr>
            </w:pPr>
            <w:del w:id="183" w:author="Sue Hamilton" w:date="2018-09-07T13:27:00Z">
              <w:r w:rsidRPr="004F4BC0" w:rsidDel="00344709">
                <w:delText>Updated to meet Standards for Training Packages</w:delText>
              </w:r>
            </w:del>
            <w:ins w:id="184" w:author="Sue Hamilton" w:date="2018-09-07T13:27:00Z">
              <w:r w:rsidR="00344709">
                <w:t>Minor changes to performance criteria</w:t>
              </w:r>
            </w:ins>
            <w:ins w:id="185" w:author="Sue Hamilton" w:date="2018-09-07T14:16:00Z">
              <w:r w:rsidR="00951D97">
                <w:t xml:space="preserve"> and knowledge evidence</w:t>
              </w:r>
            </w:ins>
            <w:ins w:id="186" w:author="Sue Hamilton" w:date="2018-09-07T13:27:00Z">
              <w:r w:rsidR="00344709">
                <w:t xml:space="preserve"> for clarity</w:t>
              </w:r>
            </w:ins>
            <w:ins w:id="187" w:author="Sue Hamilton" w:date="2018-12-06T12:34:00Z">
              <w:r w:rsidR="006735EE">
                <w:t xml:space="preserve">. New element 4 on euthanasia; revised element 5 to address </w:t>
              </w:r>
              <w:del w:id="188" w:author="Sue Hamilton [2]" w:date="2019-02-20T10:47:00Z">
                <w:r w:rsidR="006735EE" w:rsidDel="0017067D">
                  <w:delText>compassion fatigue</w:delText>
                </w:r>
              </w:del>
            </w:ins>
            <w:ins w:id="189" w:author="Sue Hamilton [2]" w:date="2019-02-20T10:47:00Z">
              <w:del w:id="190" w:author="Sue Hamilton" w:date="2019-02-22T08:35:00Z">
                <w:r w:rsidR="0017067D" w:rsidDel="000A42E5">
                  <w:delText>wellbeing</w:delText>
                </w:r>
              </w:del>
            </w:ins>
            <w:ins w:id="191" w:author="Sue Hamilton" w:date="2019-02-22T08:35:00Z">
              <w:r w:rsidR="000A42E5">
                <w:t>mental health</w:t>
              </w:r>
            </w:ins>
            <w:ins w:id="192" w:author="Sue Hamilton [2]" w:date="2019-02-20T10:47:00Z">
              <w:r w:rsidR="0017067D">
                <w:t xml:space="preserve"> issues</w:t>
              </w:r>
            </w:ins>
            <w:ins w:id="193" w:author="Sue Hamilton" w:date="2018-12-06T12:34:00Z">
              <w:r w:rsidR="006735EE">
                <w:t>.</w:t>
              </w:r>
            </w:ins>
          </w:p>
          <w:p w14:paraId="78435E72" w14:textId="73CDDA1C" w:rsidR="0090741F" w:rsidRPr="004F4BC0" w:rsidRDefault="0090741F" w:rsidP="004F4BC0">
            <w:pPr>
              <w:pStyle w:val="SIText"/>
            </w:pPr>
            <w:ins w:id="194" w:author="Sue Hamilton" w:date="2018-09-07T13:33:00Z">
              <w:r>
                <w:t>Revised performance evidence to reduce duplication with performance criteria</w:t>
              </w:r>
            </w:ins>
          </w:p>
        </w:tc>
        <w:tc>
          <w:tcPr>
            <w:tcW w:w="1616" w:type="pct"/>
          </w:tcPr>
          <w:p w14:paraId="4B8B30FA" w14:textId="6BA592C6" w:rsidR="004F4BC0" w:rsidRPr="004F4BC0" w:rsidRDefault="006735EE">
            <w:pPr>
              <w:pStyle w:val="SIText"/>
            </w:pPr>
            <w:r>
              <w:t>No e</w:t>
            </w:r>
            <w:r w:rsidR="004F4BC0" w:rsidRPr="004F4BC0">
              <w:t>quivalent unit</w:t>
            </w:r>
          </w:p>
        </w:tc>
      </w:tr>
    </w:tbl>
    <w:p w14:paraId="570025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E55E8F0" w14:textId="77777777" w:rsidTr="00CA2922">
        <w:tc>
          <w:tcPr>
            <w:tcW w:w="1396" w:type="pct"/>
            <w:shd w:val="clear" w:color="auto" w:fill="auto"/>
          </w:tcPr>
          <w:p w14:paraId="3BA4C2C9" w14:textId="77777777" w:rsidR="00F1480E" w:rsidRPr="000754EC" w:rsidRDefault="00FD557D" w:rsidP="000754EC">
            <w:pPr>
              <w:pStyle w:val="SIHeading2"/>
            </w:pPr>
            <w:r w:rsidRPr="00CC451E">
              <w:t>L</w:t>
            </w:r>
            <w:r w:rsidRPr="000754EC">
              <w:t>inks</w:t>
            </w:r>
          </w:p>
        </w:tc>
        <w:tc>
          <w:tcPr>
            <w:tcW w:w="3604" w:type="pct"/>
            <w:shd w:val="clear" w:color="auto" w:fill="auto"/>
          </w:tcPr>
          <w:p w14:paraId="3AD1667F" w14:textId="77777777" w:rsidR="00F1480E" w:rsidRPr="000754EC" w:rsidRDefault="00520E9A" w:rsidP="00B66E5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hyperlink r:id="rId13" w:history="1">
              <w:r w:rsidR="001C4390" w:rsidRPr="001C4390">
                <w:t>https://vetnet.education.gov.au/Pages/TrainingDocs.aspx?q=b75f4b23-54c9-4cc9-a5db-d3502d154103</w:t>
              </w:r>
            </w:hyperlink>
          </w:p>
        </w:tc>
      </w:tr>
    </w:tbl>
    <w:p w14:paraId="10D5E7A7" w14:textId="77777777" w:rsidR="00F1480E" w:rsidRDefault="00F1480E" w:rsidP="005F771F">
      <w:pPr>
        <w:pStyle w:val="SIText"/>
      </w:pPr>
    </w:p>
    <w:p w14:paraId="7924A87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F8BE5FC" w14:textId="77777777" w:rsidTr="00113678">
        <w:trPr>
          <w:tblHeader/>
        </w:trPr>
        <w:tc>
          <w:tcPr>
            <w:tcW w:w="1478" w:type="pct"/>
            <w:shd w:val="clear" w:color="auto" w:fill="auto"/>
          </w:tcPr>
          <w:p w14:paraId="0E5EC86D" w14:textId="77777777" w:rsidR="00556C4C" w:rsidRPr="000754EC" w:rsidRDefault="00556C4C" w:rsidP="000754EC">
            <w:pPr>
              <w:pStyle w:val="SIUnittitle"/>
            </w:pPr>
            <w:r w:rsidRPr="002C55E9">
              <w:t>T</w:t>
            </w:r>
            <w:r w:rsidRPr="000754EC">
              <w:t>ITLE</w:t>
            </w:r>
          </w:p>
        </w:tc>
        <w:tc>
          <w:tcPr>
            <w:tcW w:w="3522" w:type="pct"/>
            <w:shd w:val="clear" w:color="auto" w:fill="auto"/>
          </w:tcPr>
          <w:p w14:paraId="653BBB43" w14:textId="77777777" w:rsidR="00556C4C" w:rsidRPr="000754EC" w:rsidRDefault="00556C4C" w:rsidP="002F4BEC">
            <w:pPr>
              <w:pStyle w:val="SIUnittitle"/>
            </w:pPr>
            <w:r w:rsidRPr="00F56827">
              <w:t xml:space="preserve">Assessment requirements for </w:t>
            </w:r>
            <w:r w:rsidR="004F4BC0" w:rsidRPr="004F4BC0">
              <w:t>ACMATE301 Work within an animal technology facility</w:t>
            </w:r>
          </w:p>
        </w:tc>
      </w:tr>
      <w:tr w:rsidR="00556C4C" w:rsidRPr="00A55106" w14:paraId="09E2248D" w14:textId="77777777" w:rsidTr="00113678">
        <w:trPr>
          <w:tblHeader/>
        </w:trPr>
        <w:tc>
          <w:tcPr>
            <w:tcW w:w="5000" w:type="pct"/>
            <w:gridSpan w:val="2"/>
            <w:shd w:val="clear" w:color="auto" w:fill="auto"/>
          </w:tcPr>
          <w:p w14:paraId="7502DCEB" w14:textId="77777777" w:rsidR="00556C4C" w:rsidRPr="000754EC" w:rsidRDefault="00D71E43" w:rsidP="000754EC">
            <w:pPr>
              <w:pStyle w:val="SIHeading2"/>
            </w:pPr>
            <w:r>
              <w:t>Performance E</w:t>
            </w:r>
            <w:r w:rsidRPr="000754EC">
              <w:t>vidence</w:t>
            </w:r>
          </w:p>
        </w:tc>
      </w:tr>
      <w:tr w:rsidR="00556C4C" w:rsidRPr="00067E1C" w14:paraId="09635DA3" w14:textId="77777777" w:rsidTr="00113678">
        <w:tc>
          <w:tcPr>
            <w:tcW w:w="5000" w:type="pct"/>
            <w:gridSpan w:val="2"/>
            <w:shd w:val="clear" w:color="auto" w:fill="auto"/>
          </w:tcPr>
          <w:p w14:paraId="43A0EE65" w14:textId="0DAC9879" w:rsidR="004F4BC0" w:rsidRPr="004F4BC0" w:rsidRDefault="004F4BC0" w:rsidP="004F4BC0">
            <w:pPr>
              <w:pStyle w:val="SIText"/>
            </w:pPr>
            <w:r w:rsidRPr="004F4BC0">
              <w:t xml:space="preserve">An individual demonstrating competency must satisfy all of the elements and performance criteria in this unit. </w:t>
            </w:r>
          </w:p>
          <w:p w14:paraId="0FE662E0" w14:textId="77777777" w:rsidR="004F4BC0" w:rsidRPr="004F4BC0" w:rsidRDefault="004F4BC0" w:rsidP="004F4BC0">
            <w:pPr>
              <w:pStyle w:val="SIText"/>
            </w:pPr>
          </w:p>
          <w:p w14:paraId="0045B7E6" w14:textId="77777777" w:rsidR="0090741F" w:rsidRDefault="004F4BC0" w:rsidP="004F4BC0">
            <w:pPr>
              <w:pStyle w:val="SIText"/>
              <w:rPr>
                <w:ins w:id="195" w:author="Sue Hamilton" w:date="2018-09-07T13:37:00Z"/>
              </w:rPr>
            </w:pPr>
            <w:r w:rsidRPr="004F4BC0">
              <w:t>There must be evidence that the individual has</w:t>
            </w:r>
            <w:ins w:id="196" w:author="Sue Hamilton" w:date="2018-09-07T13:37:00Z">
              <w:r w:rsidR="0090741F">
                <w:t>:</w:t>
              </w:r>
            </w:ins>
          </w:p>
          <w:p w14:paraId="0F1383FB" w14:textId="77777777" w:rsidR="006735EE" w:rsidRPr="000A42E5" w:rsidRDefault="004F4BC0" w:rsidP="004F4BC0">
            <w:pPr>
              <w:pStyle w:val="SIBulletList1"/>
              <w:rPr>
                <w:ins w:id="197" w:author="Sue Hamilton" w:date="2018-12-06T12:36:00Z"/>
              </w:rPr>
            </w:pPr>
            <w:del w:id="198" w:author="Sue Hamilton" w:date="2018-09-07T13:37:00Z">
              <w:r w:rsidRPr="004F4BC0" w:rsidDel="0090741F">
                <w:delText xml:space="preserve"> </w:delText>
              </w:r>
            </w:del>
            <w:r w:rsidRPr="0090741F">
              <w:rPr>
                <w:rFonts w:eastAsia="Calibri"/>
              </w:rPr>
              <w:t xml:space="preserve">completed work tasks within an animal technology facility </w:t>
            </w:r>
            <w:del w:id="199" w:author="Sue Hamilton" w:date="2018-09-07T13:38:00Z">
              <w:r w:rsidRPr="0090741F" w:rsidDel="0090741F">
                <w:rPr>
                  <w:rFonts w:eastAsia="Calibri"/>
                </w:rPr>
                <w:delText xml:space="preserve">with due consideration to workplace and individual obligations to the welfare of self, others and animals </w:delText>
              </w:r>
            </w:del>
            <w:ins w:id="200" w:author="Sue Hamilton" w:date="2018-09-07T13:39:00Z">
              <w:r w:rsidR="0090741F" w:rsidRPr="0090741F">
                <w:rPr>
                  <w:rFonts w:eastAsia="Calibri"/>
                </w:rPr>
                <w:t>safely and ethically</w:t>
              </w:r>
            </w:ins>
            <w:ins w:id="201" w:author="Sue Hamilton" w:date="2018-11-08T10:25:00Z">
              <w:r w:rsidR="00D346E6">
                <w:rPr>
                  <w:rFonts w:eastAsia="Calibri"/>
                </w:rPr>
                <w:t xml:space="preserve">, according to organisational </w:t>
              </w:r>
            </w:ins>
            <w:ins w:id="202" w:author="Sue Hamilton" w:date="2018-11-08T10:33:00Z">
              <w:r w:rsidR="005B321D">
                <w:rPr>
                  <w:rFonts w:eastAsia="Calibri"/>
                </w:rPr>
                <w:t>procedures</w:t>
              </w:r>
            </w:ins>
            <w:ins w:id="203" w:author="Sue Hamilton" w:date="2018-11-08T10:25:00Z">
              <w:r w:rsidR="00D346E6">
                <w:rPr>
                  <w:rFonts w:eastAsia="Calibri"/>
                </w:rPr>
                <w:t>,</w:t>
              </w:r>
            </w:ins>
            <w:ins w:id="204" w:author="Sue Hamilton" w:date="2018-09-07T13:39:00Z">
              <w:r w:rsidR="0090741F" w:rsidRPr="0090741F">
                <w:rPr>
                  <w:rFonts w:eastAsia="Calibri"/>
                </w:rPr>
                <w:t xml:space="preserve"> </w:t>
              </w:r>
            </w:ins>
            <w:r w:rsidRPr="0090741F">
              <w:rPr>
                <w:rFonts w:eastAsia="Calibri"/>
              </w:rPr>
              <w:t>on at least three occasions</w:t>
            </w:r>
          </w:p>
          <w:p w14:paraId="146BD81C" w14:textId="6EC3FA59" w:rsidR="004F4BC0" w:rsidRPr="004F4BC0" w:rsidDel="0090741F" w:rsidRDefault="006735EE" w:rsidP="002340E3">
            <w:pPr>
              <w:pStyle w:val="SIBulletList1"/>
              <w:rPr>
                <w:del w:id="205" w:author="Sue Hamilton" w:date="2018-09-07T13:39:00Z"/>
              </w:rPr>
            </w:pPr>
            <w:commentRangeStart w:id="206"/>
            <w:ins w:id="207" w:author="Sue Hamilton" w:date="2018-12-06T12:37:00Z">
              <w:r w:rsidRPr="006735EE">
                <w:rPr>
                  <w:rFonts w:eastAsia="Calibri"/>
                </w:rPr>
                <w:t xml:space="preserve">assisted </w:t>
              </w:r>
              <w:r>
                <w:rPr>
                  <w:rFonts w:eastAsia="Calibri"/>
                </w:rPr>
                <w:t xml:space="preserve">with or </w:t>
              </w:r>
            </w:ins>
            <w:ins w:id="208" w:author="Sue Hamilton" w:date="2018-12-06T12:36:00Z">
              <w:r>
                <w:rPr>
                  <w:rFonts w:eastAsia="Calibri"/>
                </w:rPr>
                <w:t>observed</w:t>
              </w:r>
            </w:ins>
            <w:ins w:id="209" w:author="Sue Hamilton" w:date="2018-12-06T12:37:00Z">
              <w:r>
                <w:rPr>
                  <w:rFonts w:eastAsia="Calibri"/>
                </w:rPr>
                <w:t xml:space="preserve"> </w:t>
              </w:r>
            </w:ins>
            <w:ins w:id="210" w:author="Sue Hamilton" w:date="2018-12-06T12:36:00Z">
              <w:r>
                <w:rPr>
                  <w:rFonts w:eastAsia="Calibri"/>
                </w:rPr>
                <w:t>animal euthanasia</w:t>
              </w:r>
            </w:ins>
            <w:ins w:id="211" w:author="Sue Hamilton" w:date="2018-12-06T12:37:00Z">
              <w:r>
                <w:rPr>
                  <w:rFonts w:eastAsia="Calibri"/>
                </w:rPr>
                <w:t xml:space="preserve"> </w:t>
              </w:r>
            </w:ins>
            <w:ins w:id="212" w:author="Sue Hamilton [2]" w:date="2019-02-20T17:52:00Z">
              <w:r w:rsidR="00AB028A" w:rsidRPr="000A42E5">
                <w:rPr>
                  <w:rStyle w:val="SITemporaryText"/>
                  <w:rFonts w:eastAsia="Calibri"/>
                </w:rPr>
                <w:t>or humane killing</w:t>
              </w:r>
              <w:r w:rsidR="00AB028A">
                <w:rPr>
                  <w:rFonts w:eastAsia="Calibri"/>
                </w:rPr>
                <w:t xml:space="preserve"> </w:t>
              </w:r>
            </w:ins>
            <w:ins w:id="213" w:author="Sue Hamilton" w:date="2018-12-06T12:37:00Z">
              <w:r>
                <w:rPr>
                  <w:rFonts w:eastAsia="Calibri"/>
                </w:rPr>
                <w:t xml:space="preserve">on at least one occasion </w:t>
              </w:r>
            </w:ins>
            <w:ins w:id="214" w:author="Sue Hamilton" w:date="2018-12-06T12:38:00Z">
              <w:r>
                <w:rPr>
                  <w:rFonts w:eastAsia="Calibri"/>
                </w:rPr>
                <w:t>explaining</w:t>
              </w:r>
            </w:ins>
            <w:ins w:id="215" w:author="Sue Hamilton" w:date="2018-12-06T12:37:00Z">
              <w:r>
                <w:rPr>
                  <w:rFonts w:eastAsia="Calibri"/>
                </w:rPr>
                <w:t xml:space="preserve"> appropriate </w:t>
              </w:r>
            </w:ins>
            <w:ins w:id="216" w:author="Sue Hamilton [2]" w:date="2019-02-12T08:46:00Z">
              <w:r w:rsidR="0031507B" w:rsidRPr="0031507B">
                <w:rPr>
                  <w:rFonts w:eastAsia="Calibri"/>
                </w:rPr>
                <w:t xml:space="preserve">approved </w:t>
              </w:r>
            </w:ins>
            <w:ins w:id="217" w:author="Sue Hamilton" w:date="2018-12-06T12:37:00Z">
              <w:r>
                <w:rPr>
                  <w:rFonts w:eastAsia="Calibri"/>
                </w:rPr>
                <w:t>species-</w:t>
              </w:r>
            </w:ins>
            <w:ins w:id="218" w:author="Sue Hamilton" w:date="2018-12-06T12:38:00Z">
              <w:r>
                <w:rPr>
                  <w:rFonts w:eastAsia="Calibri"/>
                </w:rPr>
                <w:t>specific</w:t>
              </w:r>
            </w:ins>
            <w:ins w:id="219" w:author="Sue Hamilton" w:date="2018-12-06T12:37:00Z">
              <w:r>
                <w:rPr>
                  <w:rFonts w:eastAsia="Calibri"/>
                </w:rPr>
                <w:t xml:space="preserve"> </w:t>
              </w:r>
            </w:ins>
            <w:ins w:id="220" w:author="Sue Hamilton" w:date="2018-12-06T12:44:00Z">
              <w:r w:rsidR="007D48FF">
                <w:rPr>
                  <w:rFonts w:eastAsia="Calibri"/>
                </w:rPr>
                <w:t>method and process</w:t>
              </w:r>
            </w:ins>
            <w:ins w:id="221" w:author="Sue Hamilton" w:date="2018-12-06T12:37:00Z">
              <w:r>
                <w:rPr>
                  <w:rFonts w:eastAsia="Calibri"/>
                </w:rPr>
                <w:t xml:space="preserve"> </w:t>
              </w:r>
            </w:ins>
            <w:commentRangeEnd w:id="206"/>
            <w:ins w:id="222" w:author="Sue Hamilton" w:date="2018-12-06T12:43:00Z">
              <w:r w:rsidR="007D48FF">
                <w:rPr>
                  <w:szCs w:val="22"/>
                  <w:lang w:eastAsia="en-AU"/>
                </w:rPr>
                <w:commentReference w:id="206"/>
              </w:r>
            </w:ins>
            <w:del w:id="223" w:author="Sue Hamilton" w:date="2018-09-07T13:37:00Z">
              <w:r w:rsidR="004F4BC0" w:rsidRPr="0090741F" w:rsidDel="0090741F">
                <w:rPr>
                  <w:rFonts w:eastAsia="Calibri"/>
                </w:rPr>
                <w:delText>, including:</w:delText>
              </w:r>
            </w:del>
          </w:p>
          <w:p w14:paraId="084E6E83" w14:textId="753CE9B2" w:rsidR="004F4BC0" w:rsidRPr="0090741F" w:rsidDel="0090741F" w:rsidRDefault="004F4BC0" w:rsidP="002340E3">
            <w:pPr>
              <w:pStyle w:val="SIBulletList1"/>
              <w:rPr>
                <w:del w:id="224" w:author="Sue Hamilton" w:date="2018-09-07T13:39:00Z"/>
                <w:rFonts w:eastAsia="Calibri"/>
              </w:rPr>
            </w:pPr>
            <w:del w:id="225" w:author="Sue Hamilton" w:date="2018-09-07T13:39:00Z">
              <w:r w:rsidRPr="0090741F" w:rsidDel="0090741F">
                <w:rPr>
                  <w:rFonts w:eastAsia="Calibri"/>
                </w:rPr>
                <w:delText xml:space="preserve">applied ethical work practices to all activities and tasks </w:delText>
              </w:r>
            </w:del>
          </w:p>
          <w:p w14:paraId="43F23DE1" w14:textId="39F30B2F" w:rsidR="004F4BC0" w:rsidRPr="004F4BC0" w:rsidDel="0090741F" w:rsidRDefault="004F4BC0" w:rsidP="004F4BC0">
            <w:pPr>
              <w:pStyle w:val="SIBulletList1"/>
              <w:rPr>
                <w:del w:id="226" w:author="Sue Hamilton" w:date="2018-09-07T13:34:00Z"/>
                <w:rFonts w:eastAsia="Calibri"/>
              </w:rPr>
            </w:pPr>
            <w:del w:id="227" w:author="Sue Hamilton" w:date="2018-09-07T13:34:00Z">
              <w:r w:rsidRPr="004F4BC0" w:rsidDel="0090741F">
                <w:rPr>
                  <w:rFonts w:eastAsia="Calibri"/>
                </w:rPr>
                <w:delText>complied with relevant legislation and regulations</w:delText>
              </w:r>
            </w:del>
          </w:p>
          <w:p w14:paraId="3F3CB39C" w14:textId="3C00D5AD" w:rsidR="004F4BC0" w:rsidRPr="004F4BC0" w:rsidRDefault="004F4BC0" w:rsidP="004F4BC0">
            <w:pPr>
              <w:pStyle w:val="SIBulletList1"/>
              <w:rPr>
                <w:rFonts w:eastAsia="Calibri"/>
              </w:rPr>
            </w:pPr>
            <w:del w:id="228" w:author="Sue Hamilton" w:date="2018-09-07T13:34:00Z">
              <w:r w:rsidRPr="004F4BC0" w:rsidDel="0090741F">
                <w:rPr>
                  <w:rFonts w:eastAsia="Calibri"/>
                </w:rPr>
                <w:delText>identified animals, relevant to the workplace, using common and scientific names and distinguishing characteristics</w:delText>
              </w:r>
            </w:del>
          </w:p>
          <w:p w14:paraId="16C33D78" w14:textId="601EAA5F" w:rsidR="004F4BC0" w:rsidRPr="004F4BC0" w:rsidDel="0090741F" w:rsidRDefault="004F4BC0" w:rsidP="004F4BC0">
            <w:pPr>
              <w:pStyle w:val="SIBulletList1"/>
              <w:rPr>
                <w:del w:id="229" w:author="Sue Hamilton" w:date="2018-09-07T13:35:00Z"/>
                <w:rFonts w:eastAsia="Calibri"/>
              </w:rPr>
            </w:pPr>
            <w:del w:id="230" w:author="Sue Hamilton" w:date="2018-09-07T13:35:00Z">
              <w:r w:rsidRPr="004F4BC0" w:rsidDel="0090741F">
                <w:rPr>
                  <w:rFonts w:eastAsia="Calibri"/>
                </w:rPr>
                <w:delText>identified, recognised and responded to personal grief or distress</w:delText>
              </w:r>
            </w:del>
          </w:p>
          <w:p w14:paraId="7D58123A" w14:textId="076E3BFF" w:rsidR="00AB028A" w:rsidRPr="000A42E5" w:rsidRDefault="004F4BC0" w:rsidP="004F4BC0">
            <w:pPr>
              <w:pStyle w:val="SIBulletList1"/>
              <w:rPr>
                <w:ins w:id="231" w:author="Sue Hamilton [2]" w:date="2019-02-20T17:53:00Z"/>
              </w:rPr>
            </w:pPr>
            <w:r w:rsidRPr="004F4BC0">
              <w:rPr>
                <w:rFonts w:eastAsia="Calibri"/>
              </w:rPr>
              <w:t>maintained accurate records</w:t>
            </w:r>
            <w:ins w:id="232" w:author="Sue Hamilton" w:date="2018-09-07T13:39:00Z">
              <w:r w:rsidR="0090741F">
                <w:rPr>
                  <w:rFonts w:eastAsia="Calibri"/>
                </w:rPr>
                <w:t xml:space="preserve"> for each task</w:t>
              </w:r>
            </w:ins>
            <w:r w:rsidRPr="004F4BC0">
              <w:rPr>
                <w:rFonts w:eastAsia="Calibri"/>
              </w:rPr>
              <w:t xml:space="preserve"> using relevant organisational management systems</w:t>
            </w:r>
            <w:ins w:id="233" w:author="Sue Hamilton [2]" w:date="2019-02-20T17:53:00Z">
              <w:r w:rsidR="00ED0D70">
                <w:rPr>
                  <w:rFonts w:eastAsia="Calibri"/>
                </w:rPr>
                <w:t xml:space="preserve"> </w:t>
              </w:r>
            </w:ins>
          </w:p>
          <w:p w14:paraId="5B19D73E" w14:textId="7199DFDE" w:rsidR="00556C4C" w:rsidRPr="000A42E5" w:rsidRDefault="00AB028A" w:rsidP="004F4BC0">
            <w:pPr>
              <w:pStyle w:val="SIBulletList1"/>
              <w:rPr>
                <w:rStyle w:val="SITemporaryText"/>
              </w:rPr>
            </w:pPr>
            <w:proofErr w:type="gramStart"/>
            <w:ins w:id="234" w:author="Sue Hamilton [2]" w:date="2019-02-20T17:53:00Z">
              <w:r w:rsidRPr="000A42E5">
                <w:rPr>
                  <w:rStyle w:val="SITemporaryText"/>
                  <w:rFonts w:eastAsia="Calibri"/>
                </w:rPr>
                <w:t>contributed</w:t>
              </w:r>
              <w:proofErr w:type="gramEnd"/>
              <w:r w:rsidR="00ED0D70" w:rsidRPr="000A42E5">
                <w:rPr>
                  <w:rStyle w:val="SITemporaryText"/>
                  <w:rFonts w:eastAsia="Calibri"/>
                </w:rPr>
                <w:t xml:space="preserve"> to a team meeting</w:t>
              </w:r>
            </w:ins>
            <w:ins w:id="235" w:author="Sue Hamilton [2]" w:date="2019-02-20T17:54:00Z">
              <w:r w:rsidR="00ED0D70" w:rsidRPr="000A42E5">
                <w:rPr>
                  <w:rStyle w:val="SITemporaryText"/>
                  <w:rFonts w:eastAsia="Calibri"/>
                </w:rPr>
                <w:t xml:space="preserve"> to discuss issues relating to animal technology work</w:t>
              </w:r>
            </w:ins>
            <w:r w:rsidR="004F4BC0" w:rsidRPr="000A42E5">
              <w:rPr>
                <w:rStyle w:val="SITemporaryText"/>
              </w:rPr>
              <w:t>.</w:t>
            </w:r>
          </w:p>
        </w:tc>
      </w:tr>
    </w:tbl>
    <w:p w14:paraId="440BF03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8B3B255" w14:textId="77777777" w:rsidTr="00CA2922">
        <w:trPr>
          <w:tblHeader/>
        </w:trPr>
        <w:tc>
          <w:tcPr>
            <w:tcW w:w="5000" w:type="pct"/>
            <w:shd w:val="clear" w:color="auto" w:fill="auto"/>
          </w:tcPr>
          <w:p w14:paraId="190B11B9" w14:textId="77777777" w:rsidR="00F1480E" w:rsidRPr="000754EC" w:rsidRDefault="00D71E43" w:rsidP="000754EC">
            <w:pPr>
              <w:pStyle w:val="SIHeading2"/>
            </w:pPr>
            <w:r w:rsidRPr="002C55E9">
              <w:t>K</w:t>
            </w:r>
            <w:r w:rsidRPr="000754EC">
              <w:t xml:space="preserve">nowledge </w:t>
            </w:r>
            <w:commentRangeStart w:id="236"/>
            <w:r w:rsidRPr="000754EC">
              <w:t>Evidence</w:t>
            </w:r>
            <w:commentRangeEnd w:id="236"/>
            <w:r w:rsidR="0090741F">
              <w:rPr>
                <w:b w:val="0"/>
                <w:sz w:val="20"/>
                <w:szCs w:val="22"/>
                <w:lang w:eastAsia="en-AU"/>
              </w:rPr>
              <w:commentReference w:id="236"/>
            </w:r>
          </w:p>
        </w:tc>
      </w:tr>
      <w:tr w:rsidR="00F1480E" w:rsidRPr="00067E1C" w14:paraId="02417E40" w14:textId="77777777" w:rsidTr="00CA2922">
        <w:tc>
          <w:tcPr>
            <w:tcW w:w="5000" w:type="pct"/>
            <w:shd w:val="clear" w:color="auto" w:fill="auto"/>
          </w:tcPr>
          <w:p w14:paraId="00CD55B4" w14:textId="298A4347" w:rsidR="004F4BC0" w:rsidRPr="004F4BC0" w:rsidRDefault="004F4BC0" w:rsidP="004F4BC0">
            <w:pPr>
              <w:pStyle w:val="SIText"/>
            </w:pPr>
            <w:r w:rsidRPr="004F4BC0">
              <w:t>An individual must be able to demonstrate the knowledge required to perform the tasks outlined in the elements and performance criteria of this unit. This includes knowledge of:</w:t>
            </w:r>
          </w:p>
          <w:p w14:paraId="210ACF6C" w14:textId="5644302C" w:rsidR="0090741F" w:rsidRDefault="0090741F" w:rsidP="004F4BC0">
            <w:pPr>
              <w:pStyle w:val="SIBulletList1"/>
              <w:rPr>
                <w:ins w:id="237" w:author="Sue Hamilton" w:date="2018-09-07T13:34:00Z"/>
                <w:rFonts w:eastAsia="Calibri"/>
              </w:rPr>
            </w:pPr>
            <w:ins w:id="238" w:author="Sue Hamilton" w:date="2018-09-07T13:34:00Z">
              <w:r w:rsidRPr="0090741F">
                <w:rPr>
                  <w:rFonts w:eastAsia="Calibri"/>
                </w:rPr>
                <w:t xml:space="preserve">common and scientific names and distinguishing characteristics </w:t>
              </w:r>
              <w:r>
                <w:rPr>
                  <w:rFonts w:eastAsia="Calibri"/>
                </w:rPr>
                <w:t xml:space="preserve">of </w:t>
              </w:r>
              <w:r w:rsidRPr="0090741F">
                <w:rPr>
                  <w:rFonts w:eastAsia="Calibri"/>
                </w:rPr>
                <w:t xml:space="preserve">animals relevant to the workplace </w:t>
              </w:r>
            </w:ins>
          </w:p>
          <w:p w14:paraId="605D804D" w14:textId="36C42BD1" w:rsidR="004F4BC0" w:rsidRDefault="004F4BC0" w:rsidP="004F4BC0">
            <w:pPr>
              <w:pStyle w:val="SIBulletList1"/>
              <w:rPr>
                <w:ins w:id="239" w:author="Sue Hamilton" w:date="2018-12-06T11:45:00Z"/>
                <w:rFonts w:eastAsia="Calibri"/>
              </w:rPr>
            </w:pPr>
            <w:r w:rsidRPr="004F4BC0">
              <w:rPr>
                <w:rFonts w:eastAsia="Calibri"/>
              </w:rPr>
              <w:t>principles and practices of animal technology work</w:t>
            </w:r>
          </w:p>
          <w:p w14:paraId="6C84E6A2" w14:textId="44F387B5" w:rsidR="008B2E64" w:rsidDel="0031507B" w:rsidRDefault="00327DF1" w:rsidP="004F4BC0">
            <w:pPr>
              <w:pStyle w:val="SIBulletList1"/>
              <w:rPr>
                <w:ins w:id="240" w:author="Sue Hamilton" w:date="2018-12-06T12:13:00Z"/>
                <w:del w:id="241" w:author="Sue Hamilton [2]" w:date="2019-02-12T08:48:00Z"/>
                <w:rFonts w:eastAsia="Calibri"/>
              </w:rPr>
            </w:pPr>
            <w:ins w:id="242" w:author="Sue Hamilton" w:date="2018-12-06T12:14:00Z">
              <w:del w:id="243" w:author="Sue Hamilton [2]" w:date="2019-02-12T08:48:00Z">
                <w:r w:rsidRPr="00327DF1" w:rsidDel="0031507B">
                  <w:rPr>
                    <w:rFonts w:eastAsia="Calibri"/>
                  </w:rPr>
                  <w:delText xml:space="preserve">animal </w:delText>
                </w:r>
              </w:del>
            </w:ins>
            <w:ins w:id="244" w:author="Sue Hamilton" w:date="2018-12-06T11:45:00Z">
              <w:del w:id="245" w:author="Sue Hamilton [2]" w:date="2019-02-12T08:48:00Z">
                <w:r w:rsidR="008B2E64" w:rsidDel="0031507B">
                  <w:rPr>
                    <w:rFonts w:eastAsia="Calibri"/>
                  </w:rPr>
                  <w:delText>euthanasia in a</w:delText>
                </w:r>
              </w:del>
            </w:ins>
            <w:ins w:id="246" w:author="Sue Hamilton" w:date="2018-12-06T12:14:00Z">
              <w:del w:id="247" w:author="Sue Hamilton [2]" w:date="2019-02-12T08:48:00Z">
                <w:r w:rsidDel="0031507B">
                  <w:rPr>
                    <w:rFonts w:eastAsia="Calibri"/>
                  </w:rPr>
                  <w:delText xml:space="preserve"> laboratory or research</w:delText>
                </w:r>
              </w:del>
            </w:ins>
            <w:ins w:id="248" w:author="Sue Hamilton" w:date="2018-12-06T11:45:00Z">
              <w:del w:id="249" w:author="Sue Hamilton [2]" w:date="2019-02-12T08:48:00Z">
                <w:r w:rsidR="008B2E64" w:rsidDel="0031507B">
                  <w:rPr>
                    <w:rFonts w:eastAsia="Calibri"/>
                  </w:rPr>
                  <w:delText xml:space="preserve"> context</w:delText>
                </w:r>
              </w:del>
            </w:ins>
            <w:ins w:id="250" w:author="Sue Hamilton" w:date="2018-12-06T12:13:00Z">
              <w:del w:id="251" w:author="Sue Hamilton [2]" w:date="2019-02-12T08:48:00Z">
                <w:r w:rsidDel="0031507B">
                  <w:rPr>
                    <w:rFonts w:eastAsia="Calibri"/>
                  </w:rPr>
                  <w:delText>, including:</w:delText>
                </w:r>
              </w:del>
            </w:ins>
          </w:p>
          <w:p w14:paraId="0F2F9FCA" w14:textId="7D26C99B" w:rsidR="00327DF1" w:rsidDel="0031507B" w:rsidRDefault="00327DF1">
            <w:pPr>
              <w:pStyle w:val="SIBulletList2"/>
              <w:rPr>
                <w:ins w:id="252" w:author="Sue Hamilton" w:date="2018-12-06T12:14:00Z"/>
                <w:del w:id="253" w:author="Sue Hamilton [2]" w:date="2019-02-12T08:48:00Z"/>
              </w:rPr>
              <w:pPrChange w:id="254" w:author="Sue Hamilton" w:date="2018-12-06T12:15:00Z">
                <w:pPr>
                  <w:pStyle w:val="SIText"/>
                </w:pPr>
              </w:pPrChange>
            </w:pPr>
            <w:ins w:id="255" w:author="Sue Hamilton" w:date="2018-12-06T12:13:00Z">
              <w:del w:id="256" w:author="Sue Hamilton [2]" w:date="2019-02-12T08:48:00Z">
                <w:r w:rsidRPr="00327DF1" w:rsidDel="0031507B">
                  <w:delText xml:space="preserve">reasons for conducting euthanasia </w:delText>
                </w:r>
              </w:del>
            </w:ins>
          </w:p>
          <w:p w14:paraId="11BE286B" w14:textId="35C10AB3" w:rsidR="00327DF1" w:rsidRPr="00327DF1" w:rsidDel="0031507B" w:rsidRDefault="00327DF1">
            <w:pPr>
              <w:pStyle w:val="SIBulletList2"/>
              <w:rPr>
                <w:ins w:id="257" w:author="Sue Hamilton" w:date="2018-12-06T12:15:00Z"/>
                <w:del w:id="258" w:author="Sue Hamilton [2]" w:date="2019-02-12T08:48:00Z"/>
                <w:rFonts w:eastAsia="Calibri"/>
              </w:rPr>
              <w:pPrChange w:id="259" w:author="Sue Hamilton" w:date="2018-12-06T12:15:00Z">
                <w:pPr>
                  <w:pStyle w:val="SIBulletList1"/>
                </w:pPr>
              </w:pPrChange>
            </w:pPr>
            <w:ins w:id="260" w:author="Sue Hamilton" w:date="2018-12-06T12:15:00Z">
              <w:del w:id="261" w:author="Sue Hamilton [2]" w:date="2019-02-12T08:48:00Z">
                <w:r w:rsidRPr="00327DF1" w:rsidDel="0031507B">
                  <w:delText>role of the Animal Ethics Committee</w:delText>
                </w:r>
              </w:del>
            </w:ins>
          </w:p>
          <w:p w14:paraId="1B1AFD2C" w14:textId="7DB0C797" w:rsidR="00327DF1" w:rsidRPr="00327DF1" w:rsidDel="0031507B" w:rsidRDefault="00327DF1">
            <w:pPr>
              <w:pStyle w:val="SIBulletList2"/>
              <w:rPr>
                <w:ins w:id="262" w:author="Sue Hamilton" w:date="2018-12-06T12:13:00Z"/>
                <w:del w:id="263" w:author="Sue Hamilton [2]" w:date="2019-02-12T08:48:00Z"/>
              </w:rPr>
              <w:pPrChange w:id="264" w:author="Sue Hamilton" w:date="2018-12-06T12:15:00Z">
                <w:pPr>
                  <w:pStyle w:val="SIText"/>
                </w:pPr>
              </w:pPrChange>
            </w:pPr>
            <w:ins w:id="265" w:author="Sue Hamilton" w:date="2018-12-06T12:14:00Z">
              <w:del w:id="266" w:author="Sue Hamilton [2]" w:date="2019-02-12T08:48:00Z">
                <w:r w:rsidDel="0031507B">
                  <w:delText>species</w:delText>
                </w:r>
              </w:del>
            </w:ins>
            <w:ins w:id="267" w:author="Sue Hamilton" w:date="2018-12-06T12:16:00Z">
              <w:del w:id="268" w:author="Sue Hamilton [2]" w:date="2019-02-12T08:48:00Z">
                <w:r w:rsidDel="0031507B">
                  <w:delText>-</w:delText>
                </w:r>
              </w:del>
            </w:ins>
            <w:ins w:id="269" w:author="Sue Hamilton" w:date="2018-12-06T12:14:00Z">
              <w:del w:id="270" w:author="Sue Hamilton [2]" w:date="2019-02-12T08:48:00Z">
                <w:r w:rsidDel="0031507B">
                  <w:delText xml:space="preserve">specific </w:delText>
                </w:r>
              </w:del>
            </w:ins>
            <w:ins w:id="271" w:author="Sue Hamilton" w:date="2018-12-06T12:16:00Z">
              <w:del w:id="272" w:author="Sue Hamilton [2]" w:date="2019-02-12T08:48:00Z">
                <w:r w:rsidDel="0031507B">
                  <w:delText xml:space="preserve">euthanasia </w:delText>
                </w:r>
              </w:del>
            </w:ins>
            <w:ins w:id="273" w:author="Sue Hamilton" w:date="2018-12-06T12:14:00Z">
              <w:del w:id="274" w:author="Sue Hamilton [2]" w:date="2019-02-12T08:48:00Z">
                <w:r w:rsidDel="0031507B">
                  <w:delText xml:space="preserve">methods </w:delText>
                </w:r>
              </w:del>
            </w:ins>
            <w:ins w:id="275" w:author="Sue Hamilton" w:date="2018-12-06T12:45:00Z">
              <w:del w:id="276" w:author="Sue Hamilton [2]" w:date="2019-02-12T08:48:00Z">
                <w:r w:rsidR="007D48FF" w:rsidDel="0031507B">
                  <w:delText>and process</w:delText>
                </w:r>
              </w:del>
            </w:ins>
          </w:p>
          <w:p w14:paraId="6765CED4" w14:textId="3DFE8E16" w:rsidR="00327DF1" w:rsidRPr="004F4BC0" w:rsidDel="00327DF1" w:rsidRDefault="00327DF1" w:rsidP="00327DF1">
            <w:pPr>
              <w:pStyle w:val="SIBulletList1"/>
              <w:rPr>
                <w:del w:id="277" w:author="Sue Hamilton" w:date="2018-12-06T12:15:00Z"/>
                <w:rFonts w:eastAsia="Calibri"/>
              </w:rPr>
            </w:pPr>
          </w:p>
          <w:p w14:paraId="7E1006BA" w14:textId="77777777" w:rsidR="004F4BC0" w:rsidRPr="004F4BC0" w:rsidRDefault="004F4BC0" w:rsidP="004F4BC0">
            <w:pPr>
              <w:pStyle w:val="SIBulletList1"/>
              <w:rPr>
                <w:rFonts w:eastAsia="Calibri"/>
              </w:rPr>
            </w:pPr>
            <w:r w:rsidRPr="004F4BC0">
              <w:rPr>
                <w:rFonts w:eastAsia="Calibri"/>
              </w:rPr>
              <w:t>structure of the major animal technology sectors and associated external bodies and agencies</w:t>
            </w:r>
          </w:p>
          <w:p w14:paraId="47DF036F" w14:textId="77777777" w:rsidR="004F4BC0" w:rsidRPr="004F4BC0" w:rsidRDefault="004F4BC0" w:rsidP="004F4BC0">
            <w:pPr>
              <w:pStyle w:val="SIBulletList1"/>
              <w:rPr>
                <w:rFonts w:eastAsia="Calibri"/>
              </w:rPr>
            </w:pPr>
            <w:r w:rsidRPr="004F4BC0">
              <w:rPr>
                <w:rFonts w:eastAsia="Calibri"/>
              </w:rPr>
              <w:t>workplace departments and sections, staffing structures and protocols</w:t>
            </w:r>
          </w:p>
          <w:p w14:paraId="51938886" w14:textId="77777777" w:rsidR="004F4BC0" w:rsidRPr="004F4BC0" w:rsidRDefault="004F4BC0" w:rsidP="004F4BC0">
            <w:pPr>
              <w:pStyle w:val="SIBulletList1"/>
              <w:rPr>
                <w:rFonts w:eastAsia="Calibri"/>
              </w:rPr>
            </w:pPr>
            <w:r w:rsidRPr="004F4BC0">
              <w:rPr>
                <w:rFonts w:eastAsia="Calibri"/>
              </w:rPr>
              <w:t>organisational policies and safe work procedures, including:</w:t>
            </w:r>
          </w:p>
          <w:p w14:paraId="23E9564C" w14:textId="0C731D40" w:rsidR="004F4BC0" w:rsidRPr="004F4BC0" w:rsidRDefault="008B2E64" w:rsidP="004F4BC0">
            <w:pPr>
              <w:pStyle w:val="SIBulletList2"/>
              <w:rPr>
                <w:rFonts w:eastAsia="Calibri"/>
              </w:rPr>
            </w:pPr>
            <w:r>
              <w:rPr>
                <w:rFonts w:eastAsia="Calibri"/>
              </w:rPr>
              <w:t>health and safety,</w:t>
            </w:r>
            <w:r w:rsidRPr="004F4BC0">
              <w:rPr>
                <w:rFonts w:eastAsia="Calibri"/>
              </w:rPr>
              <w:t xml:space="preserve"> </w:t>
            </w:r>
            <w:r w:rsidR="004F4BC0" w:rsidRPr="004F4BC0">
              <w:rPr>
                <w:rFonts w:eastAsia="Calibri"/>
              </w:rPr>
              <w:t>and emergency procedures</w:t>
            </w:r>
          </w:p>
          <w:p w14:paraId="49A05E60" w14:textId="7EB8C7C2" w:rsidR="004F4BC0" w:rsidRPr="004F4BC0" w:rsidDel="008B2E64" w:rsidRDefault="004F4BC0" w:rsidP="004F4BC0">
            <w:pPr>
              <w:pStyle w:val="SIBulletList2"/>
              <w:rPr>
                <w:del w:id="278" w:author="Sue Hamilton" w:date="2018-12-06T11:44:00Z"/>
                <w:rFonts w:eastAsia="Calibri"/>
              </w:rPr>
            </w:pPr>
            <w:del w:id="279" w:author="Sue Hamilton" w:date="2018-12-06T11:44:00Z">
              <w:r w:rsidRPr="004F4BC0" w:rsidDel="008B2E64">
                <w:rPr>
                  <w:rFonts w:eastAsia="Calibri"/>
                </w:rPr>
                <w:delText>indicators of stress and wellbeing in people</w:delText>
              </w:r>
            </w:del>
          </w:p>
          <w:p w14:paraId="28516EA1" w14:textId="77777777" w:rsidR="004F4BC0" w:rsidRDefault="004F4BC0" w:rsidP="004F4BC0">
            <w:pPr>
              <w:pStyle w:val="SIBulletList2"/>
              <w:rPr>
                <w:ins w:id="280" w:author="Sue Hamilton" w:date="2018-09-07T13:40:00Z"/>
                <w:rFonts w:eastAsia="Calibri"/>
              </w:rPr>
            </w:pPr>
            <w:r w:rsidRPr="004F4BC0">
              <w:rPr>
                <w:rFonts w:eastAsia="Calibri"/>
              </w:rPr>
              <w:t xml:space="preserve">biohazards in the workplace of significance to animals and humans </w:t>
            </w:r>
          </w:p>
          <w:p w14:paraId="48EA2067" w14:textId="58E9D879" w:rsidR="0090741F" w:rsidRPr="004F4BC0" w:rsidRDefault="0090741F" w:rsidP="004F4BC0">
            <w:pPr>
              <w:pStyle w:val="SIBulletList2"/>
              <w:rPr>
                <w:rFonts w:eastAsia="Calibri"/>
              </w:rPr>
            </w:pPr>
            <w:ins w:id="281" w:author="Sue Hamilton" w:date="2018-09-07T13:40:00Z">
              <w:r>
                <w:rPr>
                  <w:rFonts w:eastAsia="Calibri"/>
                </w:rPr>
                <w:t>reasons for workplace security procedures</w:t>
              </w:r>
            </w:ins>
          </w:p>
          <w:p w14:paraId="570DE397" w14:textId="77777777" w:rsidR="004F4BC0" w:rsidRPr="004F4BC0" w:rsidRDefault="004F4BC0" w:rsidP="004F4BC0">
            <w:pPr>
              <w:pStyle w:val="SIBulletList2"/>
              <w:rPr>
                <w:rFonts w:eastAsia="Calibri"/>
              </w:rPr>
            </w:pPr>
            <w:r w:rsidRPr="004F4BC0">
              <w:rPr>
                <w:rFonts w:eastAsia="Calibri"/>
              </w:rPr>
              <w:t xml:space="preserve">communication procedures and systems, and technology relevant to the organisation and the individual's work responsibilities </w:t>
            </w:r>
          </w:p>
          <w:p w14:paraId="4AE0EE2C" w14:textId="14915EE7" w:rsidR="004F4BC0" w:rsidRPr="004F4BC0" w:rsidRDefault="004F4BC0" w:rsidP="004F4BC0">
            <w:pPr>
              <w:pStyle w:val="SIBulletList2"/>
              <w:rPr>
                <w:rFonts w:eastAsia="Calibri"/>
              </w:rPr>
            </w:pPr>
            <w:del w:id="282" w:author="Sue Hamilton" w:date="2018-11-08T10:26:00Z">
              <w:r w:rsidRPr="004F4BC0" w:rsidDel="00D346E6">
                <w:rPr>
                  <w:rFonts w:eastAsia="Calibri"/>
                </w:rPr>
                <w:delText xml:space="preserve">industry </w:delText>
              </w:r>
            </w:del>
            <w:ins w:id="283" w:author="Sue Hamilton" w:date="2018-11-08T10:26:00Z">
              <w:r w:rsidR="00D346E6">
                <w:rPr>
                  <w:rFonts w:eastAsia="Calibri"/>
                </w:rPr>
                <w:t>organisational</w:t>
              </w:r>
              <w:r w:rsidR="00D346E6" w:rsidRPr="004F4BC0">
                <w:rPr>
                  <w:rFonts w:eastAsia="Calibri"/>
                </w:rPr>
                <w:t xml:space="preserve"> </w:t>
              </w:r>
            </w:ins>
            <w:r w:rsidRPr="004F4BC0">
              <w:rPr>
                <w:rFonts w:eastAsia="Calibri"/>
              </w:rPr>
              <w:t xml:space="preserve">expectations of conduct, presentation and work performance, including quality and productivity </w:t>
            </w:r>
          </w:p>
          <w:p w14:paraId="01E5F9D9" w14:textId="77777777" w:rsidR="0031507B" w:rsidRPr="0031507B" w:rsidRDefault="0031507B" w:rsidP="0031507B">
            <w:pPr>
              <w:pStyle w:val="SIBulletList1"/>
              <w:rPr>
                <w:ins w:id="284" w:author="Sue Hamilton [2]" w:date="2019-02-12T08:49:00Z"/>
                <w:rFonts w:eastAsia="Calibri"/>
              </w:rPr>
            </w:pPr>
            <w:ins w:id="285" w:author="Sue Hamilton [2]" w:date="2019-02-12T08:49:00Z">
              <w:r w:rsidRPr="0031507B">
                <w:rPr>
                  <w:rFonts w:eastAsia="Calibri"/>
                </w:rPr>
                <w:t>animal euthanasia in a laboratory or research context, including:</w:t>
              </w:r>
            </w:ins>
          </w:p>
          <w:p w14:paraId="6EAEB566" w14:textId="74D5748A" w:rsidR="0031507B" w:rsidRDefault="0031507B" w:rsidP="0031507B">
            <w:pPr>
              <w:pStyle w:val="SIBulletList2"/>
              <w:rPr>
                <w:ins w:id="286" w:author="Sue Hamilton [2]" w:date="2019-02-12T08:49:00Z"/>
              </w:rPr>
            </w:pPr>
            <w:ins w:id="287" w:author="Sue Hamilton [2]" w:date="2019-02-12T08:49:00Z">
              <w:r>
                <w:t xml:space="preserve">definitions of humane </w:t>
              </w:r>
            </w:ins>
            <w:ins w:id="288" w:author="Sue Hamilton [2]" w:date="2019-02-20T17:51:00Z">
              <w:r w:rsidR="00AB028A" w:rsidRPr="000A42E5">
                <w:rPr>
                  <w:rStyle w:val="SITemporaryText"/>
                </w:rPr>
                <w:t>killing</w:t>
              </w:r>
            </w:ins>
            <w:ins w:id="289" w:author="Sue Hamilton [2]" w:date="2019-02-12T08:49:00Z">
              <w:r>
                <w:t xml:space="preserve"> </w:t>
              </w:r>
              <w:r w:rsidRPr="000A42E5">
                <w:rPr>
                  <w:rStyle w:val="SITemporaryText"/>
                </w:rPr>
                <w:t>and</w:t>
              </w:r>
              <w:r>
                <w:t xml:space="preserve"> euthanasia</w:t>
              </w:r>
            </w:ins>
          </w:p>
          <w:p w14:paraId="3F71F368" w14:textId="77777777" w:rsidR="0031507B" w:rsidRPr="0031507B" w:rsidRDefault="0031507B" w:rsidP="0031507B">
            <w:pPr>
              <w:pStyle w:val="SIBulletList2"/>
              <w:rPr>
                <w:ins w:id="290" w:author="Sue Hamilton [2]" w:date="2019-02-12T08:49:00Z"/>
              </w:rPr>
            </w:pPr>
            <w:ins w:id="291" w:author="Sue Hamilton [2]" w:date="2019-02-12T08:49:00Z">
              <w:r w:rsidRPr="00327DF1">
                <w:t xml:space="preserve">reasons for conducting euthanasia </w:t>
              </w:r>
            </w:ins>
          </w:p>
          <w:p w14:paraId="1193B62D" w14:textId="77777777" w:rsidR="0031507B" w:rsidRPr="0031507B" w:rsidRDefault="0031507B" w:rsidP="0031507B">
            <w:pPr>
              <w:pStyle w:val="SIBulletList2"/>
              <w:rPr>
                <w:ins w:id="292" w:author="Sue Hamilton [2]" w:date="2019-02-12T08:49:00Z"/>
                <w:rFonts w:eastAsia="Calibri"/>
              </w:rPr>
            </w:pPr>
            <w:ins w:id="293" w:author="Sue Hamilton [2]" w:date="2019-02-12T08:49:00Z">
              <w:r w:rsidRPr="00327DF1">
                <w:t>role of the Animal Ethics Committee</w:t>
              </w:r>
            </w:ins>
          </w:p>
          <w:p w14:paraId="6AC08435" w14:textId="1CF4041B" w:rsidR="0031507B" w:rsidRPr="0031507B" w:rsidRDefault="0031507B" w:rsidP="0031507B">
            <w:pPr>
              <w:pStyle w:val="SIBulletList2"/>
              <w:rPr>
                <w:ins w:id="294" w:author="Sue Hamilton [2]" w:date="2019-02-12T08:49:00Z"/>
              </w:rPr>
            </w:pPr>
            <w:ins w:id="295" w:author="Sue Hamilton [2]" w:date="2019-02-12T08:49:00Z">
              <w:r>
                <w:t>species</w:t>
              </w:r>
              <w:r w:rsidRPr="0031507B">
                <w:t>-specific approved euthanasia</w:t>
              </w:r>
            </w:ins>
            <w:ins w:id="296" w:author="Sue Hamilton [2]" w:date="2019-02-20T17:52:00Z">
              <w:r w:rsidR="00AB028A">
                <w:t xml:space="preserve"> </w:t>
              </w:r>
              <w:r w:rsidR="00AB028A" w:rsidRPr="000A42E5">
                <w:rPr>
                  <w:rStyle w:val="SITemporaryText"/>
                </w:rPr>
                <w:t>or humane killing</w:t>
              </w:r>
            </w:ins>
            <w:ins w:id="297" w:author="Sue Hamilton [2]" w:date="2019-02-12T08:49:00Z">
              <w:r w:rsidRPr="0031507B">
                <w:t xml:space="preserve"> methods and process</w:t>
              </w:r>
            </w:ins>
          </w:p>
          <w:p w14:paraId="321DF16A" w14:textId="28B5246A" w:rsidR="004F4BC0" w:rsidRPr="004F4BC0" w:rsidDel="0090741F" w:rsidRDefault="004F4BC0">
            <w:pPr>
              <w:pStyle w:val="SIBulletList2"/>
              <w:rPr>
                <w:del w:id="298" w:author="Sue Hamilton" w:date="2018-09-07T13:36:00Z"/>
                <w:rFonts w:eastAsia="Calibri"/>
              </w:rPr>
            </w:pPr>
            <w:del w:id="299" w:author="Sue Hamilton" w:date="2018-09-07T13:36:00Z">
              <w:r w:rsidRPr="004F4BC0" w:rsidDel="0090741F">
                <w:rPr>
                  <w:rFonts w:eastAsia="Calibri"/>
                </w:rPr>
                <w:delText>identification features of animals</w:delText>
              </w:r>
            </w:del>
          </w:p>
          <w:p w14:paraId="41C34AC5" w14:textId="2CAFF883" w:rsidR="004F4BC0" w:rsidRPr="004F4BC0" w:rsidDel="0030663E" w:rsidRDefault="004F4BC0">
            <w:pPr>
              <w:pStyle w:val="SIBulletList2"/>
              <w:rPr>
                <w:del w:id="300" w:author="Sue Hamilton" w:date="2018-12-06T12:19:00Z"/>
                <w:rFonts w:eastAsia="Calibri"/>
              </w:rPr>
            </w:pPr>
            <w:del w:id="301" w:author="Sue Hamilton" w:date="2018-12-06T12:19:00Z">
              <w:r w:rsidRPr="004F4BC0" w:rsidDel="0030663E">
                <w:rPr>
                  <w:rFonts w:eastAsia="Calibri"/>
                </w:rPr>
                <w:delText xml:space="preserve">issues relating to community attitudes and expectations regarding animal </w:delText>
              </w:r>
            </w:del>
            <w:del w:id="302" w:author="Sue Hamilton" w:date="2018-11-08T10:27:00Z">
              <w:r w:rsidRPr="004F4BC0" w:rsidDel="00D346E6">
                <w:rPr>
                  <w:rFonts w:eastAsia="Calibri"/>
                </w:rPr>
                <w:delText>experimentation</w:delText>
              </w:r>
            </w:del>
          </w:p>
          <w:p w14:paraId="7C184A8B" w14:textId="0EF05C53" w:rsidR="004F4BC0" w:rsidRPr="004F4BC0" w:rsidDel="000B34A7" w:rsidRDefault="004F4BC0" w:rsidP="004F4BC0">
            <w:pPr>
              <w:pStyle w:val="SIBulletList1"/>
              <w:rPr>
                <w:del w:id="303" w:author="Sue Hamilton [2]" w:date="2019-02-12T08:56:00Z"/>
                <w:rFonts w:eastAsia="Calibri"/>
              </w:rPr>
            </w:pPr>
            <w:del w:id="304" w:author="Sue Hamilton [2]" w:date="2019-02-12T08:56:00Z">
              <w:r w:rsidRPr="004F4BC0" w:rsidDel="000B34A7">
                <w:rPr>
                  <w:rFonts w:eastAsia="Calibri"/>
                </w:rPr>
                <w:delText>implications for own work of:</w:delText>
              </w:r>
            </w:del>
          </w:p>
          <w:p w14:paraId="79BDD662" w14:textId="2FE86558" w:rsidR="0031507B" w:rsidRDefault="0031507B" w:rsidP="000A42E5">
            <w:pPr>
              <w:pStyle w:val="SIBulletList1"/>
              <w:rPr>
                <w:ins w:id="305" w:author="Sue Hamilton [2]" w:date="2019-02-12T08:51:00Z"/>
                <w:rFonts w:eastAsia="Calibri"/>
              </w:rPr>
            </w:pPr>
            <w:commentRangeStart w:id="306"/>
            <w:ins w:id="307" w:author="Sue Hamilton [2]" w:date="2019-02-12T08:52:00Z">
              <w:r>
                <w:rPr>
                  <w:rFonts w:eastAsia="Calibri"/>
                </w:rPr>
                <w:t xml:space="preserve">key features of </w:t>
              </w:r>
            </w:ins>
            <w:ins w:id="308" w:author="Sue Hamilton [2]" w:date="2019-02-12T08:50:00Z">
              <w:r>
                <w:rPr>
                  <w:rFonts w:eastAsia="Calibri"/>
                </w:rPr>
                <w:t>codes and legis</w:t>
              </w:r>
            </w:ins>
            <w:ins w:id="309" w:author="Sue Hamilton [2]" w:date="2019-02-12T08:51:00Z">
              <w:r>
                <w:rPr>
                  <w:rFonts w:eastAsia="Calibri"/>
                </w:rPr>
                <w:t>lative frameworks governing work in an animal research facility</w:t>
              </w:r>
            </w:ins>
            <w:ins w:id="310" w:author="Sue Hamilton [2]" w:date="2019-02-12T08:53:00Z">
              <w:r>
                <w:rPr>
                  <w:rFonts w:eastAsia="Calibri"/>
                </w:rPr>
                <w:t>, including:</w:t>
              </w:r>
            </w:ins>
          </w:p>
          <w:p w14:paraId="4AF0B4AD" w14:textId="2004F87F" w:rsidR="004F4BC0" w:rsidRPr="004F4BC0" w:rsidRDefault="004F4BC0" w:rsidP="004F4BC0">
            <w:pPr>
              <w:pStyle w:val="SIBulletList2"/>
              <w:rPr>
                <w:rFonts w:eastAsia="Calibri"/>
              </w:rPr>
            </w:pPr>
            <w:r w:rsidRPr="004F4BC0">
              <w:rPr>
                <w:rFonts w:eastAsia="Calibri"/>
              </w:rPr>
              <w:t>protocols, legal and ethical considerations in documenting observations, measurements, treatments and decisions on animal care</w:t>
            </w:r>
          </w:p>
          <w:p w14:paraId="0F502632" w14:textId="2044F5DE" w:rsidR="004F4BC0" w:rsidRPr="004F4BC0" w:rsidRDefault="004F4BC0" w:rsidP="004F4BC0">
            <w:pPr>
              <w:pStyle w:val="SIBulletList2"/>
              <w:rPr>
                <w:rFonts w:eastAsia="Calibri"/>
              </w:rPr>
            </w:pPr>
            <w:r w:rsidRPr="004F4BC0">
              <w:rPr>
                <w:rFonts w:eastAsia="Calibri"/>
              </w:rPr>
              <w:t>relevant animal technology regulations and codes</w:t>
            </w:r>
            <w:del w:id="311" w:author="Sue Hamilton" w:date="2018-11-08T13:53:00Z">
              <w:r w:rsidRPr="004F4BC0" w:rsidDel="00000DAC">
                <w:rPr>
                  <w:rFonts w:eastAsia="Calibri"/>
                </w:rPr>
                <w:delText xml:space="preserve"> of practice</w:delText>
              </w:r>
            </w:del>
            <w:r w:rsidRPr="004F4BC0">
              <w:rPr>
                <w:rFonts w:eastAsia="Calibri"/>
              </w:rPr>
              <w:t xml:space="preserve">, including the Australian Code </w:t>
            </w:r>
            <w:del w:id="312" w:author="Sue Hamilton" w:date="2018-09-07T18:24:00Z">
              <w:r w:rsidRPr="004F4BC0" w:rsidDel="00331338">
                <w:rPr>
                  <w:rFonts w:eastAsia="Calibri"/>
                </w:rPr>
                <w:delText xml:space="preserve">of Practice </w:delText>
              </w:r>
            </w:del>
            <w:r w:rsidRPr="004F4BC0">
              <w:rPr>
                <w:rFonts w:eastAsia="Calibri"/>
              </w:rPr>
              <w:t>for the Care and Use of Animals for Scientific Purposes</w:t>
            </w:r>
            <w:ins w:id="313" w:author="Sue Hamilton" w:date="2018-11-08T10:32:00Z">
              <w:r w:rsidR="005B321D">
                <w:rPr>
                  <w:rFonts w:eastAsia="Calibri"/>
                </w:rPr>
                <w:t xml:space="preserve"> </w:t>
              </w:r>
            </w:ins>
          </w:p>
          <w:p w14:paraId="10D5FB5F" w14:textId="34E60F32" w:rsidR="004F4BC0" w:rsidRPr="004F4BC0" w:rsidRDefault="004F4BC0" w:rsidP="004F4BC0">
            <w:pPr>
              <w:pStyle w:val="SIBulletList2"/>
              <w:rPr>
                <w:rFonts w:eastAsia="Calibri"/>
              </w:rPr>
            </w:pPr>
            <w:r w:rsidRPr="004F4BC0">
              <w:rPr>
                <w:rFonts w:eastAsia="Calibri"/>
              </w:rPr>
              <w:t xml:space="preserve">relevant state or territory </w:t>
            </w:r>
            <w:del w:id="314" w:author="Sue Hamilton [2]" w:date="2019-02-12T08:53:00Z">
              <w:r w:rsidRPr="004F4BC0" w:rsidDel="0031507B">
                <w:rPr>
                  <w:rFonts w:eastAsia="Calibri"/>
                </w:rPr>
                <w:delText>legislati</w:delText>
              </w:r>
            </w:del>
            <w:del w:id="315" w:author="Sue Hamilton [2]" w:date="2019-02-12T08:49:00Z">
              <w:r w:rsidRPr="004F4BC0" w:rsidDel="0031507B">
                <w:rPr>
                  <w:rFonts w:eastAsia="Calibri"/>
                </w:rPr>
                <w:delText>on</w:delText>
              </w:r>
            </w:del>
            <w:del w:id="316" w:author="Sue Hamilton [2]" w:date="2019-02-12T08:53:00Z">
              <w:r w:rsidRPr="004F4BC0" w:rsidDel="0031507B">
                <w:rPr>
                  <w:rFonts w:eastAsia="Calibri"/>
                </w:rPr>
                <w:delText xml:space="preserve"> and </w:delText>
              </w:r>
            </w:del>
            <w:r w:rsidRPr="004F4BC0">
              <w:rPr>
                <w:rFonts w:eastAsia="Calibri"/>
              </w:rPr>
              <w:t xml:space="preserve">regulations relating to </w:t>
            </w:r>
            <w:del w:id="317" w:author="Sue Hamilton" w:date="2018-11-08T10:28:00Z">
              <w:r w:rsidRPr="004F4BC0" w:rsidDel="00D346E6">
                <w:rPr>
                  <w:rFonts w:eastAsia="Calibri"/>
                </w:rPr>
                <w:delText>the practice of veterinary science,</w:delText>
              </w:r>
            </w:del>
            <w:del w:id="318" w:author="Sue Hamilton [2]" w:date="2019-02-12T09:03:00Z">
              <w:r w:rsidR="00D346E6" w:rsidDel="000B34A7">
                <w:rPr>
                  <w:rFonts w:eastAsia="Calibri"/>
                </w:rPr>
                <w:delText>health and safety</w:delText>
              </w:r>
              <w:r w:rsidRPr="004F4BC0" w:rsidDel="000B34A7">
                <w:rPr>
                  <w:rFonts w:eastAsia="Calibri"/>
                </w:rPr>
                <w:delText xml:space="preserve">, animal welfare and </w:delText>
              </w:r>
            </w:del>
            <w:del w:id="319" w:author="Sue Hamilton [2]" w:date="2019-02-12T08:54:00Z">
              <w:r w:rsidRPr="004F4BC0" w:rsidDel="000B34A7">
                <w:rPr>
                  <w:rFonts w:eastAsia="Calibri"/>
                </w:rPr>
                <w:delText>research</w:delText>
              </w:r>
            </w:del>
            <w:ins w:id="320" w:author="Sue Hamilton [2]" w:date="2019-02-12T09:03:00Z">
              <w:r w:rsidR="000B34A7">
                <w:rPr>
                  <w:rFonts w:eastAsia="Calibri"/>
                </w:rPr>
                <w:t>work with animals for scientific purposes</w:t>
              </w:r>
            </w:ins>
          </w:p>
          <w:p w14:paraId="7C192F9E" w14:textId="55AF7121" w:rsidR="004F4BC0" w:rsidRPr="004F4BC0" w:rsidRDefault="004F4BC0" w:rsidP="004F4BC0">
            <w:pPr>
              <w:pStyle w:val="SIBulletList2"/>
              <w:rPr>
                <w:rFonts w:eastAsia="Calibri"/>
              </w:rPr>
            </w:pPr>
            <w:r w:rsidRPr="004F4BC0">
              <w:rPr>
                <w:rFonts w:eastAsia="Calibri"/>
              </w:rPr>
              <w:t xml:space="preserve">standards, guidelines and approaches to </w:t>
            </w:r>
            <w:ins w:id="321" w:author="Sue Hamilton [2]" w:date="2019-02-12T08:55:00Z">
              <w:r w:rsidR="000B34A7">
                <w:rPr>
                  <w:rFonts w:eastAsia="Calibri"/>
                </w:rPr>
                <w:t xml:space="preserve">biosecurity, </w:t>
              </w:r>
            </w:ins>
            <w:r w:rsidRPr="004F4BC0">
              <w:rPr>
                <w:rFonts w:eastAsia="Calibri"/>
              </w:rPr>
              <w:t>environmental</w:t>
            </w:r>
            <w:ins w:id="322" w:author="Sue Hamilton" w:date="2018-12-06T11:44:00Z">
              <w:r w:rsidR="008B2E64">
                <w:rPr>
                  <w:rFonts w:eastAsia="Calibri"/>
                </w:rPr>
                <w:t xml:space="preserve"> impacts and</w:t>
              </w:r>
            </w:ins>
            <w:r w:rsidRPr="004F4BC0">
              <w:rPr>
                <w:rFonts w:eastAsia="Calibri"/>
              </w:rPr>
              <w:t xml:space="preserve"> sustainability relevant to the animal care industry</w:t>
            </w:r>
          </w:p>
          <w:p w14:paraId="3AE771E1" w14:textId="42369AA9" w:rsidR="005B321D" w:rsidRPr="000A42E5" w:rsidRDefault="004F4BC0" w:rsidP="004F4BC0">
            <w:pPr>
              <w:pStyle w:val="SIBulletList2"/>
              <w:rPr>
                <w:ins w:id="323" w:author="Sue Hamilton [2]" w:date="2019-02-12T09:10:00Z"/>
              </w:rPr>
            </w:pPr>
            <w:r w:rsidRPr="004F4BC0">
              <w:rPr>
                <w:rFonts w:eastAsia="Calibri"/>
              </w:rPr>
              <w:t>animal welfare and ethics</w:t>
            </w:r>
            <w:ins w:id="324" w:author="Sue Hamilton" w:date="2018-09-07T13:40:00Z">
              <w:r w:rsidR="0090741F">
                <w:rPr>
                  <w:rFonts w:eastAsia="Calibri"/>
                </w:rPr>
                <w:t xml:space="preserve"> </w:t>
              </w:r>
            </w:ins>
            <w:ins w:id="325" w:author="Sue Hamilton" w:date="2018-09-07T13:41:00Z">
              <w:r w:rsidR="0090741F">
                <w:rPr>
                  <w:rFonts w:eastAsia="Calibri"/>
                </w:rPr>
                <w:t>relevant</w:t>
              </w:r>
            </w:ins>
            <w:ins w:id="326" w:author="Sue Hamilton" w:date="2018-09-07T13:40:00Z">
              <w:r w:rsidR="0090741F">
                <w:rPr>
                  <w:rFonts w:eastAsia="Calibri"/>
                </w:rPr>
                <w:t xml:space="preserve"> to </w:t>
              </w:r>
            </w:ins>
            <w:ins w:id="327" w:author="Sue Hamilton" w:date="2018-09-07T13:41:00Z">
              <w:r w:rsidR="0090741F">
                <w:rPr>
                  <w:rFonts w:eastAsia="Calibri"/>
                </w:rPr>
                <w:t>animal</w:t>
              </w:r>
            </w:ins>
            <w:ins w:id="328" w:author="Sue Hamilton" w:date="2018-09-07T13:40:00Z">
              <w:r w:rsidR="0090741F">
                <w:rPr>
                  <w:rFonts w:eastAsia="Calibri"/>
                </w:rPr>
                <w:t xml:space="preserve"> technology</w:t>
              </w:r>
            </w:ins>
            <w:ins w:id="329" w:author="Sue Hamilton" w:date="2018-09-07T13:41:00Z">
              <w:r w:rsidR="0090741F">
                <w:rPr>
                  <w:rFonts w:eastAsia="Calibri"/>
                </w:rPr>
                <w:t xml:space="preserve"> facilities</w:t>
              </w:r>
            </w:ins>
            <w:ins w:id="330" w:author="Sue Hamilton" w:date="2018-12-06T12:18:00Z">
              <w:r w:rsidR="00327DF1">
                <w:rPr>
                  <w:rFonts w:eastAsia="Calibri"/>
                </w:rPr>
                <w:t>, including the 3Rs and 5 freedoms</w:t>
              </w:r>
            </w:ins>
            <w:commentRangeEnd w:id="306"/>
            <w:r w:rsidR="000B34A7">
              <w:rPr>
                <w:szCs w:val="22"/>
                <w:lang w:eastAsia="en-AU"/>
              </w:rPr>
              <w:commentReference w:id="306"/>
            </w:r>
          </w:p>
          <w:p w14:paraId="43D82B99" w14:textId="0E287F0D" w:rsidR="00EC3B35" w:rsidRPr="000A42E5" w:rsidRDefault="00EC3B35" w:rsidP="004F4BC0">
            <w:pPr>
              <w:pStyle w:val="SIBulletList2"/>
              <w:rPr>
                <w:ins w:id="331" w:author="Sue Hamilton [2]" w:date="2019-02-12T08:52:00Z"/>
              </w:rPr>
            </w:pPr>
            <w:ins w:id="332" w:author="Sue Hamilton [2]" w:date="2019-02-12T09:11:00Z">
              <w:r>
                <w:rPr>
                  <w:rFonts w:eastAsia="Calibri"/>
                </w:rPr>
                <w:t xml:space="preserve">organisational policies for </w:t>
              </w:r>
            </w:ins>
            <w:ins w:id="333" w:author="Sue Hamilton [2]" w:date="2019-02-12T09:10:00Z">
              <w:r>
                <w:rPr>
                  <w:rFonts w:eastAsia="Calibri"/>
                </w:rPr>
                <w:t>privacy and confidentiality of information</w:t>
              </w:r>
            </w:ins>
            <w:ins w:id="334" w:author="Sue Hamilton [2]" w:date="2019-02-12T09:12:00Z">
              <w:r>
                <w:rPr>
                  <w:rFonts w:eastAsia="Calibri"/>
                </w:rPr>
                <w:t>,</w:t>
              </w:r>
            </w:ins>
            <w:ins w:id="335" w:author="Sue Hamilton [2]" w:date="2019-02-12T09:10:00Z">
              <w:r>
                <w:rPr>
                  <w:rFonts w:eastAsia="Calibri"/>
                </w:rPr>
                <w:t xml:space="preserve"> and intellec</w:t>
              </w:r>
            </w:ins>
            <w:ins w:id="336" w:author="Sue Hamilton [2]" w:date="2019-02-12T09:11:00Z">
              <w:r>
                <w:rPr>
                  <w:rFonts w:eastAsia="Calibri"/>
                </w:rPr>
                <w:t>tual property</w:t>
              </w:r>
            </w:ins>
          </w:p>
          <w:p w14:paraId="3612A6A2" w14:textId="631021FD" w:rsidR="000B34A7" w:rsidRPr="000A42E5" w:rsidRDefault="000B34A7" w:rsidP="000B34A7">
            <w:pPr>
              <w:pStyle w:val="SIBulletList1"/>
              <w:rPr>
                <w:ins w:id="337" w:author="Sue Hamilton [2]" w:date="2019-02-12T08:56:00Z"/>
                <w:rStyle w:val="SITemporaryText"/>
                <w:rFonts w:eastAsia="Calibri"/>
              </w:rPr>
            </w:pPr>
            <w:commentRangeStart w:id="338"/>
            <w:ins w:id="339" w:author="Sue Hamilton [2]" w:date="2019-02-12T09:00:00Z">
              <w:r w:rsidRPr="000A42E5">
                <w:rPr>
                  <w:rStyle w:val="SITemporaryText"/>
                  <w:rFonts w:eastAsia="Calibri"/>
                </w:rPr>
                <w:t xml:space="preserve">factors </w:t>
              </w:r>
            </w:ins>
            <w:ins w:id="340" w:author="Sue Hamilton [2]" w:date="2019-02-12T09:01:00Z">
              <w:r w:rsidRPr="000A42E5">
                <w:rPr>
                  <w:rStyle w:val="SITemporaryText"/>
                  <w:rFonts w:eastAsia="Calibri"/>
                </w:rPr>
                <w:t xml:space="preserve">related to animal technology work that can impact on </w:t>
              </w:r>
            </w:ins>
            <w:ins w:id="341" w:author="Sue Hamilton [2]" w:date="2019-02-12T09:07:00Z">
              <w:r w:rsidR="00EC3B35" w:rsidRPr="000A42E5">
                <w:rPr>
                  <w:rStyle w:val="SITemporaryText"/>
                  <w:rFonts w:eastAsia="Calibri"/>
                </w:rPr>
                <w:t xml:space="preserve">an </w:t>
              </w:r>
            </w:ins>
            <w:ins w:id="342" w:author="Sue Hamilton [2]" w:date="2019-02-12T09:02:00Z">
              <w:r w:rsidRPr="000A42E5">
                <w:rPr>
                  <w:rStyle w:val="SITemporaryText"/>
                  <w:rFonts w:eastAsia="Calibri"/>
                </w:rPr>
                <w:t>individual</w:t>
              </w:r>
            </w:ins>
            <w:ins w:id="343" w:author="Sue Hamilton [2]" w:date="2019-02-12T09:07:00Z">
              <w:r w:rsidR="00EC3B35" w:rsidRPr="000A42E5">
                <w:rPr>
                  <w:rStyle w:val="SITemporaryText"/>
                  <w:rFonts w:eastAsia="Calibri"/>
                </w:rPr>
                <w:t>'s mental wellbeing and health</w:t>
              </w:r>
            </w:ins>
            <w:ins w:id="344" w:author="Sue Hamilton [2]" w:date="2019-02-12T09:01:00Z">
              <w:r w:rsidRPr="000A42E5">
                <w:rPr>
                  <w:rStyle w:val="SITemporaryText"/>
                  <w:rFonts w:eastAsia="Calibri"/>
                </w:rPr>
                <w:t xml:space="preserve">, </w:t>
              </w:r>
            </w:ins>
            <w:ins w:id="345" w:author="Sue Hamilton [2]" w:date="2019-02-12T09:02:00Z">
              <w:r w:rsidRPr="000A42E5">
                <w:rPr>
                  <w:rStyle w:val="SITemporaryText"/>
                  <w:rFonts w:eastAsia="Calibri"/>
                </w:rPr>
                <w:t>including:</w:t>
              </w:r>
            </w:ins>
          </w:p>
          <w:p w14:paraId="77CABBCC" w14:textId="048F5D76" w:rsidR="0031507B" w:rsidRPr="000A42E5" w:rsidDel="000B34A7" w:rsidRDefault="0031507B">
            <w:pPr>
              <w:pStyle w:val="SIBulletList1"/>
              <w:rPr>
                <w:ins w:id="346" w:author="Sue Hamilton" w:date="2018-11-08T10:39:00Z"/>
                <w:del w:id="347" w:author="Sue Hamilton [2]" w:date="2019-02-12T08:56:00Z"/>
                <w:rStyle w:val="SITemporaryText"/>
              </w:rPr>
              <w:pPrChange w:id="348" w:author="Sue Hamilton [2]" w:date="2019-02-12T08:56:00Z">
                <w:pPr>
                  <w:pStyle w:val="SIBulletList2"/>
                </w:pPr>
              </w:pPrChange>
            </w:pPr>
          </w:p>
          <w:p w14:paraId="2001C0F3" w14:textId="1D0AAC53" w:rsidR="0030663E" w:rsidRPr="000A42E5" w:rsidRDefault="0030663E" w:rsidP="0030663E">
            <w:pPr>
              <w:pStyle w:val="SIBulletList2"/>
              <w:rPr>
                <w:ins w:id="349" w:author="Sue Hamilton [2]" w:date="2019-02-12T09:05:00Z"/>
                <w:rStyle w:val="SITemporaryText"/>
                <w:rFonts w:eastAsia="Calibri"/>
              </w:rPr>
            </w:pPr>
            <w:ins w:id="350" w:author="Sue Hamilton" w:date="2018-12-06T12:19:00Z">
              <w:del w:id="351" w:author="Sue Hamilton [2]" w:date="2019-02-12T09:02:00Z">
                <w:r w:rsidRPr="000A42E5" w:rsidDel="000B34A7">
                  <w:rPr>
                    <w:rStyle w:val="SITemporaryText"/>
                    <w:rFonts w:eastAsia="Calibri"/>
                  </w:rPr>
                  <w:delText xml:space="preserve">issues relating to </w:delText>
                </w:r>
              </w:del>
              <w:r w:rsidRPr="000A42E5">
                <w:rPr>
                  <w:rStyle w:val="SITemporaryText"/>
                  <w:rFonts w:eastAsia="Calibri"/>
                </w:rPr>
                <w:t>community attitudes and expectations regarding animal research</w:t>
              </w:r>
            </w:ins>
          </w:p>
          <w:p w14:paraId="3D81AFBD" w14:textId="22CE368B" w:rsidR="00EC3B35" w:rsidRPr="000A42E5" w:rsidRDefault="00EC3B35" w:rsidP="0030663E">
            <w:pPr>
              <w:pStyle w:val="SIBulletList2"/>
              <w:rPr>
                <w:ins w:id="352" w:author="Sue Hamilton" w:date="2018-12-06T12:19:00Z"/>
                <w:rStyle w:val="SITemporaryText"/>
                <w:rFonts w:eastAsia="Calibri"/>
              </w:rPr>
            </w:pPr>
            <w:ins w:id="353" w:author="Sue Hamilton [2]" w:date="2019-02-12T09:06:00Z">
              <w:r w:rsidRPr="000A42E5">
                <w:rPr>
                  <w:rStyle w:val="SITemporaryText"/>
                  <w:rFonts w:eastAsia="Calibri"/>
                </w:rPr>
                <w:t xml:space="preserve">media and social media </w:t>
              </w:r>
            </w:ins>
          </w:p>
          <w:p w14:paraId="46FAA0B6" w14:textId="18A2EB8D" w:rsidR="00EC3B35" w:rsidRPr="000A42E5" w:rsidRDefault="00EC3B35" w:rsidP="00EC3B35">
            <w:pPr>
              <w:pStyle w:val="SIBulletList2"/>
              <w:rPr>
                <w:ins w:id="354" w:author="Sue Hamilton [2]" w:date="2019-02-20T10:48:00Z"/>
                <w:rStyle w:val="SITemporaryText"/>
              </w:rPr>
            </w:pPr>
            <w:ins w:id="355" w:author="Sue Hamilton [2]" w:date="2019-02-12T09:04:00Z">
              <w:r w:rsidRPr="000A42E5">
                <w:rPr>
                  <w:rStyle w:val="SITemporaryText"/>
                  <w:rFonts w:eastAsia="Calibri"/>
                </w:rPr>
                <w:t xml:space="preserve">common </w:t>
              </w:r>
            </w:ins>
            <w:ins w:id="356" w:author="Sue Hamilton [2]" w:date="2019-02-12T09:05:00Z">
              <w:r w:rsidRPr="000A42E5">
                <w:rPr>
                  <w:rStyle w:val="SITemporaryText"/>
                  <w:rFonts w:eastAsia="Calibri"/>
                </w:rPr>
                <w:t xml:space="preserve">animal technology work </w:t>
              </w:r>
            </w:ins>
            <w:ins w:id="357" w:author="Sue Hamilton [2]" w:date="2019-02-12T09:08:00Z">
              <w:r w:rsidRPr="000A42E5">
                <w:rPr>
                  <w:rStyle w:val="SITemporaryText"/>
                  <w:rFonts w:eastAsia="Calibri"/>
                </w:rPr>
                <w:t xml:space="preserve">activities </w:t>
              </w:r>
            </w:ins>
            <w:ins w:id="358" w:author="Sue Hamilton [2]" w:date="2019-02-12T09:05:00Z">
              <w:r w:rsidRPr="000A42E5">
                <w:rPr>
                  <w:rStyle w:val="SITemporaryText"/>
                  <w:rFonts w:eastAsia="Calibri"/>
                </w:rPr>
                <w:t>t</w:t>
              </w:r>
            </w:ins>
            <w:ins w:id="359" w:author="Sue Hamilton [2]" w:date="2019-02-12T09:04:00Z">
              <w:r w:rsidRPr="000A42E5">
                <w:rPr>
                  <w:rStyle w:val="SITemporaryText"/>
                  <w:rFonts w:eastAsia="Calibri"/>
                </w:rPr>
                <w:t xml:space="preserve">hat </w:t>
              </w:r>
            </w:ins>
            <w:ins w:id="360" w:author="Sue Hamilton [2]" w:date="2019-02-12T09:05:00Z">
              <w:r w:rsidRPr="000A42E5">
                <w:rPr>
                  <w:rStyle w:val="SITemporaryText"/>
                  <w:rFonts w:eastAsia="Calibri"/>
                </w:rPr>
                <w:t>can</w:t>
              </w:r>
            </w:ins>
            <w:ins w:id="361" w:author="Sue Hamilton [2]" w:date="2019-02-12T09:04:00Z">
              <w:r w:rsidRPr="000A42E5">
                <w:rPr>
                  <w:rStyle w:val="SITemporaryText"/>
                  <w:rFonts w:eastAsia="Calibri"/>
                </w:rPr>
                <w:t xml:space="preserve"> impact personal wellbeing</w:t>
              </w:r>
            </w:ins>
          </w:p>
          <w:p w14:paraId="3D334B74" w14:textId="0481AA14" w:rsidR="0017067D" w:rsidRPr="000A42E5" w:rsidRDefault="0017067D" w:rsidP="00EC3B35">
            <w:pPr>
              <w:pStyle w:val="SIBulletList2"/>
              <w:rPr>
                <w:ins w:id="362" w:author="Sue Hamilton [2]" w:date="2019-02-12T09:04:00Z"/>
                <w:rStyle w:val="SITemporaryText"/>
              </w:rPr>
            </w:pPr>
            <w:ins w:id="363" w:author="Sue Hamilton [2]" w:date="2019-02-20T10:48:00Z">
              <w:r w:rsidRPr="000A42E5">
                <w:rPr>
                  <w:rStyle w:val="SITemporaryText"/>
                  <w:rFonts w:eastAsia="Calibri"/>
                </w:rPr>
                <w:t>dealing with</w:t>
              </w:r>
              <w:r w:rsidR="00CC7F81" w:rsidRPr="000A42E5">
                <w:rPr>
                  <w:rStyle w:val="SITemporaryText"/>
                  <w:rFonts w:eastAsia="Calibri"/>
                </w:rPr>
                <w:t xml:space="preserve"> difficult people or issues within the wo</w:t>
              </w:r>
            </w:ins>
            <w:ins w:id="364" w:author="Sue Hamilton [2]" w:date="2019-02-20T10:49:00Z">
              <w:r w:rsidR="00CC7F81" w:rsidRPr="000A42E5">
                <w:rPr>
                  <w:rStyle w:val="SITemporaryText"/>
                  <w:rFonts w:eastAsia="Calibri"/>
                </w:rPr>
                <w:t>rkplace</w:t>
              </w:r>
            </w:ins>
          </w:p>
          <w:p w14:paraId="11D46300" w14:textId="7FE73215" w:rsidR="008B2E64" w:rsidRPr="008B2E64" w:rsidRDefault="008B2E64" w:rsidP="000A42E5">
            <w:pPr>
              <w:pStyle w:val="SIBulletList1"/>
              <w:rPr>
                <w:ins w:id="365" w:author="Sue Hamilton" w:date="2018-12-06T11:44:00Z"/>
                <w:rFonts w:eastAsia="Calibri"/>
              </w:rPr>
            </w:pPr>
            <w:ins w:id="366" w:author="Sue Hamilton" w:date="2018-12-06T11:44:00Z">
              <w:r w:rsidRPr="008B2E64">
                <w:rPr>
                  <w:rFonts w:eastAsia="Calibri"/>
                </w:rPr>
                <w:t xml:space="preserve">indicators of </w:t>
              </w:r>
              <w:del w:id="367" w:author="Sue Hamilton [2]" w:date="2019-02-12T08:57:00Z">
                <w:r w:rsidRPr="008B2E64" w:rsidDel="000B34A7">
                  <w:rPr>
                    <w:rFonts w:eastAsia="Calibri"/>
                  </w:rPr>
                  <w:delText>stress and</w:delText>
                </w:r>
              </w:del>
            </w:ins>
            <w:ins w:id="368" w:author="Sue Hamilton [2]" w:date="2019-02-12T08:57:00Z">
              <w:r w:rsidR="000B34A7">
                <w:rPr>
                  <w:rFonts w:eastAsia="Calibri"/>
                </w:rPr>
                <w:t>mental</w:t>
              </w:r>
            </w:ins>
            <w:ins w:id="369" w:author="Sue Hamilton" w:date="2018-12-06T11:44:00Z">
              <w:r w:rsidRPr="008B2E64">
                <w:rPr>
                  <w:rFonts w:eastAsia="Calibri"/>
                </w:rPr>
                <w:t xml:space="preserve"> wellbeing </w:t>
              </w:r>
            </w:ins>
            <w:ins w:id="370" w:author="Sue Hamilton [2]" w:date="2019-02-12T08:57:00Z">
              <w:r w:rsidR="000B34A7">
                <w:rPr>
                  <w:rFonts w:eastAsia="Calibri"/>
                </w:rPr>
                <w:t xml:space="preserve">and health </w:t>
              </w:r>
            </w:ins>
            <w:ins w:id="371" w:author="Sue Hamilton" w:date="2018-12-06T11:44:00Z">
              <w:r w:rsidRPr="008B2E64">
                <w:rPr>
                  <w:rFonts w:eastAsia="Calibri"/>
                </w:rPr>
                <w:t>in people</w:t>
              </w:r>
            </w:ins>
            <w:ins w:id="372" w:author="Sue Hamilton [2]" w:date="2019-02-12T08:58:00Z">
              <w:r w:rsidR="000B34A7">
                <w:rPr>
                  <w:rFonts w:eastAsia="Calibri"/>
                </w:rPr>
                <w:t>,</w:t>
              </w:r>
            </w:ins>
            <w:ins w:id="373" w:author="Sue Hamilton" w:date="2018-12-06T11:44:00Z">
              <w:r w:rsidRPr="008B2E64">
                <w:rPr>
                  <w:rFonts w:eastAsia="Calibri"/>
                </w:rPr>
                <w:t xml:space="preserve"> including compassion fatigue</w:t>
              </w:r>
            </w:ins>
            <w:ins w:id="374" w:author="Sue Hamilton [2]" w:date="2019-02-12T08:58:00Z">
              <w:r w:rsidR="000B34A7">
                <w:rPr>
                  <w:rFonts w:eastAsia="Calibri"/>
                </w:rPr>
                <w:t xml:space="preserve">, </w:t>
              </w:r>
            </w:ins>
            <w:ins w:id="375" w:author="Sue Hamilton" w:date="2018-12-06T11:44:00Z">
              <w:del w:id="376" w:author="Sue Hamilton [2]" w:date="2019-02-12T08:57:00Z">
                <w:r w:rsidRPr="008B2E64" w:rsidDel="000B34A7">
                  <w:rPr>
                    <w:rFonts w:eastAsia="Calibri"/>
                  </w:rPr>
                  <w:delText>, grief and distress</w:delText>
                </w:r>
              </w:del>
            </w:ins>
            <w:ins w:id="377" w:author="Sue Hamilton [2]" w:date="2019-02-12T08:57:00Z">
              <w:r w:rsidR="000B34A7">
                <w:rPr>
                  <w:rFonts w:eastAsia="Calibri"/>
                </w:rPr>
                <w:t>related to animal care work</w:t>
              </w:r>
            </w:ins>
          </w:p>
          <w:p w14:paraId="356F9BAE" w14:textId="4F5FDD90" w:rsidR="00F1480E" w:rsidDel="00EC3B35" w:rsidRDefault="00EC3B35" w:rsidP="000A42E5">
            <w:pPr>
              <w:pStyle w:val="SIBulletList1"/>
              <w:rPr>
                <w:ins w:id="378" w:author="Sue Hamilton" w:date="2018-12-06T11:42:00Z"/>
                <w:del w:id="379" w:author="Sue Hamilton [2]" w:date="2019-02-12T09:04:00Z"/>
              </w:rPr>
            </w:pPr>
            <w:ins w:id="380" w:author="Sue Hamilton [2]" w:date="2019-02-12T09:09:00Z">
              <w:r>
                <w:rPr>
                  <w:rFonts w:eastAsia="Calibri"/>
                </w:rPr>
                <w:t xml:space="preserve">basic </w:t>
              </w:r>
            </w:ins>
            <w:ins w:id="381" w:author="Sue Hamilton" w:date="2018-11-08T10:39:00Z">
              <w:del w:id="382" w:author="Sue Hamilton [2]" w:date="2019-02-12T09:04:00Z">
                <w:r w:rsidR="005B321D" w:rsidDel="00EC3B35">
                  <w:rPr>
                    <w:rFonts w:eastAsia="Calibri"/>
                  </w:rPr>
                  <w:delText>common issues and responses that have an impact on personal wellbeing</w:delText>
                </w:r>
              </w:del>
            </w:ins>
            <w:del w:id="383" w:author="Sue Hamilton [2]" w:date="2019-02-12T09:04:00Z">
              <w:r w:rsidR="004F4BC0" w:rsidRPr="004F4BC0" w:rsidDel="00EC3B35">
                <w:delText>.</w:delText>
              </w:r>
            </w:del>
          </w:p>
          <w:p w14:paraId="6D44C4DF" w14:textId="4EC250BD" w:rsidR="008B2E64" w:rsidRPr="000754EC" w:rsidRDefault="000B34A7" w:rsidP="000A42E5">
            <w:pPr>
              <w:pStyle w:val="SIBulletList1"/>
            </w:pPr>
            <w:proofErr w:type="gramStart"/>
            <w:ins w:id="384" w:author="Sue Hamilton [2]" w:date="2019-02-12T08:58:00Z">
              <w:r>
                <w:t>coping</w:t>
              </w:r>
              <w:proofErr w:type="gramEnd"/>
              <w:r>
                <w:t xml:space="preserve"> </w:t>
              </w:r>
            </w:ins>
            <w:ins w:id="385" w:author="Sue Hamilton" w:date="2018-12-06T11:43:00Z">
              <w:r w:rsidR="008B2E64">
                <w:t xml:space="preserve">strategies </w:t>
              </w:r>
              <w:del w:id="386" w:author="Sue Hamilton [2]" w:date="2019-02-12T08:58:00Z">
                <w:r w:rsidR="008B2E64" w:rsidDel="000B34A7">
                  <w:delText>for building resilience and c</w:delText>
                </w:r>
              </w:del>
            </w:ins>
            <w:ins w:id="387" w:author="Sue Hamilton" w:date="2018-12-06T11:42:00Z">
              <w:del w:id="388" w:author="Sue Hamilton [2]" w:date="2019-02-12T08:58:00Z">
                <w:r w:rsidR="008B2E64" w:rsidDel="000B34A7">
                  <w:delText xml:space="preserve">oping </w:delText>
                </w:r>
              </w:del>
            </w:ins>
            <w:ins w:id="389" w:author="Sue Hamilton" w:date="2018-12-06T11:43:00Z">
              <w:del w:id="390" w:author="Sue Hamilton [2]" w:date="2019-02-12T08:58:00Z">
                <w:r w:rsidR="008B2E64" w:rsidDel="000B34A7">
                  <w:delText>with</w:delText>
                </w:r>
              </w:del>
            </w:ins>
            <w:ins w:id="391" w:author="Sue Hamilton" w:date="2018-12-06T11:42:00Z">
              <w:del w:id="392" w:author="Sue Hamilton [2]" w:date="2019-02-12T08:58:00Z">
                <w:r w:rsidR="008B2E64" w:rsidDel="000B34A7">
                  <w:delText xml:space="preserve"> </w:delText>
                </w:r>
              </w:del>
            </w:ins>
            <w:ins w:id="393" w:author="Sue Hamilton" w:date="2018-12-06T11:43:00Z">
              <w:del w:id="394" w:author="Sue Hamilton [2]" w:date="2019-02-12T08:58:00Z">
                <w:r w:rsidR="008B2E64" w:rsidDel="000B34A7">
                  <w:delText xml:space="preserve">stress and/or </w:delText>
                </w:r>
              </w:del>
            </w:ins>
            <w:ins w:id="395" w:author="Sue Hamilton" w:date="2018-12-06T11:42:00Z">
              <w:del w:id="396" w:author="Sue Hamilton [2]" w:date="2019-02-12T08:58:00Z">
                <w:r w:rsidR="008B2E64" w:rsidRPr="008B2E64" w:rsidDel="000B34A7">
                  <w:rPr>
                    <w:lang w:eastAsia="en-AU"/>
                  </w:rPr>
                  <w:delText>compassion fatigue</w:delText>
                </w:r>
              </w:del>
            </w:ins>
            <w:ins w:id="397" w:author="Sue Hamilton [2]" w:date="2019-02-12T08:58:00Z">
              <w:r>
                <w:t>and tools</w:t>
              </w:r>
            </w:ins>
            <w:ins w:id="398" w:author="Sue Hamilton [2]" w:date="2019-02-12T08:59:00Z">
              <w:r>
                <w:t xml:space="preserve"> for work in animal </w:t>
              </w:r>
            </w:ins>
            <w:ins w:id="399" w:author="Sue Hamilton [2]" w:date="2019-02-12T09:09:00Z">
              <w:r w:rsidR="00EC3B35">
                <w:t>technology.</w:t>
              </w:r>
              <w:commentRangeEnd w:id="338"/>
              <w:r w:rsidR="00EC3B35">
                <w:rPr>
                  <w:szCs w:val="22"/>
                  <w:lang w:eastAsia="en-AU"/>
                </w:rPr>
                <w:commentReference w:id="338"/>
              </w:r>
            </w:ins>
            <w:ins w:id="400" w:author="Sue Hamilton" w:date="2018-12-06T11:42:00Z">
              <w:del w:id="401" w:author="Sue Hamilton [2]" w:date="2019-02-12T09:09:00Z">
                <w:r w:rsidR="008B2E64" w:rsidRPr="008B2E64" w:rsidDel="00EC3B35">
                  <w:rPr>
                    <w:lang w:eastAsia="en-AU"/>
                  </w:rPr>
                  <w:delText xml:space="preserve"> </w:delText>
                </w:r>
              </w:del>
            </w:ins>
          </w:p>
        </w:tc>
      </w:tr>
    </w:tbl>
    <w:p w14:paraId="25950B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749F75A" w14:textId="77777777" w:rsidTr="00CA2922">
        <w:trPr>
          <w:tblHeader/>
        </w:trPr>
        <w:tc>
          <w:tcPr>
            <w:tcW w:w="5000" w:type="pct"/>
            <w:shd w:val="clear" w:color="auto" w:fill="auto"/>
          </w:tcPr>
          <w:p w14:paraId="61EC0A09" w14:textId="77777777" w:rsidR="00F1480E" w:rsidRPr="000754EC" w:rsidRDefault="00D71E43" w:rsidP="000754EC">
            <w:pPr>
              <w:pStyle w:val="SIHeading2"/>
            </w:pPr>
            <w:r w:rsidRPr="002C55E9">
              <w:t>A</w:t>
            </w:r>
            <w:r w:rsidRPr="000754EC">
              <w:t>ssessment Conditions</w:t>
            </w:r>
          </w:p>
        </w:tc>
      </w:tr>
      <w:tr w:rsidR="00F1480E" w:rsidRPr="00A55106" w14:paraId="4EC69E91" w14:textId="77777777" w:rsidTr="00CA2922">
        <w:tc>
          <w:tcPr>
            <w:tcW w:w="5000" w:type="pct"/>
            <w:shd w:val="clear" w:color="auto" w:fill="auto"/>
          </w:tcPr>
          <w:p w14:paraId="2BA309BE" w14:textId="77777777" w:rsidR="004F4BC0" w:rsidRPr="004F4BC0" w:rsidRDefault="004F4BC0" w:rsidP="004F4BC0">
            <w:pPr>
              <w:pStyle w:val="SIText"/>
            </w:pPr>
            <w:r w:rsidRPr="004F4BC0">
              <w:t xml:space="preserve">Assessment of skills must take place under the following conditions: </w:t>
            </w:r>
          </w:p>
          <w:p w14:paraId="28B993E5" w14:textId="77777777" w:rsidR="004F4BC0" w:rsidRPr="004F4BC0" w:rsidRDefault="004F4BC0" w:rsidP="004F4BC0">
            <w:pPr>
              <w:pStyle w:val="SIBulletList1"/>
            </w:pPr>
            <w:r w:rsidRPr="004F4BC0">
              <w:t>physical conditions:</w:t>
            </w:r>
          </w:p>
          <w:p w14:paraId="726B71CF" w14:textId="77777777" w:rsidR="004F4BC0" w:rsidRPr="004F4BC0" w:rsidRDefault="004F4BC0" w:rsidP="004F4BC0">
            <w:pPr>
              <w:pStyle w:val="SIBulletList2"/>
              <w:rPr>
                <w:rFonts w:eastAsia="Calibri"/>
              </w:rPr>
            </w:pPr>
            <w:proofErr w:type="gramStart"/>
            <w:r w:rsidRPr="004F4BC0">
              <w:t>skills</w:t>
            </w:r>
            <w:proofErr w:type="gramEnd"/>
            <w:r w:rsidRPr="004F4BC0">
              <w:t xml:space="preserve"> must be demonstrated in a workplace setting or an environment that accurately represents workplace conditions.</w:t>
            </w:r>
          </w:p>
          <w:p w14:paraId="1EFA0631" w14:textId="77777777" w:rsidR="004F4BC0" w:rsidRPr="004F4BC0" w:rsidRDefault="004F4BC0" w:rsidP="004F4BC0">
            <w:pPr>
              <w:pStyle w:val="SIText"/>
            </w:pPr>
          </w:p>
          <w:p w14:paraId="78CC402B" w14:textId="77777777" w:rsidR="00F1480E" w:rsidRPr="000754EC" w:rsidRDefault="004F4BC0" w:rsidP="004F4BC0">
            <w:pPr>
              <w:pStyle w:val="SIText"/>
              <w:rPr>
                <w:rFonts w:eastAsia="Calibri"/>
              </w:rPr>
            </w:pPr>
            <w:r w:rsidRPr="004F4BC0">
              <w:t>Assessors of this unit must satisfy the requirements for assessors in applicable vocational education and training legislation, frameworks and/or standards.</w:t>
            </w:r>
          </w:p>
        </w:tc>
      </w:tr>
    </w:tbl>
    <w:p w14:paraId="34BDFE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4EAED00" w14:textId="77777777" w:rsidTr="004679E3">
        <w:tc>
          <w:tcPr>
            <w:tcW w:w="990" w:type="pct"/>
            <w:shd w:val="clear" w:color="auto" w:fill="auto"/>
          </w:tcPr>
          <w:p w14:paraId="77E16461" w14:textId="77777777" w:rsidR="00F1480E" w:rsidRPr="000754EC" w:rsidRDefault="00D71E43" w:rsidP="000754EC">
            <w:pPr>
              <w:pStyle w:val="SIHeading2"/>
            </w:pPr>
            <w:r w:rsidRPr="002C55E9">
              <w:t>L</w:t>
            </w:r>
            <w:r w:rsidRPr="000754EC">
              <w:t>inks</w:t>
            </w:r>
          </w:p>
        </w:tc>
        <w:tc>
          <w:tcPr>
            <w:tcW w:w="4010" w:type="pct"/>
            <w:shd w:val="clear" w:color="auto" w:fill="auto"/>
          </w:tcPr>
          <w:p w14:paraId="1CD4DC6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D17CB9C" w14:textId="77777777" w:rsidR="00F1480E" w:rsidRPr="000754EC" w:rsidRDefault="0045275A" w:rsidP="000754EC">
            <w:pPr>
              <w:pStyle w:val="SIText"/>
            </w:pPr>
            <w:hyperlink r:id="rId14" w:history="1">
              <w:r w:rsidR="001C4390" w:rsidRPr="001C4390">
                <w:t>https://vetnet.education.gov.au/Pages/TrainingDocs.aspx?q=b75f4b23-54c9-4cc9-a5db-d3502d154103</w:t>
              </w:r>
            </w:hyperlink>
          </w:p>
        </w:tc>
      </w:tr>
    </w:tbl>
    <w:p w14:paraId="4392DDDC"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1" w:author="Sue Hamilton" w:date="2019-02-22T08:35:00Z" w:initials="SH">
    <w:p w14:paraId="3A713D9E" w14:textId="608B2608" w:rsidR="000A42E5" w:rsidRDefault="000A42E5">
      <w:r>
        <w:annotationRef/>
      </w:r>
      <w:r>
        <w:t>New elements 4 and 5</w:t>
      </w:r>
    </w:p>
  </w:comment>
  <w:comment w:id="27" w:author="Sue Hamilton [2]" w:date="2019-02-20T17:50:00Z" w:initials="SH">
    <w:p w14:paraId="160141AA" w14:textId="19184781" w:rsidR="00AB028A" w:rsidRDefault="00AB028A">
      <w:r>
        <w:annotationRef/>
      </w:r>
      <w:r>
        <w:t>Should we include humane killing as well as euthanasia?</w:t>
      </w:r>
    </w:p>
  </w:comment>
  <w:comment w:id="82" w:author="Sue Hamilton [2]" w:date="2019-02-12T08:36:00Z" w:initials="SH">
    <w:p w14:paraId="242FF712" w14:textId="77F9D4E4" w:rsidR="001A389F" w:rsidRDefault="001A389F">
      <w:r>
        <w:annotationRef/>
      </w:r>
      <w:r>
        <w:t>Feedback suggested making the element broader than compassion fatigue</w:t>
      </w:r>
      <w:r w:rsidR="005B68B5">
        <w:t xml:space="preserve"> - note revised text.</w:t>
      </w:r>
    </w:p>
  </w:comment>
  <w:comment w:id="110" w:author="Sue Hamilton [2]" w:date="2019-02-20T10:26:00Z" w:initials="SH">
    <w:p w14:paraId="7FB3F03B" w14:textId="39F129E6" w:rsidR="005B68B5" w:rsidRDefault="005B68B5">
      <w:r>
        <w:annotationRef/>
      </w:r>
      <w:r>
        <w:t xml:space="preserve">Suggestion to add an element or PC on working in teams, dealing with difficult people and conflict resolution </w:t>
      </w:r>
      <w:proofErr w:type="spellStart"/>
      <w:r>
        <w:t>eg</w:t>
      </w:r>
      <w:proofErr w:type="spellEnd"/>
    </w:p>
    <w:p w14:paraId="244E7AD6" w14:textId="529A8BC0" w:rsidR="005B68B5" w:rsidRDefault="005B68B5">
      <w:r>
        <w:t>Contribute to activities</w:t>
      </w:r>
      <w:r w:rsidR="00213B05">
        <w:t xml:space="preserve"> that promote effective team work within the animal technology facility</w:t>
      </w:r>
    </w:p>
  </w:comment>
  <w:comment w:id="120" w:author="Sue Hamilton [2]" w:date="2019-02-20T10:21:00Z" w:initials="SH">
    <w:p w14:paraId="26B4DC00" w14:textId="77777777" w:rsidR="005B68B5" w:rsidRDefault="005B68B5">
      <w:r>
        <w:annotationRef/>
      </w:r>
      <w:r>
        <w:t>Should we use the term 'mental health' issues rather than wellbeing</w:t>
      </w:r>
      <w:r w:rsidR="0010644C">
        <w:t>.</w:t>
      </w:r>
    </w:p>
    <w:p w14:paraId="42C214C0" w14:textId="3FDAC743" w:rsidR="0010644C" w:rsidRDefault="0010644C"/>
  </w:comment>
  <w:comment w:id="162" w:author="Sue Hamilton [2]" w:date="2019-02-20T10:45:00Z" w:initials="SH">
    <w:p w14:paraId="5AB5D3B5" w14:textId="600EDE32" w:rsidR="0017067D" w:rsidRDefault="0017067D">
      <w:r>
        <w:annotationRef/>
      </w:r>
      <w:r>
        <w:t>Added to address feedback related to</w:t>
      </w:r>
      <w:r w:rsidR="0010644C">
        <w:t xml:space="preserve"> working in teams /</w:t>
      </w:r>
      <w:r>
        <w:t xml:space="preserve"> dealing with difficult people </w:t>
      </w:r>
    </w:p>
  </w:comment>
  <w:comment w:id="206" w:author="Sue Hamilton" w:date="2018-12-06T12:43:00Z" w:initials="SH">
    <w:p w14:paraId="706A1471" w14:textId="64DA693D" w:rsidR="007D48FF" w:rsidRDefault="007D48FF">
      <w:r>
        <w:annotationRef/>
      </w:r>
      <w:r>
        <w:t>Added to PE to address euthanasia/element 4</w:t>
      </w:r>
    </w:p>
  </w:comment>
  <w:comment w:id="236" w:author="Sue Hamilton" w:date="2018-09-07T13:41:00Z" w:initials="SH">
    <w:p w14:paraId="59646A82" w14:textId="598BBB12" w:rsidR="0090741F" w:rsidRDefault="0090741F">
      <w:r>
        <w:annotationRef/>
      </w:r>
      <w:r>
        <w:t>Moved some performance evidence to knowledge evidence for clarity of assessment</w:t>
      </w:r>
    </w:p>
  </w:comment>
  <w:comment w:id="306" w:author="Sue Hamilton [2]" w:date="2019-02-12T08:55:00Z" w:initials="SH">
    <w:p w14:paraId="4693D23C" w14:textId="55903659" w:rsidR="000B34A7" w:rsidRDefault="000B34A7">
      <w:r>
        <w:annotationRef/>
      </w:r>
      <w:r>
        <w:t xml:space="preserve">Can this section be simplified </w:t>
      </w:r>
      <w:proofErr w:type="spellStart"/>
      <w:r>
        <w:t>ie</w:t>
      </w:r>
      <w:proofErr w:type="spellEnd"/>
      <w:r>
        <w:t xml:space="preserve"> codes and legislative frameworks? Everything listed must be assessed</w:t>
      </w:r>
    </w:p>
  </w:comment>
  <w:comment w:id="338" w:author="Sue Hamilton [2]" w:date="2019-02-12T09:09:00Z" w:initials="SH">
    <w:p w14:paraId="0FA051B5" w14:textId="75AD5D32" w:rsidR="00EC3B35" w:rsidRDefault="00EC3B35">
      <w:r>
        <w:annotationRef/>
      </w:r>
      <w:r>
        <w:t xml:space="preserve">Please check changes to broaden compassion </w:t>
      </w:r>
      <w:proofErr w:type="gramStart"/>
      <w:r>
        <w:t xml:space="preserve">fatigue </w:t>
      </w:r>
      <w:r w:rsidR="00CC7F81">
        <w:t xml:space="preserve"> -</w:t>
      </w:r>
      <w:proofErr w:type="gramEnd"/>
      <w:r w:rsidR="00CC7F81">
        <w:t xml:space="preserve"> to mental health/wellbeing issues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713D9E" w15:done="0"/>
  <w15:commentEx w15:paraId="160141AA" w15:done="0"/>
  <w15:commentEx w15:paraId="242FF712" w15:done="0"/>
  <w15:commentEx w15:paraId="244E7AD6" w15:done="0"/>
  <w15:commentEx w15:paraId="42C214C0" w15:done="0"/>
  <w15:commentEx w15:paraId="5AB5D3B5" w15:done="0"/>
  <w15:commentEx w15:paraId="706A1471" w15:done="0"/>
  <w15:commentEx w15:paraId="59646A82" w15:done="0"/>
  <w15:commentEx w15:paraId="4693D23C" w15:done="0"/>
  <w15:commentEx w15:paraId="0FA051B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0141AA" w16cid:durableId="201811D3"/>
  <w16cid:commentId w16cid:paraId="242FF712" w16cid:durableId="200D03FE"/>
  <w16cid:commentId w16cid:paraId="244E7AD6" w16cid:durableId="2017A9D0"/>
  <w16cid:commentId w16cid:paraId="42C214C0" w16cid:durableId="2017A8A5"/>
  <w16cid:commentId w16cid:paraId="5AB5D3B5" w16cid:durableId="2017AE4B"/>
  <w16cid:commentId w16cid:paraId="706A1471" w16cid:durableId="200D034B"/>
  <w16cid:commentId w16cid:paraId="59646A82" w16cid:durableId="200D034C"/>
  <w16cid:commentId w16cid:paraId="4693D23C" w16cid:durableId="200D0892"/>
  <w16cid:commentId w16cid:paraId="0FA051B5" w16cid:durableId="200D0BD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0774E" w14:textId="77777777" w:rsidR="00CC0DD6" w:rsidRDefault="00CC0DD6" w:rsidP="00BF3F0A">
      <w:r>
        <w:separator/>
      </w:r>
    </w:p>
    <w:p w14:paraId="05CDE3C0" w14:textId="77777777" w:rsidR="00CC0DD6" w:rsidRDefault="00CC0DD6"/>
  </w:endnote>
  <w:endnote w:type="continuationSeparator" w:id="0">
    <w:p w14:paraId="0CC53978" w14:textId="77777777" w:rsidR="00CC0DD6" w:rsidRDefault="00CC0DD6" w:rsidP="00BF3F0A">
      <w:r>
        <w:continuationSeparator/>
      </w:r>
    </w:p>
    <w:p w14:paraId="053A7A1A" w14:textId="77777777" w:rsidR="00CC0DD6" w:rsidRDefault="00CC0D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2E4D128" w14:textId="3F76F11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5275A">
          <w:rPr>
            <w:noProof/>
          </w:rPr>
          <w:t>1</w:t>
        </w:r>
        <w:r w:rsidRPr="000754EC">
          <w:fldChar w:fldCharType="end"/>
        </w:r>
      </w:p>
      <w:p w14:paraId="1F38AAB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BF94D3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31BEF" w14:textId="77777777" w:rsidR="00CC0DD6" w:rsidRDefault="00CC0DD6" w:rsidP="00BF3F0A">
      <w:r>
        <w:separator/>
      </w:r>
    </w:p>
    <w:p w14:paraId="1C238F8B" w14:textId="77777777" w:rsidR="00CC0DD6" w:rsidRDefault="00CC0DD6"/>
  </w:footnote>
  <w:footnote w:type="continuationSeparator" w:id="0">
    <w:p w14:paraId="7EAB3D4B" w14:textId="77777777" w:rsidR="00CC0DD6" w:rsidRDefault="00CC0DD6" w:rsidP="00BF3F0A">
      <w:r>
        <w:continuationSeparator/>
      </w:r>
    </w:p>
    <w:p w14:paraId="0A5B5106" w14:textId="77777777" w:rsidR="00CC0DD6" w:rsidRDefault="00CC0DD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861C8" w14:textId="77777777" w:rsidR="009C2650" w:rsidRPr="000754EC" w:rsidRDefault="00CF795F" w:rsidP="00146EEC">
    <w:pPr>
      <w:pStyle w:val="SIText"/>
    </w:pPr>
    <w:r>
      <w:t>A</w:t>
    </w:r>
    <w:r w:rsidR="0051042A">
      <w:t>CMATE</w:t>
    </w:r>
    <w:r w:rsidR="004F4BC0">
      <w:t xml:space="preserve">301 </w:t>
    </w:r>
    <w:r w:rsidR="004F4BC0" w:rsidRPr="004F4BC0">
      <w:t>Work within an animal technology facility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rson w15:author="Sue Hamilton [2]">
    <w15:presenceInfo w15:providerId="AD" w15:userId="S::shamilton@skillsimpact.com.au::41520ee3-d254-493d-80fb-79ece6431e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0DAC"/>
    <w:rsid w:val="000014B9"/>
    <w:rsid w:val="00005A15"/>
    <w:rsid w:val="0001108F"/>
    <w:rsid w:val="000115E2"/>
    <w:rsid w:val="000126D0"/>
    <w:rsid w:val="0001296A"/>
    <w:rsid w:val="00015B0D"/>
    <w:rsid w:val="00016803"/>
    <w:rsid w:val="00023992"/>
    <w:rsid w:val="000275AE"/>
    <w:rsid w:val="00041E59"/>
    <w:rsid w:val="00064BFE"/>
    <w:rsid w:val="00070B3E"/>
    <w:rsid w:val="00071F95"/>
    <w:rsid w:val="000737BB"/>
    <w:rsid w:val="00074E47"/>
    <w:rsid w:val="000754EC"/>
    <w:rsid w:val="0009093B"/>
    <w:rsid w:val="000A42E5"/>
    <w:rsid w:val="000A5441"/>
    <w:rsid w:val="000B34A7"/>
    <w:rsid w:val="000C149A"/>
    <w:rsid w:val="000C224E"/>
    <w:rsid w:val="000E25E6"/>
    <w:rsid w:val="000E2C86"/>
    <w:rsid w:val="000F29F2"/>
    <w:rsid w:val="00101659"/>
    <w:rsid w:val="00105AEA"/>
    <w:rsid w:val="0010644C"/>
    <w:rsid w:val="001078BF"/>
    <w:rsid w:val="00133957"/>
    <w:rsid w:val="001372F6"/>
    <w:rsid w:val="00144385"/>
    <w:rsid w:val="00146EEC"/>
    <w:rsid w:val="00151D55"/>
    <w:rsid w:val="00151D93"/>
    <w:rsid w:val="00156EF3"/>
    <w:rsid w:val="00160C82"/>
    <w:rsid w:val="0017067D"/>
    <w:rsid w:val="00176E4F"/>
    <w:rsid w:val="0018546B"/>
    <w:rsid w:val="00197001"/>
    <w:rsid w:val="001A389F"/>
    <w:rsid w:val="001A6A3E"/>
    <w:rsid w:val="001A7B6D"/>
    <w:rsid w:val="001B34D5"/>
    <w:rsid w:val="001B513A"/>
    <w:rsid w:val="001C0A75"/>
    <w:rsid w:val="001C1306"/>
    <w:rsid w:val="001C4390"/>
    <w:rsid w:val="001D30EB"/>
    <w:rsid w:val="001D5C1B"/>
    <w:rsid w:val="001D7F5B"/>
    <w:rsid w:val="001E0849"/>
    <w:rsid w:val="001E16BC"/>
    <w:rsid w:val="001E16DF"/>
    <w:rsid w:val="001F2BA5"/>
    <w:rsid w:val="001F308D"/>
    <w:rsid w:val="00201A7C"/>
    <w:rsid w:val="00207141"/>
    <w:rsid w:val="0021210E"/>
    <w:rsid w:val="00213B05"/>
    <w:rsid w:val="0021414D"/>
    <w:rsid w:val="00223124"/>
    <w:rsid w:val="002259C8"/>
    <w:rsid w:val="00233143"/>
    <w:rsid w:val="00234444"/>
    <w:rsid w:val="00242293"/>
    <w:rsid w:val="00244EA7"/>
    <w:rsid w:val="00262FC3"/>
    <w:rsid w:val="0026394F"/>
    <w:rsid w:val="00267AF6"/>
    <w:rsid w:val="00276DB8"/>
    <w:rsid w:val="00282664"/>
    <w:rsid w:val="00285FB8"/>
    <w:rsid w:val="002970C3"/>
    <w:rsid w:val="002A48F0"/>
    <w:rsid w:val="002A4CD3"/>
    <w:rsid w:val="002A6CC4"/>
    <w:rsid w:val="002C55E9"/>
    <w:rsid w:val="002D0C8B"/>
    <w:rsid w:val="002D330A"/>
    <w:rsid w:val="002E170C"/>
    <w:rsid w:val="002E193E"/>
    <w:rsid w:val="002F4BEC"/>
    <w:rsid w:val="0030586E"/>
    <w:rsid w:val="00305EFF"/>
    <w:rsid w:val="0030663E"/>
    <w:rsid w:val="00310A6A"/>
    <w:rsid w:val="003144E6"/>
    <w:rsid w:val="0031507B"/>
    <w:rsid w:val="00321E06"/>
    <w:rsid w:val="00327DF1"/>
    <w:rsid w:val="00331338"/>
    <w:rsid w:val="00337E82"/>
    <w:rsid w:val="00344709"/>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38C0"/>
    <w:rsid w:val="003E72B6"/>
    <w:rsid w:val="003E7BBE"/>
    <w:rsid w:val="004127E3"/>
    <w:rsid w:val="0043212E"/>
    <w:rsid w:val="00434366"/>
    <w:rsid w:val="00434ECE"/>
    <w:rsid w:val="004439D6"/>
    <w:rsid w:val="00444423"/>
    <w:rsid w:val="0045275A"/>
    <w:rsid w:val="00452F3E"/>
    <w:rsid w:val="004640AE"/>
    <w:rsid w:val="004679E3"/>
    <w:rsid w:val="00475172"/>
    <w:rsid w:val="004758B0"/>
    <w:rsid w:val="0047759D"/>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4BC0"/>
    <w:rsid w:val="004F5DC7"/>
    <w:rsid w:val="004F73B6"/>
    <w:rsid w:val="004F78DA"/>
    <w:rsid w:val="005014BE"/>
    <w:rsid w:val="005071AE"/>
    <w:rsid w:val="0051042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2096"/>
    <w:rsid w:val="005B321D"/>
    <w:rsid w:val="005B5146"/>
    <w:rsid w:val="005B68B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4A75"/>
    <w:rsid w:val="006735EE"/>
    <w:rsid w:val="00677FC4"/>
    <w:rsid w:val="00686A49"/>
    <w:rsid w:val="00687B62"/>
    <w:rsid w:val="00690C44"/>
    <w:rsid w:val="006969D9"/>
    <w:rsid w:val="006A2B68"/>
    <w:rsid w:val="006C2F32"/>
    <w:rsid w:val="006D38C3"/>
    <w:rsid w:val="006D3BCC"/>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48FF"/>
    <w:rsid w:val="007D5A78"/>
    <w:rsid w:val="007E07F5"/>
    <w:rsid w:val="007E3BD1"/>
    <w:rsid w:val="007F1563"/>
    <w:rsid w:val="007F1EB2"/>
    <w:rsid w:val="007F44DB"/>
    <w:rsid w:val="007F5A8B"/>
    <w:rsid w:val="00817D51"/>
    <w:rsid w:val="00823530"/>
    <w:rsid w:val="00823FF4"/>
    <w:rsid w:val="00830267"/>
    <w:rsid w:val="0083040E"/>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2E64"/>
    <w:rsid w:val="008B4AD2"/>
    <w:rsid w:val="008B7138"/>
    <w:rsid w:val="008E260C"/>
    <w:rsid w:val="008E39BE"/>
    <w:rsid w:val="008E62EC"/>
    <w:rsid w:val="008F32F6"/>
    <w:rsid w:val="0090741F"/>
    <w:rsid w:val="00916CD7"/>
    <w:rsid w:val="00920927"/>
    <w:rsid w:val="00921B38"/>
    <w:rsid w:val="00923720"/>
    <w:rsid w:val="009278C9"/>
    <w:rsid w:val="00932CD7"/>
    <w:rsid w:val="00944C09"/>
    <w:rsid w:val="00951D97"/>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5F47"/>
    <w:rsid w:val="00A0695B"/>
    <w:rsid w:val="00A13052"/>
    <w:rsid w:val="00A211E6"/>
    <w:rsid w:val="00A216A8"/>
    <w:rsid w:val="00A223A6"/>
    <w:rsid w:val="00A3639E"/>
    <w:rsid w:val="00A5092E"/>
    <w:rsid w:val="00A554D6"/>
    <w:rsid w:val="00A56E14"/>
    <w:rsid w:val="00A64042"/>
    <w:rsid w:val="00A6476B"/>
    <w:rsid w:val="00A76C6C"/>
    <w:rsid w:val="00A87356"/>
    <w:rsid w:val="00A92DD1"/>
    <w:rsid w:val="00AA5338"/>
    <w:rsid w:val="00AB028A"/>
    <w:rsid w:val="00AB1B8E"/>
    <w:rsid w:val="00AC0696"/>
    <w:rsid w:val="00AC4C98"/>
    <w:rsid w:val="00AC5F6B"/>
    <w:rsid w:val="00AD3896"/>
    <w:rsid w:val="00AD5B47"/>
    <w:rsid w:val="00AE1ED9"/>
    <w:rsid w:val="00AE32CB"/>
    <w:rsid w:val="00AF3957"/>
    <w:rsid w:val="00B0712C"/>
    <w:rsid w:val="00B12013"/>
    <w:rsid w:val="00B22C67"/>
    <w:rsid w:val="00B3423B"/>
    <w:rsid w:val="00B3508F"/>
    <w:rsid w:val="00B443EE"/>
    <w:rsid w:val="00B560C8"/>
    <w:rsid w:val="00B61150"/>
    <w:rsid w:val="00B65BC7"/>
    <w:rsid w:val="00B66E5C"/>
    <w:rsid w:val="00B746B9"/>
    <w:rsid w:val="00B747F1"/>
    <w:rsid w:val="00B848D4"/>
    <w:rsid w:val="00B865B7"/>
    <w:rsid w:val="00BA1CB1"/>
    <w:rsid w:val="00BA4178"/>
    <w:rsid w:val="00BA482D"/>
    <w:rsid w:val="00BB082A"/>
    <w:rsid w:val="00BB175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0DD6"/>
    <w:rsid w:val="00CC451E"/>
    <w:rsid w:val="00CC611F"/>
    <w:rsid w:val="00CC7F81"/>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346E6"/>
    <w:rsid w:val="00D54C76"/>
    <w:rsid w:val="00D71E43"/>
    <w:rsid w:val="00D727F3"/>
    <w:rsid w:val="00D73695"/>
    <w:rsid w:val="00D810DE"/>
    <w:rsid w:val="00D87D32"/>
    <w:rsid w:val="00D91188"/>
    <w:rsid w:val="00D92C83"/>
    <w:rsid w:val="00D9324B"/>
    <w:rsid w:val="00DA0A81"/>
    <w:rsid w:val="00DA3C10"/>
    <w:rsid w:val="00DA4FCB"/>
    <w:rsid w:val="00DA53B5"/>
    <w:rsid w:val="00DC1D69"/>
    <w:rsid w:val="00DC5A3A"/>
    <w:rsid w:val="00DD0726"/>
    <w:rsid w:val="00DD6740"/>
    <w:rsid w:val="00E238E6"/>
    <w:rsid w:val="00E35064"/>
    <w:rsid w:val="00E3681D"/>
    <w:rsid w:val="00E40225"/>
    <w:rsid w:val="00E501F0"/>
    <w:rsid w:val="00E6166D"/>
    <w:rsid w:val="00E665FB"/>
    <w:rsid w:val="00E918B8"/>
    <w:rsid w:val="00E91BFF"/>
    <w:rsid w:val="00E92933"/>
    <w:rsid w:val="00E94FAD"/>
    <w:rsid w:val="00E97725"/>
    <w:rsid w:val="00EB0AA4"/>
    <w:rsid w:val="00EB27E5"/>
    <w:rsid w:val="00EB5C88"/>
    <w:rsid w:val="00EC0469"/>
    <w:rsid w:val="00EC3B35"/>
    <w:rsid w:val="00ED0D70"/>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C680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3CAFDC1"/>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b75f4b23-54c9-4cc9-a5db-d3502d15410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BDA9A3CE451F4F847593E255ED4469" ma:contentTypeVersion="" ma:contentTypeDescription="Create a new document." ma:contentTypeScope="" ma:versionID="0a2c8fd42f13fb543ef380b6aed3185e">
  <xsd:schema xmlns:xsd="http://www.w3.org/2001/XMLSchema" xmlns:xs="http://www.w3.org/2001/XMLSchema" xmlns:p="http://schemas.microsoft.com/office/2006/metadata/properties" xmlns:ns1="http://schemas.microsoft.com/sharepoint/v3" xmlns:ns2="d50bbff7-d6dd-47d2-864a-cfdc2c3db0f4" xmlns:ns3="b1053cd1-1fd5-4b99-ac3f-8d3c4e3c6621" targetNamespace="http://schemas.microsoft.com/office/2006/metadata/properties" ma:root="true" ma:fieldsID="50ecfc6c1a1a2ff6f25cc0167028fc2e" ns1:_="" ns2:_="" ns3:_="">
    <xsd:import namespace="http://schemas.microsoft.com/sharepoint/v3"/>
    <xsd:import namespace="d50bbff7-d6dd-47d2-864a-cfdc2c3db0f4"/>
    <xsd:import namespace="b1053cd1-1fd5-4b99-ac3f-8d3c4e3c662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b1053cd1-1fd5-4b99-ac3f-8d3c4e3c662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1053cd1-1fd5-4b99-ac3f-8d3c4e3c6621"/>
    <ds:schemaRef ds:uri="http://schemas.microsoft.com/sharepoint/v3"/>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51B51DEF-9751-4258-96F2-944F8D257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b1053cd1-1fd5-4b99-ac3f-8d3c4e3c66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788100A-769F-471B-A73E-30F74CB1E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630</TotalTime>
  <Pages>4</Pages>
  <Words>1607</Words>
  <Characters>9163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Susie Falk</cp:lastModifiedBy>
  <cp:revision>15</cp:revision>
  <cp:lastPrinted>2019-02-22T01:23:00Z</cp:lastPrinted>
  <dcterms:created xsi:type="dcterms:W3CDTF">2018-12-06T01:46:00Z</dcterms:created>
  <dcterms:modified xsi:type="dcterms:W3CDTF">2019-02-22T05:54:00Z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0x01010058BDA9A3CE451F4F847593E255ED4469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