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664A1"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33B664A4" w14:textId="77777777" w:rsidTr="000F5D12">
        <w:trPr>
          <w:tblHeader/>
        </w:trPr>
        <w:tc>
          <w:tcPr>
            <w:tcW w:w="2689" w:type="dxa"/>
          </w:tcPr>
          <w:p w14:paraId="33B664A2" w14:textId="77777777" w:rsidR="00F1480E" w:rsidRPr="00A326C2" w:rsidRDefault="000D7BE6" w:rsidP="000F5D12">
            <w:pPr>
              <w:pStyle w:val="SIText-Bold"/>
            </w:pPr>
            <w:r w:rsidRPr="00A326C2">
              <w:t>Release</w:t>
            </w:r>
          </w:p>
        </w:tc>
        <w:tc>
          <w:tcPr>
            <w:tcW w:w="6939" w:type="dxa"/>
          </w:tcPr>
          <w:p w14:paraId="33B664A3" w14:textId="77777777" w:rsidR="00F1480E" w:rsidRPr="00A326C2" w:rsidRDefault="000D7BE6" w:rsidP="000F5D12">
            <w:pPr>
              <w:pStyle w:val="SIText-Bold"/>
            </w:pPr>
            <w:r w:rsidRPr="00A326C2">
              <w:t>Comments</w:t>
            </w:r>
          </w:p>
        </w:tc>
      </w:tr>
      <w:tr w:rsidR="003151BA" w14:paraId="2AACA30E" w14:textId="77777777" w:rsidTr="000F5D12">
        <w:tc>
          <w:tcPr>
            <w:tcW w:w="2689" w:type="dxa"/>
          </w:tcPr>
          <w:p w14:paraId="3907F0FB" w14:textId="62F53CD0" w:rsidR="003151BA" w:rsidRPr="00CC451E" w:rsidRDefault="003151BA" w:rsidP="003151BA">
            <w:pPr>
              <w:pStyle w:val="SIText"/>
            </w:pPr>
            <w:r w:rsidRPr="00CC451E">
              <w:t>Release</w:t>
            </w:r>
            <w:r>
              <w:t xml:space="preserve"> </w:t>
            </w:r>
            <w:r w:rsidR="00ED0680">
              <w:t>1</w:t>
            </w:r>
          </w:p>
        </w:tc>
        <w:tc>
          <w:tcPr>
            <w:tcW w:w="6939" w:type="dxa"/>
          </w:tcPr>
          <w:p w14:paraId="00B4945F" w14:textId="013FA3F4" w:rsidR="003151BA" w:rsidRPr="003B4052" w:rsidRDefault="003151BA" w:rsidP="00ED0680">
            <w:pPr>
              <w:pStyle w:val="SIText"/>
            </w:pPr>
            <w:r w:rsidRPr="003B4052">
              <w:t>This version rel</w:t>
            </w:r>
            <w:r>
              <w:t>eased with ACM Animal Care and M</w:t>
            </w:r>
            <w:r w:rsidRPr="003B4052">
              <w:t>anagement Training</w:t>
            </w:r>
            <w:r>
              <w:t xml:space="preserve"> </w:t>
            </w:r>
            <w:r w:rsidRPr="00CC451E">
              <w:t xml:space="preserve">Package Version </w:t>
            </w:r>
            <w:r w:rsidR="00B97A9F">
              <w:t>3</w:t>
            </w:r>
            <w:r>
              <w:t>.0</w:t>
            </w:r>
            <w:r w:rsidRPr="00CC451E">
              <w:t>.</w:t>
            </w:r>
          </w:p>
        </w:tc>
      </w:tr>
    </w:tbl>
    <w:p w14:paraId="33B664A8"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B664AB" w14:textId="77777777" w:rsidTr="000D7BE6">
        <w:tc>
          <w:tcPr>
            <w:tcW w:w="1396" w:type="pct"/>
            <w:shd w:val="clear" w:color="auto" w:fill="auto"/>
          </w:tcPr>
          <w:p w14:paraId="33B664A9" w14:textId="0BA5DACB" w:rsidR="00F1480E" w:rsidRPr="00923720" w:rsidRDefault="00F3147F" w:rsidP="00C63232">
            <w:pPr>
              <w:pStyle w:val="SIQUALCODE"/>
            </w:pPr>
            <w:r w:rsidRPr="00F3147F">
              <w:t>A</w:t>
            </w:r>
            <w:r w:rsidR="002D5479">
              <w:t>CM</w:t>
            </w:r>
            <w:r w:rsidR="006826EB">
              <w:t>30</w:t>
            </w:r>
            <w:del w:id="1" w:author="Sue Hamilton" w:date="2019-02-22T09:59:00Z">
              <w:r w:rsidR="006826EB" w:rsidDel="00C63232">
                <w:delText>2</w:delText>
              </w:r>
            </w:del>
            <w:r w:rsidR="006826EB">
              <w:t>X</w:t>
            </w:r>
            <w:ins w:id="2" w:author="Sue Hamilton" w:date="2019-02-22T09:59:00Z">
              <w:r w:rsidR="00C63232">
                <w:t>1</w:t>
              </w:r>
            </w:ins>
            <w:r w:rsidR="00114948">
              <w:t>9</w:t>
            </w:r>
          </w:p>
        </w:tc>
        <w:tc>
          <w:tcPr>
            <w:tcW w:w="3604" w:type="pct"/>
            <w:shd w:val="clear" w:color="auto" w:fill="auto"/>
          </w:tcPr>
          <w:p w14:paraId="33B664AA" w14:textId="77777777" w:rsidR="00F1480E" w:rsidRPr="00923720" w:rsidRDefault="00E45A30" w:rsidP="00A772D9">
            <w:pPr>
              <w:pStyle w:val="SIQUALtitle"/>
            </w:pPr>
            <w:r w:rsidRPr="00E45A30">
              <w:rPr>
                <w:sz w:val="20"/>
                <w:lang w:eastAsia="en-US"/>
              </w:rPr>
              <w:t>Certificate III in Animal Technology</w:t>
            </w:r>
          </w:p>
        </w:tc>
      </w:tr>
      <w:tr w:rsidR="00A772D9" w:rsidRPr="00963A46" w14:paraId="33B664B6" w14:textId="77777777" w:rsidTr="000D7BE6">
        <w:tc>
          <w:tcPr>
            <w:tcW w:w="5000" w:type="pct"/>
            <w:gridSpan w:val="2"/>
            <w:shd w:val="clear" w:color="auto" w:fill="auto"/>
          </w:tcPr>
          <w:p w14:paraId="33B664AC" w14:textId="77777777" w:rsidR="00A772D9" w:rsidRPr="00F07C48" w:rsidRDefault="00A772D9" w:rsidP="00F07C48">
            <w:pPr>
              <w:pStyle w:val="SITextHeading2"/>
            </w:pPr>
            <w:r w:rsidRPr="00F07C48">
              <w:t>Qualification Description</w:t>
            </w:r>
          </w:p>
          <w:p w14:paraId="33B664AD" w14:textId="77777777" w:rsidR="00E45A30" w:rsidRDefault="00E45A30" w:rsidP="00E45A30">
            <w:pPr>
              <w:pStyle w:val="SIText"/>
            </w:pPr>
            <w:r>
              <w:t xml:space="preserve">This qualification is the industry qualification for persons operating at a junior or assistant level and undertaking animal technology functions within a biomedical research or production environment. </w:t>
            </w:r>
          </w:p>
          <w:p w14:paraId="33B664AE" w14:textId="77777777" w:rsidR="00E45A30" w:rsidRDefault="00E45A30" w:rsidP="00E45A30">
            <w:pPr>
              <w:pStyle w:val="SIText"/>
            </w:pPr>
          </w:p>
          <w:p w14:paraId="33B664AF" w14:textId="77777777" w:rsidR="00E45A30" w:rsidRDefault="00E45A30" w:rsidP="00E45A30">
            <w:pPr>
              <w:pStyle w:val="SIText"/>
            </w:pPr>
            <w:r>
              <w:t>Job roles covered by this qualification include:</w:t>
            </w:r>
          </w:p>
          <w:p w14:paraId="33B664B0" w14:textId="77777777" w:rsidR="00E45A30" w:rsidRDefault="00E45A30" w:rsidP="00E45A30">
            <w:pPr>
              <w:pStyle w:val="SIBulletList1"/>
            </w:pPr>
            <w:r>
              <w:t>Animal technician</w:t>
            </w:r>
          </w:p>
          <w:p w14:paraId="33B664B1" w14:textId="72A16568" w:rsidR="00E45A30" w:rsidDel="0034674D" w:rsidRDefault="00E45A30" w:rsidP="00E45A30">
            <w:pPr>
              <w:pStyle w:val="SIBulletList1"/>
              <w:rPr>
                <w:del w:id="3" w:author="Sue Hamilton" w:date="2019-02-22T09:47:00Z"/>
              </w:rPr>
            </w:pPr>
            <w:del w:id="4" w:author="Sue Hamilton" w:date="2019-02-22T09:47:00Z">
              <w:r w:rsidDel="0034674D">
                <w:delText>Laboratory animal technician</w:delText>
              </w:r>
            </w:del>
          </w:p>
          <w:p w14:paraId="33B664B2" w14:textId="77777777" w:rsidR="00E45A30" w:rsidRDefault="00E45A30" w:rsidP="00E45A30">
            <w:pPr>
              <w:pStyle w:val="SIBulletList1"/>
            </w:pPr>
            <w:r>
              <w:t>Technical officer</w:t>
            </w:r>
          </w:p>
          <w:p w14:paraId="33B664B3" w14:textId="77777777" w:rsidR="00E45A30" w:rsidRDefault="00E45A30" w:rsidP="00E45A30">
            <w:pPr>
              <w:pStyle w:val="SIBulletList1"/>
            </w:pPr>
            <w:r>
              <w:t>Field technician</w:t>
            </w:r>
          </w:p>
          <w:p w14:paraId="33B664B4" w14:textId="77777777" w:rsidR="00E45A30" w:rsidRDefault="00E45A30" w:rsidP="00E45A30">
            <w:pPr>
              <w:pStyle w:val="SIText"/>
            </w:pPr>
          </w:p>
          <w:p w14:paraId="3C2CEC3D" w14:textId="77777777" w:rsidR="00A772D9" w:rsidRDefault="00E45A30" w:rsidP="005C55E3">
            <w:pPr>
              <w:pStyle w:val="SIText"/>
              <w:rPr>
                <w:ins w:id="5" w:author="Sue Hamilton" w:date="2019-02-22T10:00:00Z"/>
              </w:rPr>
            </w:pPr>
            <w:r>
              <w:t>Regulatory compliance with the Australian Code for the Care and Use of Animals for Scientific Purposes applies to some units of competency. In addition, individual units of competency may specify relevant licensing, legislative and/or regulatory requirements. Specific determination should be sought through the relevant State or Territory.</w:t>
            </w:r>
          </w:p>
          <w:p w14:paraId="33B664B5" w14:textId="1E095AB1" w:rsidR="003C0534" w:rsidRPr="00856837" w:rsidRDefault="003C0534" w:rsidP="005C55E3">
            <w:pPr>
              <w:pStyle w:val="SIText"/>
              <w:rPr>
                <w:color w:val="000000" w:themeColor="text1"/>
              </w:rPr>
            </w:pPr>
          </w:p>
        </w:tc>
      </w:tr>
      <w:tr w:rsidR="00A772D9" w:rsidRPr="00963A46" w14:paraId="33B664BA" w14:textId="77777777" w:rsidTr="000D7BE6">
        <w:trPr>
          <w:trHeight w:val="1232"/>
        </w:trPr>
        <w:tc>
          <w:tcPr>
            <w:tcW w:w="5000" w:type="pct"/>
            <w:gridSpan w:val="2"/>
            <w:shd w:val="clear" w:color="auto" w:fill="auto"/>
          </w:tcPr>
          <w:p w14:paraId="33B664B7" w14:textId="77777777" w:rsidR="00A772D9" w:rsidRDefault="00A772D9" w:rsidP="00856837">
            <w:pPr>
              <w:pStyle w:val="SITextHeading2"/>
            </w:pPr>
            <w:r>
              <w:t>Entry R</w:t>
            </w:r>
            <w:r w:rsidRPr="00940100">
              <w:t>equirements</w:t>
            </w:r>
          </w:p>
          <w:p w14:paraId="33B664B9" w14:textId="7E220651" w:rsidR="001F28F9" w:rsidRPr="008908DE" w:rsidRDefault="00856837" w:rsidP="003151BA">
            <w:pPr>
              <w:pStyle w:val="SIText"/>
            </w:pPr>
            <w:r>
              <w:t>There are no entry requir</w:t>
            </w:r>
            <w:r w:rsidR="004B2A2B">
              <w:t>ements for this qualification.</w:t>
            </w:r>
          </w:p>
        </w:tc>
      </w:tr>
      <w:tr w:rsidR="004270D2" w:rsidRPr="00963A46" w14:paraId="33B6652E" w14:textId="77777777" w:rsidTr="00F3147F">
        <w:trPr>
          <w:trHeight w:val="1550"/>
        </w:trPr>
        <w:tc>
          <w:tcPr>
            <w:tcW w:w="5000" w:type="pct"/>
            <w:gridSpan w:val="2"/>
            <w:shd w:val="clear" w:color="auto" w:fill="auto"/>
          </w:tcPr>
          <w:p w14:paraId="33B664BB" w14:textId="77777777" w:rsidR="004270D2" w:rsidRPr="00856837" w:rsidRDefault="004270D2" w:rsidP="00856837">
            <w:pPr>
              <w:pStyle w:val="SITextHeading2"/>
            </w:pPr>
            <w:r w:rsidRPr="00856837">
              <w:t>Packaging Rules</w:t>
            </w:r>
          </w:p>
          <w:p w14:paraId="33B664BC" w14:textId="77777777" w:rsidR="004270D2" w:rsidRPr="00AA1D1B" w:rsidRDefault="004270D2" w:rsidP="001F28F9">
            <w:pPr>
              <w:pStyle w:val="SIText"/>
            </w:pPr>
            <w:r w:rsidRPr="00AA1D1B">
              <w:t xml:space="preserve">To achieve this qualification, competency must be demonstrated in: </w:t>
            </w:r>
          </w:p>
          <w:p w14:paraId="33B664BD" w14:textId="63A6CB42" w:rsidR="004270D2" w:rsidRDefault="00E45A30" w:rsidP="001F28F9">
            <w:pPr>
              <w:pStyle w:val="SIBulletList1"/>
            </w:pPr>
            <w:commentRangeStart w:id="6"/>
            <w:r>
              <w:t>1</w:t>
            </w:r>
            <w:ins w:id="7" w:author="Sue Hamilton" w:date="2019-02-22T09:47:00Z">
              <w:r w:rsidR="0034674D">
                <w:t>3</w:t>
              </w:r>
            </w:ins>
            <w:ins w:id="8" w:author="Ruth Geldard" w:date="2018-11-21T13:31:00Z">
              <w:del w:id="9" w:author="Sue Hamilton" w:date="2019-02-22T09:47:00Z">
                <w:r w:rsidR="00114948" w:rsidDel="0034674D">
                  <w:delText>2</w:delText>
                </w:r>
              </w:del>
            </w:ins>
            <w:ins w:id="10" w:author="Sue Hamilton" w:date="2018-12-05T12:30:00Z">
              <w:r w:rsidR="00ED0680">
                <w:t xml:space="preserve"> </w:t>
              </w:r>
            </w:ins>
            <w:del w:id="11" w:author="Sue Hamilton" w:date="2019-02-22T09:47:00Z">
              <w:r w:rsidRPr="008B3F33" w:rsidDel="0034674D">
                <w:rPr>
                  <w:rStyle w:val="TemporarytextChar"/>
                </w:rPr>
                <w:delText>8</w:delText>
              </w:r>
              <w:r w:rsidR="004270D2" w:rsidDel="0034674D">
                <w:delText xml:space="preserve"> </w:delText>
              </w:r>
              <w:commentRangeEnd w:id="6"/>
              <w:r w:rsidR="00883CC3" w:rsidDel="0034674D">
                <w:rPr>
                  <w:rStyle w:val="CommentReference"/>
                  <w:lang w:eastAsia="en-AU"/>
                </w:rPr>
                <w:commentReference w:id="6"/>
              </w:r>
            </w:del>
            <w:r w:rsidR="004270D2">
              <w:t>units of competency:</w:t>
            </w:r>
          </w:p>
          <w:p w14:paraId="33B664BE" w14:textId="63390D1B" w:rsidR="004270D2" w:rsidRPr="000C490A" w:rsidRDefault="00E45A30" w:rsidP="004545D5">
            <w:pPr>
              <w:pStyle w:val="SIBulletList2"/>
            </w:pPr>
            <w:del w:id="12" w:author="Ruth Geldard" w:date="2018-11-21T13:32:00Z">
              <w:r w:rsidDel="00114948">
                <w:delText>12</w:delText>
              </w:r>
              <w:r w:rsidR="004270D2" w:rsidRPr="000C490A" w:rsidDel="00114948">
                <w:delText xml:space="preserve"> </w:delText>
              </w:r>
            </w:del>
            <w:ins w:id="13" w:author="Ruth Geldard" w:date="2018-11-21T13:32:00Z">
              <w:del w:id="14" w:author="Sue Hamilton" w:date="2019-02-22T09:47:00Z">
                <w:r w:rsidR="00114948" w:rsidDel="0034674D">
                  <w:delText>8</w:delText>
                </w:r>
              </w:del>
            </w:ins>
            <w:ins w:id="15" w:author="Sue Hamilton" w:date="2019-02-22T09:47:00Z">
              <w:r w:rsidR="0034674D">
                <w:t>9</w:t>
              </w:r>
            </w:ins>
            <w:ins w:id="16" w:author="Ruth Geldard" w:date="2018-11-21T13:32:00Z">
              <w:r w:rsidR="00114948" w:rsidRPr="000C490A">
                <w:t xml:space="preserve"> </w:t>
              </w:r>
            </w:ins>
            <w:r w:rsidR="004270D2" w:rsidRPr="000C490A">
              <w:t>core units plus</w:t>
            </w:r>
          </w:p>
          <w:p w14:paraId="33B664BF" w14:textId="1A8BFDCC" w:rsidR="004270D2" w:rsidRDefault="00114948" w:rsidP="004545D5">
            <w:pPr>
              <w:pStyle w:val="SIBulletList2"/>
            </w:pPr>
            <w:ins w:id="17" w:author="Ruth Geldard" w:date="2018-11-21T13:32:00Z">
              <w:r>
                <w:t>4</w:t>
              </w:r>
            </w:ins>
            <w:del w:id="18" w:author="Ruth Geldard" w:date="2018-11-21T13:32:00Z">
              <w:r w:rsidR="00E45A30" w:rsidRPr="008B3F33" w:rsidDel="00114948">
                <w:rPr>
                  <w:rStyle w:val="TemporarytextChar"/>
                </w:rPr>
                <w:delText>6</w:delText>
              </w:r>
            </w:del>
            <w:r w:rsidR="00E45A30">
              <w:t xml:space="preserve"> </w:t>
            </w:r>
            <w:r w:rsidR="004270D2" w:rsidRPr="000C490A">
              <w:t>elective units.</w:t>
            </w:r>
          </w:p>
          <w:p w14:paraId="33B664C0" w14:textId="61E4779C" w:rsidR="004270D2" w:rsidRPr="00E048B1" w:rsidDel="0016365D" w:rsidRDefault="004270D2" w:rsidP="00E048B1">
            <w:pPr>
              <w:pStyle w:val="SIText"/>
              <w:rPr>
                <w:del w:id="19" w:author="Ruth Geldard" w:date="2018-11-21T13:47:00Z"/>
              </w:rPr>
            </w:pPr>
          </w:p>
          <w:p w14:paraId="33B664C1" w14:textId="77777777" w:rsidR="004270D2" w:rsidRDefault="004270D2" w:rsidP="001F28F9">
            <w:pPr>
              <w:pStyle w:val="SIText"/>
            </w:pPr>
          </w:p>
          <w:p w14:paraId="33B664C2" w14:textId="77777777" w:rsidR="004270D2" w:rsidRPr="000C490A" w:rsidRDefault="004270D2" w:rsidP="00CA303F">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33B664C3" w14:textId="163A1110" w:rsidR="004A6F2E" w:rsidRPr="008B3F33" w:rsidRDefault="004A6F2E" w:rsidP="004A6F2E">
            <w:pPr>
              <w:pStyle w:val="SIBulletList1"/>
              <w:rPr>
                <w:color w:val="FF0000"/>
              </w:rPr>
            </w:pPr>
            <w:del w:id="20" w:author="Sue Hamilton" w:date="2018-12-05T12:39:00Z">
              <w:r w:rsidRPr="008B3F33" w:rsidDel="00997740">
                <w:rPr>
                  <w:color w:val="FF0000"/>
                </w:rPr>
                <w:delText xml:space="preserve">up to </w:delText>
              </w:r>
            </w:del>
            <w:ins w:id="21" w:author="Ruth Geldard" w:date="2018-11-21T13:32:00Z">
              <w:del w:id="22" w:author="Sue Hamilton" w:date="2018-12-05T12:39:00Z">
                <w:r w:rsidR="00114948" w:rsidRPr="008B3F33" w:rsidDel="00997740">
                  <w:rPr>
                    <w:color w:val="FF0000"/>
                  </w:rPr>
                  <w:delText>4</w:delText>
                </w:r>
              </w:del>
            </w:ins>
            <w:ins w:id="23" w:author="Sue Hamilton" w:date="2018-12-05T12:39:00Z">
              <w:r w:rsidR="00997740">
                <w:rPr>
                  <w:color w:val="FF0000"/>
                </w:rPr>
                <w:t xml:space="preserve">at least </w:t>
              </w:r>
            </w:ins>
            <w:ins w:id="24" w:author="Sue Hamilton" w:date="2019-02-22T09:55:00Z">
              <w:r w:rsidR="0034674D">
                <w:rPr>
                  <w:color w:val="FF0000"/>
                </w:rPr>
                <w:t>2</w:t>
              </w:r>
            </w:ins>
            <w:del w:id="25" w:author="Ruth Geldard" w:date="2018-11-21T13:32:00Z">
              <w:r w:rsidRPr="008B3F33" w:rsidDel="00114948">
                <w:rPr>
                  <w:color w:val="FF0000"/>
                </w:rPr>
                <w:delText>6</w:delText>
              </w:r>
            </w:del>
            <w:r w:rsidRPr="008B3F33">
              <w:rPr>
                <w:color w:val="FF0000"/>
              </w:rPr>
              <w:t xml:space="preserve"> from the electives </w:t>
            </w:r>
            <w:del w:id="26" w:author="Sue Hamilton" w:date="2018-12-05T12:33:00Z">
              <w:r w:rsidRPr="008B3F33" w:rsidDel="00ED0680">
                <w:rPr>
                  <w:color w:val="FF0000"/>
                </w:rPr>
                <w:delText>listed below</w:delText>
              </w:r>
            </w:del>
            <w:ins w:id="27" w:author="Sue Hamilton" w:date="2018-12-05T12:33:00Z">
              <w:r w:rsidR="00ED0680" w:rsidRPr="008B3F33">
                <w:rPr>
                  <w:color w:val="FF0000"/>
                </w:rPr>
                <w:t>in Group A</w:t>
              </w:r>
            </w:ins>
          </w:p>
          <w:p w14:paraId="33B664C4" w14:textId="702891F0" w:rsidR="004A6F2E" w:rsidRPr="004A6F2E" w:rsidRDefault="004A6F2E" w:rsidP="004A6F2E">
            <w:pPr>
              <w:pStyle w:val="SIBulletList1"/>
            </w:pPr>
            <w:del w:id="28" w:author="Sue Hamilton" w:date="2018-12-05T12:39:00Z">
              <w:r w:rsidRPr="008B3F33" w:rsidDel="00997740">
                <w:rPr>
                  <w:color w:val="FF0000"/>
                </w:rPr>
                <w:delText>up to 6</w:delText>
              </w:r>
            </w:del>
            <w:ins w:id="29" w:author="Ruth Geldard" w:date="2018-11-21T13:34:00Z">
              <w:del w:id="30" w:author="Sue Hamilton" w:date="2018-12-05T12:33:00Z">
                <w:r w:rsidR="00114948" w:rsidRPr="008B3F33" w:rsidDel="00ED0680">
                  <w:rPr>
                    <w:color w:val="FF0000"/>
                  </w:rPr>
                  <w:delText>2</w:delText>
                </w:r>
              </w:del>
              <w:del w:id="31" w:author="Sue Hamilton" w:date="2019-02-22T09:55:00Z">
                <w:r w:rsidR="00114948" w:rsidRPr="008B3F33" w:rsidDel="0034674D">
                  <w:rPr>
                    <w:color w:val="FF0000"/>
                  </w:rPr>
                  <w:delText xml:space="preserve"> </w:delText>
                </w:r>
              </w:del>
            </w:ins>
            <w:del w:id="32" w:author="Sue Hamilton" w:date="2019-02-22T09:55:00Z">
              <w:r w:rsidRPr="008B3F33" w:rsidDel="0034674D">
                <w:rPr>
                  <w:color w:val="FF0000"/>
                </w:rPr>
                <w:delText xml:space="preserve"> from </w:delText>
              </w:r>
            </w:del>
            <w:ins w:id="33" w:author="Sue Hamilton" w:date="2018-12-05T12:40:00Z">
              <w:r w:rsidR="00997740">
                <w:rPr>
                  <w:color w:val="FF0000"/>
                </w:rPr>
                <w:t xml:space="preserve">up to 2 units from Group B </w:t>
              </w:r>
            </w:ins>
            <w:ins w:id="34" w:author="Sue Hamilton" w:date="2018-12-05T12:34:00Z">
              <w:r w:rsidR="00ED0680" w:rsidRPr="008B3F33">
                <w:rPr>
                  <w:color w:val="FF0000"/>
                </w:rPr>
                <w:t xml:space="preserve">or </w:t>
              </w:r>
            </w:ins>
            <w:r w:rsidRPr="008B3F33">
              <w:rPr>
                <w:color w:val="FF0000"/>
              </w:rPr>
              <w:t xml:space="preserve">any </w:t>
            </w:r>
            <w:ins w:id="35" w:author="Ruth Geldard" w:date="2018-11-21T13:34:00Z">
              <w:r w:rsidR="00114948" w:rsidRPr="008B3F33">
                <w:rPr>
                  <w:color w:val="FF0000"/>
                </w:rPr>
                <w:t xml:space="preserve">relevant, </w:t>
              </w:r>
            </w:ins>
            <w:r w:rsidRPr="008B3F33">
              <w:rPr>
                <w:color w:val="FF0000"/>
              </w:rPr>
              <w:t>currently endorsed Training Package or accredited course</w:t>
            </w:r>
            <w:r w:rsidRPr="004A6F2E">
              <w:t>.</w:t>
            </w:r>
          </w:p>
          <w:p w14:paraId="33B664C5" w14:textId="77777777" w:rsidR="004270D2" w:rsidRDefault="004270D2" w:rsidP="00E438C3">
            <w:pPr>
              <w:pStyle w:val="SIBulletList1"/>
              <w:numPr>
                <w:ilvl w:val="0"/>
                <w:numId w:val="0"/>
              </w:numPr>
              <w:ind w:left="357" w:hanging="357"/>
            </w:pPr>
          </w:p>
          <w:p w14:paraId="33B664C6"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2617"/>
              <w:gridCol w:w="5670"/>
            </w:tblGrid>
            <w:tr w:rsidR="00E45A30" w:rsidRPr="005C7EA8" w14:paraId="33B664C9" w14:textId="77777777" w:rsidTr="008B3F33">
              <w:tc>
                <w:tcPr>
                  <w:tcW w:w="2617" w:type="dxa"/>
                </w:tcPr>
                <w:p w14:paraId="33B664C7" w14:textId="77777777" w:rsidR="00E45A30" w:rsidRPr="008B3F33" w:rsidRDefault="00E45A30" w:rsidP="00E45A30">
                  <w:pPr>
                    <w:pStyle w:val="SIText"/>
                    <w:rPr>
                      <w:highlight w:val="yellow"/>
                    </w:rPr>
                  </w:pPr>
                  <w:commentRangeStart w:id="36"/>
                  <w:r w:rsidRPr="008B3F33">
                    <w:rPr>
                      <w:highlight w:val="yellow"/>
                    </w:rPr>
                    <w:t>ACMATE301</w:t>
                  </w:r>
                  <w:commentRangeEnd w:id="36"/>
                  <w:r w:rsidR="003151BA" w:rsidRPr="008B3F33">
                    <w:rPr>
                      <w:rStyle w:val="CommentReference"/>
                      <w:highlight w:val="yellow"/>
                      <w:lang w:eastAsia="en-AU"/>
                    </w:rPr>
                    <w:commentReference w:id="36"/>
                  </w:r>
                </w:p>
              </w:tc>
              <w:tc>
                <w:tcPr>
                  <w:tcW w:w="5670" w:type="dxa"/>
                </w:tcPr>
                <w:p w14:paraId="33B664C8" w14:textId="77777777" w:rsidR="00E45A30" w:rsidRPr="008B3F33" w:rsidRDefault="00E45A30" w:rsidP="00E45A30">
                  <w:pPr>
                    <w:pStyle w:val="SIText"/>
                    <w:rPr>
                      <w:highlight w:val="yellow"/>
                    </w:rPr>
                  </w:pPr>
                  <w:r w:rsidRPr="008B3F33">
                    <w:rPr>
                      <w:highlight w:val="yellow"/>
                    </w:rPr>
                    <w:t>Work within an animal technology facility</w:t>
                  </w:r>
                </w:p>
              </w:tc>
            </w:tr>
            <w:tr w:rsidR="00E45A30" w:rsidRPr="005C7EA8" w14:paraId="33B664CC" w14:textId="77777777" w:rsidTr="008B3F33">
              <w:tc>
                <w:tcPr>
                  <w:tcW w:w="2617" w:type="dxa"/>
                </w:tcPr>
                <w:p w14:paraId="33B664CA" w14:textId="1D1E2E70" w:rsidR="00E45A30" w:rsidRPr="008B3F33" w:rsidRDefault="00E45A30">
                  <w:pPr>
                    <w:pStyle w:val="SIText"/>
                  </w:pPr>
                  <w:commentRangeStart w:id="37"/>
                  <w:r w:rsidRPr="008B3F33">
                    <w:t>ACMATE</w:t>
                  </w:r>
                  <w:ins w:id="38" w:author="Ruth Geldard" w:date="2018-11-21T13:35:00Z">
                    <w:del w:id="39" w:author="Sue Hamilton" w:date="2018-12-04T19:25:00Z">
                      <w:r w:rsidR="00114948" w:rsidRPr="008B3F33" w:rsidDel="000F5D12">
                        <w:delText>20x</w:delText>
                      </w:r>
                    </w:del>
                  </w:ins>
                  <w:del w:id="40" w:author="Sue Hamilton" w:date="2018-12-04T19:25:00Z">
                    <w:r w:rsidRPr="008B3F33" w:rsidDel="000F5D12">
                      <w:delText>302</w:delText>
                    </w:r>
                  </w:del>
                  <w:ins w:id="41" w:author="Sue Hamilton" w:date="2018-12-04T19:25:00Z">
                    <w:r w:rsidR="000F5D12" w:rsidRPr="008B3F33">
                      <w:t>3</w:t>
                    </w:r>
                  </w:ins>
                  <w:ins w:id="42" w:author="Sue Hamilton" w:date="2018-12-05T10:54:00Z">
                    <w:r w:rsidR="00CB4D73" w:rsidRPr="008B3F33">
                      <w:t>0</w:t>
                    </w:r>
                  </w:ins>
                  <w:ins w:id="43" w:author="Sue Hamilton" w:date="2018-12-05T16:35:00Z">
                    <w:r w:rsidR="002259CA">
                      <w:t>8</w:t>
                    </w:r>
                  </w:ins>
                  <w:commentRangeEnd w:id="37"/>
                  <w:ins w:id="44" w:author="Sue Hamilton" w:date="2018-12-05T10:55:00Z">
                    <w:r w:rsidR="00CB4D73" w:rsidRPr="00ED0680">
                      <w:rPr>
                        <w:rStyle w:val="CommentReference"/>
                        <w:lang w:eastAsia="en-AU"/>
                      </w:rPr>
                      <w:commentReference w:id="37"/>
                    </w:r>
                  </w:ins>
                </w:p>
              </w:tc>
              <w:tc>
                <w:tcPr>
                  <w:tcW w:w="5670" w:type="dxa"/>
                </w:tcPr>
                <w:p w14:paraId="33B664CB" w14:textId="47505C46" w:rsidR="00E45A30" w:rsidRPr="008426F5" w:rsidRDefault="00E45A30">
                  <w:pPr>
                    <w:pStyle w:val="SIText"/>
                  </w:pPr>
                  <w:del w:id="45" w:author="Ruth Geldard" w:date="2018-11-21T13:36:00Z">
                    <w:r w:rsidRPr="008426F5" w:rsidDel="00114948">
                      <w:delText xml:space="preserve">Carry </w:delText>
                    </w:r>
                  </w:del>
                  <w:ins w:id="46" w:author="Ruth Geldard" w:date="2018-11-21T13:36:00Z">
                    <w:r w:rsidR="00114948">
                      <w:t>Follow</w:t>
                    </w:r>
                  </w:ins>
                  <w:del w:id="47" w:author="Ruth Geldard" w:date="2018-11-21T13:36:00Z">
                    <w:r w:rsidRPr="008426F5" w:rsidDel="00114948">
                      <w:delText>out</w:delText>
                    </w:r>
                  </w:del>
                  <w:r w:rsidRPr="008426F5">
                    <w:t xml:space="preserve"> institution containment and exclusion procedures</w:t>
                  </w:r>
                  <w:ins w:id="48" w:author="Sue Hamilton" w:date="2018-12-06T17:18:00Z">
                    <w:r w:rsidR="001A2C19">
                      <w:t xml:space="preserve"> in animal facilities</w:t>
                    </w:r>
                  </w:ins>
                </w:p>
              </w:tc>
            </w:tr>
            <w:tr w:rsidR="0034674D" w:rsidRPr="005C7EA8" w14:paraId="37C50086" w14:textId="77777777" w:rsidTr="008B3F33">
              <w:trPr>
                <w:ins w:id="49" w:author="Sue Hamilton" w:date="2019-02-22T09:50:00Z"/>
              </w:trPr>
              <w:tc>
                <w:tcPr>
                  <w:tcW w:w="2617" w:type="dxa"/>
                </w:tcPr>
                <w:p w14:paraId="27BB6464" w14:textId="5B004FB4" w:rsidR="0034674D" w:rsidRPr="008B3F33" w:rsidRDefault="0034674D" w:rsidP="0034674D">
                  <w:pPr>
                    <w:pStyle w:val="SIText"/>
                    <w:rPr>
                      <w:ins w:id="50" w:author="Sue Hamilton" w:date="2019-02-22T09:50:00Z"/>
                    </w:rPr>
                  </w:pPr>
                  <w:commentRangeStart w:id="51"/>
                  <w:ins w:id="52" w:author="Sue Hamilton" w:date="2019-02-22T09:50:00Z">
                    <w:r w:rsidRPr="008B3F33">
                      <w:t>ACMGAS202</w:t>
                    </w:r>
                    <w:commentRangeEnd w:id="51"/>
                    <w:r>
                      <w:rPr>
                        <w:rStyle w:val="CommentReference"/>
                        <w:lang w:eastAsia="en-AU"/>
                      </w:rPr>
                      <w:commentReference w:id="51"/>
                    </w:r>
                  </w:ins>
                </w:p>
              </w:tc>
              <w:tc>
                <w:tcPr>
                  <w:tcW w:w="5670" w:type="dxa"/>
                </w:tcPr>
                <w:p w14:paraId="5B0707D9" w14:textId="35FE893A" w:rsidR="0034674D" w:rsidRPr="008426F5" w:rsidDel="00114948" w:rsidRDefault="0034674D" w:rsidP="0034674D">
                  <w:pPr>
                    <w:pStyle w:val="SIText"/>
                    <w:rPr>
                      <w:ins w:id="53" w:author="Sue Hamilton" w:date="2019-02-22T09:50:00Z"/>
                    </w:rPr>
                  </w:pPr>
                  <w:ins w:id="54" w:author="Sue Hamilton" w:date="2019-02-22T09:50:00Z">
                    <w:r>
                      <w:t>Participate in workplace communications</w:t>
                    </w:r>
                  </w:ins>
                </w:p>
              </w:tc>
            </w:tr>
            <w:tr w:rsidR="00DA223B" w:rsidRPr="005C7EA8" w14:paraId="3669F10A" w14:textId="77777777" w:rsidTr="008B3F33">
              <w:trPr>
                <w:ins w:id="55" w:author="Sue Hamilton" w:date="2018-12-05T16:02:00Z"/>
              </w:trPr>
              <w:tc>
                <w:tcPr>
                  <w:tcW w:w="2617" w:type="dxa"/>
                </w:tcPr>
                <w:p w14:paraId="5C45237B" w14:textId="7D21F95E" w:rsidR="00DA223B" w:rsidRPr="008B3F33" w:rsidRDefault="00DA223B" w:rsidP="00DA223B">
                  <w:pPr>
                    <w:pStyle w:val="SIText"/>
                    <w:rPr>
                      <w:ins w:id="56" w:author="Sue Hamilton" w:date="2018-12-05T16:02:00Z"/>
                    </w:rPr>
                  </w:pPr>
                  <w:ins w:id="57" w:author="Sue Hamilton" w:date="2018-12-05T16:02:00Z">
                    <w:r w:rsidRPr="008B3F33">
                      <w:t>ACMGAS204</w:t>
                    </w:r>
                  </w:ins>
                </w:p>
              </w:tc>
              <w:tc>
                <w:tcPr>
                  <w:tcW w:w="5670" w:type="dxa"/>
                </w:tcPr>
                <w:p w14:paraId="636F0D9B" w14:textId="1B687AF2" w:rsidR="00DA223B" w:rsidRPr="008426F5" w:rsidDel="00114948" w:rsidRDefault="00DA223B" w:rsidP="00DA223B">
                  <w:pPr>
                    <w:pStyle w:val="SIText"/>
                    <w:rPr>
                      <w:ins w:id="58" w:author="Sue Hamilton" w:date="2018-12-05T16:02:00Z"/>
                    </w:rPr>
                  </w:pPr>
                  <w:ins w:id="59" w:author="Sue Hamilton" w:date="2018-12-05T16:02:00Z">
                    <w:r>
                      <w:t>Feed and water animals</w:t>
                    </w:r>
                  </w:ins>
                </w:p>
              </w:tc>
            </w:tr>
            <w:tr w:rsidR="00E45A30" w:rsidRPr="005C7EA8" w:rsidDel="0016365D" w14:paraId="33B664CF" w14:textId="33CA3A5C" w:rsidTr="008B3F33">
              <w:trPr>
                <w:del w:id="60" w:author="Ruth Geldard" w:date="2018-11-21T13:43:00Z"/>
              </w:trPr>
              <w:tc>
                <w:tcPr>
                  <w:tcW w:w="2617" w:type="dxa"/>
                </w:tcPr>
                <w:p w14:paraId="33B664CD" w14:textId="2A4D986E" w:rsidR="00E45A30" w:rsidRPr="00ED0680" w:rsidDel="0016365D" w:rsidRDefault="00E45A30" w:rsidP="00E45A30">
                  <w:pPr>
                    <w:pStyle w:val="SIText"/>
                    <w:rPr>
                      <w:del w:id="61" w:author="Ruth Geldard" w:date="2018-11-21T13:43:00Z"/>
                      <w:rPrChange w:id="62" w:author="Sue Hamilton" w:date="2018-12-05T12:34:00Z">
                        <w:rPr>
                          <w:del w:id="63" w:author="Ruth Geldard" w:date="2018-11-21T13:43:00Z"/>
                          <w:highlight w:val="yellow"/>
                        </w:rPr>
                      </w:rPrChange>
                    </w:rPr>
                  </w:pPr>
                  <w:del w:id="64" w:author="Ruth Geldard" w:date="2018-11-21T13:35:00Z">
                    <w:r w:rsidRPr="00ED0680" w:rsidDel="00114948">
                      <w:rPr>
                        <w:rPrChange w:id="65" w:author="Sue Hamilton" w:date="2018-12-05T12:34:00Z">
                          <w:rPr>
                            <w:highlight w:val="yellow"/>
                          </w:rPr>
                        </w:rPrChange>
                      </w:rPr>
                      <w:delText>ACMATE303</w:delText>
                    </w:r>
                  </w:del>
                </w:p>
              </w:tc>
              <w:tc>
                <w:tcPr>
                  <w:tcW w:w="5670" w:type="dxa"/>
                </w:tcPr>
                <w:p w14:paraId="33B664CE" w14:textId="7DDD7479" w:rsidR="00E45A30" w:rsidRPr="008426F5" w:rsidDel="0016365D" w:rsidRDefault="00E45A30" w:rsidP="00E45A30">
                  <w:pPr>
                    <w:pStyle w:val="SIText"/>
                    <w:rPr>
                      <w:del w:id="66" w:author="Ruth Geldard" w:date="2018-11-21T13:43:00Z"/>
                    </w:rPr>
                  </w:pPr>
                  <w:del w:id="67" w:author="Ruth Geldard" w:date="2018-11-21T13:35:00Z">
                    <w:r w:rsidRPr="008426F5" w:rsidDel="00114948">
                      <w:delText>Prepare for and monitor anaesthesia in animals</w:delText>
                    </w:r>
                  </w:del>
                </w:p>
              </w:tc>
            </w:tr>
            <w:tr w:rsidR="00E45A30" w:rsidRPr="005C7EA8" w:rsidDel="00B210FE" w14:paraId="33B664D2" w14:textId="1CEF195A" w:rsidTr="008B3F33">
              <w:trPr>
                <w:del w:id="68" w:author="Sue Hamilton" w:date="2018-12-05T11:41:00Z"/>
              </w:trPr>
              <w:tc>
                <w:tcPr>
                  <w:tcW w:w="2617" w:type="dxa"/>
                </w:tcPr>
                <w:p w14:paraId="33B664D0" w14:textId="35D44FC1" w:rsidR="00E45A30" w:rsidRPr="00ED0680" w:rsidDel="00B210FE" w:rsidRDefault="00E45A30" w:rsidP="00E45A30">
                  <w:pPr>
                    <w:pStyle w:val="SIText"/>
                    <w:rPr>
                      <w:del w:id="69" w:author="Sue Hamilton" w:date="2018-12-05T11:41:00Z"/>
                      <w:rPrChange w:id="70" w:author="Sue Hamilton" w:date="2018-12-05T12:34:00Z">
                        <w:rPr>
                          <w:del w:id="71" w:author="Sue Hamilton" w:date="2018-12-05T11:41:00Z"/>
                          <w:highlight w:val="yellow"/>
                        </w:rPr>
                      </w:rPrChange>
                    </w:rPr>
                  </w:pPr>
                  <w:del w:id="72" w:author="Sue Hamilton" w:date="2018-12-05T11:41:00Z">
                    <w:r w:rsidRPr="00ED0680" w:rsidDel="00B210FE">
                      <w:rPr>
                        <w:rPrChange w:id="73" w:author="Sue Hamilton" w:date="2018-12-05T12:34:00Z">
                          <w:rPr>
                            <w:highlight w:val="yellow"/>
                          </w:rPr>
                        </w:rPrChange>
                      </w:rPr>
                      <w:delText>ACMATE304</w:delText>
                    </w:r>
                  </w:del>
                </w:p>
              </w:tc>
              <w:tc>
                <w:tcPr>
                  <w:tcW w:w="5670" w:type="dxa"/>
                </w:tcPr>
                <w:p w14:paraId="33B664D1" w14:textId="2D0466F9" w:rsidR="00E45A30" w:rsidRPr="008426F5" w:rsidDel="00B210FE" w:rsidRDefault="00E45A30" w:rsidP="00E45A30">
                  <w:pPr>
                    <w:pStyle w:val="SIText"/>
                    <w:rPr>
                      <w:del w:id="74" w:author="Sue Hamilton" w:date="2018-12-05T11:41:00Z"/>
                    </w:rPr>
                  </w:pPr>
                  <w:del w:id="75" w:author="Sue Hamilton" w:date="2018-12-05T11:41:00Z">
                    <w:r w:rsidRPr="008426F5" w:rsidDel="00B210FE">
                      <w:delText>Conduct non-surgical procedures on animals</w:delText>
                    </w:r>
                  </w:del>
                </w:p>
              </w:tc>
            </w:tr>
            <w:tr w:rsidR="00E45A30" w:rsidRPr="005C7EA8" w14:paraId="33B664D5" w14:textId="77777777" w:rsidTr="008B3F33">
              <w:tc>
                <w:tcPr>
                  <w:tcW w:w="2617" w:type="dxa"/>
                </w:tcPr>
                <w:p w14:paraId="33B664D3" w14:textId="77777777" w:rsidR="00E45A30" w:rsidRPr="008B3F33" w:rsidRDefault="00E45A30" w:rsidP="00E45A30">
                  <w:pPr>
                    <w:pStyle w:val="SIText"/>
                  </w:pPr>
                  <w:r w:rsidRPr="008B3F33">
                    <w:t>ACMGAS301</w:t>
                  </w:r>
                </w:p>
              </w:tc>
              <w:tc>
                <w:tcPr>
                  <w:tcW w:w="5670" w:type="dxa"/>
                </w:tcPr>
                <w:p w14:paraId="33B664D4" w14:textId="77777777" w:rsidR="00E45A30" w:rsidRPr="008426F5" w:rsidRDefault="00E45A30" w:rsidP="00E45A30">
                  <w:pPr>
                    <w:pStyle w:val="SIText"/>
                  </w:pPr>
                  <w:r w:rsidRPr="008426F5">
                    <w:t>Maintain and monitor animal health and wellbeing</w:t>
                  </w:r>
                </w:p>
              </w:tc>
            </w:tr>
            <w:tr w:rsidR="00E45A30" w:rsidRPr="005C7EA8" w14:paraId="33B664D8" w14:textId="77777777" w:rsidTr="008B3F33">
              <w:tc>
                <w:tcPr>
                  <w:tcW w:w="2617" w:type="dxa"/>
                </w:tcPr>
                <w:p w14:paraId="33B664D6" w14:textId="77777777" w:rsidR="00E45A30" w:rsidRPr="008B3F33" w:rsidRDefault="00E45A30" w:rsidP="00E45A30">
                  <w:pPr>
                    <w:pStyle w:val="SIText"/>
                    <w:rPr>
                      <w:highlight w:val="yellow"/>
                    </w:rPr>
                  </w:pPr>
                  <w:r w:rsidRPr="008B3F33">
                    <w:rPr>
                      <w:highlight w:val="yellow"/>
                    </w:rPr>
                    <w:t>ACMGAS302</w:t>
                  </w:r>
                </w:p>
              </w:tc>
              <w:tc>
                <w:tcPr>
                  <w:tcW w:w="5670" w:type="dxa"/>
                </w:tcPr>
                <w:p w14:paraId="33B664D7" w14:textId="77777777" w:rsidR="00E45A30" w:rsidRPr="008B3F33" w:rsidRDefault="00E45A30" w:rsidP="00E45A30">
                  <w:pPr>
                    <w:pStyle w:val="SIText"/>
                    <w:rPr>
                      <w:highlight w:val="yellow"/>
                    </w:rPr>
                  </w:pPr>
                  <w:r w:rsidRPr="008B3F33">
                    <w:rPr>
                      <w:highlight w:val="yellow"/>
                    </w:rPr>
                    <w:t>Provide enrichment for animals</w:t>
                  </w:r>
                </w:p>
              </w:tc>
            </w:tr>
            <w:tr w:rsidR="00E45A30" w:rsidRPr="005C7EA8" w:rsidDel="00DA223B" w14:paraId="33B664DB" w14:textId="64B1FDEE" w:rsidTr="008B3F33">
              <w:trPr>
                <w:del w:id="76" w:author="Sue Hamilton" w:date="2018-12-05T16:02:00Z"/>
              </w:trPr>
              <w:tc>
                <w:tcPr>
                  <w:tcW w:w="2617" w:type="dxa"/>
                </w:tcPr>
                <w:p w14:paraId="33B664D9" w14:textId="20F92CEC" w:rsidR="00E45A30" w:rsidRPr="008B3F33" w:rsidDel="00DA223B" w:rsidRDefault="00E45A30">
                  <w:pPr>
                    <w:pStyle w:val="SIText"/>
                    <w:rPr>
                      <w:del w:id="77" w:author="Sue Hamilton" w:date="2018-12-05T16:02:00Z"/>
                    </w:rPr>
                  </w:pPr>
                  <w:del w:id="78" w:author="Sue Hamilton" w:date="2018-12-05T16:02:00Z">
                    <w:r w:rsidRPr="008B3F33" w:rsidDel="00DA223B">
                      <w:delText>ACMGAS303</w:delText>
                    </w:r>
                  </w:del>
                  <w:ins w:id="79" w:author="Ruth Geldard" w:date="2018-11-21T13:36:00Z">
                    <w:del w:id="80" w:author="Sue Hamilton" w:date="2018-12-05T16:02:00Z">
                      <w:r w:rsidR="00114948" w:rsidRPr="008B3F33" w:rsidDel="00DA223B">
                        <w:delText>ACMGAS204</w:delText>
                      </w:r>
                    </w:del>
                  </w:ins>
                </w:p>
              </w:tc>
              <w:tc>
                <w:tcPr>
                  <w:tcW w:w="5670" w:type="dxa"/>
                </w:tcPr>
                <w:p w14:paraId="33B664DA" w14:textId="30FFE99D" w:rsidR="00E45A30" w:rsidRPr="008426F5" w:rsidDel="00DA223B" w:rsidRDefault="00E45A30" w:rsidP="00E45A30">
                  <w:pPr>
                    <w:pStyle w:val="SIText"/>
                    <w:rPr>
                      <w:del w:id="81" w:author="Sue Hamilton" w:date="2018-12-05T16:02:00Z"/>
                    </w:rPr>
                  </w:pPr>
                  <w:del w:id="82" w:author="Sue Hamilton" w:date="2018-12-05T16:02:00Z">
                    <w:r w:rsidRPr="008426F5" w:rsidDel="00DA223B">
                      <w:delText>Plan for and provide nutritional requirements for animals</w:delText>
                    </w:r>
                  </w:del>
                  <w:ins w:id="83" w:author="Ruth Geldard" w:date="2018-11-21T13:37:00Z">
                    <w:del w:id="84" w:author="Sue Hamilton" w:date="2018-12-05T16:02:00Z">
                      <w:r w:rsidR="00114948" w:rsidDel="00DA223B">
                        <w:delText>Feed and water animals</w:delText>
                      </w:r>
                    </w:del>
                  </w:ins>
                </w:p>
              </w:tc>
            </w:tr>
            <w:tr w:rsidR="00E45A30" w:rsidRPr="005C7EA8" w14:paraId="33B664DE" w14:textId="77777777" w:rsidTr="008B3F33">
              <w:tc>
                <w:tcPr>
                  <w:tcW w:w="2617" w:type="dxa"/>
                </w:tcPr>
                <w:p w14:paraId="33B664DC" w14:textId="77777777" w:rsidR="00E45A30" w:rsidRPr="008B3F33" w:rsidRDefault="00E45A30" w:rsidP="00E45A30">
                  <w:pPr>
                    <w:pStyle w:val="SIText"/>
                  </w:pPr>
                  <w:r w:rsidRPr="008B3F33">
                    <w:t>ACMGAS304</w:t>
                  </w:r>
                </w:p>
              </w:tc>
              <w:tc>
                <w:tcPr>
                  <w:tcW w:w="5670" w:type="dxa"/>
                </w:tcPr>
                <w:p w14:paraId="33B664DD" w14:textId="77777777" w:rsidR="00E45A30" w:rsidRPr="008426F5" w:rsidRDefault="00E45A30" w:rsidP="00E45A30">
                  <w:pPr>
                    <w:pStyle w:val="SIText"/>
                  </w:pPr>
                  <w:r w:rsidRPr="008426F5">
                    <w:t>Carry out simple breeding procedures</w:t>
                  </w:r>
                </w:p>
              </w:tc>
            </w:tr>
            <w:tr w:rsidR="00E45A30" w:rsidRPr="005C7EA8" w14:paraId="33B664E1" w14:textId="77777777" w:rsidTr="008B3F33">
              <w:tc>
                <w:tcPr>
                  <w:tcW w:w="2617" w:type="dxa"/>
                </w:tcPr>
                <w:p w14:paraId="33B664DF" w14:textId="77777777" w:rsidR="00E45A30" w:rsidRPr="008B3F33" w:rsidRDefault="00E45A30" w:rsidP="00E45A30">
                  <w:pPr>
                    <w:pStyle w:val="SIText"/>
                    <w:rPr>
                      <w:highlight w:val="yellow"/>
                    </w:rPr>
                  </w:pPr>
                  <w:r w:rsidRPr="008B3F33">
                    <w:rPr>
                      <w:highlight w:val="yellow"/>
                    </w:rPr>
                    <w:t>ACMSPE312</w:t>
                  </w:r>
                </w:p>
              </w:tc>
              <w:tc>
                <w:tcPr>
                  <w:tcW w:w="5670" w:type="dxa"/>
                </w:tcPr>
                <w:p w14:paraId="33B664E0" w14:textId="77777777" w:rsidR="00E45A30" w:rsidRPr="008B3F33" w:rsidRDefault="00E45A30" w:rsidP="00E45A30">
                  <w:pPr>
                    <w:pStyle w:val="SIText"/>
                    <w:rPr>
                      <w:highlight w:val="yellow"/>
                    </w:rPr>
                  </w:pPr>
                  <w:r w:rsidRPr="008B3F33">
                    <w:rPr>
                      <w:highlight w:val="yellow"/>
                    </w:rPr>
                    <w:t>Provide basic care of rodents and rabbits</w:t>
                  </w:r>
                </w:p>
              </w:tc>
            </w:tr>
            <w:tr w:rsidR="00E45A30" w:rsidRPr="005C7EA8" w:rsidDel="0016365D" w14:paraId="33B664E4" w14:textId="7CFCFB54" w:rsidTr="008B3F33">
              <w:trPr>
                <w:del w:id="85" w:author="Ruth Geldard" w:date="2018-11-21T13:44:00Z"/>
              </w:trPr>
              <w:tc>
                <w:tcPr>
                  <w:tcW w:w="2617" w:type="dxa"/>
                </w:tcPr>
                <w:p w14:paraId="33B664E2" w14:textId="67775D28" w:rsidR="00E45A30" w:rsidRPr="00A24106" w:rsidDel="0016365D" w:rsidRDefault="00E45A30" w:rsidP="00E45A30">
                  <w:pPr>
                    <w:pStyle w:val="SIText"/>
                    <w:rPr>
                      <w:del w:id="86" w:author="Ruth Geldard" w:date="2018-11-21T13:44:00Z"/>
                      <w:highlight w:val="yellow"/>
                    </w:rPr>
                  </w:pPr>
                  <w:del w:id="87" w:author="Ruth Geldard" w:date="2018-11-21T13:38:00Z">
                    <w:r w:rsidRPr="0075147A" w:rsidDel="00114948">
                      <w:delText>ACMSUS201</w:delText>
                    </w:r>
                  </w:del>
                </w:p>
              </w:tc>
              <w:tc>
                <w:tcPr>
                  <w:tcW w:w="5670" w:type="dxa"/>
                </w:tcPr>
                <w:p w14:paraId="33B664E3" w14:textId="693DA557" w:rsidR="00E45A30" w:rsidRPr="008426F5" w:rsidDel="0016365D" w:rsidRDefault="00E45A30" w:rsidP="00E45A30">
                  <w:pPr>
                    <w:pStyle w:val="SIText"/>
                    <w:rPr>
                      <w:del w:id="88" w:author="Ruth Geldard" w:date="2018-11-21T13:44:00Z"/>
                    </w:rPr>
                  </w:pPr>
                  <w:del w:id="89" w:author="Ruth Geldard" w:date="2018-11-21T13:38:00Z">
                    <w:r w:rsidRPr="008426F5" w:rsidDel="00114948">
                      <w:delText>Participate in environmentally sustainable work practices</w:delText>
                    </w:r>
                  </w:del>
                </w:p>
              </w:tc>
            </w:tr>
            <w:tr w:rsidR="00E45A30" w:rsidRPr="005C7EA8" w14:paraId="33B664E7" w14:textId="77777777" w:rsidTr="008B3F33">
              <w:tc>
                <w:tcPr>
                  <w:tcW w:w="2617" w:type="dxa"/>
                </w:tcPr>
                <w:p w14:paraId="33B664E5" w14:textId="24091F2A" w:rsidR="00E45A30" w:rsidRPr="0075147A" w:rsidRDefault="00E45A30" w:rsidP="00E45A30">
                  <w:pPr>
                    <w:pStyle w:val="SIText"/>
                  </w:pPr>
                  <w:commentRangeStart w:id="90"/>
                  <w:r w:rsidRPr="0075147A">
                    <w:t>ACMWHS</w:t>
                  </w:r>
                  <w:ins w:id="91" w:author="Ruth Geldard" w:date="2018-11-21T13:45:00Z">
                    <w:r w:rsidR="0016365D">
                      <w:t>3</w:t>
                    </w:r>
                  </w:ins>
                  <w:del w:id="92" w:author="Ruth Geldard" w:date="2018-11-21T13:45:00Z">
                    <w:r w:rsidRPr="0075147A" w:rsidDel="0016365D">
                      <w:delText>2</w:delText>
                    </w:r>
                  </w:del>
                  <w:r w:rsidRPr="0075147A">
                    <w:t>01</w:t>
                  </w:r>
                  <w:commentRangeEnd w:id="90"/>
                  <w:r w:rsidR="003151BA">
                    <w:rPr>
                      <w:rStyle w:val="CommentReference"/>
                      <w:lang w:eastAsia="en-AU"/>
                    </w:rPr>
                    <w:commentReference w:id="90"/>
                  </w:r>
                </w:p>
              </w:tc>
              <w:tc>
                <w:tcPr>
                  <w:tcW w:w="5670" w:type="dxa"/>
                </w:tcPr>
                <w:p w14:paraId="33B664E6" w14:textId="4A8EBCBE" w:rsidR="00E45A30" w:rsidRPr="008426F5" w:rsidRDefault="00E45A30">
                  <w:pPr>
                    <w:pStyle w:val="SIText"/>
                  </w:pPr>
                  <w:del w:id="93" w:author="Ruth Geldard" w:date="2018-11-21T13:45:00Z">
                    <w:r w:rsidRPr="008426F5" w:rsidDel="0016365D">
                      <w:delText xml:space="preserve">Participate </w:delText>
                    </w:r>
                  </w:del>
                  <w:ins w:id="94" w:author="Ruth Geldard" w:date="2018-11-21T13:45:00Z">
                    <w:r w:rsidR="0016365D">
                      <w:t>Contribute to</w:t>
                    </w:r>
                  </w:ins>
                  <w:del w:id="95" w:author="Ruth Geldard" w:date="2018-11-21T13:45:00Z">
                    <w:r w:rsidRPr="008426F5" w:rsidDel="0016365D">
                      <w:delText>in</w:delText>
                    </w:r>
                  </w:del>
                  <w:r w:rsidRPr="008426F5">
                    <w:t xml:space="preserve"> workplace health and safety processes</w:t>
                  </w:r>
                </w:p>
              </w:tc>
            </w:tr>
            <w:tr w:rsidR="00E45A30" w:rsidRPr="005C7EA8" w:rsidDel="0016365D" w14:paraId="33B664EA" w14:textId="1F3AF130" w:rsidTr="008B3F33">
              <w:trPr>
                <w:del w:id="96" w:author="Ruth Geldard" w:date="2018-11-21T13:44:00Z"/>
              </w:trPr>
              <w:tc>
                <w:tcPr>
                  <w:tcW w:w="2617" w:type="dxa"/>
                </w:tcPr>
                <w:p w14:paraId="33B664E8" w14:textId="7E0DE734" w:rsidR="00E45A30" w:rsidRPr="0075147A" w:rsidDel="0016365D" w:rsidRDefault="00E45A30" w:rsidP="00E45A30">
                  <w:pPr>
                    <w:pStyle w:val="SIText"/>
                    <w:rPr>
                      <w:del w:id="97" w:author="Ruth Geldard" w:date="2018-11-21T13:44:00Z"/>
                    </w:rPr>
                  </w:pPr>
                  <w:del w:id="98" w:author="Ruth Geldard" w:date="2018-11-21T13:38:00Z">
                    <w:r w:rsidRPr="00E93EF7" w:rsidDel="00114948">
                      <w:rPr>
                        <w:highlight w:val="yellow"/>
                      </w:rPr>
                      <w:delText>MSL973004</w:delText>
                    </w:r>
                  </w:del>
                </w:p>
              </w:tc>
              <w:tc>
                <w:tcPr>
                  <w:tcW w:w="5670" w:type="dxa"/>
                </w:tcPr>
                <w:p w14:paraId="33B664E9" w14:textId="766BC394" w:rsidR="00E45A30" w:rsidDel="0016365D" w:rsidRDefault="00E45A30" w:rsidP="00E45A30">
                  <w:pPr>
                    <w:pStyle w:val="SIText"/>
                    <w:rPr>
                      <w:del w:id="99" w:author="Ruth Geldard" w:date="2018-11-21T13:44:00Z"/>
                    </w:rPr>
                  </w:pPr>
                  <w:del w:id="100" w:author="Ruth Geldard" w:date="2018-11-21T13:38:00Z">
                    <w:r w:rsidRPr="008426F5" w:rsidDel="00114948">
                      <w:delText>Perform aseptic techniques</w:delText>
                    </w:r>
                  </w:del>
                </w:p>
              </w:tc>
            </w:tr>
          </w:tbl>
          <w:p w14:paraId="33B664EB" w14:textId="77777777" w:rsidR="004270D2" w:rsidRDefault="004270D2" w:rsidP="00A772D9">
            <w:pPr>
              <w:pStyle w:val="SITextHeading2"/>
            </w:pPr>
          </w:p>
          <w:p w14:paraId="33B664EC" w14:textId="5401B160" w:rsidR="004270D2" w:rsidRDefault="004270D2" w:rsidP="00894FBB">
            <w:pPr>
              <w:pStyle w:val="SITextHeading2"/>
              <w:rPr>
                <w:ins w:id="101" w:author="Ruth Geldard" w:date="2018-11-21T13:39:00Z"/>
              </w:rPr>
            </w:pPr>
            <w:r w:rsidRPr="00894FBB">
              <w:t xml:space="preserve">Elective </w:t>
            </w:r>
            <w:r w:rsidR="00114948">
              <w:t>u</w:t>
            </w:r>
            <w:r w:rsidRPr="00894FBB">
              <w:t>nits</w:t>
            </w:r>
          </w:p>
          <w:p w14:paraId="74FD86B2" w14:textId="7D2A0346" w:rsidR="00114948" w:rsidRPr="00883CC3" w:rsidDel="0034674D" w:rsidRDefault="00114948" w:rsidP="008B3F33">
            <w:pPr>
              <w:rPr>
                <w:ins w:id="102" w:author="Ruth Geldard" w:date="2018-11-21T13:39:00Z"/>
                <w:del w:id="103" w:author="Sue Hamilton" w:date="2019-02-22T09:51:00Z"/>
              </w:rPr>
            </w:pPr>
            <w:ins w:id="104" w:author="Ruth Geldard" w:date="2018-11-21T13:39:00Z">
              <w:del w:id="105" w:author="Sue Hamilton" w:date="2019-02-22T09:51:00Z">
                <w:r w:rsidRPr="008B3F33" w:rsidDel="0034674D">
                  <w:rPr>
                    <w:b/>
                    <w:lang w:eastAsia="en-US"/>
                  </w:rPr>
                  <w:delText>Group A</w:delText>
                </w:r>
              </w:del>
            </w:ins>
          </w:p>
          <w:p w14:paraId="24B5CE8C" w14:textId="4FCC9561" w:rsidR="00114948" w:rsidRPr="008B3F33" w:rsidDel="0034674D" w:rsidRDefault="00114948" w:rsidP="008B3F33">
            <w:pPr>
              <w:rPr>
                <w:del w:id="106" w:author="Sue Hamilton" w:date="2019-02-22T09:51:00Z"/>
                <w:b/>
              </w:rPr>
            </w:pPr>
          </w:p>
          <w:tbl>
            <w:tblPr>
              <w:tblStyle w:val="TableGrid"/>
              <w:tblW w:w="0" w:type="auto"/>
              <w:tblLook w:val="04A0" w:firstRow="1" w:lastRow="0" w:firstColumn="1" w:lastColumn="0" w:noHBand="0" w:noVBand="1"/>
            </w:tblPr>
            <w:tblGrid>
              <w:gridCol w:w="1918"/>
              <w:gridCol w:w="5670"/>
            </w:tblGrid>
            <w:tr w:rsidR="00E45A30" w:rsidRPr="005C7EA8" w:rsidDel="0034674D" w14:paraId="33B664EF" w14:textId="16F0F098" w:rsidTr="00114948">
              <w:trPr>
                <w:del w:id="107" w:author="Sue Hamilton" w:date="2019-02-22T09:51:00Z"/>
              </w:trPr>
              <w:tc>
                <w:tcPr>
                  <w:tcW w:w="1918" w:type="dxa"/>
                </w:tcPr>
                <w:p w14:paraId="33B664ED" w14:textId="64D1DCD8" w:rsidR="00E45A30" w:rsidRPr="00A24106" w:rsidDel="0034674D" w:rsidRDefault="00E45A30" w:rsidP="00E45A30">
                  <w:pPr>
                    <w:pStyle w:val="SIText"/>
                    <w:rPr>
                      <w:del w:id="108" w:author="Sue Hamilton" w:date="2019-02-22T09:51:00Z"/>
                      <w:highlight w:val="yellow"/>
                    </w:rPr>
                  </w:pPr>
                  <w:del w:id="109" w:author="Sue Hamilton" w:date="2019-02-22T09:51:00Z">
                    <w:r w:rsidRPr="00E93EF7" w:rsidDel="0034674D">
                      <w:rPr>
                        <w:highlight w:val="yellow"/>
                      </w:rPr>
                      <w:delText>ACMATE305</w:delText>
                    </w:r>
                  </w:del>
                </w:p>
              </w:tc>
              <w:tc>
                <w:tcPr>
                  <w:tcW w:w="5670" w:type="dxa"/>
                </w:tcPr>
                <w:p w14:paraId="33B664EE" w14:textId="7DA3FB69" w:rsidR="00E45A30" w:rsidRPr="0079706D" w:rsidDel="0034674D" w:rsidRDefault="00E45A30" w:rsidP="00E45A30">
                  <w:pPr>
                    <w:pStyle w:val="SIText"/>
                    <w:rPr>
                      <w:del w:id="110" w:author="Sue Hamilton" w:date="2019-02-22T09:51:00Z"/>
                    </w:rPr>
                  </w:pPr>
                  <w:del w:id="111" w:author="Sue Hamilton" w:date="2019-02-22T09:51:00Z">
                    <w:r w:rsidRPr="0079706D" w:rsidDel="0034674D">
                      <w:delText>Conduct euthanasia of research animals</w:delText>
                    </w:r>
                  </w:del>
                </w:p>
              </w:tc>
            </w:tr>
            <w:tr w:rsidR="00E45A30" w:rsidRPr="005C7EA8" w:rsidDel="0034674D" w14:paraId="33B664F2" w14:textId="6950555E" w:rsidTr="00114948">
              <w:trPr>
                <w:del w:id="112" w:author="Sue Hamilton" w:date="2019-02-22T09:51:00Z"/>
              </w:trPr>
              <w:tc>
                <w:tcPr>
                  <w:tcW w:w="1918" w:type="dxa"/>
                </w:tcPr>
                <w:p w14:paraId="33B664F0" w14:textId="3268DEF9" w:rsidR="00E45A30" w:rsidRPr="008B3F33" w:rsidDel="0034674D" w:rsidRDefault="00E45A30" w:rsidP="00E45A30">
                  <w:pPr>
                    <w:pStyle w:val="SIText"/>
                    <w:rPr>
                      <w:del w:id="113" w:author="Sue Hamilton" w:date="2019-02-22T09:51:00Z"/>
                      <w:highlight w:val="yellow"/>
                    </w:rPr>
                  </w:pPr>
                  <w:del w:id="114" w:author="Sue Hamilton" w:date="2019-02-22T09:51:00Z">
                    <w:r w:rsidRPr="008B3F33" w:rsidDel="0034674D">
                      <w:rPr>
                        <w:highlight w:val="yellow"/>
                      </w:rPr>
                      <w:delText>ACMSPE301</w:delText>
                    </w:r>
                  </w:del>
                </w:p>
              </w:tc>
              <w:tc>
                <w:tcPr>
                  <w:tcW w:w="5670" w:type="dxa"/>
                </w:tcPr>
                <w:p w14:paraId="33B664F1" w14:textId="0C9C7565" w:rsidR="00E45A30" w:rsidRPr="0079706D" w:rsidDel="0034674D" w:rsidRDefault="00E45A30" w:rsidP="00E45A30">
                  <w:pPr>
                    <w:pStyle w:val="SIText"/>
                    <w:rPr>
                      <w:del w:id="115" w:author="Sue Hamilton" w:date="2019-02-22T09:51:00Z"/>
                    </w:rPr>
                  </w:pPr>
                  <w:del w:id="116" w:author="Sue Hamilton" w:date="2019-02-22T09:51:00Z">
                    <w:r w:rsidRPr="0079706D" w:rsidDel="0034674D">
                      <w:delText>Provide basic care of amphibians</w:delText>
                    </w:r>
                  </w:del>
                </w:p>
              </w:tc>
            </w:tr>
            <w:tr w:rsidR="00E45A30" w:rsidRPr="005C7EA8" w:rsidDel="0034674D" w14:paraId="33B664F5" w14:textId="3D63F60F" w:rsidTr="00114948">
              <w:trPr>
                <w:del w:id="117" w:author="Sue Hamilton" w:date="2019-02-22T09:51:00Z"/>
              </w:trPr>
              <w:tc>
                <w:tcPr>
                  <w:tcW w:w="1918" w:type="dxa"/>
                </w:tcPr>
                <w:p w14:paraId="33B664F3" w14:textId="5FBECF42" w:rsidR="00E45A30" w:rsidRPr="008B3F33" w:rsidDel="0034674D" w:rsidRDefault="00E45A30" w:rsidP="00E45A30">
                  <w:pPr>
                    <w:pStyle w:val="SIText"/>
                    <w:rPr>
                      <w:del w:id="118" w:author="Sue Hamilton" w:date="2019-02-22T09:51:00Z"/>
                      <w:highlight w:val="yellow"/>
                    </w:rPr>
                  </w:pPr>
                  <w:del w:id="119" w:author="Sue Hamilton" w:date="2019-02-22T09:51:00Z">
                    <w:r w:rsidRPr="008B3F33" w:rsidDel="0034674D">
                      <w:rPr>
                        <w:highlight w:val="yellow"/>
                      </w:rPr>
                      <w:delText>ACMSPE302</w:delText>
                    </w:r>
                  </w:del>
                </w:p>
              </w:tc>
              <w:tc>
                <w:tcPr>
                  <w:tcW w:w="5670" w:type="dxa"/>
                </w:tcPr>
                <w:p w14:paraId="33B664F4" w14:textId="51C994F2" w:rsidR="00E45A30" w:rsidRPr="0079706D" w:rsidDel="0034674D" w:rsidRDefault="00E45A30" w:rsidP="00E45A30">
                  <w:pPr>
                    <w:pStyle w:val="SIText"/>
                    <w:rPr>
                      <w:del w:id="120" w:author="Sue Hamilton" w:date="2019-02-22T09:51:00Z"/>
                    </w:rPr>
                  </w:pPr>
                  <w:del w:id="121" w:author="Sue Hamilton" w:date="2019-02-22T09:51:00Z">
                    <w:r w:rsidRPr="0079706D" w:rsidDel="0034674D">
                      <w:delText>Provide basic care of birds</w:delText>
                    </w:r>
                  </w:del>
                </w:p>
              </w:tc>
            </w:tr>
            <w:tr w:rsidR="00E45A30" w:rsidRPr="005C7EA8" w:rsidDel="0034674D" w14:paraId="33B664F8" w14:textId="74E44F65" w:rsidTr="00114948">
              <w:trPr>
                <w:del w:id="122" w:author="Sue Hamilton" w:date="2019-02-22T09:51:00Z"/>
              </w:trPr>
              <w:tc>
                <w:tcPr>
                  <w:tcW w:w="1918" w:type="dxa"/>
                </w:tcPr>
                <w:p w14:paraId="33B664F6" w14:textId="377562C8" w:rsidR="00E45A30" w:rsidRPr="008B3F33" w:rsidDel="0034674D" w:rsidRDefault="00E45A30" w:rsidP="00E45A30">
                  <w:pPr>
                    <w:pStyle w:val="SIText"/>
                    <w:rPr>
                      <w:del w:id="123" w:author="Sue Hamilton" w:date="2019-02-22T09:51:00Z"/>
                      <w:highlight w:val="yellow"/>
                    </w:rPr>
                  </w:pPr>
                  <w:del w:id="124" w:author="Sue Hamilton" w:date="2019-02-22T09:51:00Z">
                    <w:r w:rsidRPr="008B3F33" w:rsidDel="0034674D">
                      <w:rPr>
                        <w:highlight w:val="yellow"/>
                      </w:rPr>
                      <w:delText>ACMSPE303</w:delText>
                    </w:r>
                  </w:del>
                </w:p>
              </w:tc>
              <w:tc>
                <w:tcPr>
                  <w:tcW w:w="5670" w:type="dxa"/>
                </w:tcPr>
                <w:p w14:paraId="33B664F7" w14:textId="323D4DF4" w:rsidR="00E45A30" w:rsidRPr="0079706D" w:rsidDel="0034674D" w:rsidRDefault="00E45A30" w:rsidP="00E45A30">
                  <w:pPr>
                    <w:pStyle w:val="SIText"/>
                    <w:rPr>
                      <w:del w:id="125" w:author="Sue Hamilton" w:date="2019-02-22T09:51:00Z"/>
                    </w:rPr>
                  </w:pPr>
                  <w:del w:id="126" w:author="Sue Hamilton" w:date="2019-02-22T09:51:00Z">
                    <w:r w:rsidRPr="0079706D" w:rsidDel="0034674D">
                      <w:delText xml:space="preserve">Provide basic care of </w:delText>
                    </w:r>
                    <w:r w:rsidDel="0034674D">
                      <w:delText xml:space="preserve">common </w:delText>
                    </w:r>
                    <w:r w:rsidRPr="0079706D" w:rsidDel="0034674D">
                      <w:delText>native mammals</w:delText>
                    </w:r>
                  </w:del>
                </w:p>
              </w:tc>
            </w:tr>
            <w:tr w:rsidR="00E45A30" w:rsidRPr="005C7EA8" w:rsidDel="0034674D" w14:paraId="33B664FB" w14:textId="5EE3A149" w:rsidTr="00114948">
              <w:trPr>
                <w:del w:id="127" w:author="Sue Hamilton" w:date="2019-02-22T09:51:00Z"/>
              </w:trPr>
              <w:tc>
                <w:tcPr>
                  <w:tcW w:w="1918" w:type="dxa"/>
                </w:tcPr>
                <w:p w14:paraId="33B664F9" w14:textId="68A69CE6" w:rsidR="00E45A30" w:rsidRPr="008B3F33" w:rsidDel="0034674D" w:rsidRDefault="00E45A30" w:rsidP="00E45A30">
                  <w:pPr>
                    <w:pStyle w:val="SIText"/>
                    <w:rPr>
                      <w:del w:id="128" w:author="Sue Hamilton" w:date="2019-02-22T09:51:00Z"/>
                      <w:highlight w:val="yellow"/>
                    </w:rPr>
                  </w:pPr>
                  <w:del w:id="129" w:author="Sue Hamilton" w:date="2019-02-22T09:51:00Z">
                    <w:r w:rsidRPr="008B3F33" w:rsidDel="0034674D">
                      <w:rPr>
                        <w:highlight w:val="yellow"/>
                      </w:rPr>
                      <w:delText>ACMSPE304</w:delText>
                    </w:r>
                  </w:del>
                </w:p>
              </w:tc>
              <w:tc>
                <w:tcPr>
                  <w:tcW w:w="5670" w:type="dxa"/>
                </w:tcPr>
                <w:p w14:paraId="33B664FA" w14:textId="10B084CF" w:rsidR="00E45A30" w:rsidRPr="0079706D" w:rsidDel="0034674D" w:rsidRDefault="00E45A30" w:rsidP="00E45A30">
                  <w:pPr>
                    <w:pStyle w:val="SIText"/>
                    <w:rPr>
                      <w:del w:id="130" w:author="Sue Hamilton" w:date="2019-02-22T09:51:00Z"/>
                    </w:rPr>
                  </w:pPr>
                  <w:del w:id="131" w:author="Sue Hamilton" w:date="2019-02-22T09:51:00Z">
                    <w:r w:rsidRPr="0079706D" w:rsidDel="0034674D">
                      <w:delText xml:space="preserve">Provide basic care of </w:delText>
                    </w:r>
                    <w:r w:rsidDel="0034674D">
                      <w:delText xml:space="preserve">domestic </w:delText>
                    </w:r>
                    <w:r w:rsidRPr="0079706D" w:rsidDel="0034674D">
                      <w:delText>dogs</w:delText>
                    </w:r>
                  </w:del>
                </w:p>
              </w:tc>
            </w:tr>
            <w:tr w:rsidR="00E45A30" w:rsidRPr="005C7EA8" w:rsidDel="0034674D" w14:paraId="33B664FE" w14:textId="36D02363" w:rsidTr="00114948">
              <w:trPr>
                <w:del w:id="132" w:author="Sue Hamilton" w:date="2019-02-22T09:51:00Z"/>
              </w:trPr>
              <w:tc>
                <w:tcPr>
                  <w:tcW w:w="1918" w:type="dxa"/>
                </w:tcPr>
                <w:p w14:paraId="33B664FC" w14:textId="2956FA54" w:rsidR="00E45A30" w:rsidRPr="008B3F33" w:rsidDel="0034674D" w:rsidRDefault="00E45A30" w:rsidP="00E45A30">
                  <w:pPr>
                    <w:pStyle w:val="SIText"/>
                    <w:rPr>
                      <w:del w:id="133" w:author="Sue Hamilton" w:date="2019-02-22T09:51:00Z"/>
                      <w:highlight w:val="yellow"/>
                    </w:rPr>
                  </w:pPr>
                  <w:del w:id="134" w:author="Sue Hamilton" w:date="2019-02-22T09:51:00Z">
                    <w:r w:rsidRPr="008B3F33" w:rsidDel="0034674D">
                      <w:rPr>
                        <w:highlight w:val="yellow"/>
                      </w:rPr>
                      <w:delText>ACMSPE305</w:delText>
                    </w:r>
                  </w:del>
                </w:p>
              </w:tc>
              <w:tc>
                <w:tcPr>
                  <w:tcW w:w="5670" w:type="dxa"/>
                </w:tcPr>
                <w:p w14:paraId="33B664FD" w14:textId="674E02D9" w:rsidR="00E45A30" w:rsidRPr="0079706D" w:rsidDel="0034674D" w:rsidRDefault="00E45A30" w:rsidP="00E45A30">
                  <w:pPr>
                    <w:pStyle w:val="SIText"/>
                    <w:rPr>
                      <w:del w:id="135" w:author="Sue Hamilton" w:date="2019-02-22T09:51:00Z"/>
                    </w:rPr>
                  </w:pPr>
                  <w:del w:id="136" w:author="Sue Hamilton" w:date="2019-02-22T09:51:00Z">
                    <w:r w:rsidRPr="0079706D" w:rsidDel="0034674D">
                      <w:delText>Provide basic care of domestic cats</w:delText>
                    </w:r>
                  </w:del>
                </w:p>
              </w:tc>
            </w:tr>
            <w:tr w:rsidR="00E45A30" w:rsidRPr="005C7EA8" w:rsidDel="0034674D" w14:paraId="33B66501" w14:textId="3C248721" w:rsidTr="00114948">
              <w:trPr>
                <w:del w:id="137" w:author="Sue Hamilton" w:date="2019-02-22T09:51:00Z"/>
              </w:trPr>
              <w:tc>
                <w:tcPr>
                  <w:tcW w:w="1918" w:type="dxa"/>
                </w:tcPr>
                <w:p w14:paraId="33B664FF" w14:textId="38E8E3F5" w:rsidR="00E45A30" w:rsidRPr="008B3F33" w:rsidDel="0034674D" w:rsidRDefault="00E45A30" w:rsidP="00E45A30">
                  <w:pPr>
                    <w:pStyle w:val="SIText"/>
                    <w:rPr>
                      <w:del w:id="138" w:author="Sue Hamilton" w:date="2019-02-22T09:51:00Z"/>
                      <w:highlight w:val="yellow"/>
                    </w:rPr>
                  </w:pPr>
                  <w:del w:id="139" w:author="Sue Hamilton" w:date="2019-02-22T09:51:00Z">
                    <w:r w:rsidRPr="008B3F33" w:rsidDel="0034674D">
                      <w:rPr>
                        <w:highlight w:val="yellow"/>
                      </w:rPr>
                      <w:delText>ACMSPE306</w:delText>
                    </w:r>
                  </w:del>
                </w:p>
              </w:tc>
              <w:tc>
                <w:tcPr>
                  <w:tcW w:w="5670" w:type="dxa"/>
                </w:tcPr>
                <w:p w14:paraId="33B66500" w14:textId="50287BDC" w:rsidR="00E45A30" w:rsidRPr="0079706D" w:rsidDel="0034674D" w:rsidRDefault="00E45A30" w:rsidP="00E45A30">
                  <w:pPr>
                    <w:pStyle w:val="SIText"/>
                    <w:rPr>
                      <w:del w:id="140" w:author="Sue Hamilton" w:date="2019-02-22T09:51:00Z"/>
                    </w:rPr>
                  </w:pPr>
                  <w:del w:id="141" w:author="Sue Hamilton" w:date="2019-02-22T09:51:00Z">
                    <w:r w:rsidRPr="0079706D" w:rsidDel="0034674D">
                      <w:delText>Provide basic care of marine fish</w:delText>
                    </w:r>
                  </w:del>
                </w:p>
              </w:tc>
            </w:tr>
            <w:tr w:rsidR="00E45A30" w:rsidRPr="005C7EA8" w:rsidDel="0034674D" w14:paraId="33B66504" w14:textId="6B377473" w:rsidTr="00114948">
              <w:trPr>
                <w:del w:id="142" w:author="Sue Hamilton" w:date="2019-02-22T09:51:00Z"/>
              </w:trPr>
              <w:tc>
                <w:tcPr>
                  <w:tcW w:w="1918" w:type="dxa"/>
                </w:tcPr>
                <w:p w14:paraId="33B66502" w14:textId="7F6BC5AF" w:rsidR="00E45A30" w:rsidRPr="008B3F33" w:rsidDel="0034674D" w:rsidRDefault="00E45A30" w:rsidP="00E45A30">
                  <w:pPr>
                    <w:pStyle w:val="SIText"/>
                    <w:rPr>
                      <w:del w:id="143" w:author="Sue Hamilton" w:date="2019-02-22T09:51:00Z"/>
                      <w:highlight w:val="yellow"/>
                    </w:rPr>
                  </w:pPr>
                  <w:del w:id="144" w:author="Sue Hamilton" w:date="2019-02-22T09:51:00Z">
                    <w:r w:rsidRPr="008B3F33" w:rsidDel="0034674D">
                      <w:rPr>
                        <w:highlight w:val="yellow"/>
                      </w:rPr>
                      <w:delText>ACMSPE307</w:delText>
                    </w:r>
                  </w:del>
                </w:p>
              </w:tc>
              <w:tc>
                <w:tcPr>
                  <w:tcW w:w="5670" w:type="dxa"/>
                </w:tcPr>
                <w:p w14:paraId="33B66503" w14:textId="5F376556" w:rsidR="00E45A30" w:rsidRPr="0079706D" w:rsidDel="0034674D" w:rsidRDefault="00E45A30" w:rsidP="00E45A30">
                  <w:pPr>
                    <w:pStyle w:val="SIText"/>
                    <w:rPr>
                      <w:del w:id="145" w:author="Sue Hamilton" w:date="2019-02-22T09:51:00Z"/>
                    </w:rPr>
                  </w:pPr>
                  <w:del w:id="146" w:author="Sue Hamilton" w:date="2019-02-22T09:51:00Z">
                    <w:r w:rsidRPr="0079706D" w:rsidDel="0034674D">
                      <w:delText>Provide basic care of freshwater fish</w:delText>
                    </w:r>
                  </w:del>
                </w:p>
              </w:tc>
            </w:tr>
            <w:tr w:rsidR="00E45A30" w:rsidRPr="005C7EA8" w:rsidDel="0034674D" w14:paraId="33B66507" w14:textId="090AD1B3" w:rsidTr="00114948">
              <w:trPr>
                <w:del w:id="147" w:author="Sue Hamilton" w:date="2019-02-22T09:51:00Z"/>
              </w:trPr>
              <w:tc>
                <w:tcPr>
                  <w:tcW w:w="1918" w:type="dxa"/>
                </w:tcPr>
                <w:p w14:paraId="33B66505" w14:textId="18ABA525" w:rsidR="00E45A30" w:rsidRPr="008B3F33" w:rsidDel="0034674D" w:rsidRDefault="00E45A30" w:rsidP="00E45A30">
                  <w:pPr>
                    <w:pStyle w:val="SIText"/>
                    <w:rPr>
                      <w:del w:id="148" w:author="Sue Hamilton" w:date="2019-02-22T09:51:00Z"/>
                      <w:highlight w:val="yellow"/>
                    </w:rPr>
                  </w:pPr>
                  <w:del w:id="149" w:author="Sue Hamilton" w:date="2019-02-22T09:51:00Z">
                    <w:r w:rsidRPr="008B3F33" w:rsidDel="0034674D">
                      <w:rPr>
                        <w:highlight w:val="yellow"/>
                      </w:rPr>
                      <w:delText>ACMSPE308</w:delText>
                    </w:r>
                  </w:del>
                </w:p>
              </w:tc>
              <w:tc>
                <w:tcPr>
                  <w:tcW w:w="5670" w:type="dxa"/>
                </w:tcPr>
                <w:p w14:paraId="33B66506" w14:textId="5CAD8D19" w:rsidR="00E45A30" w:rsidRPr="0079706D" w:rsidDel="0034674D" w:rsidRDefault="00E45A30" w:rsidP="00E45A30">
                  <w:pPr>
                    <w:pStyle w:val="SIText"/>
                    <w:rPr>
                      <w:del w:id="150" w:author="Sue Hamilton" w:date="2019-02-22T09:51:00Z"/>
                    </w:rPr>
                  </w:pPr>
                  <w:del w:id="151" w:author="Sue Hamilton" w:date="2019-02-22T09:51:00Z">
                    <w:r w:rsidRPr="0079706D" w:rsidDel="0034674D">
                      <w:delText>Provide basic care of marine invertebrates</w:delText>
                    </w:r>
                  </w:del>
                </w:p>
              </w:tc>
            </w:tr>
            <w:tr w:rsidR="00E45A30" w:rsidRPr="005C7EA8" w:rsidDel="0034674D" w14:paraId="33B6650A" w14:textId="4C4BA78E" w:rsidTr="00114948">
              <w:trPr>
                <w:del w:id="152" w:author="Sue Hamilton" w:date="2019-02-22T09:51:00Z"/>
              </w:trPr>
              <w:tc>
                <w:tcPr>
                  <w:tcW w:w="1918" w:type="dxa"/>
                </w:tcPr>
                <w:p w14:paraId="33B66508" w14:textId="5C8F5D7F" w:rsidR="00E45A30" w:rsidRPr="008B3F33" w:rsidDel="0034674D" w:rsidRDefault="00E45A30" w:rsidP="00E45A30">
                  <w:pPr>
                    <w:pStyle w:val="SIText"/>
                    <w:rPr>
                      <w:del w:id="153" w:author="Sue Hamilton" w:date="2019-02-22T09:51:00Z"/>
                      <w:highlight w:val="yellow"/>
                    </w:rPr>
                  </w:pPr>
                  <w:del w:id="154" w:author="Sue Hamilton" w:date="2019-02-22T09:51:00Z">
                    <w:r w:rsidRPr="008B3F33" w:rsidDel="0034674D">
                      <w:rPr>
                        <w:highlight w:val="yellow"/>
                      </w:rPr>
                      <w:delText>ACMSPE309</w:delText>
                    </w:r>
                  </w:del>
                </w:p>
              </w:tc>
              <w:tc>
                <w:tcPr>
                  <w:tcW w:w="5670" w:type="dxa"/>
                </w:tcPr>
                <w:p w14:paraId="33B66509" w14:textId="1C42DE02" w:rsidR="00E45A30" w:rsidRPr="0079706D" w:rsidDel="0034674D" w:rsidRDefault="00E45A30" w:rsidP="00E45A30">
                  <w:pPr>
                    <w:pStyle w:val="SIText"/>
                    <w:rPr>
                      <w:del w:id="155" w:author="Sue Hamilton" w:date="2019-02-22T09:51:00Z"/>
                    </w:rPr>
                  </w:pPr>
                  <w:del w:id="156" w:author="Sue Hamilton" w:date="2019-02-22T09:51:00Z">
                    <w:r w:rsidRPr="0079706D" w:rsidDel="0034674D">
                      <w:delText>Provide basic care of terrestrial and freshwater invertebrates</w:delText>
                    </w:r>
                  </w:del>
                </w:p>
              </w:tc>
            </w:tr>
            <w:tr w:rsidR="00E45A30" w:rsidRPr="005C7EA8" w:rsidDel="0034674D" w14:paraId="33B6650D" w14:textId="42DDFDBE" w:rsidTr="00114948">
              <w:trPr>
                <w:del w:id="157" w:author="Sue Hamilton" w:date="2019-02-22T09:51:00Z"/>
              </w:trPr>
              <w:tc>
                <w:tcPr>
                  <w:tcW w:w="1918" w:type="dxa"/>
                </w:tcPr>
                <w:p w14:paraId="33B6650B" w14:textId="60205A07" w:rsidR="00E45A30" w:rsidRPr="008B3F33" w:rsidDel="0034674D" w:rsidRDefault="00E45A30" w:rsidP="00E45A30">
                  <w:pPr>
                    <w:pStyle w:val="SIText"/>
                    <w:rPr>
                      <w:del w:id="158" w:author="Sue Hamilton" w:date="2019-02-22T09:51:00Z"/>
                      <w:highlight w:val="yellow"/>
                    </w:rPr>
                  </w:pPr>
                  <w:del w:id="159" w:author="Sue Hamilton" w:date="2019-02-22T09:51:00Z">
                    <w:r w:rsidRPr="008B3F33" w:rsidDel="0034674D">
                      <w:rPr>
                        <w:highlight w:val="yellow"/>
                      </w:rPr>
                      <w:delText>ACMSPE310</w:delText>
                    </w:r>
                  </w:del>
                </w:p>
              </w:tc>
              <w:tc>
                <w:tcPr>
                  <w:tcW w:w="5670" w:type="dxa"/>
                </w:tcPr>
                <w:p w14:paraId="33B6650C" w14:textId="06493E0C" w:rsidR="00E45A30" w:rsidRPr="0079706D" w:rsidDel="0034674D" w:rsidRDefault="00E45A30" w:rsidP="00E45A30">
                  <w:pPr>
                    <w:pStyle w:val="SIText"/>
                    <w:rPr>
                      <w:del w:id="160" w:author="Sue Hamilton" w:date="2019-02-22T09:51:00Z"/>
                    </w:rPr>
                  </w:pPr>
                  <w:del w:id="161" w:author="Sue Hamilton" w:date="2019-02-22T09:51:00Z">
                    <w:r w:rsidRPr="0079706D" w:rsidDel="0034674D">
                      <w:delText>Provide basic care of mammals</w:delText>
                    </w:r>
                  </w:del>
                </w:p>
              </w:tc>
            </w:tr>
            <w:tr w:rsidR="00E45A30" w:rsidRPr="005C7EA8" w:rsidDel="0034674D" w14:paraId="33B66510" w14:textId="13804A3B" w:rsidTr="00114948">
              <w:trPr>
                <w:del w:id="162" w:author="Sue Hamilton" w:date="2019-02-22T09:51:00Z"/>
              </w:trPr>
              <w:tc>
                <w:tcPr>
                  <w:tcW w:w="1918" w:type="dxa"/>
                </w:tcPr>
                <w:p w14:paraId="33B6650E" w14:textId="436B73B5" w:rsidR="00E45A30" w:rsidRPr="008B3F33" w:rsidDel="0034674D" w:rsidRDefault="00E45A30" w:rsidP="00E45A30">
                  <w:pPr>
                    <w:pStyle w:val="SIText"/>
                    <w:rPr>
                      <w:del w:id="163" w:author="Sue Hamilton" w:date="2019-02-22T09:51:00Z"/>
                      <w:highlight w:val="yellow"/>
                    </w:rPr>
                  </w:pPr>
                  <w:del w:id="164" w:author="Sue Hamilton" w:date="2019-02-22T09:51:00Z">
                    <w:r w:rsidRPr="008B3F33" w:rsidDel="0034674D">
                      <w:rPr>
                        <w:highlight w:val="yellow"/>
                      </w:rPr>
                      <w:delText>ACMSPE311</w:delText>
                    </w:r>
                  </w:del>
                </w:p>
              </w:tc>
              <w:tc>
                <w:tcPr>
                  <w:tcW w:w="5670" w:type="dxa"/>
                </w:tcPr>
                <w:p w14:paraId="33B6650F" w14:textId="75D5508E" w:rsidR="00E45A30" w:rsidRPr="0079706D" w:rsidDel="0034674D" w:rsidRDefault="00E45A30" w:rsidP="00E45A30">
                  <w:pPr>
                    <w:pStyle w:val="SIText"/>
                    <w:rPr>
                      <w:del w:id="165" w:author="Sue Hamilton" w:date="2019-02-22T09:51:00Z"/>
                    </w:rPr>
                  </w:pPr>
                  <w:del w:id="166" w:author="Sue Hamilton" w:date="2019-02-22T09:51:00Z">
                    <w:r w:rsidRPr="0079706D" w:rsidDel="0034674D">
                      <w:delText>Provide basic care of non-venomous reptiles</w:delText>
                    </w:r>
                  </w:del>
                </w:p>
              </w:tc>
            </w:tr>
          </w:tbl>
          <w:p w14:paraId="50724AA5" w14:textId="3BAC699D" w:rsidR="00114948" w:rsidDel="0034674D" w:rsidRDefault="00114948">
            <w:pPr>
              <w:rPr>
                <w:ins w:id="167" w:author="Ruth Geldard" w:date="2018-11-21T13:40:00Z"/>
                <w:del w:id="168" w:author="Sue Hamilton" w:date="2019-02-22T09:51:00Z"/>
              </w:rPr>
            </w:pPr>
          </w:p>
          <w:p w14:paraId="5A51AE55" w14:textId="58728155" w:rsidR="00114948" w:rsidRPr="008B3F33" w:rsidRDefault="00114948">
            <w:pPr>
              <w:rPr>
                <w:ins w:id="169" w:author="Ruth Geldard" w:date="2018-11-21T13:40:00Z"/>
                <w:b/>
              </w:rPr>
            </w:pPr>
            <w:ins w:id="170" w:author="Ruth Geldard" w:date="2018-11-21T13:40:00Z">
              <w:r w:rsidRPr="008B3F33">
                <w:rPr>
                  <w:b/>
                </w:rPr>
                <w:t xml:space="preserve">Group </w:t>
              </w:r>
              <w:del w:id="171" w:author="Sue Hamilton" w:date="2019-02-22T09:51:00Z">
                <w:r w:rsidRPr="008B3F33" w:rsidDel="0034674D">
                  <w:rPr>
                    <w:b/>
                  </w:rPr>
                  <w:delText>B</w:delText>
                </w:r>
              </w:del>
            </w:ins>
            <w:ins w:id="172" w:author="Sue Hamilton" w:date="2019-02-22T09:51:00Z">
              <w:r w:rsidR="0034674D">
                <w:rPr>
                  <w:b/>
                </w:rPr>
                <w:t>A</w:t>
              </w:r>
            </w:ins>
          </w:p>
          <w:tbl>
            <w:tblPr>
              <w:tblStyle w:val="TableGrid"/>
              <w:tblW w:w="0" w:type="auto"/>
              <w:tblLook w:val="04A0" w:firstRow="1" w:lastRow="0" w:firstColumn="1" w:lastColumn="0" w:noHBand="0" w:noVBand="1"/>
            </w:tblPr>
            <w:tblGrid>
              <w:gridCol w:w="2573"/>
              <w:gridCol w:w="5670"/>
            </w:tblGrid>
            <w:tr w:rsidR="00DA223B" w:rsidRPr="005C7EA8" w14:paraId="6D9EF141" w14:textId="77777777" w:rsidTr="005D5056">
              <w:trPr>
                <w:ins w:id="173" w:author="Sue Hamilton" w:date="2018-12-05T16:02:00Z"/>
              </w:trPr>
              <w:tc>
                <w:tcPr>
                  <w:tcW w:w="2573" w:type="dxa"/>
                </w:tcPr>
                <w:p w14:paraId="786F516B" w14:textId="1C0A79E3" w:rsidR="00DA223B" w:rsidRPr="008B3F33" w:rsidRDefault="00DA223B" w:rsidP="00A11F8C">
                  <w:pPr>
                    <w:pStyle w:val="SIText"/>
                    <w:rPr>
                      <w:ins w:id="174" w:author="Sue Hamilton" w:date="2018-12-05T16:02:00Z"/>
                    </w:rPr>
                  </w:pPr>
                  <w:ins w:id="175" w:author="Sue Hamilton" w:date="2018-12-05T16:03:00Z">
                    <w:r w:rsidRPr="008B3F33">
                      <w:rPr>
                        <w:highlight w:val="yellow"/>
                      </w:rPr>
                      <w:t>ACMATE4</w:t>
                    </w:r>
                  </w:ins>
                  <w:r w:rsidR="00A11F8C">
                    <w:t>X2</w:t>
                  </w:r>
                  <w:del w:id="176" w:author="Sue Hamilton" w:date="2018-12-06T17:11:00Z">
                    <w:r w:rsidR="005C55E3" w:rsidDel="005C55E3">
                      <w:delText>ACMATE305</w:delText>
                    </w:r>
                  </w:del>
                </w:p>
              </w:tc>
              <w:tc>
                <w:tcPr>
                  <w:tcW w:w="5670" w:type="dxa"/>
                </w:tcPr>
                <w:p w14:paraId="61935E8B" w14:textId="5A0F5C79" w:rsidR="00DA223B" w:rsidRDefault="00DA223B" w:rsidP="00DA223B">
                  <w:pPr>
                    <w:pStyle w:val="SIText"/>
                    <w:rPr>
                      <w:ins w:id="177" w:author="Sue Hamilton" w:date="2018-12-05T16:02:00Z"/>
                    </w:rPr>
                  </w:pPr>
                  <w:ins w:id="178" w:author="Sue Hamilton" w:date="2018-12-05T16:03:00Z">
                    <w:r w:rsidRPr="008B3F33">
                      <w:rPr>
                        <w:highlight w:val="yellow"/>
                      </w:rPr>
                      <w:t>Conduct euthanasia of research animals</w:t>
                    </w:r>
                  </w:ins>
                </w:p>
              </w:tc>
            </w:tr>
            <w:tr w:rsidR="0016365D" w:rsidRPr="005C7EA8" w:rsidDel="0034674D" w14:paraId="426626A1" w14:textId="3B8F39E2" w:rsidTr="005D5056">
              <w:trPr>
                <w:ins w:id="179" w:author="Ruth Geldard" w:date="2018-11-21T13:41:00Z"/>
                <w:del w:id="180" w:author="Sue Hamilton" w:date="2019-02-22T09:51:00Z"/>
              </w:trPr>
              <w:tc>
                <w:tcPr>
                  <w:tcW w:w="2573" w:type="dxa"/>
                </w:tcPr>
                <w:p w14:paraId="2FFE9DB8" w14:textId="79AE2D95" w:rsidR="0016365D" w:rsidRPr="008B3F33" w:rsidDel="0034674D" w:rsidRDefault="0016365D" w:rsidP="00114948">
                  <w:pPr>
                    <w:pStyle w:val="SIText"/>
                    <w:rPr>
                      <w:ins w:id="181" w:author="Ruth Geldard" w:date="2018-11-21T13:41:00Z"/>
                      <w:del w:id="182" w:author="Sue Hamilton" w:date="2019-02-22T09:51:00Z"/>
                    </w:rPr>
                  </w:pPr>
                  <w:ins w:id="183" w:author="Ruth Geldard" w:date="2018-11-21T13:41:00Z">
                    <w:del w:id="184" w:author="Sue Hamilton" w:date="2019-02-22T09:51:00Z">
                      <w:r w:rsidRPr="008B3F33" w:rsidDel="0034674D">
                        <w:delText>ACMGAS202</w:delText>
                      </w:r>
                    </w:del>
                  </w:ins>
                </w:p>
              </w:tc>
              <w:tc>
                <w:tcPr>
                  <w:tcW w:w="5670" w:type="dxa"/>
                </w:tcPr>
                <w:p w14:paraId="55F56665" w14:textId="67B23B06" w:rsidR="0016365D" w:rsidRPr="0079706D" w:rsidDel="0034674D" w:rsidRDefault="0016365D" w:rsidP="00114948">
                  <w:pPr>
                    <w:pStyle w:val="SIText"/>
                    <w:rPr>
                      <w:ins w:id="185" w:author="Ruth Geldard" w:date="2018-11-21T13:41:00Z"/>
                      <w:del w:id="186" w:author="Sue Hamilton" w:date="2019-02-22T09:51:00Z"/>
                    </w:rPr>
                  </w:pPr>
                  <w:ins w:id="187" w:author="Ruth Geldard" w:date="2018-11-21T13:42:00Z">
                    <w:del w:id="188" w:author="Sue Hamilton" w:date="2019-02-22T09:51:00Z">
                      <w:r w:rsidDel="0034674D">
                        <w:delText>Participate in workplace communications</w:delText>
                      </w:r>
                    </w:del>
                  </w:ins>
                </w:p>
              </w:tc>
            </w:tr>
            <w:tr w:rsidR="00DA223B" w:rsidRPr="005C7EA8" w14:paraId="4BE01B81" w14:textId="77777777" w:rsidTr="005D5056">
              <w:trPr>
                <w:ins w:id="189" w:author="Sue Hamilton" w:date="2018-12-05T16:03:00Z"/>
              </w:trPr>
              <w:tc>
                <w:tcPr>
                  <w:tcW w:w="2573" w:type="dxa"/>
                </w:tcPr>
                <w:p w14:paraId="6DE9ADF7" w14:textId="5DF0920F" w:rsidR="00DA223B" w:rsidRPr="008B3F33" w:rsidRDefault="00DA223B" w:rsidP="00DA223B">
                  <w:pPr>
                    <w:pStyle w:val="SIText"/>
                    <w:rPr>
                      <w:ins w:id="190" w:author="Sue Hamilton" w:date="2018-12-05T16:03:00Z"/>
                    </w:rPr>
                  </w:pPr>
                  <w:commentRangeStart w:id="191"/>
                  <w:ins w:id="192" w:author="Sue Hamilton" w:date="2018-12-05T16:03:00Z">
                    <w:r w:rsidRPr="0075147A">
                      <w:t>ACMSUS201</w:t>
                    </w:r>
                    <w:commentRangeEnd w:id="191"/>
                    <w:r>
                      <w:rPr>
                        <w:rStyle w:val="CommentReference"/>
                        <w:lang w:eastAsia="en-AU"/>
                      </w:rPr>
                      <w:commentReference w:id="191"/>
                    </w:r>
                  </w:ins>
                </w:p>
              </w:tc>
              <w:tc>
                <w:tcPr>
                  <w:tcW w:w="5670" w:type="dxa"/>
                </w:tcPr>
                <w:p w14:paraId="38C3D571" w14:textId="785B6689" w:rsidR="00DA223B" w:rsidRDefault="00DA223B" w:rsidP="00DA223B">
                  <w:pPr>
                    <w:pStyle w:val="SIText"/>
                    <w:rPr>
                      <w:ins w:id="193" w:author="Sue Hamilton" w:date="2018-12-05T16:03:00Z"/>
                    </w:rPr>
                  </w:pPr>
                  <w:ins w:id="194" w:author="Sue Hamilton" w:date="2018-12-05T16:03:00Z">
                    <w:r w:rsidRPr="008426F5">
                      <w:t>Participate in environmentally sustainable work practices</w:t>
                    </w:r>
                  </w:ins>
                </w:p>
              </w:tc>
            </w:tr>
            <w:tr w:rsidR="00114948" w:rsidRPr="005C7EA8" w14:paraId="33B66513" w14:textId="77777777" w:rsidTr="005D5056">
              <w:tc>
                <w:tcPr>
                  <w:tcW w:w="2573" w:type="dxa"/>
                </w:tcPr>
                <w:p w14:paraId="33B66511" w14:textId="77777777" w:rsidR="00114948" w:rsidRPr="0075147A" w:rsidRDefault="00114948" w:rsidP="00114948">
                  <w:pPr>
                    <w:pStyle w:val="SIText"/>
                  </w:pPr>
                  <w:r w:rsidRPr="0075147A">
                    <w:t>ACMVET203</w:t>
                  </w:r>
                </w:p>
              </w:tc>
              <w:tc>
                <w:tcPr>
                  <w:tcW w:w="5670" w:type="dxa"/>
                </w:tcPr>
                <w:p w14:paraId="33B66512" w14:textId="77777777" w:rsidR="00114948" w:rsidRPr="0079706D" w:rsidRDefault="00114948" w:rsidP="00114948">
                  <w:pPr>
                    <w:pStyle w:val="SIText"/>
                  </w:pPr>
                  <w:r w:rsidRPr="0079706D">
                    <w:t>Assist with surgery preparation</w:t>
                  </w:r>
                </w:p>
              </w:tc>
            </w:tr>
            <w:tr w:rsidR="00114948" w:rsidRPr="005C7EA8" w14:paraId="33B66516" w14:textId="77777777" w:rsidTr="005D5056">
              <w:tc>
                <w:tcPr>
                  <w:tcW w:w="2573" w:type="dxa"/>
                </w:tcPr>
                <w:p w14:paraId="33B66514" w14:textId="77777777" w:rsidR="00114948" w:rsidRPr="0075147A" w:rsidRDefault="00114948" w:rsidP="00114948">
                  <w:pPr>
                    <w:pStyle w:val="SIText"/>
                  </w:pPr>
                  <w:commentRangeStart w:id="195"/>
                  <w:r w:rsidRPr="007D6922">
                    <w:t>AHCMOM305</w:t>
                  </w:r>
                  <w:commentRangeEnd w:id="195"/>
                  <w:r w:rsidR="0016365D">
                    <w:rPr>
                      <w:rStyle w:val="CommentReference"/>
                      <w:lang w:eastAsia="en-AU"/>
                    </w:rPr>
                    <w:commentReference w:id="195"/>
                  </w:r>
                </w:p>
              </w:tc>
              <w:tc>
                <w:tcPr>
                  <w:tcW w:w="5670" w:type="dxa"/>
                </w:tcPr>
                <w:p w14:paraId="33B66515" w14:textId="77777777" w:rsidR="00114948" w:rsidRPr="0079706D" w:rsidRDefault="00114948" w:rsidP="00114948">
                  <w:pPr>
                    <w:pStyle w:val="SIText"/>
                  </w:pPr>
                  <w:r w:rsidRPr="0079706D">
                    <w:t>Operate specialised machinery and equipment</w:t>
                  </w:r>
                </w:p>
              </w:tc>
            </w:tr>
            <w:tr w:rsidR="00114948" w:rsidRPr="005C7EA8" w14:paraId="33B66519" w14:textId="77777777" w:rsidTr="005D5056">
              <w:tc>
                <w:tcPr>
                  <w:tcW w:w="2573" w:type="dxa"/>
                </w:tcPr>
                <w:p w14:paraId="33B66517" w14:textId="77777777" w:rsidR="00114948" w:rsidRPr="0075147A" w:rsidRDefault="00114948" w:rsidP="00114948">
                  <w:pPr>
                    <w:pStyle w:val="SIText"/>
                  </w:pPr>
                  <w:r w:rsidRPr="0075147A">
                    <w:t>HLTAID003</w:t>
                  </w:r>
                </w:p>
              </w:tc>
              <w:tc>
                <w:tcPr>
                  <w:tcW w:w="5670" w:type="dxa"/>
                </w:tcPr>
                <w:p w14:paraId="33B66518" w14:textId="77777777" w:rsidR="00114948" w:rsidRPr="0079706D" w:rsidRDefault="00114948" w:rsidP="00114948">
                  <w:pPr>
                    <w:pStyle w:val="SIText"/>
                  </w:pPr>
                  <w:r w:rsidRPr="0079706D">
                    <w:t xml:space="preserve">Provide first aid </w:t>
                  </w:r>
                </w:p>
              </w:tc>
            </w:tr>
            <w:tr w:rsidR="00114948" w:rsidRPr="005C7EA8" w14:paraId="33B6651C" w14:textId="77777777" w:rsidTr="005D5056">
              <w:tc>
                <w:tcPr>
                  <w:tcW w:w="2573" w:type="dxa"/>
                </w:tcPr>
                <w:p w14:paraId="33B6651A" w14:textId="77777777" w:rsidR="00114948" w:rsidRPr="00A24106" w:rsidRDefault="00114948" w:rsidP="00114948">
                  <w:pPr>
                    <w:pStyle w:val="SIText"/>
                    <w:rPr>
                      <w:highlight w:val="yellow"/>
                    </w:rPr>
                  </w:pPr>
                  <w:r w:rsidRPr="0075147A">
                    <w:lastRenderedPageBreak/>
                    <w:t>MSL922001</w:t>
                  </w:r>
                </w:p>
              </w:tc>
              <w:tc>
                <w:tcPr>
                  <w:tcW w:w="5670" w:type="dxa"/>
                </w:tcPr>
                <w:p w14:paraId="33B6651B" w14:textId="77777777" w:rsidR="00114948" w:rsidRPr="0079706D" w:rsidRDefault="00114948" w:rsidP="00114948">
                  <w:pPr>
                    <w:pStyle w:val="SIText"/>
                  </w:pPr>
                  <w:r w:rsidRPr="0079706D">
                    <w:t>Record and present data</w:t>
                  </w:r>
                </w:p>
              </w:tc>
            </w:tr>
            <w:tr w:rsidR="00114948" w:rsidRPr="005C7EA8" w14:paraId="33B6651F" w14:textId="77777777" w:rsidTr="005D5056">
              <w:tc>
                <w:tcPr>
                  <w:tcW w:w="2573" w:type="dxa"/>
                </w:tcPr>
                <w:p w14:paraId="33B6651D" w14:textId="0F76B21A" w:rsidR="00114948" w:rsidRPr="0075147A" w:rsidRDefault="00114948" w:rsidP="00114948">
                  <w:pPr>
                    <w:pStyle w:val="SIText"/>
                  </w:pPr>
                  <w:r w:rsidRPr="0075147A">
                    <w:t>MSL93300</w:t>
                  </w:r>
                  <w:ins w:id="196" w:author="Sue Hamilton" w:date="2018-11-09T17:03:00Z">
                    <w:r>
                      <w:t>5</w:t>
                    </w:r>
                  </w:ins>
                  <w:del w:id="197" w:author="Sue Hamilton" w:date="2018-11-09T17:03:00Z">
                    <w:r w:rsidRPr="0075147A" w:rsidDel="003151BA">
                      <w:delText>1</w:delText>
                    </w:r>
                  </w:del>
                </w:p>
              </w:tc>
              <w:tc>
                <w:tcPr>
                  <w:tcW w:w="5670" w:type="dxa"/>
                </w:tcPr>
                <w:p w14:paraId="33B6651E" w14:textId="77777777" w:rsidR="00114948" w:rsidRPr="0079706D" w:rsidRDefault="00114948" w:rsidP="00114948">
                  <w:pPr>
                    <w:pStyle w:val="SIText"/>
                  </w:pPr>
                  <w:r w:rsidRPr="0079706D">
                    <w:t>Maintain the laboratory/field workplace fit for purpose</w:t>
                  </w:r>
                </w:p>
              </w:tc>
            </w:tr>
            <w:tr w:rsidR="00114948" w:rsidRPr="005C7EA8" w14:paraId="33B66522" w14:textId="77777777" w:rsidTr="005D5056">
              <w:tc>
                <w:tcPr>
                  <w:tcW w:w="2573" w:type="dxa"/>
                </w:tcPr>
                <w:p w14:paraId="33B66520" w14:textId="1FE5CEC7" w:rsidR="00114948" w:rsidRPr="007D6922" w:rsidRDefault="00114948" w:rsidP="00114948">
                  <w:pPr>
                    <w:pStyle w:val="SIText"/>
                  </w:pPr>
                  <w:r w:rsidRPr="007D6922">
                    <w:t>MSL9730</w:t>
                  </w:r>
                  <w:ins w:id="198" w:author="Sue Hamilton" w:date="2018-11-09T17:03:00Z">
                    <w:r>
                      <w:t>13</w:t>
                    </w:r>
                  </w:ins>
                  <w:del w:id="199" w:author="Sue Hamilton" w:date="2018-11-09T17:04:00Z">
                    <w:r w:rsidRPr="007D6922" w:rsidDel="003151BA">
                      <w:delText>01</w:delText>
                    </w:r>
                  </w:del>
                </w:p>
              </w:tc>
              <w:tc>
                <w:tcPr>
                  <w:tcW w:w="5670" w:type="dxa"/>
                </w:tcPr>
                <w:p w14:paraId="33B66521" w14:textId="77777777" w:rsidR="00114948" w:rsidRPr="0079706D" w:rsidRDefault="00114948" w:rsidP="00114948">
                  <w:pPr>
                    <w:pStyle w:val="SIText"/>
                  </w:pPr>
                  <w:r w:rsidRPr="0079706D">
                    <w:t>Perform basic tests</w:t>
                  </w:r>
                </w:p>
              </w:tc>
            </w:tr>
            <w:tr w:rsidR="00114948" w:rsidRPr="005C7EA8" w14:paraId="33B66525" w14:textId="77777777" w:rsidTr="005D5056">
              <w:tc>
                <w:tcPr>
                  <w:tcW w:w="2573" w:type="dxa"/>
                </w:tcPr>
                <w:p w14:paraId="33B66523" w14:textId="4DE3528B" w:rsidR="00114948" w:rsidRPr="007D6922" w:rsidRDefault="00114948" w:rsidP="00114948">
                  <w:pPr>
                    <w:pStyle w:val="SIText"/>
                  </w:pPr>
                  <w:r w:rsidRPr="007D6922">
                    <w:t>MSL9730</w:t>
                  </w:r>
                  <w:ins w:id="200" w:author="Sue Hamilton" w:date="2018-11-09T17:04:00Z">
                    <w:r>
                      <w:t>14</w:t>
                    </w:r>
                  </w:ins>
                  <w:del w:id="201" w:author="Sue Hamilton" w:date="2018-11-09T17:04:00Z">
                    <w:r w:rsidRPr="007D6922" w:rsidDel="003151BA">
                      <w:delText>02</w:delText>
                    </w:r>
                  </w:del>
                </w:p>
              </w:tc>
              <w:tc>
                <w:tcPr>
                  <w:tcW w:w="5670" w:type="dxa"/>
                </w:tcPr>
                <w:p w14:paraId="33B66524" w14:textId="77777777" w:rsidR="00114948" w:rsidRPr="0079706D" w:rsidRDefault="00114948" w:rsidP="00114948">
                  <w:pPr>
                    <w:pStyle w:val="SIText"/>
                  </w:pPr>
                  <w:r w:rsidRPr="0079706D">
                    <w:t>Prepare working solutions</w:t>
                  </w:r>
                </w:p>
              </w:tc>
            </w:tr>
            <w:tr w:rsidR="00114948" w:rsidRPr="005C7EA8" w14:paraId="33B66528" w14:textId="77777777" w:rsidTr="005D5056">
              <w:tc>
                <w:tcPr>
                  <w:tcW w:w="2573" w:type="dxa"/>
                </w:tcPr>
                <w:p w14:paraId="33B66526" w14:textId="435F5ED6" w:rsidR="00114948" w:rsidRPr="007D6922" w:rsidRDefault="00114948" w:rsidP="00114948">
                  <w:pPr>
                    <w:pStyle w:val="SIText"/>
                  </w:pPr>
                  <w:r w:rsidRPr="007D6922">
                    <w:t>MSL9730</w:t>
                  </w:r>
                  <w:ins w:id="202" w:author="Sue Hamilton" w:date="2018-11-09T17:05:00Z">
                    <w:r>
                      <w:t>19</w:t>
                    </w:r>
                  </w:ins>
                  <w:del w:id="203" w:author="Sue Hamilton" w:date="2018-11-09T17:05:00Z">
                    <w:r w:rsidRPr="007D6922" w:rsidDel="00423DC1">
                      <w:delText>07</w:delText>
                    </w:r>
                  </w:del>
                </w:p>
              </w:tc>
              <w:tc>
                <w:tcPr>
                  <w:tcW w:w="5670" w:type="dxa"/>
                </w:tcPr>
                <w:p w14:paraId="33B66527" w14:textId="77777777" w:rsidR="00114948" w:rsidRPr="0079706D" w:rsidRDefault="00114948" w:rsidP="00114948">
                  <w:pPr>
                    <w:pStyle w:val="SIText"/>
                  </w:pPr>
                  <w:r w:rsidRPr="0079706D">
                    <w:t>Perform microscopic examination</w:t>
                  </w:r>
                </w:p>
              </w:tc>
            </w:tr>
            <w:tr w:rsidR="00114948" w:rsidRPr="005C7EA8" w14:paraId="33B6652B" w14:textId="77777777" w:rsidTr="005D5056">
              <w:tc>
                <w:tcPr>
                  <w:tcW w:w="2573" w:type="dxa"/>
                </w:tcPr>
                <w:p w14:paraId="33B66529" w14:textId="4370AD7C" w:rsidR="00114948" w:rsidRPr="007D6922" w:rsidRDefault="00114948" w:rsidP="00114948">
                  <w:pPr>
                    <w:pStyle w:val="SIText"/>
                  </w:pPr>
                  <w:bookmarkStart w:id="204" w:name="_Hlk1728574"/>
                  <w:commentRangeStart w:id="205"/>
                  <w:commentRangeStart w:id="206"/>
                  <w:r w:rsidRPr="007D6922">
                    <w:t>MSL9730</w:t>
                  </w:r>
                  <w:ins w:id="207" w:author="Sue Hamilton" w:date="2018-11-09T17:05:00Z">
                    <w:r>
                      <w:t>20</w:t>
                    </w:r>
                  </w:ins>
                  <w:commentRangeEnd w:id="205"/>
                  <w:r w:rsidR="00650508">
                    <w:rPr>
                      <w:rStyle w:val="CommentReference"/>
                      <w:lang w:eastAsia="en-AU"/>
                    </w:rPr>
                    <w:commentReference w:id="205"/>
                  </w:r>
                  <w:del w:id="208" w:author="Sue Hamilton" w:date="2018-11-09T17:05:00Z">
                    <w:r w:rsidRPr="007D6922" w:rsidDel="00423DC1">
                      <w:delText>08</w:delText>
                    </w:r>
                  </w:del>
                  <w:commentRangeEnd w:id="206"/>
                  <w:r>
                    <w:rPr>
                      <w:rStyle w:val="CommentReference"/>
                      <w:lang w:eastAsia="en-AU"/>
                    </w:rPr>
                    <w:commentReference w:id="206"/>
                  </w:r>
                </w:p>
              </w:tc>
              <w:tc>
                <w:tcPr>
                  <w:tcW w:w="5670" w:type="dxa"/>
                </w:tcPr>
                <w:p w14:paraId="33B6652A" w14:textId="77777777" w:rsidR="00114948" w:rsidRPr="0079706D" w:rsidRDefault="00114948" w:rsidP="00114948">
                  <w:pPr>
                    <w:pStyle w:val="SIText"/>
                  </w:pPr>
                  <w:commentRangeStart w:id="209"/>
                  <w:r w:rsidRPr="0079706D">
                    <w:t>Perform histological procedures</w:t>
                  </w:r>
                  <w:commentRangeEnd w:id="209"/>
                  <w:r w:rsidR="005D5056">
                    <w:rPr>
                      <w:rStyle w:val="CommentReference"/>
                      <w:lang w:eastAsia="en-AU"/>
                    </w:rPr>
                    <w:commentReference w:id="209"/>
                  </w:r>
                </w:p>
              </w:tc>
            </w:tr>
            <w:bookmarkEnd w:id="204"/>
          </w:tbl>
          <w:p w14:paraId="33B6652C" w14:textId="77777777" w:rsidR="004270D2" w:rsidRDefault="004270D2" w:rsidP="00894FBB">
            <w:pPr>
              <w:rPr>
                <w:ins w:id="210" w:author="Sue Hamilton" w:date="2019-02-22T09:51:00Z"/>
                <w:lang w:eastAsia="en-US"/>
              </w:rPr>
            </w:pPr>
          </w:p>
          <w:p w14:paraId="575AE1A0" w14:textId="77777777" w:rsidR="0034674D" w:rsidRPr="00883CC3" w:rsidRDefault="0034674D" w:rsidP="0034674D">
            <w:pPr>
              <w:rPr>
                <w:ins w:id="211" w:author="Sue Hamilton" w:date="2019-02-22T09:51:00Z"/>
              </w:rPr>
            </w:pPr>
            <w:ins w:id="212" w:author="Sue Hamilton" w:date="2019-02-22T09:51:00Z">
              <w:r w:rsidRPr="008B3F33">
                <w:rPr>
                  <w:b/>
                  <w:lang w:eastAsia="en-US"/>
                </w:rPr>
                <w:t xml:space="preserve">Group </w:t>
              </w:r>
              <w:r>
                <w:rPr>
                  <w:b/>
                  <w:lang w:eastAsia="en-US"/>
                </w:rPr>
                <w:t>B</w:t>
              </w:r>
            </w:ins>
          </w:p>
          <w:tbl>
            <w:tblPr>
              <w:tblStyle w:val="TableGrid"/>
              <w:tblW w:w="0" w:type="auto"/>
              <w:tblLook w:val="04A0" w:firstRow="1" w:lastRow="0" w:firstColumn="1" w:lastColumn="0" w:noHBand="0" w:noVBand="1"/>
            </w:tblPr>
            <w:tblGrid>
              <w:gridCol w:w="2042"/>
              <w:gridCol w:w="6210"/>
            </w:tblGrid>
            <w:tr w:rsidR="0034674D" w:rsidRPr="005C7EA8" w14:paraId="79C264D3" w14:textId="77777777" w:rsidTr="005D5056">
              <w:trPr>
                <w:ins w:id="213" w:author="Sue Hamilton" w:date="2019-02-22T09:51:00Z"/>
              </w:trPr>
              <w:tc>
                <w:tcPr>
                  <w:tcW w:w="2042" w:type="dxa"/>
                </w:tcPr>
                <w:p w14:paraId="548E9B3A" w14:textId="77777777" w:rsidR="0034674D" w:rsidRPr="008B3F33" w:rsidRDefault="0034674D" w:rsidP="0034674D">
                  <w:pPr>
                    <w:pStyle w:val="SIText"/>
                    <w:rPr>
                      <w:ins w:id="214" w:author="Sue Hamilton" w:date="2019-02-22T09:51:00Z"/>
                      <w:highlight w:val="yellow"/>
                    </w:rPr>
                  </w:pPr>
                  <w:ins w:id="215" w:author="Sue Hamilton" w:date="2019-02-22T09:51:00Z">
                    <w:r w:rsidRPr="008B3F33">
                      <w:rPr>
                        <w:highlight w:val="yellow"/>
                      </w:rPr>
                      <w:t>ACMSPE301</w:t>
                    </w:r>
                  </w:ins>
                </w:p>
              </w:tc>
              <w:tc>
                <w:tcPr>
                  <w:tcW w:w="6210" w:type="dxa"/>
                </w:tcPr>
                <w:p w14:paraId="7DE5F3AE" w14:textId="77777777" w:rsidR="0034674D" w:rsidRPr="0079706D" w:rsidRDefault="0034674D" w:rsidP="0034674D">
                  <w:pPr>
                    <w:pStyle w:val="SIText"/>
                    <w:rPr>
                      <w:ins w:id="216" w:author="Sue Hamilton" w:date="2019-02-22T09:51:00Z"/>
                    </w:rPr>
                  </w:pPr>
                  <w:ins w:id="217" w:author="Sue Hamilton" w:date="2019-02-22T09:51:00Z">
                    <w:r w:rsidRPr="0079706D">
                      <w:t>Provide basic care of amphibians</w:t>
                    </w:r>
                  </w:ins>
                </w:p>
              </w:tc>
            </w:tr>
            <w:tr w:rsidR="0034674D" w:rsidRPr="005C7EA8" w14:paraId="31F90F82" w14:textId="77777777" w:rsidTr="005D5056">
              <w:trPr>
                <w:ins w:id="218" w:author="Sue Hamilton" w:date="2019-02-22T09:51:00Z"/>
              </w:trPr>
              <w:tc>
                <w:tcPr>
                  <w:tcW w:w="2042" w:type="dxa"/>
                </w:tcPr>
                <w:p w14:paraId="31A2F45B" w14:textId="77777777" w:rsidR="0034674D" w:rsidRPr="008B3F33" w:rsidRDefault="0034674D" w:rsidP="0034674D">
                  <w:pPr>
                    <w:pStyle w:val="SIText"/>
                    <w:rPr>
                      <w:ins w:id="219" w:author="Sue Hamilton" w:date="2019-02-22T09:51:00Z"/>
                      <w:highlight w:val="yellow"/>
                    </w:rPr>
                  </w:pPr>
                  <w:ins w:id="220" w:author="Sue Hamilton" w:date="2019-02-22T09:51:00Z">
                    <w:r w:rsidRPr="008B3F33">
                      <w:rPr>
                        <w:highlight w:val="yellow"/>
                      </w:rPr>
                      <w:t>ACMSPE302</w:t>
                    </w:r>
                  </w:ins>
                </w:p>
              </w:tc>
              <w:tc>
                <w:tcPr>
                  <w:tcW w:w="6210" w:type="dxa"/>
                </w:tcPr>
                <w:p w14:paraId="53850AB8" w14:textId="77777777" w:rsidR="0034674D" w:rsidRPr="0079706D" w:rsidRDefault="0034674D" w:rsidP="0034674D">
                  <w:pPr>
                    <w:pStyle w:val="SIText"/>
                    <w:rPr>
                      <w:ins w:id="221" w:author="Sue Hamilton" w:date="2019-02-22T09:51:00Z"/>
                    </w:rPr>
                  </w:pPr>
                  <w:ins w:id="222" w:author="Sue Hamilton" w:date="2019-02-22T09:51:00Z">
                    <w:r w:rsidRPr="0079706D">
                      <w:t>Provide basic care of birds</w:t>
                    </w:r>
                  </w:ins>
                </w:p>
              </w:tc>
            </w:tr>
            <w:tr w:rsidR="0034674D" w:rsidRPr="005C7EA8" w14:paraId="5607AF3F" w14:textId="77777777" w:rsidTr="005D5056">
              <w:trPr>
                <w:ins w:id="223" w:author="Sue Hamilton" w:date="2019-02-22T09:51:00Z"/>
              </w:trPr>
              <w:tc>
                <w:tcPr>
                  <w:tcW w:w="2042" w:type="dxa"/>
                </w:tcPr>
                <w:p w14:paraId="3AD4BFD3" w14:textId="77777777" w:rsidR="0034674D" w:rsidRPr="008B3F33" w:rsidRDefault="0034674D" w:rsidP="0034674D">
                  <w:pPr>
                    <w:pStyle w:val="SIText"/>
                    <w:rPr>
                      <w:ins w:id="224" w:author="Sue Hamilton" w:date="2019-02-22T09:51:00Z"/>
                      <w:highlight w:val="yellow"/>
                    </w:rPr>
                  </w:pPr>
                  <w:ins w:id="225" w:author="Sue Hamilton" w:date="2019-02-22T09:51:00Z">
                    <w:r w:rsidRPr="008B3F33">
                      <w:rPr>
                        <w:highlight w:val="yellow"/>
                      </w:rPr>
                      <w:t>ACMSPE303</w:t>
                    </w:r>
                  </w:ins>
                </w:p>
              </w:tc>
              <w:tc>
                <w:tcPr>
                  <w:tcW w:w="6210" w:type="dxa"/>
                </w:tcPr>
                <w:p w14:paraId="0ECFD414" w14:textId="77777777" w:rsidR="0034674D" w:rsidRPr="0079706D" w:rsidRDefault="0034674D" w:rsidP="0034674D">
                  <w:pPr>
                    <w:pStyle w:val="SIText"/>
                    <w:rPr>
                      <w:ins w:id="226" w:author="Sue Hamilton" w:date="2019-02-22T09:51:00Z"/>
                    </w:rPr>
                  </w:pPr>
                  <w:ins w:id="227" w:author="Sue Hamilton" w:date="2019-02-22T09:51:00Z">
                    <w:r w:rsidRPr="0079706D">
                      <w:t xml:space="preserve">Provide basic care of </w:t>
                    </w:r>
                    <w:r>
                      <w:t xml:space="preserve">common </w:t>
                    </w:r>
                    <w:r w:rsidRPr="0079706D">
                      <w:t>native mammals</w:t>
                    </w:r>
                  </w:ins>
                </w:p>
              </w:tc>
            </w:tr>
            <w:tr w:rsidR="0034674D" w:rsidRPr="005C7EA8" w14:paraId="47E2E91C" w14:textId="77777777" w:rsidTr="005D5056">
              <w:trPr>
                <w:ins w:id="228" w:author="Sue Hamilton" w:date="2019-02-22T09:51:00Z"/>
              </w:trPr>
              <w:tc>
                <w:tcPr>
                  <w:tcW w:w="2042" w:type="dxa"/>
                </w:tcPr>
                <w:p w14:paraId="7FDAF5A0" w14:textId="77777777" w:rsidR="0034674D" w:rsidRPr="008B3F33" w:rsidRDefault="0034674D" w:rsidP="0034674D">
                  <w:pPr>
                    <w:pStyle w:val="SIText"/>
                    <w:rPr>
                      <w:ins w:id="229" w:author="Sue Hamilton" w:date="2019-02-22T09:51:00Z"/>
                      <w:highlight w:val="yellow"/>
                    </w:rPr>
                  </w:pPr>
                  <w:ins w:id="230" w:author="Sue Hamilton" w:date="2019-02-22T09:51:00Z">
                    <w:r w:rsidRPr="008B3F33">
                      <w:rPr>
                        <w:highlight w:val="yellow"/>
                      </w:rPr>
                      <w:t>ACMSPE304</w:t>
                    </w:r>
                  </w:ins>
                </w:p>
              </w:tc>
              <w:tc>
                <w:tcPr>
                  <w:tcW w:w="6210" w:type="dxa"/>
                </w:tcPr>
                <w:p w14:paraId="0E0DF0FE" w14:textId="77777777" w:rsidR="0034674D" w:rsidRPr="0079706D" w:rsidRDefault="0034674D" w:rsidP="0034674D">
                  <w:pPr>
                    <w:pStyle w:val="SIText"/>
                    <w:rPr>
                      <w:ins w:id="231" w:author="Sue Hamilton" w:date="2019-02-22T09:51:00Z"/>
                    </w:rPr>
                  </w:pPr>
                  <w:ins w:id="232" w:author="Sue Hamilton" w:date="2019-02-22T09:51:00Z">
                    <w:r w:rsidRPr="0079706D">
                      <w:t xml:space="preserve">Provide basic care of </w:t>
                    </w:r>
                    <w:r>
                      <w:t xml:space="preserve">domestic </w:t>
                    </w:r>
                    <w:r w:rsidRPr="0079706D">
                      <w:t>dogs</w:t>
                    </w:r>
                  </w:ins>
                </w:p>
              </w:tc>
            </w:tr>
            <w:tr w:rsidR="0034674D" w:rsidRPr="005C7EA8" w14:paraId="1EF5818F" w14:textId="77777777" w:rsidTr="005D5056">
              <w:trPr>
                <w:ins w:id="233" w:author="Sue Hamilton" w:date="2019-02-22T09:51:00Z"/>
              </w:trPr>
              <w:tc>
                <w:tcPr>
                  <w:tcW w:w="2042" w:type="dxa"/>
                </w:tcPr>
                <w:p w14:paraId="6715B0C9" w14:textId="77777777" w:rsidR="0034674D" w:rsidRPr="008B3F33" w:rsidRDefault="0034674D" w:rsidP="0034674D">
                  <w:pPr>
                    <w:pStyle w:val="SIText"/>
                    <w:rPr>
                      <w:ins w:id="234" w:author="Sue Hamilton" w:date="2019-02-22T09:51:00Z"/>
                      <w:highlight w:val="yellow"/>
                    </w:rPr>
                  </w:pPr>
                  <w:ins w:id="235" w:author="Sue Hamilton" w:date="2019-02-22T09:51:00Z">
                    <w:r w:rsidRPr="008B3F33">
                      <w:rPr>
                        <w:highlight w:val="yellow"/>
                      </w:rPr>
                      <w:t>ACMSPE305</w:t>
                    </w:r>
                  </w:ins>
                </w:p>
              </w:tc>
              <w:tc>
                <w:tcPr>
                  <w:tcW w:w="6210" w:type="dxa"/>
                </w:tcPr>
                <w:p w14:paraId="462BF226" w14:textId="77777777" w:rsidR="0034674D" w:rsidRPr="0079706D" w:rsidRDefault="0034674D" w:rsidP="0034674D">
                  <w:pPr>
                    <w:pStyle w:val="SIText"/>
                    <w:rPr>
                      <w:ins w:id="236" w:author="Sue Hamilton" w:date="2019-02-22T09:51:00Z"/>
                    </w:rPr>
                  </w:pPr>
                  <w:ins w:id="237" w:author="Sue Hamilton" w:date="2019-02-22T09:51:00Z">
                    <w:r w:rsidRPr="0079706D">
                      <w:t>Provide basic care of domestic cats</w:t>
                    </w:r>
                  </w:ins>
                </w:p>
              </w:tc>
            </w:tr>
            <w:tr w:rsidR="0034674D" w:rsidRPr="005C7EA8" w14:paraId="7446400F" w14:textId="77777777" w:rsidTr="005D5056">
              <w:trPr>
                <w:ins w:id="238" w:author="Sue Hamilton" w:date="2019-02-22T09:51:00Z"/>
              </w:trPr>
              <w:tc>
                <w:tcPr>
                  <w:tcW w:w="2042" w:type="dxa"/>
                </w:tcPr>
                <w:p w14:paraId="4B78180D" w14:textId="77777777" w:rsidR="0034674D" w:rsidRPr="008B3F33" w:rsidRDefault="0034674D" w:rsidP="0034674D">
                  <w:pPr>
                    <w:pStyle w:val="SIText"/>
                    <w:rPr>
                      <w:ins w:id="239" w:author="Sue Hamilton" w:date="2019-02-22T09:51:00Z"/>
                      <w:highlight w:val="yellow"/>
                    </w:rPr>
                  </w:pPr>
                  <w:ins w:id="240" w:author="Sue Hamilton" w:date="2019-02-22T09:51:00Z">
                    <w:r w:rsidRPr="008B3F33">
                      <w:rPr>
                        <w:highlight w:val="yellow"/>
                      </w:rPr>
                      <w:t>ACMSPE306</w:t>
                    </w:r>
                  </w:ins>
                </w:p>
              </w:tc>
              <w:tc>
                <w:tcPr>
                  <w:tcW w:w="6210" w:type="dxa"/>
                </w:tcPr>
                <w:p w14:paraId="593F810A" w14:textId="77777777" w:rsidR="0034674D" w:rsidRPr="0079706D" w:rsidRDefault="0034674D" w:rsidP="0034674D">
                  <w:pPr>
                    <w:pStyle w:val="SIText"/>
                    <w:rPr>
                      <w:ins w:id="241" w:author="Sue Hamilton" w:date="2019-02-22T09:51:00Z"/>
                    </w:rPr>
                  </w:pPr>
                  <w:ins w:id="242" w:author="Sue Hamilton" w:date="2019-02-22T09:51:00Z">
                    <w:r w:rsidRPr="0079706D">
                      <w:t>Provide basic care of marine fish</w:t>
                    </w:r>
                  </w:ins>
                </w:p>
              </w:tc>
            </w:tr>
            <w:tr w:rsidR="0034674D" w:rsidRPr="005C7EA8" w14:paraId="2E03ADA9" w14:textId="77777777" w:rsidTr="005D5056">
              <w:trPr>
                <w:ins w:id="243" w:author="Sue Hamilton" w:date="2019-02-22T09:51:00Z"/>
              </w:trPr>
              <w:tc>
                <w:tcPr>
                  <w:tcW w:w="2042" w:type="dxa"/>
                </w:tcPr>
                <w:p w14:paraId="46148113" w14:textId="77777777" w:rsidR="0034674D" w:rsidRPr="008B3F33" w:rsidRDefault="0034674D" w:rsidP="0034674D">
                  <w:pPr>
                    <w:pStyle w:val="SIText"/>
                    <w:rPr>
                      <w:ins w:id="244" w:author="Sue Hamilton" w:date="2019-02-22T09:51:00Z"/>
                      <w:highlight w:val="yellow"/>
                    </w:rPr>
                  </w:pPr>
                  <w:ins w:id="245" w:author="Sue Hamilton" w:date="2019-02-22T09:51:00Z">
                    <w:r w:rsidRPr="008B3F33">
                      <w:rPr>
                        <w:highlight w:val="yellow"/>
                      </w:rPr>
                      <w:t>ACMSPE307</w:t>
                    </w:r>
                  </w:ins>
                </w:p>
              </w:tc>
              <w:tc>
                <w:tcPr>
                  <w:tcW w:w="6210" w:type="dxa"/>
                </w:tcPr>
                <w:p w14:paraId="1BA89909" w14:textId="77777777" w:rsidR="0034674D" w:rsidRPr="0079706D" w:rsidRDefault="0034674D" w:rsidP="0034674D">
                  <w:pPr>
                    <w:pStyle w:val="SIText"/>
                    <w:rPr>
                      <w:ins w:id="246" w:author="Sue Hamilton" w:date="2019-02-22T09:51:00Z"/>
                    </w:rPr>
                  </w:pPr>
                  <w:ins w:id="247" w:author="Sue Hamilton" w:date="2019-02-22T09:51:00Z">
                    <w:r w:rsidRPr="0079706D">
                      <w:t>Provide basic care of freshwater fish</w:t>
                    </w:r>
                  </w:ins>
                </w:p>
              </w:tc>
            </w:tr>
            <w:tr w:rsidR="0034674D" w:rsidRPr="005C7EA8" w14:paraId="636F6C92" w14:textId="77777777" w:rsidTr="005D5056">
              <w:trPr>
                <w:ins w:id="248" w:author="Sue Hamilton" w:date="2019-02-22T09:51:00Z"/>
              </w:trPr>
              <w:tc>
                <w:tcPr>
                  <w:tcW w:w="2042" w:type="dxa"/>
                </w:tcPr>
                <w:p w14:paraId="5E29F97F" w14:textId="77777777" w:rsidR="0034674D" w:rsidRPr="008B3F33" w:rsidRDefault="0034674D" w:rsidP="0034674D">
                  <w:pPr>
                    <w:pStyle w:val="SIText"/>
                    <w:rPr>
                      <w:ins w:id="249" w:author="Sue Hamilton" w:date="2019-02-22T09:51:00Z"/>
                      <w:highlight w:val="yellow"/>
                    </w:rPr>
                  </w:pPr>
                  <w:ins w:id="250" w:author="Sue Hamilton" w:date="2019-02-22T09:51:00Z">
                    <w:r w:rsidRPr="008B3F33">
                      <w:rPr>
                        <w:highlight w:val="yellow"/>
                      </w:rPr>
                      <w:t>ACMSPE308</w:t>
                    </w:r>
                  </w:ins>
                </w:p>
              </w:tc>
              <w:tc>
                <w:tcPr>
                  <w:tcW w:w="6210" w:type="dxa"/>
                </w:tcPr>
                <w:p w14:paraId="0B555375" w14:textId="77777777" w:rsidR="0034674D" w:rsidRPr="0079706D" w:rsidRDefault="0034674D" w:rsidP="0034674D">
                  <w:pPr>
                    <w:pStyle w:val="SIText"/>
                    <w:rPr>
                      <w:ins w:id="251" w:author="Sue Hamilton" w:date="2019-02-22T09:51:00Z"/>
                    </w:rPr>
                  </w:pPr>
                  <w:ins w:id="252" w:author="Sue Hamilton" w:date="2019-02-22T09:51:00Z">
                    <w:r w:rsidRPr="0079706D">
                      <w:t>Provide basic care of marine invertebrates</w:t>
                    </w:r>
                  </w:ins>
                </w:p>
              </w:tc>
            </w:tr>
            <w:tr w:rsidR="0034674D" w:rsidRPr="005C7EA8" w14:paraId="4BB75C75" w14:textId="77777777" w:rsidTr="005D5056">
              <w:trPr>
                <w:ins w:id="253" w:author="Sue Hamilton" w:date="2019-02-22T09:51:00Z"/>
              </w:trPr>
              <w:tc>
                <w:tcPr>
                  <w:tcW w:w="2042" w:type="dxa"/>
                </w:tcPr>
                <w:p w14:paraId="44A4F84D" w14:textId="77777777" w:rsidR="0034674D" w:rsidRPr="008B3F33" w:rsidRDefault="0034674D" w:rsidP="0034674D">
                  <w:pPr>
                    <w:pStyle w:val="SIText"/>
                    <w:rPr>
                      <w:ins w:id="254" w:author="Sue Hamilton" w:date="2019-02-22T09:51:00Z"/>
                      <w:highlight w:val="yellow"/>
                    </w:rPr>
                  </w:pPr>
                  <w:ins w:id="255" w:author="Sue Hamilton" w:date="2019-02-22T09:51:00Z">
                    <w:r w:rsidRPr="008B3F33">
                      <w:rPr>
                        <w:highlight w:val="yellow"/>
                      </w:rPr>
                      <w:t>ACMSPE309</w:t>
                    </w:r>
                  </w:ins>
                </w:p>
              </w:tc>
              <w:tc>
                <w:tcPr>
                  <w:tcW w:w="6210" w:type="dxa"/>
                </w:tcPr>
                <w:p w14:paraId="07D684F5" w14:textId="77777777" w:rsidR="0034674D" w:rsidRPr="0079706D" w:rsidRDefault="0034674D" w:rsidP="0034674D">
                  <w:pPr>
                    <w:pStyle w:val="SIText"/>
                    <w:rPr>
                      <w:ins w:id="256" w:author="Sue Hamilton" w:date="2019-02-22T09:51:00Z"/>
                    </w:rPr>
                  </w:pPr>
                  <w:ins w:id="257" w:author="Sue Hamilton" w:date="2019-02-22T09:51:00Z">
                    <w:r w:rsidRPr="0079706D">
                      <w:t>Provide basic care of terrestrial and freshwater invertebrates</w:t>
                    </w:r>
                  </w:ins>
                </w:p>
              </w:tc>
            </w:tr>
            <w:tr w:rsidR="0034674D" w:rsidRPr="005C7EA8" w14:paraId="5CE6B687" w14:textId="77777777" w:rsidTr="005D5056">
              <w:trPr>
                <w:ins w:id="258" w:author="Sue Hamilton" w:date="2019-02-22T09:51:00Z"/>
              </w:trPr>
              <w:tc>
                <w:tcPr>
                  <w:tcW w:w="2042" w:type="dxa"/>
                </w:tcPr>
                <w:p w14:paraId="5462C9D9" w14:textId="77777777" w:rsidR="0034674D" w:rsidRPr="008B3F33" w:rsidRDefault="0034674D" w:rsidP="0034674D">
                  <w:pPr>
                    <w:pStyle w:val="SIText"/>
                    <w:rPr>
                      <w:ins w:id="259" w:author="Sue Hamilton" w:date="2019-02-22T09:51:00Z"/>
                      <w:highlight w:val="yellow"/>
                    </w:rPr>
                  </w:pPr>
                  <w:ins w:id="260" w:author="Sue Hamilton" w:date="2019-02-22T09:51:00Z">
                    <w:r w:rsidRPr="008B3F33">
                      <w:rPr>
                        <w:highlight w:val="yellow"/>
                      </w:rPr>
                      <w:t>ACMSPE310</w:t>
                    </w:r>
                  </w:ins>
                </w:p>
              </w:tc>
              <w:tc>
                <w:tcPr>
                  <w:tcW w:w="6210" w:type="dxa"/>
                </w:tcPr>
                <w:p w14:paraId="6CE65F66" w14:textId="77777777" w:rsidR="0034674D" w:rsidRPr="0079706D" w:rsidRDefault="0034674D" w:rsidP="0034674D">
                  <w:pPr>
                    <w:pStyle w:val="SIText"/>
                    <w:rPr>
                      <w:ins w:id="261" w:author="Sue Hamilton" w:date="2019-02-22T09:51:00Z"/>
                    </w:rPr>
                  </w:pPr>
                  <w:ins w:id="262" w:author="Sue Hamilton" w:date="2019-02-22T09:51:00Z">
                    <w:r w:rsidRPr="0079706D">
                      <w:t>Provide basic care of mammals</w:t>
                    </w:r>
                  </w:ins>
                </w:p>
              </w:tc>
            </w:tr>
            <w:tr w:rsidR="0034674D" w:rsidRPr="005C7EA8" w14:paraId="1A7C57FB" w14:textId="77777777" w:rsidTr="005D5056">
              <w:trPr>
                <w:ins w:id="263" w:author="Sue Hamilton" w:date="2019-02-22T09:51:00Z"/>
              </w:trPr>
              <w:tc>
                <w:tcPr>
                  <w:tcW w:w="2042" w:type="dxa"/>
                </w:tcPr>
                <w:p w14:paraId="19F5373B" w14:textId="77777777" w:rsidR="0034674D" w:rsidRPr="008B3F33" w:rsidRDefault="0034674D" w:rsidP="0034674D">
                  <w:pPr>
                    <w:pStyle w:val="SIText"/>
                    <w:rPr>
                      <w:ins w:id="264" w:author="Sue Hamilton" w:date="2019-02-22T09:51:00Z"/>
                      <w:highlight w:val="yellow"/>
                    </w:rPr>
                  </w:pPr>
                  <w:ins w:id="265" w:author="Sue Hamilton" w:date="2019-02-22T09:51:00Z">
                    <w:r w:rsidRPr="008B3F33">
                      <w:rPr>
                        <w:highlight w:val="yellow"/>
                      </w:rPr>
                      <w:t>ACMSPE311</w:t>
                    </w:r>
                  </w:ins>
                </w:p>
              </w:tc>
              <w:tc>
                <w:tcPr>
                  <w:tcW w:w="6210" w:type="dxa"/>
                </w:tcPr>
                <w:p w14:paraId="6F549245" w14:textId="77777777" w:rsidR="0034674D" w:rsidRPr="0079706D" w:rsidRDefault="0034674D" w:rsidP="0034674D">
                  <w:pPr>
                    <w:pStyle w:val="SIText"/>
                    <w:rPr>
                      <w:ins w:id="266" w:author="Sue Hamilton" w:date="2019-02-22T09:51:00Z"/>
                    </w:rPr>
                  </w:pPr>
                  <w:ins w:id="267" w:author="Sue Hamilton" w:date="2019-02-22T09:51:00Z">
                    <w:r w:rsidRPr="0079706D">
                      <w:t>Provide basic care of non-venomous reptiles</w:t>
                    </w:r>
                  </w:ins>
                </w:p>
              </w:tc>
            </w:tr>
          </w:tbl>
          <w:p w14:paraId="2F47F5DA" w14:textId="77777777" w:rsidR="0034674D" w:rsidRDefault="0034674D" w:rsidP="0034674D">
            <w:pPr>
              <w:rPr>
                <w:ins w:id="268" w:author="Sue Hamilton" w:date="2019-02-22T09:51:00Z"/>
              </w:rPr>
            </w:pPr>
          </w:p>
          <w:p w14:paraId="605C7E01" w14:textId="77777777" w:rsidR="0034674D" w:rsidRDefault="0034674D" w:rsidP="00894FBB">
            <w:pPr>
              <w:rPr>
                <w:lang w:eastAsia="en-US"/>
              </w:rPr>
            </w:pPr>
          </w:p>
          <w:p w14:paraId="33B6652D" w14:textId="77777777" w:rsidR="004270D2" w:rsidRDefault="004270D2" w:rsidP="008E7B69"/>
        </w:tc>
      </w:tr>
    </w:tbl>
    <w:p w14:paraId="33B6652F" w14:textId="77777777" w:rsidR="000D7BE6" w:rsidRDefault="000D7BE6"/>
    <w:p w14:paraId="33B66530"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33B6653F" w14:textId="77777777" w:rsidTr="000D7BE6">
        <w:trPr>
          <w:trHeight w:val="2728"/>
        </w:trPr>
        <w:tc>
          <w:tcPr>
            <w:tcW w:w="5000" w:type="pct"/>
            <w:shd w:val="clear" w:color="auto" w:fill="auto"/>
          </w:tcPr>
          <w:p w14:paraId="33B66531" w14:textId="77777777" w:rsidR="005C7EA8" w:rsidRDefault="000C13F1" w:rsidP="000C13F1">
            <w:pPr>
              <w:pStyle w:val="SITextHeading2"/>
              <w:rPr>
                <w:b w:val="0"/>
              </w:rPr>
            </w:pPr>
            <w:r w:rsidRPr="000C13F1">
              <w:t>Qualification Mapping Information</w:t>
            </w:r>
          </w:p>
          <w:p w14:paraId="33B66532"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33B66537" w14:textId="77777777" w:rsidTr="000F5D12">
              <w:trPr>
                <w:tblHeader/>
              </w:trPr>
              <w:tc>
                <w:tcPr>
                  <w:tcW w:w="1028" w:type="pct"/>
                </w:tcPr>
                <w:p w14:paraId="33B66533" w14:textId="77777777" w:rsidR="000C13F1" w:rsidRPr="000C13F1" w:rsidRDefault="000C13F1" w:rsidP="000C13F1">
                  <w:pPr>
                    <w:pStyle w:val="SIText-Bold"/>
                  </w:pPr>
                  <w:r w:rsidRPr="000C13F1">
                    <w:t>Code and title current version</w:t>
                  </w:r>
                </w:p>
              </w:tc>
              <w:tc>
                <w:tcPr>
                  <w:tcW w:w="1105" w:type="pct"/>
                </w:tcPr>
                <w:p w14:paraId="33B66534" w14:textId="77777777" w:rsidR="000C13F1" w:rsidRPr="000C13F1" w:rsidRDefault="000C13F1" w:rsidP="000C13F1">
                  <w:pPr>
                    <w:pStyle w:val="SIText-Bold"/>
                  </w:pPr>
                  <w:r w:rsidRPr="000C13F1">
                    <w:t>Code and title previous version</w:t>
                  </w:r>
                </w:p>
              </w:tc>
              <w:tc>
                <w:tcPr>
                  <w:tcW w:w="1398" w:type="pct"/>
                </w:tcPr>
                <w:p w14:paraId="33B66535" w14:textId="77777777" w:rsidR="000C13F1" w:rsidRPr="000C13F1" w:rsidRDefault="000C13F1" w:rsidP="000C13F1">
                  <w:pPr>
                    <w:pStyle w:val="SIText-Bold"/>
                  </w:pPr>
                  <w:r w:rsidRPr="000C13F1">
                    <w:t>Comments</w:t>
                  </w:r>
                </w:p>
              </w:tc>
              <w:tc>
                <w:tcPr>
                  <w:tcW w:w="1469" w:type="pct"/>
                </w:tcPr>
                <w:p w14:paraId="33B66536" w14:textId="77777777" w:rsidR="000C13F1" w:rsidRPr="000C13F1" w:rsidRDefault="000C13F1" w:rsidP="000C13F1">
                  <w:pPr>
                    <w:pStyle w:val="SIText-Bold"/>
                  </w:pPr>
                  <w:r w:rsidRPr="000C13F1">
                    <w:t>Equivalence status</w:t>
                  </w:r>
                </w:p>
              </w:tc>
            </w:tr>
            <w:tr w:rsidR="00E45A30" w:rsidRPr="00BC49BB" w14:paraId="33B6653D" w14:textId="77777777" w:rsidTr="000F5D12">
              <w:tc>
                <w:tcPr>
                  <w:tcW w:w="1028" w:type="pct"/>
                </w:tcPr>
                <w:p w14:paraId="33B66538" w14:textId="3F9E096F" w:rsidR="00E45A30" w:rsidRPr="00923720" w:rsidRDefault="006826EB">
                  <w:pPr>
                    <w:pStyle w:val="SIText"/>
                  </w:pPr>
                  <w:del w:id="269" w:author="Sue Hamilton" w:date="2019-02-22T09:58:00Z">
                    <w:r w:rsidDel="00C63232">
                      <w:delText>ACM302X</w:delText>
                    </w:r>
                    <w:r w:rsidR="00D03998" w:rsidDel="00C63232">
                      <w:delText xml:space="preserve">9 </w:delText>
                    </w:r>
                  </w:del>
                  <w:ins w:id="270" w:author="Sue Hamilton" w:date="2019-02-22T09:58:00Z">
                    <w:r w:rsidR="00C63232">
                      <w:t xml:space="preserve">ACM30X19 </w:t>
                    </w:r>
                  </w:ins>
                  <w:r w:rsidR="00E45A30" w:rsidRPr="003B4052">
                    <w:t xml:space="preserve">Certificate III in Animal </w:t>
                  </w:r>
                  <w:r w:rsidR="00E45A30">
                    <w:t>Technology</w:t>
                  </w:r>
                </w:p>
              </w:tc>
              <w:tc>
                <w:tcPr>
                  <w:tcW w:w="1105" w:type="pct"/>
                </w:tcPr>
                <w:p w14:paraId="33B66539" w14:textId="1305C4F8" w:rsidR="00E45A30" w:rsidRPr="00BC49BB" w:rsidRDefault="00E45A30">
                  <w:pPr>
                    <w:pStyle w:val="SIText"/>
                  </w:pPr>
                  <w:r w:rsidRPr="003B4052">
                    <w:t>ACM30</w:t>
                  </w:r>
                  <w:r>
                    <w:t>2</w:t>
                  </w:r>
                  <w:r w:rsidRPr="003B4052">
                    <w:t>1</w:t>
                  </w:r>
                  <w:r w:rsidR="00423DC1">
                    <w:t>7</w:t>
                  </w:r>
                  <w:r>
                    <w:t xml:space="preserve"> </w:t>
                  </w:r>
                  <w:r w:rsidRPr="003B4052">
                    <w:t xml:space="preserve">Certificate III in Animal </w:t>
                  </w:r>
                  <w:r>
                    <w:t>Technology</w:t>
                  </w:r>
                  <w:r w:rsidR="00E93EF7">
                    <w:t xml:space="preserve"> </w:t>
                  </w:r>
                </w:p>
              </w:tc>
              <w:tc>
                <w:tcPr>
                  <w:tcW w:w="1398" w:type="pct"/>
                </w:tcPr>
                <w:p w14:paraId="33B6653A" w14:textId="16EB31A1" w:rsidR="00E93EF7" w:rsidRPr="00BC49BB" w:rsidRDefault="001C6076">
                  <w:pPr>
                    <w:pStyle w:val="SIText"/>
                  </w:pPr>
                  <w:del w:id="271" w:author="Sue Hamilton" w:date="2019-01-10T15:55:00Z">
                    <w:r w:rsidDel="001C6076">
                      <w:delText xml:space="preserve"> </w:delText>
                    </w:r>
                  </w:del>
                  <w:ins w:id="272" w:author="Sue Hamilton" w:date="2018-11-09T17:13:00Z">
                    <w:r w:rsidR="00E93EF7">
                      <w:t>Change</w:t>
                    </w:r>
                  </w:ins>
                  <w:ins w:id="273" w:author="Sue Hamilton" w:date="2018-12-05T12:43:00Z">
                    <w:r w:rsidR="00997740">
                      <w:t>s</w:t>
                    </w:r>
                  </w:ins>
                  <w:ins w:id="274" w:author="Sue Hamilton" w:date="2018-11-09T17:13:00Z">
                    <w:r w:rsidR="00E93EF7">
                      <w:t xml:space="preserve"> to </w:t>
                    </w:r>
                  </w:ins>
                  <w:ins w:id="275" w:author="Sue Hamilton" w:date="2018-12-05T12:43:00Z">
                    <w:r w:rsidR="00997740">
                      <w:t>packaging rules</w:t>
                    </w:r>
                  </w:ins>
                  <w:ins w:id="276" w:author="Sue Hamilton" w:date="2018-12-05T12:48:00Z">
                    <w:r w:rsidR="00997740">
                      <w:t xml:space="preserve"> </w:t>
                    </w:r>
                  </w:ins>
                  <w:ins w:id="277" w:author="Sue Hamilton" w:date="2019-02-22T10:00:00Z">
                    <w:r w:rsidR="00C63232">
                      <w:t>and</w:t>
                    </w:r>
                  </w:ins>
                  <w:ins w:id="278" w:author="Sue Hamilton" w:date="2018-12-05T12:48:00Z">
                    <w:r w:rsidR="00997740">
                      <w:t xml:space="preserve"> </w:t>
                    </w:r>
                  </w:ins>
                  <w:ins w:id="279" w:author="Sue Hamilton" w:date="2018-11-09T17:13:00Z">
                    <w:r w:rsidR="00E93EF7">
                      <w:t>core unit</w:t>
                    </w:r>
                  </w:ins>
                  <w:ins w:id="280" w:author="Sue Hamilton" w:date="2018-12-05T12:48:00Z">
                    <w:r w:rsidR="00997740">
                      <w:t>s</w:t>
                    </w:r>
                  </w:ins>
                  <w:ins w:id="281" w:author="Sue Hamilton" w:date="2018-12-05T12:49:00Z">
                    <w:r w:rsidR="002D4239">
                      <w:t>.</w:t>
                    </w:r>
                  </w:ins>
                  <w:ins w:id="282" w:author="Sue Hamilton" w:date="2018-11-09T17:13:00Z">
                    <w:r w:rsidR="00E93EF7">
                      <w:t xml:space="preserve"> ACMWHS201 </w:t>
                    </w:r>
                  </w:ins>
                  <w:ins w:id="283" w:author="Sue Hamilton" w:date="2018-12-05T12:49:00Z">
                    <w:r w:rsidR="002D4239">
                      <w:t xml:space="preserve">changed to </w:t>
                    </w:r>
                  </w:ins>
                  <w:ins w:id="284" w:author="Sue Hamilton" w:date="2018-12-05T12:50:00Z">
                    <w:r w:rsidR="002D4239">
                      <w:t>ACMWHS</w:t>
                    </w:r>
                  </w:ins>
                  <w:ins w:id="285" w:author="Sue Hamilton" w:date="2018-11-09T17:13:00Z">
                    <w:r w:rsidR="00E93EF7">
                      <w:t xml:space="preserve">301 </w:t>
                    </w:r>
                  </w:ins>
                  <w:ins w:id="286" w:author="Sue Hamilton" w:date="2018-12-05T12:49:00Z">
                    <w:r w:rsidR="002D4239">
                      <w:t>Imported unit codes updated</w:t>
                    </w:r>
                  </w:ins>
                  <w:ins w:id="287" w:author="Sue Hamilton" w:date="2018-12-05T12:50:00Z">
                    <w:r w:rsidR="002D4239">
                      <w:t>.</w:t>
                    </w:r>
                  </w:ins>
                </w:p>
              </w:tc>
              <w:tc>
                <w:tcPr>
                  <w:tcW w:w="1469" w:type="pct"/>
                </w:tcPr>
                <w:p w14:paraId="33B6653C" w14:textId="79CCB2E4" w:rsidR="00E45A30" w:rsidRPr="00BC49BB" w:rsidRDefault="00C63232">
                  <w:pPr>
                    <w:pStyle w:val="SIText"/>
                  </w:pPr>
                  <w:ins w:id="288" w:author="Sue Hamilton" w:date="2019-02-22T09:58:00Z">
                    <w:r>
                      <w:t xml:space="preserve">No </w:t>
                    </w:r>
                  </w:ins>
                  <w:del w:id="289" w:author="Sue Hamilton" w:date="2019-02-22T09:58:00Z">
                    <w:r w:rsidR="00E75C24" w:rsidDel="00C63232">
                      <w:delText>E</w:delText>
                    </w:r>
                  </w:del>
                  <w:ins w:id="290" w:author="Sue Hamilton" w:date="2019-02-22T09:58:00Z">
                    <w:r>
                      <w:t>e</w:t>
                    </w:r>
                  </w:ins>
                  <w:r w:rsidR="00E45A30">
                    <w:t>quivalent qualification</w:t>
                  </w:r>
                </w:p>
              </w:tc>
            </w:tr>
          </w:tbl>
          <w:p w14:paraId="33B6653E" w14:textId="3A7DF784" w:rsidR="000C13F1" w:rsidRPr="000C13F1" w:rsidRDefault="000C13F1" w:rsidP="000C13F1">
            <w:pPr>
              <w:rPr>
                <w:lang w:eastAsia="en-US"/>
              </w:rPr>
            </w:pPr>
          </w:p>
        </w:tc>
      </w:tr>
      <w:tr w:rsidR="005C7EA8" w:rsidRPr="00963A46" w14:paraId="33B66543" w14:textId="77777777" w:rsidTr="000D7BE6">
        <w:trPr>
          <w:trHeight w:val="790"/>
        </w:trPr>
        <w:tc>
          <w:tcPr>
            <w:tcW w:w="5000" w:type="pct"/>
            <w:shd w:val="clear" w:color="auto" w:fill="auto"/>
          </w:tcPr>
          <w:p w14:paraId="33B66540" w14:textId="77777777" w:rsidR="005C7EA8" w:rsidRDefault="000C13F1" w:rsidP="000C13F1">
            <w:pPr>
              <w:pStyle w:val="SITextHeading2"/>
              <w:rPr>
                <w:b w:val="0"/>
              </w:rPr>
            </w:pPr>
            <w:r w:rsidRPr="000C13F1">
              <w:t>Links</w:t>
            </w:r>
          </w:p>
          <w:p w14:paraId="33B66541" w14:textId="77777777" w:rsidR="007851DC" w:rsidRDefault="00140954" w:rsidP="007851DC">
            <w:pPr>
              <w:pStyle w:val="SIText"/>
            </w:pPr>
            <w:r w:rsidRPr="00140954">
              <w:t xml:space="preserve">Companion Volumes, including Implementation Guides, are available at VETNet: </w:t>
            </w:r>
            <w:hyperlink r:id="rId13" w:history="1">
              <w:r w:rsidR="005B41A1" w:rsidRPr="00D92BB9">
                <w:rPr>
                  <w:rStyle w:val="Hyperlink"/>
                  <w:rFonts w:cs="Arial"/>
                  <w:szCs w:val="20"/>
                </w:rPr>
                <w:t>https://vetnet.education.gov.au/Pages/TrainingDocs.aspx?q=b75f4b23-54c9-4cc9-a5db-d3502d154103</w:t>
              </w:r>
            </w:hyperlink>
          </w:p>
          <w:p w14:paraId="33B66542" w14:textId="77777777" w:rsidR="000C13F1" w:rsidRDefault="000C13F1" w:rsidP="00140954">
            <w:pPr>
              <w:pStyle w:val="Temporarytext"/>
            </w:pPr>
          </w:p>
        </w:tc>
      </w:tr>
    </w:tbl>
    <w:p w14:paraId="33B66544" w14:textId="77777777" w:rsidR="00F1480E" w:rsidRDefault="00F1480E" w:rsidP="00F1480E">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Sue Hamilton" w:date="2018-12-05T12:08:00Z" w:initials="SH">
    <w:p w14:paraId="3BE0FD91" w14:textId="044F086E" w:rsidR="001C6076" w:rsidRDefault="001C6076">
      <w:pPr>
        <w:pStyle w:val="CommentText"/>
      </w:pPr>
      <w:r>
        <w:rPr>
          <w:rStyle w:val="CommentReference"/>
        </w:rPr>
        <w:annotationRef/>
      </w:r>
      <w:r>
        <w:t>SME meeting – we reduced the qualification from 18 to 12 units</w:t>
      </w:r>
    </w:p>
    <w:p w14:paraId="4B655725" w14:textId="77777777" w:rsidR="001C6076" w:rsidRDefault="001C6076">
      <w:pPr>
        <w:pStyle w:val="CommentText"/>
      </w:pPr>
    </w:p>
    <w:p w14:paraId="18ACA92F" w14:textId="5027FAC3" w:rsidR="0034674D" w:rsidRDefault="0034674D">
      <w:pPr>
        <w:pStyle w:val="CommentText"/>
      </w:pPr>
      <w:r>
        <w:t>Feedback suggested adding communication to the core = increase core to 13 units</w:t>
      </w:r>
    </w:p>
    <w:p w14:paraId="32E32C51" w14:textId="77777777" w:rsidR="0034674D" w:rsidRDefault="0034674D">
      <w:pPr>
        <w:pStyle w:val="CommentText"/>
      </w:pPr>
    </w:p>
    <w:p w14:paraId="6977AF80" w14:textId="5496FEC6" w:rsidR="001C6076" w:rsidRDefault="001C6076">
      <w:pPr>
        <w:pStyle w:val="CommentText"/>
      </w:pPr>
      <w:r>
        <w:t>Also - please comment if suggested rules for selecting electives are OK.</w:t>
      </w:r>
    </w:p>
  </w:comment>
  <w:comment w:id="36" w:author="Sue Hamilton" w:date="2018-11-09T16:56:00Z" w:initials="SH">
    <w:p w14:paraId="55C6DB0F" w14:textId="28EAD7A4" w:rsidR="001C6076" w:rsidRDefault="001C6076">
      <w:pPr>
        <w:pStyle w:val="CommentText"/>
      </w:pPr>
      <w:r>
        <w:rPr>
          <w:rStyle w:val="CommentReference"/>
        </w:rPr>
        <w:annotationRef/>
      </w:r>
      <w:r>
        <w:t xml:space="preserve">Yellow highlighted units are repeated in the Diploma of Animal Technology – potentially </w:t>
      </w:r>
      <w:r w:rsidR="00C63232">
        <w:t>6</w:t>
      </w:r>
      <w:r>
        <w:t xml:space="preserve"> units could be granted in the Diploma.</w:t>
      </w:r>
    </w:p>
    <w:p w14:paraId="43D6DC9B" w14:textId="13F160D3" w:rsidR="001C6076" w:rsidRDefault="001C6076">
      <w:pPr>
        <w:pStyle w:val="CommentText"/>
      </w:pPr>
      <w:r>
        <w:t xml:space="preserve">(3 core, </w:t>
      </w:r>
      <w:r w:rsidR="00C63232">
        <w:t>1</w:t>
      </w:r>
      <w:r>
        <w:t xml:space="preserve"> Group A</w:t>
      </w:r>
      <w:r w:rsidR="00C63232">
        <w:t>,</w:t>
      </w:r>
      <w:r>
        <w:t xml:space="preserve"> </w:t>
      </w:r>
      <w:r w:rsidR="00C63232">
        <w:t>2</w:t>
      </w:r>
      <w:r>
        <w:t xml:space="preserve"> from Group B = 3+</w:t>
      </w:r>
      <w:r w:rsidR="00C63232">
        <w:t>1+2</w:t>
      </w:r>
      <w:r>
        <w:t>)</w:t>
      </w:r>
    </w:p>
  </w:comment>
  <w:comment w:id="37" w:author="Sue Hamilton" w:date="2018-12-05T10:55:00Z" w:initials="SH">
    <w:p w14:paraId="6395EF55" w14:textId="3A37EDF9" w:rsidR="001C6076" w:rsidRDefault="001C6076">
      <w:pPr>
        <w:pStyle w:val="CommentText"/>
      </w:pPr>
      <w:r>
        <w:rPr>
          <w:rStyle w:val="CommentReference"/>
        </w:rPr>
        <w:annotationRef/>
      </w:r>
      <w:r>
        <w:t>Unit renamed and recoded</w:t>
      </w:r>
    </w:p>
    <w:p w14:paraId="022C06EB" w14:textId="56301A15" w:rsidR="001C6076" w:rsidRDefault="001C6076">
      <w:pPr>
        <w:pStyle w:val="CommentText"/>
      </w:pPr>
      <w:r>
        <w:t xml:space="preserve">Also used in </w:t>
      </w:r>
      <w:r>
        <w:rPr>
          <w:sz w:val="27"/>
          <w:szCs w:val="27"/>
        </w:rPr>
        <w:t>ACM30317 - Certificate III in Captive Animals</w:t>
      </w:r>
    </w:p>
  </w:comment>
  <w:comment w:id="51" w:author="Sue Hamilton" w:date="2019-02-22T09:50:00Z" w:initials="SH">
    <w:p w14:paraId="00E351F0" w14:textId="27917ADE" w:rsidR="0034674D" w:rsidRDefault="0034674D">
      <w:pPr>
        <w:pStyle w:val="CommentText"/>
      </w:pPr>
      <w:r>
        <w:rPr>
          <w:rStyle w:val="CommentReference"/>
        </w:rPr>
        <w:annotationRef/>
      </w:r>
      <w:r>
        <w:t>ACMGAS202 added to core</w:t>
      </w:r>
    </w:p>
  </w:comment>
  <w:comment w:id="90" w:author="Sue Hamilton" w:date="2018-11-09T16:57:00Z" w:initials="SH">
    <w:p w14:paraId="52C58210" w14:textId="2E1C3700" w:rsidR="001C6076" w:rsidRDefault="001C6076">
      <w:pPr>
        <w:pStyle w:val="CommentText"/>
      </w:pPr>
      <w:r>
        <w:rPr>
          <w:rStyle w:val="CommentReference"/>
        </w:rPr>
        <w:annotationRef/>
      </w:r>
      <w:r>
        <w:t xml:space="preserve">Feedback &amp; SMEs recommended that ACMWHS201 should be changed to a level 3 unit ie ACMWHS301 </w:t>
      </w:r>
      <w:r w:rsidRPr="002D4239">
        <w:t>Contribute to workplace health and safety processes</w:t>
      </w:r>
    </w:p>
  </w:comment>
  <w:comment w:id="191" w:author="Sue Hamilton" w:date="2018-12-05T12:06:00Z" w:initials="SH">
    <w:p w14:paraId="71201F3D" w14:textId="77777777" w:rsidR="001C6076" w:rsidRDefault="001C6076">
      <w:pPr>
        <w:pStyle w:val="CommentText"/>
      </w:pPr>
      <w:r>
        <w:rPr>
          <w:rStyle w:val="CommentReference"/>
        </w:rPr>
        <w:annotationRef/>
      </w:r>
      <w:r>
        <w:t>ACMSUS201 Moved from core to electives</w:t>
      </w:r>
    </w:p>
  </w:comment>
  <w:comment w:id="195" w:author="Ruth Geldard" w:date="2018-11-21T13:41:00Z" w:initials="RG">
    <w:p w14:paraId="7C30C2B1" w14:textId="61ABFC6F" w:rsidR="001C6076" w:rsidRDefault="001C6076">
      <w:pPr>
        <w:pStyle w:val="CommentText"/>
      </w:pPr>
      <w:r>
        <w:rPr>
          <w:rStyle w:val="CommentReference"/>
        </w:rPr>
        <w:annotationRef/>
      </w:r>
      <w:r>
        <w:t>AHCMOM305 updated unit needs to be checked by SI to see if it is still appropriate</w:t>
      </w:r>
    </w:p>
  </w:comment>
  <w:comment w:id="205" w:author="Sue Hamilton [2]" w:date="2019-02-22T11:44:00Z" w:initials="SH">
    <w:p w14:paraId="2AE55414" w14:textId="7B064679" w:rsidR="00650508" w:rsidRDefault="00650508">
      <w:pPr>
        <w:pStyle w:val="CommentText"/>
      </w:pPr>
      <w:r>
        <w:rPr>
          <w:rStyle w:val="CommentReference"/>
        </w:rPr>
        <w:annotationRef/>
      </w:r>
      <w:r w:rsidRPr="007D6922">
        <w:t>MSL9730</w:t>
      </w:r>
      <w:r>
        <w:t>20 Perform histological procedures – feedback suggests moving it to the Diploma as an elective</w:t>
      </w:r>
    </w:p>
  </w:comment>
  <w:comment w:id="206" w:author="Sue Hamilton" w:date="2018-11-09T17:05:00Z" w:initials="SH">
    <w:p w14:paraId="54BC445D" w14:textId="48F8ED8E" w:rsidR="001C6076" w:rsidRDefault="001C6076">
      <w:pPr>
        <w:pStyle w:val="CommentText"/>
      </w:pPr>
      <w:r>
        <w:rPr>
          <w:rStyle w:val="CommentReference"/>
        </w:rPr>
        <w:annotationRef/>
      </w:r>
      <w:r>
        <w:t>MSL codes have been updated – new release 20Jul18</w:t>
      </w:r>
    </w:p>
  </w:comment>
  <w:comment w:id="209" w:author="Sue Hamilton" w:date="2019-02-22T10:23:00Z" w:initials="SH">
    <w:p w14:paraId="281617E0" w14:textId="77777777" w:rsidR="0058314C" w:rsidRPr="005D5056" w:rsidRDefault="005D5056" w:rsidP="005D5056">
      <w:pPr>
        <w:pStyle w:val="CommentText"/>
      </w:pPr>
      <w:r>
        <w:rPr>
          <w:rStyle w:val="CommentReference"/>
        </w:rPr>
        <w:annotationRef/>
      </w:r>
      <w:r w:rsidRPr="005D5056">
        <w:rPr>
          <w:lang w:val="en-US"/>
        </w:rPr>
        <w:t>Feedback suggested adding 2 MSL units to core</w:t>
      </w:r>
    </w:p>
    <w:p w14:paraId="729EBDE5" w14:textId="77777777" w:rsidR="0058314C" w:rsidRPr="005D5056" w:rsidRDefault="005D5056" w:rsidP="005D5056">
      <w:pPr>
        <w:pStyle w:val="CommentText"/>
        <w:numPr>
          <w:ilvl w:val="2"/>
          <w:numId w:val="16"/>
        </w:numPr>
      </w:pPr>
      <w:r w:rsidRPr="005D5056">
        <w:t>MSL922001 Record and present data</w:t>
      </w:r>
    </w:p>
    <w:p w14:paraId="4EE7EC02" w14:textId="77777777" w:rsidR="0058314C" w:rsidRPr="005D5056" w:rsidRDefault="005D5056" w:rsidP="005D5056">
      <w:pPr>
        <w:pStyle w:val="CommentText"/>
        <w:numPr>
          <w:ilvl w:val="2"/>
          <w:numId w:val="16"/>
        </w:numPr>
      </w:pPr>
      <w:r w:rsidRPr="005D5056">
        <w:t>MSL933005 Maintain the laboratory/field workplace fit for purpose</w:t>
      </w:r>
    </w:p>
    <w:p w14:paraId="705C62A9" w14:textId="08C7E890" w:rsidR="005D5056" w:rsidRDefault="005D5056">
      <w:pPr>
        <w:pStyle w:val="CommentText"/>
      </w:pPr>
      <w:r>
        <w:t>RTO explained that these units are very laboratory ops focused and not as applicable for animal technology and advised against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77AF80" w15:done="0"/>
  <w15:commentEx w15:paraId="43D6DC9B" w15:done="0"/>
  <w15:commentEx w15:paraId="022C06EB" w15:done="0"/>
  <w15:commentEx w15:paraId="00E351F0" w15:done="0"/>
  <w15:commentEx w15:paraId="52C58210" w15:done="0"/>
  <w15:commentEx w15:paraId="71201F3D" w15:done="0"/>
  <w15:commentEx w15:paraId="7C30C2B1" w15:done="0"/>
  <w15:commentEx w15:paraId="2AE55414" w15:done="0"/>
  <w15:commentEx w15:paraId="54BC445D" w15:done="0"/>
  <w15:commentEx w15:paraId="705C62A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77AF80" w16cid:durableId="201A5EEC"/>
  <w16cid:commentId w16cid:paraId="43D6DC9B" w16cid:durableId="201A5EED"/>
  <w16cid:commentId w16cid:paraId="022C06EB" w16cid:durableId="201A5EEE"/>
  <w16cid:commentId w16cid:paraId="00E351F0" w16cid:durableId="201A5EEF"/>
  <w16cid:commentId w16cid:paraId="52C58210" w16cid:durableId="201A5EF0"/>
  <w16cid:commentId w16cid:paraId="71201F3D" w16cid:durableId="201A5EF1"/>
  <w16cid:commentId w16cid:paraId="7C30C2B1" w16cid:durableId="201A5EF2"/>
  <w16cid:commentId w16cid:paraId="2AE55414" w16cid:durableId="201A5F06"/>
  <w16cid:commentId w16cid:paraId="54BC445D" w16cid:durableId="201A5EF3"/>
  <w16cid:commentId w16cid:paraId="705C62A9" w16cid:durableId="201A5E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D3FAD" w14:textId="77777777" w:rsidR="001C6076" w:rsidRDefault="001C6076" w:rsidP="00BF3F0A">
      <w:r>
        <w:separator/>
      </w:r>
    </w:p>
    <w:p w14:paraId="5E409574" w14:textId="77777777" w:rsidR="001C6076" w:rsidRDefault="001C6076"/>
  </w:endnote>
  <w:endnote w:type="continuationSeparator" w:id="0">
    <w:p w14:paraId="4FED0995" w14:textId="77777777" w:rsidR="001C6076" w:rsidRDefault="001C6076" w:rsidP="00BF3F0A">
      <w:r>
        <w:continuationSeparator/>
      </w:r>
    </w:p>
    <w:p w14:paraId="5395755D" w14:textId="77777777" w:rsidR="001C6076" w:rsidRDefault="001C60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33B6654E" w14:textId="6825286C" w:rsidR="001C6076" w:rsidRDefault="001C6076" w:rsidP="000D7BE6">
        <w:pPr>
          <w:pStyle w:val="SIText"/>
          <w:tabs>
            <w:tab w:val="right" w:pos="9498"/>
          </w:tabs>
          <w:rPr>
            <w:noProof/>
          </w:rPr>
        </w:pPr>
        <w:r>
          <w:t>Skills Impact Qualification</w:t>
        </w:r>
        <w:r>
          <w:tab/>
        </w:r>
        <w:r>
          <w:fldChar w:fldCharType="begin"/>
        </w:r>
        <w:r>
          <w:instrText xml:space="preserve"> PAGE   \* MERGEFORMAT </w:instrText>
        </w:r>
        <w:r>
          <w:fldChar w:fldCharType="separate"/>
        </w:r>
        <w:r w:rsidR="00E67D9A">
          <w:rPr>
            <w:noProof/>
          </w:rPr>
          <w:t>1</w:t>
        </w:r>
        <w:r>
          <w:rPr>
            <w:noProof/>
          </w:rPr>
          <w:fldChar w:fldCharType="end"/>
        </w:r>
      </w:p>
      <w:p w14:paraId="33B6654F" w14:textId="77777777" w:rsidR="001C6076" w:rsidRPr="008E1B41" w:rsidRDefault="001C6076" w:rsidP="008E1B41">
        <w:pPr>
          <w:tabs>
            <w:tab w:val="right" w:pos="9498"/>
          </w:tabs>
          <w:rPr>
            <w:sz w:val="18"/>
            <w:szCs w:val="18"/>
          </w:rPr>
        </w:pPr>
        <w:r>
          <w:rPr>
            <w:rFonts w:cs="Arial"/>
            <w:sz w:val="18"/>
            <w:szCs w:val="18"/>
          </w:rPr>
          <w:t>Template modified on 4 September 2017</w:t>
        </w:r>
      </w:p>
    </w:sdtContent>
  </w:sdt>
  <w:p w14:paraId="33B66550" w14:textId="77777777" w:rsidR="001C6076" w:rsidRDefault="001C607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4CF5A" w14:textId="77777777" w:rsidR="001C6076" w:rsidRDefault="001C6076" w:rsidP="00BF3F0A">
      <w:r>
        <w:separator/>
      </w:r>
    </w:p>
    <w:p w14:paraId="50636EA2" w14:textId="77777777" w:rsidR="001C6076" w:rsidRDefault="001C6076"/>
  </w:footnote>
  <w:footnote w:type="continuationSeparator" w:id="0">
    <w:p w14:paraId="15FE46B3" w14:textId="77777777" w:rsidR="001C6076" w:rsidRDefault="001C6076" w:rsidP="00BF3F0A">
      <w:r>
        <w:continuationSeparator/>
      </w:r>
    </w:p>
    <w:p w14:paraId="56EAF2C7" w14:textId="77777777" w:rsidR="001C6076" w:rsidRDefault="001C607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6654D" w14:textId="51565477" w:rsidR="001C6076" w:rsidRPr="00F3147F" w:rsidRDefault="006826EB" w:rsidP="00F3147F">
    <w:pPr>
      <w:pStyle w:val="Header"/>
    </w:pPr>
    <w:r>
      <w:rPr>
        <w:sz w:val="20"/>
        <w:lang w:eastAsia="en-US"/>
      </w:rPr>
      <w:t>ACM30</w:t>
    </w:r>
    <w:del w:id="291" w:author="Sue Hamilton" w:date="2019-02-22T09:59:00Z">
      <w:r w:rsidDel="00C63232">
        <w:rPr>
          <w:sz w:val="20"/>
          <w:lang w:eastAsia="en-US"/>
        </w:rPr>
        <w:delText>2</w:delText>
      </w:r>
    </w:del>
    <w:r>
      <w:rPr>
        <w:sz w:val="20"/>
        <w:lang w:eastAsia="en-US"/>
      </w:rPr>
      <w:t>X</w:t>
    </w:r>
    <w:ins w:id="292" w:author="Sue Hamilton" w:date="2019-02-22T09:59:00Z">
      <w:r w:rsidR="00C63232">
        <w:rPr>
          <w:sz w:val="20"/>
          <w:lang w:eastAsia="en-US"/>
        </w:rPr>
        <w:t>1</w:t>
      </w:r>
    </w:ins>
    <w:r w:rsidR="001C6076">
      <w:rPr>
        <w:sz w:val="20"/>
        <w:lang w:eastAsia="en-US"/>
      </w:rPr>
      <w:t>9</w:t>
    </w:r>
    <w:r w:rsidR="001C6076" w:rsidRPr="00E45A30">
      <w:rPr>
        <w:sz w:val="20"/>
        <w:lang w:eastAsia="en-US"/>
      </w:rPr>
      <w:t xml:space="preserve"> Certificate III in Animal Technology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A055CBC"/>
    <w:multiLevelType w:val="hybridMultilevel"/>
    <w:tmpl w:val="E3C6AA0C"/>
    <w:lvl w:ilvl="0" w:tplc="3606DFA4">
      <w:start w:val="1"/>
      <w:numFmt w:val="bullet"/>
      <w:lvlText w:val="–"/>
      <w:lvlJc w:val="left"/>
      <w:pPr>
        <w:tabs>
          <w:tab w:val="num" w:pos="720"/>
        </w:tabs>
        <w:ind w:left="720" w:hanging="360"/>
      </w:pPr>
      <w:rPr>
        <w:rFonts w:ascii="Arial" w:hAnsi="Arial" w:hint="default"/>
      </w:rPr>
    </w:lvl>
    <w:lvl w:ilvl="1" w:tplc="29146338">
      <w:start w:val="1"/>
      <w:numFmt w:val="bullet"/>
      <w:lvlText w:val="–"/>
      <w:lvlJc w:val="left"/>
      <w:pPr>
        <w:tabs>
          <w:tab w:val="num" w:pos="1440"/>
        </w:tabs>
        <w:ind w:left="1440" w:hanging="360"/>
      </w:pPr>
      <w:rPr>
        <w:rFonts w:ascii="Arial" w:hAnsi="Arial" w:hint="default"/>
      </w:rPr>
    </w:lvl>
    <w:lvl w:ilvl="2" w:tplc="D4C62E4A">
      <w:start w:val="78"/>
      <w:numFmt w:val="bullet"/>
      <w:lvlText w:val="•"/>
      <w:lvlJc w:val="left"/>
      <w:pPr>
        <w:tabs>
          <w:tab w:val="num" w:pos="2160"/>
        </w:tabs>
        <w:ind w:left="2160" w:hanging="360"/>
      </w:pPr>
      <w:rPr>
        <w:rFonts w:ascii="Arial" w:hAnsi="Arial" w:hint="default"/>
      </w:rPr>
    </w:lvl>
    <w:lvl w:ilvl="3" w:tplc="3B582A8E" w:tentative="1">
      <w:start w:val="1"/>
      <w:numFmt w:val="bullet"/>
      <w:lvlText w:val="–"/>
      <w:lvlJc w:val="left"/>
      <w:pPr>
        <w:tabs>
          <w:tab w:val="num" w:pos="2880"/>
        </w:tabs>
        <w:ind w:left="2880" w:hanging="360"/>
      </w:pPr>
      <w:rPr>
        <w:rFonts w:ascii="Arial" w:hAnsi="Arial" w:hint="default"/>
      </w:rPr>
    </w:lvl>
    <w:lvl w:ilvl="4" w:tplc="E4DC5CFE" w:tentative="1">
      <w:start w:val="1"/>
      <w:numFmt w:val="bullet"/>
      <w:lvlText w:val="–"/>
      <w:lvlJc w:val="left"/>
      <w:pPr>
        <w:tabs>
          <w:tab w:val="num" w:pos="3600"/>
        </w:tabs>
        <w:ind w:left="3600" w:hanging="360"/>
      </w:pPr>
      <w:rPr>
        <w:rFonts w:ascii="Arial" w:hAnsi="Arial" w:hint="default"/>
      </w:rPr>
    </w:lvl>
    <w:lvl w:ilvl="5" w:tplc="0B0ABEA2" w:tentative="1">
      <w:start w:val="1"/>
      <w:numFmt w:val="bullet"/>
      <w:lvlText w:val="–"/>
      <w:lvlJc w:val="left"/>
      <w:pPr>
        <w:tabs>
          <w:tab w:val="num" w:pos="4320"/>
        </w:tabs>
        <w:ind w:left="4320" w:hanging="360"/>
      </w:pPr>
      <w:rPr>
        <w:rFonts w:ascii="Arial" w:hAnsi="Arial" w:hint="default"/>
      </w:rPr>
    </w:lvl>
    <w:lvl w:ilvl="6" w:tplc="FB56A3EA" w:tentative="1">
      <w:start w:val="1"/>
      <w:numFmt w:val="bullet"/>
      <w:lvlText w:val="–"/>
      <w:lvlJc w:val="left"/>
      <w:pPr>
        <w:tabs>
          <w:tab w:val="num" w:pos="5040"/>
        </w:tabs>
        <w:ind w:left="5040" w:hanging="360"/>
      </w:pPr>
      <w:rPr>
        <w:rFonts w:ascii="Arial" w:hAnsi="Arial" w:hint="default"/>
      </w:rPr>
    </w:lvl>
    <w:lvl w:ilvl="7" w:tplc="C64CF8B0" w:tentative="1">
      <w:start w:val="1"/>
      <w:numFmt w:val="bullet"/>
      <w:lvlText w:val="–"/>
      <w:lvlJc w:val="left"/>
      <w:pPr>
        <w:tabs>
          <w:tab w:val="num" w:pos="5760"/>
        </w:tabs>
        <w:ind w:left="5760" w:hanging="360"/>
      </w:pPr>
      <w:rPr>
        <w:rFonts w:ascii="Arial" w:hAnsi="Arial" w:hint="default"/>
      </w:rPr>
    </w:lvl>
    <w:lvl w:ilvl="8" w:tplc="3DDA27C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FEA6941"/>
    <w:multiLevelType w:val="multilevel"/>
    <w:tmpl w:val="81006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9"/>
  </w:num>
  <w:num w:numId="15">
    <w:abstractNumId w:val="6"/>
  </w:num>
  <w:num w:numId="1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rson w15:author="Ruth Geldard">
    <w15:presenceInfo w15:providerId="AD" w15:userId="S-1-5-21-1144197097-1077214497-1142788899-2104"/>
  </w15:person>
  <w15:person w15:author="Sue Hamilton [2]">
    <w15:presenceInfo w15:providerId="AD" w15:userId="S::shamilton@skillsimpact.com.au::41520ee3-d254-493d-80fb-79ece6431e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sDel="0" w:formatting="0" w:inkAnnotations="0"/>
  <w:documentProtection w:formatting="1" w:enforcement="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1DC"/>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A5441"/>
    <w:rsid w:val="000C13F1"/>
    <w:rsid w:val="000D7BE6"/>
    <w:rsid w:val="000E2C86"/>
    <w:rsid w:val="000F29F2"/>
    <w:rsid w:val="000F5D12"/>
    <w:rsid w:val="00101659"/>
    <w:rsid w:val="001078BF"/>
    <w:rsid w:val="00114948"/>
    <w:rsid w:val="00133957"/>
    <w:rsid w:val="001372F6"/>
    <w:rsid w:val="00140954"/>
    <w:rsid w:val="00144385"/>
    <w:rsid w:val="00151293"/>
    <w:rsid w:val="00151D93"/>
    <w:rsid w:val="00156EF3"/>
    <w:rsid w:val="0016365D"/>
    <w:rsid w:val="00176E4F"/>
    <w:rsid w:val="0018183E"/>
    <w:rsid w:val="0018546B"/>
    <w:rsid w:val="001A2C19"/>
    <w:rsid w:val="001A6A3E"/>
    <w:rsid w:val="001A7B6D"/>
    <w:rsid w:val="001B34D5"/>
    <w:rsid w:val="001B513A"/>
    <w:rsid w:val="001C0A75"/>
    <w:rsid w:val="001C6076"/>
    <w:rsid w:val="001E16BC"/>
    <w:rsid w:val="001F28F9"/>
    <w:rsid w:val="001F2BA5"/>
    <w:rsid w:val="001F308D"/>
    <w:rsid w:val="00201A7C"/>
    <w:rsid w:val="0021414D"/>
    <w:rsid w:val="00223124"/>
    <w:rsid w:val="002259CA"/>
    <w:rsid w:val="0023256D"/>
    <w:rsid w:val="00234444"/>
    <w:rsid w:val="00242293"/>
    <w:rsid w:val="00244EA7"/>
    <w:rsid w:val="00262FC3"/>
    <w:rsid w:val="00276DB8"/>
    <w:rsid w:val="00282664"/>
    <w:rsid w:val="00285FB8"/>
    <w:rsid w:val="002931C2"/>
    <w:rsid w:val="002A4CD3"/>
    <w:rsid w:val="002C2995"/>
    <w:rsid w:val="002C55E9"/>
    <w:rsid w:val="002D0C8B"/>
    <w:rsid w:val="002D4239"/>
    <w:rsid w:val="002D5479"/>
    <w:rsid w:val="002E193E"/>
    <w:rsid w:val="002F1BE6"/>
    <w:rsid w:val="003151BA"/>
    <w:rsid w:val="00321C7C"/>
    <w:rsid w:val="00337E82"/>
    <w:rsid w:val="00343B86"/>
    <w:rsid w:val="0034674D"/>
    <w:rsid w:val="00350BB1"/>
    <w:rsid w:val="00352C83"/>
    <w:rsid w:val="00355FAC"/>
    <w:rsid w:val="0037067D"/>
    <w:rsid w:val="0038735B"/>
    <w:rsid w:val="003916D1"/>
    <w:rsid w:val="003A21F0"/>
    <w:rsid w:val="003A58BA"/>
    <w:rsid w:val="003A5AE7"/>
    <w:rsid w:val="003A7221"/>
    <w:rsid w:val="003C0534"/>
    <w:rsid w:val="003C13AE"/>
    <w:rsid w:val="003D2E73"/>
    <w:rsid w:val="003D3E14"/>
    <w:rsid w:val="003E7BBE"/>
    <w:rsid w:val="003F7B07"/>
    <w:rsid w:val="004127E3"/>
    <w:rsid w:val="00423D30"/>
    <w:rsid w:val="00423DC1"/>
    <w:rsid w:val="004270D2"/>
    <w:rsid w:val="0043212E"/>
    <w:rsid w:val="00434366"/>
    <w:rsid w:val="00444423"/>
    <w:rsid w:val="00452F3E"/>
    <w:rsid w:val="004545D5"/>
    <w:rsid w:val="004640AE"/>
    <w:rsid w:val="00475172"/>
    <w:rsid w:val="004758B0"/>
    <w:rsid w:val="004832D2"/>
    <w:rsid w:val="00485559"/>
    <w:rsid w:val="004A142B"/>
    <w:rsid w:val="004A44E8"/>
    <w:rsid w:val="004A6F2E"/>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48C1"/>
    <w:rsid w:val="00526134"/>
    <w:rsid w:val="005427C8"/>
    <w:rsid w:val="005446D1"/>
    <w:rsid w:val="00556C4C"/>
    <w:rsid w:val="00557369"/>
    <w:rsid w:val="00561F08"/>
    <w:rsid w:val="005708EB"/>
    <w:rsid w:val="00575BC6"/>
    <w:rsid w:val="0058314C"/>
    <w:rsid w:val="00583902"/>
    <w:rsid w:val="005846F6"/>
    <w:rsid w:val="005A3AA5"/>
    <w:rsid w:val="005A4E1B"/>
    <w:rsid w:val="005A5382"/>
    <w:rsid w:val="005A6C9C"/>
    <w:rsid w:val="005A74DC"/>
    <w:rsid w:val="005B119D"/>
    <w:rsid w:val="005B41A1"/>
    <w:rsid w:val="005B5146"/>
    <w:rsid w:val="005C55E3"/>
    <w:rsid w:val="005C7EA8"/>
    <w:rsid w:val="005D5056"/>
    <w:rsid w:val="005E245F"/>
    <w:rsid w:val="005E5081"/>
    <w:rsid w:val="005E5CFC"/>
    <w:rsid w:val="005F33CC"/>
    <w:rsid w:val="006077A5"/>
    <w:rsid w:val="006121D4"/>
    <w:rsid w:val="00613B49"/>
    <w:rsid w:val="00620E8E"/>
    <w:rsid w:val="00633CFE"/>
    <w:rsid w:val="00634FCA"/>
    <w:rsid w:val="006404B5"/>
    <w:rsid w:val="006452B8"/>
    <w:rsid w:val="00650508"/>
    <w:rsid w:val="00652E62"/>
    <w:rsid w:val="006826EB"/>
    <w:rsid w:val="00687B62"/>
    <w:rsid w:val="00690C44"/>
    <w:rsid w:val="006969D9"/>
    <w:rsid w:val="006A2B68"/>
    <w:rsid w:val="006B19B1"/>
    <w:rsid w:val="006B43CC"/>
    <w:rsid w:val="006C2F32"/>
    <w:rsid w:val="006D4448"/>
    <w:rsid w:val="006E2C4D"/>
    <w:rsid w:val="00705EEC"/>
    <w:rsid w:val="00707741"/>
    <w:rsid w:val="00722769"/>
    <w:rsid w:val="00727901"/>
    <w:rsid w:val="0073075B"/>
    <w:rsid w:val="007341FF"/>
    <w:rsid w:val="00735CCA"/>
    <w:rsid w:val="007404E9"/>
    <w:rsid w:val="007444CF"/>
    <w:rsid w:val="0076523B"/>
    <w:rsid w:val="00770C15"/>
    <w:rsid w:val="00771B60"/>
    <w:rsid w:val="00781D77"/>
    <w:rsid w:val="007851DC"/>
    <w:rsid w:val="007860B7"/>
    <w:rsid w:val="00786DC8"/>
    <w:rsid w:val="007A1149"/>
    <w:rsid w:val="007D5A78"/>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3CC3"/>
    <w:rsid w:val="00886790"/>
    <w:rsid w:val="008908DE"/>
    <w:rsid w:val="00894FBB"/>
    <w:rsid w:val="008A12ED"/>
    <w:rsid w:val="008B2C77"/>
    <w:rsid w:val="008B3F33"/>
    <w:rsid w:val="008B4AD2"/>
    <w:rsid w:val="008E1B41"/>
    <w:rsid w:val="008E39BE"/>
    <w:rsid w:val="008E62EC"/>
    <w:rsid w:val="008E7B69"/>
    <w:rsid w:val="008F32F6"/>
    <w:rsid w:val="00903C5D"/>
    <w:rsid w:val="00916CD7"/>
    <w:rsid w:val="00920927"/>
    <w:rsid w:val="00921B38"/>
    <w:rsid w:val="00923720"/>
    <w:rsid w:val="00924FBA"/>
    <w:rsid w:val="0092586D"/>
    <w:rsid w:val="009278C9"/>
    <w:rsid w:val="009303A7"/>
    <w:rsid w:val="009527CB"/>
    <w:rsid w:val="00953835"/>
    <w:rsid w:val="00960F6C"/>
    <w:rsid w:val="00970747"/>
    <w:rsid w:val="0098725E"/>
    <w:rsid w:val="00997740"/>
    <w:rsid w:val="009A5900"/>
    <w:rsid w:val="009C2650"/>
    <w:rsid w:val="009D15E2"/>
    <w:rsid w:val="009D15FE"/>
    <w:rsid w:val="009D5D2C"/>
    <w:rsid w:val="009F0DCC"/>
    <w:rsid w:val="009F11CA"/>
    <w:rsid w:val="009F35E6"/>
    <w:rsid w:val="00A0695B"/>
    <w:rsid w:val="00A11F8C"/>
    <w:rsid w:val="00A13052"/>
    <w:rsid w:val="00A216A8"/>
    <w:rsid w:val="00A223A6"/>
    <w:rsid w:val="00A354FC"/>
    <w:rsid w:val="00A5092E"/>
    <w:rsid w:val="00A56E14"/>
    <w:rsid w:val="00A637BB"/>
    <w:rsid w:val="00A6476B"/>
    <w:rsid w:val="00A6651B"/>
    <w:rsid w:val="00A73CB1"/>
    <w:rsid w:val="00A76C6C"/>
    <w:rsid w:val="00A772D9"/>
    <w:rsid w:val="00A92DD1"/>
    <w:rsid w:val="00AA5338"/>
    <w:rsid w:val="00AB1B8E"/>
    <w:rsid w:val="00AC0696"/>
    <w:rsid w:val="00AC4C98"/>
    <w:rsid w:val="00AC5F6B"/>
    <w:rsid w:val="00AD3896"/>
    <w:rsid w:val="00AD5B47"/>
    <w:rsid w:val="00AE1ED9"/>
    <w:rsid w:val="00AE32CB"/>
    <w:rsid w:val="00AF3957"/>
    <w:rsid w:val="00B12013"/>
    <w:rsid w:val="00B210FE"/>
    <w:rsid w:val="00B22C67"/>
    <w:rsid w:val="00B3508F"/>
    <w:rsid w:val="00B443EE"/>
    <w:rsid w:val="00B560C8"/>
    <w:rsid w:val="00B61150"/>
    <w:rsid w:val="00B658BD"/>
    <w:rsid w:val="00B65BC7"/>
    <w:rsid w:val="00B746B9"/>
    <w:rsid w:val="00B848D4"/>
    <w:rsid w:val="00B865B7"/>
    <w:rsid w:val="00B97A9F"/>
    <w:rsid w:val="00BA1CB1"/>
    <w:rsid w:val="00BA482D"/>
    <w:rsid w:val="00BB23F4"/>
    <w:rsid w:val="00BB749F"/>
    <w:rsid w:val="00BC5075"/>
    <w:rsid w:val="00BD3B0F"/>
    <w:rsid w:val="00BF1D4C"/>
    <w:rsid w:val="00BF2A3E"/>
    <w:rsid w:val="00BF3F0A"/>
    <w:rsid w:val="00C143C3"/>
    <w:rsid w:val="00C1739B"/>
    <w:rsid w:val="00C26067"/>
    <w:rsid w:val="00C30A29"/>
    <w:rsid w:val="00C317DC"/>
    <w:rsid w:val="00C551F1"/>
    <w:rsid w:val="00C578E9"/>
    <w:rsid w:val="00C63232"/>
    <w:rsid w:val="00C703E2"/>
    <w:rsid w:val="00C70626"/>
    <w:rsid w:val="00C72860"/>
    <w:rsid w:val="00C73B90"/>
    <w:rsid w:val="00C87E0C"/>
    <w:rsid w:val="00C96AF3"/>
    <w:rsid w:val="00C97CCC"/>
    <w:rsid w:val="00CA0274"/>
    <w:rsid w:val="00CA303F"/>
    <w:rsid w:val="00CB4D73"/>
    <w:rsid w:val="00CB746F"/>
    <w:rsid w:val="00CC451E"/>
    <w:rsid w:val="00CD4E9D"/>
    <w:rsid w:val="00CD4F4D"/>
    <w:rsid w:val="00CE7D19"/>
    <w:rsid w:val="00CF0CF5"/>
    <w:rsid w:val="00CF2B3E"/>
    <w:rsid w:val="00D0201F"/>
    <w:rsid w:val="00D03685"/>
    <w:rsid w:val="00D03998"/>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94A78"/>
    <w:rsid w:val="00DA0A81"/>
    <w:rsid w:val="00DA223B"/>
    <w:rsid w:val="00DA3C10"/>
    <w:rsid w:val="00DA53B5"/>
    <w:rsid w:val="00DC1D69"/>
    <w:rsid w:val="00DC5A3A"/>
    <w:rsid w:val="00E048B1"/>
    <w:rsid w:val="00E13F2E"/>
    <w:rsid w:val="00E238E6"/>
    <w:rsid w:val="00E241E7"/>
    <w:rsid w:val="00E246B1"/>
    <w:rsid w:val="00E35064"/>
    <w:rsid w:val="00E438C3"/>
    <w:rsid w:val="00E45A30"/>
    <w:rsid w:val="00E501F0"/>
    <w:rsid w:val="00E67D9A"/>
    <w:rsid w:val="00E75C24"/>
    <w:rsid w:val="00E91BFF"/>
    <w:rsid w:val="00E92933"/>
    <w:rsid w:val="00E93EF7"/>
    <w:rsid w:val="00EA3B97"/>
    <w:rsid w:val="00EB0AA4"/>
    <w:rsid w:val="00EB58C7"/>
    <w:rsid w:val="00EB5C88"/>
    <w:rsid w:val="00EC0469"/>
    <w:rsid w:val="00ED0680"/>
    <w:rsid w:val="00EF01F8"/>
    <w:rsid w:val="00EF40EF"/>
    <w:rsid w:val="00F07C48"/>
    <w:rsid w:val="00F1480E"/>
    <w:rsid w:val="00F1497D"/>
    <w:rsid w:val="00F16AAC"/>
    <w:rsid w:val="00F3147F"/>
    <w:rsid w:val="00F438FC"/>
    <w:rsid w:val="00F5616F"/>
    <w:rsid w:val="00F56827"/>
    <w:rsid w:val="00F65EF0"/>
    <w:rsid w:val="00F71651"/>
    <w:rsid w:val="00F73518"/>
    <w:rsid w:val="00F76CC6"/>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B664A1"/>
  <w15:docId w15:val="{06A5E576-37FC-4DC1-B352-CB636D333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ListParagraph">
    <w:name w:val="List Paragraph"/>
    <w:basedOn w:val="Normal"/>
    <w:uiPriority w:val="34"/>
    <w:qFormat/>
    <w:rsid w:val="005D5056"/>
    <w:pPr>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614899214">
      <w:bodyDiv w:val="1"/>
      <w:marLeft w:val="0"/>
      <w:marRight w:val="0"/>
      <w:marTop w:val="0"/>
      <w:marBottom w:val="0"/>
      <w:divBdr>
        <w:top w:val="none" w:sz="0" w:space="0" w:color="auto"/>
        <w:left w:val="none" w:sz="0" w:space="0" w:color="auto"/>
        <w:bottom w:val="none" w:sz="0" w:space="0" w:color="auto"/>
        <w:right w:val="none" w:sz="0" w:space="0" w:color="auto"/>
      </w:divBdr>
    </w:div>
    <w:div w:id="2131899517">
      <w:bodyDiv w:val="1"/>
      <w:marLeft w:val="0"/>
      <w:marRight w:val="0"/>
      <w:marTop w:val="0"/>
      <w:marBottom w:val="0"/>
      <w:divBdr>
        <w:top w:val="none" w:sz="0" w:space="0" w:color="auto"/>
        <w:left w:val="none" w:sz="0" w:space="0" w:color="auto"/>
        <w:bottom w:val="none" w:sz="0" w:space="0" w:color="auto"/>
        <w:right w:val="none" w:sz="0" w:space="0" w:color="auto"/>
      </w:divBdr>
      <w:divsChild>
        <w:div w:id="1012954607">
          <w:marLeft w:val="1166"/>
          <w:marRight w:val="0"/>
          <w:marTop w:val="125"/>
          <w:marBottom w:val="0"/>
          <w:divBdr>
            <w:top w:val="none" w:sz="0" w:space="0" w:color="auto"/>
            <w:left w:val="none" w:sz="0" w:space="0" w:color="auto"/>
            <w:bottom w:val="none" w:sz="0" w:space="0" w:color="auto"/>
            <w:right w:val="none" w:sz="0" w:space="0" w:color="auto"/>
          </w:divBdr>
        </w:div>
        <w:div w:id="1811704564">
          <w:marLeft w:val="1800"/>
          <w:marRight w:val="0"/>
          <w:marTop w:val="106"/>
          <w:marBottom w:val="0"/>
          <w:divBdr>
            <w:top w:val="none" w:sz="0" w:space="0" w:color="auto"/>
            <w:left w:val="none" w:sz="0" w:space="0" w:color="auto"/>
            <w:bottom w:val="none" w:sz="0" w:space="0" w:color="auto"/>
            <w:right w:val="none" w:sz="0" w:space="0" w:color="auto"/>
          </w:divBdr>
        </w:div>
        <w:div w:id="1563055720">
          <w:marLeft w:val="1800"/>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9CF93937222C429A39D98B6E78A847" ma:contentTypeVersion="" ma:contentTypeDescription="Create a new document." ma:contentTypeScope="" ma:versionID="c79604965ed0db38fafcaf4ebd6e5f4f">
  <xsd:schema xmlns:xsd="http://www.w3.org/2001/XMLSchema" xmlns:xs="http://www.w3.org/2001/XMLSchema" xmlns:p="http://schemas.microsoft.com/office/2006/metadata/properties" xmlns:ns1="http://schemas.microsoft.com/sharepoint/v3" xmlns:ns2="d50bbff7-d6dd-47d2-864a-cfdc2c3db0f4" xmlns:ns3="154a9027-921f-440d-a278-0e27693f1fb4" targetNamespace="http://schemas.microsoft.com/office/2006/metadata/properties" ma:root="true" ma:fieldsID="634d2aeb65149627f3a433d18c4fcd83" ns1:_="" ns2:_="" ns3:_="">
    <xsd:import namespace="http://schemas.microsoft.com/sharepoint/v3"/>
    <xsd:import namespace="d50bbff7-d6dd-47d2-864a-cfdc2c3db0f4"/>
    <xsd:import namespace="154a9027-921f-440d-a278-0e27693f1f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54a9027-921f-440d-a278-0e27693f1f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154a9027-921f-440d-a278-0e27693f1fb4"/>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5E6C8D3D-0C80-44B5-A8A0-D5DBFECCE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54a9027-921f-440d-a278-0e27693f1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2A84D9E-616A-4192-8CB1-4F8D9E4A0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503</TotalTime>
  <Pages>2</Pages>
  <Words>718</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Lucinda O'Brien</dc:creator>
  <cp:lastModifiedBy>Susie Falk</cp:lastModifiedBy>
  <cp:revision>22</cp:revision>
  <cp:lastPrinted>2019-02-22T01:04:00Z</cp:lastPrinted>
  <dcterms:created xsi:type="dcterms:W3CDTF">2018-11-21T02:31:00Z</dcterms:created>
  <dcterms:modified xsi:type="dcterms:W3CDTF">2019-02-22T05:53:00Z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0x010100719CF93937222C429A39D98B6E78A847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3584">
    <vt:lpwstr>3119</vt:lpwstr>
  </property>
</Properties>
</file>