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C3FC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E01145" w14:textId="77777777" w:rsidTr="00146EEC">
        <w:tc>
          <w:tcPr>
            <w:tcW w:w="2689" w:type="dxa"/>
          </w:tcPr>
          <w:p w14:paraId="7B06FC0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003AE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6BDB66B" w14:textId="77777777" w:rsidTr="00146EEC">
        <w:tc>
          <w:tcPr>
            <w:tcW w:w="2689" w:type="dxa"/>
          </w:tcPr>
          <w:p w14:paraId="6C03791A" w14:textId="2B2386C9" w:rsidR="00E918B8" w:rsidRPr="00E918B8" w:rsidRDefault="00E918B8" w:rsidP="002D3CBA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2D3CBA">
              <w:t>1</w:t>
            </w:r>
          </w:p>
        </w:tc>
        <w:tc>
          <w:tcPr>
            <w:tcW w:w="6939" w:type="dxa"/>
          </w:tcPr>
          <w:p w14:paraId="5C49D002" w14:textId="0091EC34" w:rsidR="00E918B8" w:rsidRPr="00E918B8" w:rsidRDefault="0051042A" w:rsidP="002A48F0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2A48F0">
              <w:t>3</w:t>
            </w:r>
            <w:r w:rsidRPr="0051042A">
              <w:t>.0.</w:t>
            </w:r>
          </w:p>
        </w:tc>
      </w:tr>
    </w:tbl>
    <w:p w14:paraId="070BEA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9037D" w14:textId="77777777" w:rsidTr="00600B57">
        <w:trPr>
          <w:tblHeader/>
        </w:trPr>
        <w:tc>
          <w:tcPr>
            <w:tcW w:w="1396" w:type="pct"/>
            <w:shd w:val="clear" w:color="auto" w:fill="auto"/>
          </w:tcPr>
          <w:p w14:paraId="6F341DF0" w14:textId="47F2186F" w:rsidR="00F1480E" w:rsidRPr="000754EC" w:rsidRDefault="00CF795F" w:rsidP="00652F4E">
            <w:pPr>
              <w:pStyle w:val="SIUNITCODE"/>
            </w:pPr>
            <w:commentRangeStart w:id="0"/>
            <w:r>
              <w:t>A</w:t>
            </w:r>
            <w:r w:rsidR="0051042A">
              <w:t>CMATE</w:t>
            </w:r>
            <w:r w:rsidR="00EA0523">
              <w:t>5</w:t>
            </w:r>
            <w:r w:rsidR="006D701C">
              <w:t>X2</w:t>
            </w:r>
            <w:commentRangeEnd w:id="0"/>
            <w:r w:rsidR="00E06BA4">
              <w:rPr>
                <w:b w:val="0"/>
                <w:caps w:val="0"/>
                <w:sz w:val="20"/>
              </w:rPr>
              <w:commentReference w:id="0"/>
            </w:r>
          </w:p>
        </w:tc>
        <w:tc>
          <w:tcPr>
            <w:tcW w:w="3604" w:type="pct"/>
            <w:shd w:val="clear" w:color="auto" w:fill="auto"/>
          </w:tcPr>
          <w:p w14:paraId="3D6D7407" w14:textId="47A630E2" w:rsidR="00F1480E" w:rsidRPr="000754EC" w:rsidRDefault="00C24E81" w:rsidP="00020991">
            <w:pPr>
              <w:pStyle w:val="SIUnittitle"/>
            </w:pPr>
            <w:del w:id="1" w:author="Sue Hamilton" w:date="2019-02-20T12:09:00Z">
              <w:r w:rsidDel="00E06BA4">
                <w:delText>Monitor and c</w:delText>
              </w:r>
            </w:del>
            <w:ins w:id="2" w:author="Sue Hamilton" w:date="2019-02-20T12:09:00Z">
              <w:r w:rsidR="00E06BA4">
                <w:t>C</w:t>
              </w:r>
            </w:ins>
            <w:r w:rsidR="00EA0523">
              <w:t xml:space="preserve">ontribute to </w:t>
            </w:r>
            <w:r w:rsidR="00FC7AA5" w:rsidRPr="00FC7AA5">
              <w:t>ethic</w:t>
            </w:r>
            <w:r w:rsidR="00EA0523">
              <w:t xml:space="preserve">al treatment of </w:t>
            </w:r>
            <w:r w:rsidR="00FC7AA5" w:rsidRPr="00FC7AA5">
              <w:t>animal</w:t>
            </w:r>
            <w:r w:rsidR="00EA0523">
              <w:t>s in</w:t>
            </w:r>
            <w:r w:rsidR="00FC7AA5" w:rsidRPr="00FC7AA5">
              <w:t xml:space="preserve"> research </w:t>
            </w:r>
            <w:r w:rsidR="00EA0523">
              <w:t>facilities</w:t>
            </w:r>
          </w:p>
        </w:tc>
      </w:tr>
      <w:tr w:rsidR="00F1480E" w:rsidRPr="00963A46" w14:paraId="39EF9678" w14:textId="77777777" w:rsidTr="00600B57">
        <w:tc>
          <w:tcPr>
            <w:tcW w:w="1396" w:type="pct"/>
            <w:shd w:val="clear" w:color="auto" w:fill="auto"/>
          </w:tcPr>
          <w:p w14:paraId="13D7AF2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67FFE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6F4A91" w14:textId="47B99984" w:rsidR="00414A14" w:rsidRDefault="004F4BC0" w:rsidP="00C24E81">
            <w:pPr>
              <w:pStyle w:val="SIText"/>
            </w:pPr>
            <w:r w:rsidRPr="004F4BC0">
              <w:t>This unit of competency describes the skills and knowledge required to</w:t>
            </w:r>
            <w:r w:rsidR="00D95622">
              <w:t xml:space="preserve"> </w:t>
            </w:r>
            <w:r w:rsidR="001611EF" w:rsidRPr="00C24E81">
              <w:rPr>
                <w:rFonts w:eastAsiaTheme="minorHAnsi"/>
              </w:rPr>
              <w:t xml:space="preserve">assist with the monitoring of work </w:t>
            </w:r>
            <w:r w:rsidR="00C24E81" w:rsidRPr="00C24E81">
              <w:rPr>
                <w:rFonts w:eastAsiaTheme="minorHAnsi"/>
              </w:rPr>
              <w:t>undertaken</w:t>
            </w:r>
            <w:r w:rsidR="001611EF" w:rsidRPr="00C24E81">
              <w:rPr>
                <w:rFonts w:eastAsiaTheme="minorHAnsi"/>
              </w:rPr>
              <w:t xml:space="preserve"> in animal research facilities to ensure compliance with the standards required by the organisation's Animal Ethics Committee (AEC)</w:t>
            </w:r>
            <w:r w:rsidR="00C24E81" w:rsidRPr="00C24E81">
              <w:rPr>
                <w:rFonts w:eastAsiaTheme="minorHAnsi"/>
              </w:rPr>
              <w:t>,</w:t>
            </w:r>
            <w:r w:rsidR="001611EF" w:rsidRPr="00C24E81">
              <w:rPr>
                <w:rFonts w:eastAsiaTheme="minorHAnsi"/>
              </w:rPr>
              <w:t xml:space="preserve"> relevant legislation and </w:t>
            </w:r>
            <w:r w:rsidR="00C24E81">
              <w:rPr>
                <w:rFonts w:eastAsiaTheme="minorHAnsi"/>
              </w:rPr>
              <w:t xml:space="preserve">the </w:t>
            </w:r>
            <w:r w:rsidR="00C24E81" w:rsidRPr="00C24E81">
              <w:rPr>
                <w:rFonts w:eastAsia="Calibri"/>
              </w:rPr>
              <w:t>Australian Code for the Care and Use of Animals for Scientific Purposes</w:t>
            </w:r>
            <w:r w:rsidR="001611EF" w:rsidRPr="00C24E81">
              <w:rPr>
                <w:rFonts w:eastAsiaTheme="minorHAnsi"/>
              </w:rPr>
              <w:t>.</w:t>
            </w:r>
          </w:p>
          <w:p w14:paraId="7AB82348" w14:textId="77777777" w:rsidR="00652F4E" w:rsidRPr="00652F4E" w:rsidRDefault="00652F4E" w:rsidP="00652F4E">
            <w:pPr>
              <w:rPr>
                <w:lang w:eastAsia="en-US"/>
              </w:rPr>
            </w:pPr>
          </w:p>
          <w:p w14:paraId="44367E57" w14:textId="5816EB1D" w:rsidR="004F4BC0" w:rsidRPr="004F4BC0" w:rsidRDefault="004F4BC0" w:rsidP="004F4BC0">
            <w:pPr>
              <w:pStyle w:val="SIText"/>
            </w:pPr>
            <w:r w:rsidRPr="004F4BC0">
              <w:t xml:space="preserve">The unit applies to individuals who work </w:t>
            </w:r>
            <w:r w:rsidR="002D3CBA">
              <w:t>as</w:t>
            </w:r>
            <w:r w:rsidR="001611EF">
              <w:t xml:space="preserve"> animal technicians and have a </w:t>
            </w:r>
            <w:r w:rsidR="00C24E81">
              <w:t xml:space="preserve">specific </w:t>
            </w:r>
            <w:r w:rsidR="001611EF">
              <w:t xml:space="preserve">role in </w:t>
            </w:r>
            <w:r w:rsidR="00C24E81">
              <w:t>monitoring research ethics and animal welfare.</w:t>
            </w:r>
          </w:p>
          <w:p w14:paraId="79999D9A" w14:textId="77777777" w:rsidR="004F4BC0" w:rsidRPr="004F4BC0" w:rsidRDefault="004F4BC0" w:rsidP="004F4BC0">
            <w:pPr>
              <w:pStyle w:val="SIText"/>
            </w:pPr>
          </w:p>
          <w:p w14:paraId="15402086" w14:textId="77777777" w:rsidR="004F4BC0" w:rsidRPr="004F4BC0" w:rsidRDefault="004F4BC0" w:rsidP="004F4BC0">
            <w:pPr>
              <w:pStyle w:val="SIText"/>
            </w:pPr>
            <w:r w:rsidRPr="004F4BC0">
              <w:t>No occupational licensing, legislative or certification requirements apply to this unit at the time of publication.</w:t>
            </w:r>
          </w:p>
          <w:p w14:paraId="3A6B1ACA" w14:textId="7A196FD2" w:rsidR="00373436" w:rsidRPr="000754EC" w:rsidRDefault="00373436" w:rsidP="004F4BC0">
            <w:pPr>
              <w:pStyle w:val="SIText"/>
            </w:pPr>
          </w:p>
        </w:tc>
      </w:tr>
      <w:tr w:rsidR="00F1480E" w:rsidRPr="00963A46" w14:paraId="662887E8" w14:textId="77777777" w:rsidTr="00600B57">
        <w:tc>
          <w:tcPr>
            <w:tcW w:w="1396" w:type="pct"/>
            <w:shd w:val="clear" w:color="auto" w:fill="auto"/>
          </w:tcPr>
          <w:p w14:paraId="376C405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EC9BF9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08011A1" w14:textId="77777777" w:rsidTr="00600B57">
        <w:tc>
          <w:tcPr>
            <w:tcW w:w="1396" w:type="pct"/>
            <w:shd w:val="clear" w:color="auto" w:fill="auto"/>
          </w:tcPr>
          <w:p w14:paraId="3BF2B11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87F8E39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4C30F6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95918DC" w14:textId="77777777" w:rsidTr="00FF5AAE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0D75072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5D9F0A4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BDB2A9" w14:textId="77777777" w:rsidTr="00FF5AAE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2A1B811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7C335E8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42DC0" w:rsidRPr="00963A46" w14:paraId="72170F62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6F723DA6" w14:textId="1862EF69" w:rsidR="00C42DC0" w:rsidRDefault="00E03CDF" w:rsidP="00C42DC0">
            <w:pPr>
              <w:pStyle w:val="SIText"/>
            </w:pPr>
            <w:r>
              <w:t xml:space="preserve">1. </w:t>
            </w:r>
            <w:r w:rsidR="00C42DC0">
              <w:t xml:space="preserve">Monitor </w:t>
            </w:r>
            <w:r w:rsidR="00842198">
              <w:t xml:space="preserve">and oversee the </w:t>
            </w:r>
            <w:r w:rsidR="00C42DC0">
              <w:t>welfare of animals</w:t>
            </w:r>
            <w:r w:rsidR="008D737C">
              <w:t xml:space="preserve"> </w:t>
            </w:r>
            <w:r w:rsidR="00C42DC0">
              <w:t>in day to day operations</w:t>
            </w:r>
          </w:p>
        </w:tc>
        <w:tc>
          <w:tcPr>
            <w:tcW w:w="3600" w:type="pct"/>
            <w:shd w:val="clear" w:color="auto" w:fill="auto"/>
          </w:tcPr>
          <w:p w14:paraId="619F5A1B" w14:textId="683EBFC7" w:rsidR="00C42DC0" w:rsidRDefault="00842198" w:rsidP="009C2C76">
            <w:r>
              <w:t xml:space="preserve">1.1 </w:t>
            </w:r>
            <w:r w:rsidR="005679F0">
              <w:t>Observe</w:t>
            </w:r>
            <w:ins w:id="3" w:author="Sue Hamilton" w:date="2019-02-20T12:10:00Z">
              <w:r w:rsidR="00FC4AAE">
                <w:t>,</w:t>
              </w:r>
            </w:ins>
            <w:del w:id="4" w:author="Sue Hamilton" w:date="2019-02-20T12:10:00Z">
              <w:r w:rsidR="005679F0" w:rsidDel="00FC4AAE">
                <w:delText xml:space="preserve"> and</w:delText>
              </w:r>
            </w:del>
            <w:r w:rsidR="005679F0">
              <w:t xml:space="preserve"> record </w:t>
            </w:r>
            <w:ins w:id="5" w:author="Sue Hamilton" w:date="2019-02-20T12:10:00Z">
              <w:r w:rsidR="00FC4AAE" w:rsidRPr="00FC4AAE">
                <w:rPr>
                  <w:rStyle w:val="SITemporaryText"/>
                  <w:rPrChange w:id="6" w:author="Sue Hamilton" w:date="2019-02-20T12:11:00Z">
                    <w:rPr/>
                  </w:rPrChange>
                </w:rPr>
                <w:t>and report</w:t>
              </w:r>
              <w:r w:rsidR="00FC4AAE">
                <w:t xml:space="preserve"> </w:t>
              </w:r>
            </w:ins>
            <w:r w:rsidR="005679F0">
              <w:t xml:space="preserve">information relating to the health and </w:t>
            </w:r>
            <w:r w:rsidR="00867397">
              <w:t>welfare</w:t>
            </w:r>
            <w:r w:rsidR="005679F0">
              <w:t xml:space="preserve"> of animals</w:t>
            </w:r>
            <w:ins w:id="7" w:author="Sue Hamilton [2]" w:date="2019-01-10T13:58:00Z">
              <w:r w:rsidR="00AD5DA3">
                <w:t xml:space="preserve">, including expected and unexpected adverse </w:t>
              </w:r>
            </w:ins>
            <w:ins w:id="8" w:author="Sue Hamilton [2]" w:date="2019-01-10T13:59:00Z">
              <w:r w:rsidR="00AD5DA3">
                <w:t>events</w:t>
              </w:r>
            </w:ins>
            <w:ins w:id="9" w:author="Sue Hamilton [2]" w:date="2019-01-10T13:57:00Z">
              <w:r w:rsidR="00AD5DA3">
                <w:t>,</w:t>
              </w:r>
            </w:ins>
            <w:r w:rsidR="005679F0">
              <w:t xml:space="preserve"> </w:t>
            </w:r>
            <w:r>
              <w:t>in area of responsibility</w:t>
            </w:r>
          </w:p>
          <w:p w14:paraId="26875A4D" w14:textId="642AFF5C" w:rsidR="00842198" w:rsidRDefault="00842198" w:rsidP="00842198">
            <w:r>
              <w:t xml:space="preserve">1.2 </w:t>
            </w:r>
            <w:r w:rsidR="00C22237">
              <w:t>A</w:t>
            </w:r>
            <w:r w:rsidR="00C22237" w:rsidRPr="00C22237">
              <w:t xml:space="preserve">nalyse data </w:t>
            </w:r>
            <w:r w:rsidR="00C22237">
              <w:t>and m</w:t>
            </w:r>
            <w:r w:rsidR="00C22237" w:rsidRPr="00C22237">
              <w:t xml:space="preserve">onitor </w:t>
            </w:r>
            <w:r w:rsidR="00C22237">
              <w:t xml:space="preserve">animal </w:t>
            </w:r>
            <w:r w:rsidR="00C22237" w:rsidRPr="00C22237">
              <w:t>record</w:t>
            </w:r>
            <w:r w:rsidR="00C22237">
              <w:t>s related to the</w:t>
            </w:r>
            <w:r>
              <w:t xml:space="preserve"> welfare of research animals</w:t>
            </w:r>
            <w:r w:rsidR="00C22237">
              <w:t xml:space="preserve"> </w:t>
            </w:r>
            <w:r w:rsidR="00C22237" w:rsidRPr="00C22237">
              <w:t>in area of responsibility</w:t>
            </w:r>
          </w:p>
          <w:p w14:paraId="0CB40B02" w14:textId="16084903" w:rsidR="00842198" w:rsidRDefault="00842198" w:rsidP="001F713E">
            <w:r>
              <w:t xml:space="preserve">1.3 </w:t>
            </w:r>
            <w:r w:rsidR="001F713E">
              <w:t xml:space="preserve">Report on overall animal welfare </w:t>
            </w:r>
            <w:r>
              <w:t xml:space="preserve">according to organisational </w:t>
            </w:r>
            <w:r w:rsidR="00C24E81">
              <w:t xml:space="preserve">and AEC </w:t>
            </w:r>
            <w:r>
              <w:t>procedures</w:t>
            </w:r>
          </w:p>
        </w:tc>
      </w:tr>
      <w:tr w:rsidR="00C42DC0" w:rsidRPr="00963A46" w14:paraId="71725F6C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2F2E927B" w14:textId="6FA17B47" w:rsidR="00C42DC0" w:rsidRDefault="00E03CDF" w:rsidP="00414A14">
            <w:pPr>
              <w:pStyle w:val="SIText"/>
            </w:pPr>
            <w:r>
              <w:t xml:space="preserve">2. </w:t>
            </w:r>
            <w:r w:rsidR="008D737C">
              <w:t>Convey information about new research projects to team members</w:t>
            </w:r>
          </w:p>
        </w:tc>
        <w:tc>
          <w:tcPr>
            <w:tcW w:w="3600" w:type="pct"/>
            <w:shd w:val="clear" w:color="auto" w:fill="auto"/>
          </w:tcPr>
          <w:p w14:paraId="3960F12D" w14:textId="3A79841C" w:rsidR="00020991" w:rsidRDefault="00842198" w:rsidP="009C2C76">
            <w:r>
              <w:t xml:space="preserve">2.1 </w:t>
            </w:r>
            <w:r w:rsidR="008D737C">
              <w:t xml:space="preserve">Identify </w:t>
            </w:r>
            <w:r w:rsidR="00020991">
              <w:t>key information relating to animal care, welfare and ethics in new research projects</w:t>
            </w:r>
          </w:p>
          <w:p w14:paraId="0190E648" w14:textId="1317B7FB" w:rsidR="00AD5DA3" w:rsidRDefault="00842198" w:rsidP="009C2C76">
            <w:r>
              <w:t xml:space="preserve">2.2 </w:t>
            </w:r>
            <w:r w:rsidR="00020991">
              <w:t>B</w:t>
            </w:r>
            <w:r w:rsidR="005679F0">
              <w:t xml:space="preserve">rief relevant </w:t>
            </w:r>
            <w:r w:rsidR="001F713E">
              <w:t>team members</w:t>
            </w:r>
            <w:r w:rsidR="005679F0">
              <w:t xml:space="preserve"> on</w:t>
            </w:r>
            <w:r w:rsidR="008D737C">
              <w:t xml:space="preserve"> </w:t>
            </w:r>
            <w:del w:id="10" w:author="Sue Hamilton" w:date="2019-02-21T08:19:00Z">
              <w:r w:rsidR="008D737C" w:rsidDel="00FC32C8">
                <w:delText xml:space="preserve">new </w:delText>
              </w:r>
            </w:del>
            <w:r w:rsidR="008D737C">
              <w:t>approved research pro</w:t>
            </w:r>
            <w:r w:rsidR="005679F0">
              <w:t>jects</w:t>
            </w:r>
            <w:ins w:id="11" w:author="Sue Hamilton [2]" w:date="2019-01-10T14:08:00Z">
              <w:r w:rsidR="00F04414">
                <w:t xml:space="preserve"> including the</w:t>
              </w:r>
            </w:ins>
            <w:r w:rsidR="008D737C">
              <w:t xml:space="preserve"> </w:t>
            </w:r>
            <w:ins w:id="12" w:author="Sue Hamilton [2]" w:date="2019-01-10T14:08:00Z">
              <w:r w:rsidR="00F04414" w:rsidRPr="00F04414">
                <w:t xml:space="preserve">animal holding and experimental space requirements </w:t>
              </w:r>
            </w:ins>
            <w:r w:rsidR="005679F0">
              <w:t xml:space="preserve">and </w:t>
            </w:r>
            <w:del w:id="13" w:author="Sue Hamilton [2]" w:date="2019-01-10T14:08:00Z">
              <w:r w:rsidR="005679F0" w:rsidDel="00F04414">
                <w:delText xml:space="preserve">outline </w:delText>
              </w:r>
            </w:del>
            <w:ins w:id="14" w:author="Sue Hamilton [2]" w:date="2019-01-10T14:08:00Z">
              <w:r w:rsidR="00F04414">
                <w:t xml:space="preserve">team </w:t>
              </w:r>
            </w:ins>
            <w:r w:rsidR="005679F0">
              <w:t>roles</w:t>
            </w:r>
          </w:p>
          <w:p w14:paraId="5798FC33" w14:textId="0FF9E2BE" w:rsidR="00C42DC0" w:rsidRDefault="001F713E" w:rsidP="00020991">
            <w:r>
              <w:t xml:space="preserve">2.3 </w:t>
            </w:r>
            <w:r w:rsidR="005679F0">
              <w:t>Explain</w:t>
            </w:r>
            <w:r w:rsidR="00020991">
              <w:t xml:space="preserve"> </w:t>
            </w:r>
            <w:r w:rsidR="00C24E81">
              <w:t xml:space="preserve">the project's </w:t>
            </w:r>
            <w:del w:id="15" w:author="Sue Hamilton" w:date="2019-02-20T12:13:00Z">
              <w:r w:rsidR="005679F0" w:rsidRPr="00FC4AAE" w:rsidDel="00FC4AAE">
                <w:rPr>
                  <w:rStyle w:val="SITemporaryText"/>
                  <w:rPrChange w:id="16" w:author="Sue Hamilton" w:date="2019-02-20T12:13:00Z">
                    <w:rPr/>
                  </w:rPrChange>
                </w:rPr>
                <w:delText xml:space="preserve">harm-benefit </w:delText>
              </w:r>
              <w:r w:rsidR="00C24E81" w:rsidRPr="00FC4AAE" w:rsidDel="00FC4AAE">
                <w:rPr>
                  <w:rStyle w:val="SITemporaryText"/>
                  <w:rPrChange w:id="17" w:author="Sue Hamilton" w:date="2019-02-20T12:13:00Z">
                    <w:rPr/>
                  </w:rPrChange>
                </w:rPr>
                <w:delText>assessment</w:delText>
              </w:r>
            </w:del>
            <w:ins w:id="18" w:author="Sue Hamilton" w:date="2019-02-20T12:13:00Z">
              <w:r w:rsidR="00FC4AAE" w:rsidRPr="00FC4AAE">
                <w:rPr>
                  <w:rStyle w:val="SITemporaryText"/>
                  <w:rPrChange w:id="19" w:author="Sue Hamilton" w:date="2019-02-20T12:13:00Z">
                    <w:rPr/>
                  </w:rPrChange>
                </w:rPr>
                <w:t>impact on</w:t>
              </w:r>
            </w:ins>
            <w:r w:rsidR="005679F0">
              <w:t xml:space="preserve"> and potential risks to animals</w:t>
            </w:r>
            <w:r>
              <w:t xml:space="preserve"> in </w:t>
            </w:r>
            <w:del w:id="20" w:author="Sue Hamilton" w:date="2019-02-21T08:19:00Z">
              <w:r w:rsidDel="00FC32C8">
                <w:delText xml:space="preserve">new </w:delText>
              </w:r>
            </w:del>
            <w:r>
              <w:t>research projects</w:t>
            </w:r>
          </w:p>
          <w:p w14:paraId="28B63740" w14:textId="63EC2EF0" w:rsidR="00020991" w:rsidRDefault="001F713E" w:rsidP="001F713E">
            <w:r>
              <w:t xml:space="preserve">2.4 </w:t>
            </w:r>
            <w:r w:rsidR="005679F0">
              <w:t xml:space="preserve">Inform </w:t>
            </w:r>
            <w:r>
              <w:t>team members</w:t>
            </w:r>
            <w:r w:rsidR="005679F0">
              <w:t xml:space="preserve"> of animal welfare monitoring </w:t>
            </w:r>
            <w:r w:rsidR="00A2130F">
              <w:t xml:space="preserve">and recording </w:t>
            </w:r>
            <w:r w:rsidR="005679F0">
              <w:t xml:space="preserve">requirements </w:t>
            </w:r>
            <w:r>
              <w:t>in addition to</w:t>
            </w:r>
            <w:r w:rsidR="005679F0">
              <w:t xml:space="preserve"> day to day care and husbandry activities </w:t>
            </w:r>
          </w:p>
        </w:tc>
      </w:tr>
      <w:tr w:rsidR="00C42DC0" w:rsidRPr="00963A46" w14:paraId="24013A87" w14:textId="77777777" w:rsidTr="00FF5AAE">
        <w:trPr>
          <w:cantSplit/>
        </w:trPr>
        <w:tc>
          <w:tcPr>
            <w:tcW w:w="1400" w:type="pct"/>
            <w:shd w:val="clear" w:color="auto" w:fill="auto"/>
          </w:tcPr>
          <w:p w14:paraId="788EE365" w14:textId="44339899" w:rsidR="00C42DC0" w:rsidRDefault="00E03CDF" w:rsidP="00414A14">
            <w:pPr>
              <w:pStyle w:val="SIText"/>
            </w:pPr>
            <w:r>
              <w:t xml:space="preserve">3. </w:t>
            </w:r>
            <w:r w:rsidR="008D737C">
              <w:t>Take action on animal welfare issues</w:t>
            </w:r>
          </w:p>
        </w:tc>
        <w:tc>
          <w:tcPr>
            <w:tcW w:w="3600" w:type="pct"/>
            <w:shd w:val="clear" w:color="auto" w:fill="auto"/>
          </w:tcPr>
          <w:p w14:paraId="1108F531" w14:textId="3643294E" w:rsidR="00C42DC0" w:rsidRDefault="001F713E" w:rsidP="009C2C76">
            <w:r>
              <w:t xml:space="preserve">3.1 </w:t>
            </w:r>
            <w:r w:rsidR="008D737C" w:rsidRPr="008D737C">
              <w:t xml:space="preserve">Report </w:t>
            </w:r>
            <w:r w:rsidR="00A2130F">
              <w:t>non-compliance, research misconduct</w:t>
            </w:r>
            <w:r w:rsidR="008D737C" w:rsidRPr="008D737C">
              <w:t xml:space="preserve"> or concerns relating</w:t>
            </w:r>
            <w:r w:rsidR="008D737C">
              <w:t xml:space="preserve"> to animal welfare </w:t>
            </w:r>
            <w:r w:rsidR="005679F0">
              <w:t xml:space="preserve">according to organisational </w:t>
            </w:r>
            <w:r w:rsidR="00C24E81">
              <w:t xml:space="preserve">and AEC </w:t>
            </w:r>
            <w:r w:rsidR="005679F0">
              <w:t>procedures</w:t>
            </w:r>
          </w:p>
          <w:p w14:paraId="6AD973E0" w14:textId="5DE6B80A" w:rsidR="008D737C" w:rsidRDefault="001F713E" w:rsidP="009C2C76">
            <w:r>
              <w:t xml:space="preserve">3.2 </w:t>
            </w:r>
            <w:r w:rsidR="008D737C">
              <w:t xml:space="preserve">Respond to animals in pain or suffering </w:t>
            </w:r>
            <w:r w:rsidR="001510B3">
              <w:t>according to</w:t>
            </w:r>
            <w:r w:rsidR="005679F0">
              <w:t xml:space="preserve"> job role</w:t>
            </w:r>
            <w:r w:rsidR="00B86EDD">
              <w:t xml:space="preserve"> </w:t>
            </w:r>
            <w:r w:rsidR="001611EF">
              <w:t>responsibilities</w:t>
            </w:r>
            <w:r w:rsidR="00EB32E7">
              <w:t xml:space="preserve"> and organisational pr</w:t>
            </w:r>
            <w:r w:rsidR="00974162">
              <w:t>ocedures</w:t>
            </w:r>
          </w:p>
          <w:p w14:paraId="3B398FE7" w14:textId="6370809D" w:rsidR="00867397" w:rsidRDefault="00867397" w:rsidP="009C2C76">
            <w:r>
              <w:t xml:space="preserve">3.3 </w:t>
            </w:r>
            <w:commentRangeStart w:id="21"/>
            <w:ins w:id="22" w:author="Sue Hamilton" w:date="2019-02-21T08:25:00Z">
              <w:r w:rsidR="00BD7090" w:rsidRPr="00BD7090">
                <w:rPr>
                  <w:rStyle w:val="SITemporaryText"/>
                  <w:rPrChange w:id="23" w:author="Sue Hamilton" w:date="2019-02-21T08:27:00Z">
                    <w:rPr/>
                  </w:rPrChange>
                </w:rPr>
                <w:t>Recognise and respond to</w:t>
              </w:r>
            </w:ins>
            <w:ins w:id="24" w:author="Sue Hamilton" w:date="2019-02-21T08:24:00Z">
              <w:r w:rsidR="00BD7090" w:rsidRPr="00BD7090">
                <w:rPr>
                  <w:rStyle w:val="SITemporaryText"/>
                  <w:rPrChange w:id="25" w:author="Sue Hamilton" w:date="2019-02-21T08:27:00Z">
                    <w:rPr/>
                  </w:rPrChange>
                </w:rPr>
                <w:t xml:space="preserve"> the effects </w:t>
              </w:r>
            </w:ins>
            <w:ins w:id="26" w:author="Sue Hamilton" w:date="2019-02-21T08:25:00Z">
              <w:r w:rsidR="00BD7090" w:rsidRPr="00BD7090">
                <w:rPr>
                  <w:rStyle w:val="SITemporaryText"/>
                  <w:rPrChange w:id="27" w:author="Sue Hamilton" w:date="2019-02-21T08:27:00Z">
                    <w:rPr/>
                  </w:rPrChange>
                </w:rPr>
                <w:t xml:space="preserve">of </w:t>
              </w:r>
            </w:ins>
            <w:ins w:id="28" w:author="Sue Hamilton" w:date="2019-02-21T08:24:00Z">
              <w:r w:rsidR="00BD7090" w:rsidRPr="00BD7090">
                <w:rPr>
                  <w:rStyle w:val="SITemporaryText"/>
                  <w:rPrChange w:id="29" w:author="Sue Hamilton" w:date="2019-02-21T08:27:00Z">
                    <w:rPr/>
                  </w:rPrChange>
                </w:rPr>
                <w:t xml:space="preserve">high impact projects on </w:t>
              </w:r>
            </w:ins>
            <w:ins w:id="30" w:author="Sue Hamilton" w:date="2019-02-21T08:25:00Z">
              <w:r w:rsidR="00BD7090" w:rsidRPr="00BD7090">
                <w:rPr>
                  <w:rStyle w:val="SITemporaryText"/>
                  <w:rPrChange w:id="31" w:author="Sue Hamilton" w:date="2019-02-21T08:27:00Z">
                    <w:rPr/>
                  </w:rPrChange>
                </w:rPr>
                <w:t>self and team members</w:t>
              </w:r>
            </w:ins>
            <w:ins w:id="32" w:author="Sue Hamilton" w:date="2019-02-21T08:26:00Z">
              <w:r w:rsidR="00BD7090">
                <w:t xml:space="preserve"> </w:t>
              </w:r>
            </w:ins>
            <w:del w:id="33" w:author="Sue Hamilton" w:date="2019-02-21T08:22:00Z">
              <w:r w:rsidR="00461ADB" w:rsidDel="00BD7090">
                <w:delText xml:space="preserve">Contribute </w:delText>
              </w:r>
            </w:del>
            <w:commentRangeEnd w:id="21"/>
            <w:r w:rsidR="00BD7090">
              <w:commentReference w:id="21"/>
            </w:r>
            <w:del w:id="34" w:author="Sue Hamilton" w:date="2019-02-21T08:22:00Z">
              <w:r w:rsidR="00461ADB" w:rsidDel="00BD7090">
                <w:delText>to</w:delText>
              </w:r>
              <w:r w:rsidR="00FB456E" w:rsidDel="00BD7090">
                <w:delText>addressfactors</w:delText>
              </w:r>
              <w:r w:rsidDel="00BD7090">
                <w:delText xml:space="preserve">Assist team members showing signs of distress </w:delText>
              </w:r>
            </w:del>
            <w:del w:id="35" w:author="Sue Hamilton" w:date="2019-02-21T08:24:00Z">
              <w:r w:rsidDel="00BD7090">
                <w:delText>relating to</w:delText>
              </w:r>
              <w:r w:rsidR="00461ADB" w:rsidDel="00BD7090">
                <w:delText xml:space="preserve">work in an </w:delText>
              </w:r>
              <w:r w:rsidDel="00BD7090">
                <w:delText xml:space="preserve">animal </w:delText>
              </w:r>
              <w:r w:rsidR="00461ADB" w:rsidDel="00BD7090">
                <w:delText>technology facility</w:delText>
              </w:r>
              <w:r w:rsidDel="00BD7090">
                <w:delText xml:space="preserve"> </w:delText>
              </w:r>
            </w:del>
          </w:p>
          <w:p w14:paraId="1CB69866" w14:textId="55711921" w:rsidR="00E03CDF" w:rsidRDefault="001F713E" w:rsidP="00867397">
            <w:r>
              <w:t>3.</w:t>
            </w:r>
            <w:r w:rsidR="00867397">
              <w:t>4</w:t>
            </w:r>
            <w:r>
              <w:t xml:space="preserve"> </w:t>
            </w:r>
            <w:r w:rsidR="00E03CDF">
              <w:t xml:space="preserve">Contribute feedback on ethics and animal welfare </w:t>
            </w:r>
            <w:r w:rsidR="005679F0">
              <w:t>to</w:t>
            </w:r>
            <w:r w:rsidR="00867397">
              <w:t xml:space="preserve"> </w:t>
            </w:r>
            <w:r w:rsidR="005679F0">
              <w:t xml:space="preserve">improve processes </w:t>
            </w:r>
            <w:r w:rsidR="00E03CDF">
              <w:t xml:space="preserve">according to organisational </w:t>
            </w:r>
            <w:r w:rsidR="00C24E81">
              <w:t xml:space="preserve">and AEC </w:t>
            </w:r>
            <w:r w:rsidR="00E03CDF">
              <w:t>procedures</w:t>
            </w:r>
          </w:p>
        </w:tc>
      </w:tr>
    </w:tbl>
    <w:p w14:paraId="31A3C76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6B37DC29" w14:textId="77777777" w:rsidTr="008E14D2">
        <w:trPr>
          <w:tblHeader/>
        </w:trPr>
        <w:tc>
          <w:tcPr>
            <w:tcW w:w="5000" w:type="pct"/>
            <w:gridSpan w:val="2"/>
          </w:tcPr>
          <w:p w14:paraId="3429FF8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A3B97B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1A6EC" w14:textId="77777777" w:rsidTr="008E14D2">
        <w:trPr>
          <w:tblHeader/>
        </w:trPr>
        <w:tc>
          <w:tcPr>
            <w:tcW w:w="1400" w:type="pct"/>
          </w:tcPr>
          <w:p w14:paraId="5905EF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3CE774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F4BC0" w:rsidRPr="00336FCA" w:rsidDel="00423CB2" w14:paraId="29CAF20F" w14:textId="77777777" w:rsidTr="008E14D2">
        <w:tc>
          <w:tcPr>
            <w:tcW w:w="1400" w:type="pct"/>
          </w:tcPr>
          <w:p w14:paraId="4A2D68F3" w14:textId="77777777" w:rsidR="004F4BC0" w:rsidRPr="004F4BC0" w:rsidRDefault="004F4BC0" w:rsidP="004F4BC0">
            <w:pPr>
              <w:pStyle w:val="SIText"/>
            </w:pPr>
            <w:r w:rsidRPr="004F4BC0">
              <w:t>Reading</w:t>
            </w:r>
          </w:p>
        </w:tc>
        <w:tc>
          <w:tcPr>
            <w:tcW w:w="3600" w:type="pct"/>
          </w:tcPr>
          <w:p w14:paraId="4B201B7A" w14:textId="1298895A" w:rsidR="004F4BC0" w:rsidRPr="004F4BC0" w:rsidRDefault="009D739E" w:rsidP="009D739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Identify and analyse text with complex requirements and medical terminology </w:t>
            </w:r>
            <w:r w:rsidR="00C22237">
              <w:rPr>
                <w:rFonts w:eastAsia="Calibri"/>
              </w:rPr>
              <w:t>in research project documentation</w:t>
            </w:r>
          </w:p>
        </w:tc>
      </w:tr>
      <w:tr w:rsidR="00867397" w:rsidRPr="00336FCA" w:rsidDel="00423CB2" w14:paraId="512D7485" w14:textId="77777777" w:rsidTr="008E14D2">
        <w:tc>
          <w:tcPr>
            <w:tcW w:w="1400" w:type="pct"/>
          </w:tcPr>
          <w:p w14:paraId="31D34007" w14:textId="54E38663" w:rsidR="00867397" w:rsidRPr="004F4BC0" w:rsidRDefault="00867397" w:rsidP="004F4BC0">
            <w:pPr>
              <w:pStyle w:val="SIText"/>
            </w:pPr>
            <w:r>
              <w:lastRenderedPageBreak/>
              <w:t>Interact with others</w:t>
            </w:r>
          </w:p>
        </w:tc>
        <w:tc>
          <w:tcPr>
            <w:tcW w:w="3600" w:type="pct"/>
          </w:tcPr>
          <w:p w14:paraId="104C10CE" w14:textId="6C856794" w:rsidR="00867397" w:rsidRDefault="00867397" w:rsidP="00867397">
            <w:pPr>
              <w:pStyle w:val="SIBulletList1"/>
              <w:rPr>
                <w:rFonts w:eastAsia="Calibri"/>
              </w:rPr>
            </w:pPr>
            <w:r>
              <w:t>W</w:t>
            </w:r>
            <w:r w:rsidRPr="00867397">
              <w:t xml:space="preserve">ork as an effective member of a team as well as independently </w:t>
            </w:r>
          </w:p>
        </w:tc>
      </w:tr>
      <w:tr w:rsidR="002D3CBA" w:rsidRPr="00336FCA" w:rsidDel="00423CB2" w14:paraId="108D0B8F" w14:textId="77777777" w:rsidTr="008E14D2">
        <w:tc>
          <w:tcPr>
            <w:tcW w:w="1400" w:type="pct"/>
          </w:tcPr>
          <w:p w14:paraId="0A520ECE" w14:textId="17F9BDC1" w:rsidR="002D3CBA" w:rsidRPr="002D3CBA" w:rsidRDefault="009D739E" w:rsidP="002D3CBA">
            <w:pPr>
              <w:pStyle w:val="SIText"/>
            </w:pPr>
            <w:r>
              <w:t>Navigate the world of work</w:t>
            </w:r>
          </w:p>
        </w:tc>
        <w:tc>
          <w:tcPr>
            <w:tcW w:w="3600" w:type="pct"/>
          </w:tcPr>
          <w:p w14:paraId="090E9C40" w14:textId="10ED9F4D" w:rsidR="00646778" w:rsidRPr="00646778" w:rsidRDefault="00646778" w:rsidP="00646778">
            <w:pPr>
              <w:pStyle w:val="SIBulletList1"/>
              <w:rPr>
                <w:rFonts w:eastAsia="Calibri"/>
              </w:rPr>
            </w:pPr>
            <w:r>
              <w:t xml:space="preserve">Maintain an understanding of organisational </w:t>
            </w:r>
            <w:r w:rsidRPr="00646778">
              <w:t>procedures so they are followed according to relevant legislation and industry standards</w:t>
            </w:r>
          </w:p>
        </w:tc>
      </w:tr>
      <w:tr w:rsidR="004F4BC0" w:rsidRPr="00336FCA" w:rsidDel="00423CB2" w14:paraId="5FDBE71A" w14:textId="77777777" w:rsidTr="008E14D2">
        <w:tc>
          <w:tcPr>
            <w:tcW w:w="1400" w:type="pct"/>
          </w:tcPr>
          <w:p w14:paraId="4734C899" w14:textId="7D615914" w:rsidR="004F4BC0" w:rsidRPr="004F4BC0" w:rsidRDefault="00344709" w:rsidP="004F4BC0">
            <w:pPr>
              <w:pStyle w:val="SIText"/>
            </w:pPr>
            <w:r>
              <w:t>Get the work done</w:t>
            </w:r>
          </w:p>
        </w:tc>
        <w:tc>
          <w:tcPr>
            <w:tcW w:w="3600" w:type="pct"/>
          </w:tcPr>
          <w:p w14:paraId="378C97BE" w14:textId="5712103D" w:rsidR="00C22237" w:rsidRDefault="004F4BC0" w:rsidP="00C22237">
            <w:pPr>
              <w:pStyle w:val="SIBulletList1"/>
              <w:rPr>
                <w:rFonts w:eastAsia="Calibri"/>
              </w:rPr>
            </w:pPr>
            <w:r w:rsidRPr="004F4BC0">
              <w:rPr>
                <w:rFonts w:eastAsia="Calibri"/>
              </w:rPr>
              <w:t>Plan</w:t>
            </w:r>
            <w:r w:rsidR="00C22237">
              <w:rPr>
                <w:rFonts w:eastAsia="Calibri"/>
              </w:rPr>
              <w:t>, organise and prioritise</w:t>
            </w:r>
            <w:r w:rsidRPr="004F4BC0">
              <w:rPr>
                <w:rFonts w:eastAsia="Calibri"/>
              </w:rPr>
              <w:t xml:space="preserve"> tasks</w:t>
            </w:r>
            <w:r w:rsidR="00C22237">
              <w:rPr>
                <w:rFonts w:eastAsia="Calibri"/>
              </w:rPr>
              <w:t xml:space="preserve"> to achieve work outcomes</w:t>
            </w:r>
            <w:r w:rsidRPr="004F4BC0">
              <w:rPr>
                <w:rFonts w:eastAsia="Calibri"/>
              </w:rPr>
              <w:t xml:space="preserve"> </w:t>
            </w:r>
          </w:p>
          <w:p w14:paraId="4F0076D7" w14:textId="21C58638" w:rsidR="004F4BC0" w:rsidRPr="004F4BC0" w:rsidRDefault="00C22237" w:rsidP="00C2223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Make decisions following formal problem solving processes to take action to resolve animal welfare issues</w:t>
            </w:r>
          </w:p>
        </w:tc>
      </w:tr>
    </w:tbl>
    <w:p w14:paraId="123DB7D9" w14:textId="14C144F9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A945480" w14:textId="77777777" w:rsidTr="00F33FF2">
        <w:tc>
          <w:tcPr>
            <w:tcW w:w="5000" w:type="pct"/>
            <w:gridSpan w:val="4"/>
          </w:tcPr>
          <w:p w14:paraId="557BD48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44AF473" w14:textId="77777777" w:rsidTr="00F33FF2">
        <w:tc>
          <w:tcPr>
            <w:tcW w:w="1028" w:type="pct"/>
          </w:tcPr>
          <w:p w14:paraId="777A5AB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BF7CCE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C7C249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938B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F4BC0" w14:paraId="35E2C083" w14:textId="77777777" w:rsidTr="00F33FF2">
        <w:tc>
          <w:tcPr>
            <w:tcW w:w="1028" w:type="pct"/>
          </w:tcPr>
          <w:p w14:paraId="3A90C17C" w14:textId="7CBE4244" w:rsidR="004F4BC0" w:rsidRPr="004F4BC0" w:rsidRDefault="004F4BC0" w:rsidP="006C3A96">
            <w:pPr>
              <w:pStyle w:val="SIText"/>
            </w:pPr>
            <w:r w:rsidRPr="004F4BC0">
              <w:t>ACMATE</w:t>
            </w:r>
            <w:r w:rsidR="009D739E">
              <w:t>5</w:t>
            </w:r>
            <w:r w:rsidR="006D701C">
              <w:t>X2</w:t>
            </w:r>
            <w:r w:rsidR="009D739E">
              <w:t xml:space="preserve"> </w:t>
            </w:r>
            <w:r w:rsidR="006C3A96">
              <w:t>M</w:t>
            </w:r>
            <w:r w:rsidR="006C3A96" w:rsidRPr="006C3A96">
              <w:t>onitor and contribute to ethical treatment of animals in research facilities</w:t>
            </w:r>
          </w:p>
        </w:tc>
        <w:tc>
          <w:tcPr>
            <w:tcW w:w="1105" w:type="pct"/>
          </w:tcPr>
          <w:p w14:paraId="5E5B867D" w14:textId="05EEA762" w:rsidR="004F4BC0" w:rsidRPr="004F4BC0" w:rsidRDefault="002D3CBA" w:rsidP="004F4BC0">
            <w:r>
              <w:t>Not applicable</w:t>
            </w:r>
          </w:p>
        </w:tc>
        <w:tc>
          <w:tcPr>
            <w:tcW w:w="1251" w:type="pct"/>
          </w:tcPr>
          <w:p w14:paraId="78435E72" w14:textId="65B5F2FB" w:rsidR="0090741F" w:rsidRPr="004F4BC0" w:rsidRDefault="002D3CBA" w:rsidP="004F4BC0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B8B30FA" w14:textId="07F7A53E" w:rsidR="004F4BC0" w:rsidRPr="004F4BC0" w:rsidRDefault="006735EE">
            <w:pPr>
              <w:pStyle w:val="SIText"/>
            </w:pPr>
            <w:r>
              <w:t>No e</w:t>
            </w:r>
            <w:r w:rsidR="004F4BC0" w:rsidRPr="004F4BC0">
              <w:t>quivalent unit</w:t>
            </w:r>
          </w:p>
        </w:tc>
      </w:tr>
    </w:tbl>
    <w:p w14:paraId="570025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55E8F0" w14:textId="77777777" w:rsidTr="00600B57">
        <w:tc>
          <w:tcPr>
            <w:tcW w:w="1396" w:type="pct"/>
            <w:shd w:val="clear" w:color="auto" w:fill="auto"/>
          </w:tcPr>
          <w:p w14:paraId="3BA4C2C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AD1667F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4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10D5E7A7" w14:textId="77777777" w:rsidR="00F1480E" w:rsidRDefault="00F1480E" w:rsidP="005F771F">
      <w:pPr>
        <w:pStyle w:val="SIText"/>
      </w:pPr>
    </w:p>
    <w:p w14:paraId="138D5264" w14:textId="77777777" w:rsidR="002D3CBA" w:rsidRDefault="002D3CBA" w:rsidP="005F771F">
      <w:pPr>
        <w:pStyle w:val="SIText"/>
      </w:pPr>
    </w:p>
    <w:p w14:paraId="7924A87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F8BE5FC" w14:textId="77777777" w:rsidTr="00600B57">
        <w:trPr>
          <w:tblHeader/>
        </w:trPr>
        <w:tc>
          <w:tcPr>
            <w:tcW w:w="1478" w:type="pct"/>
            <w:shd w:val="clear" w:color="auto" w:fill="auto"/>
          </w:tcPr>
          <w:p w14:paraId="0E5EC86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53BBB43" w14:textId="115DB9F8" w:rsidR="00556C4C" w:rsidRPr="000754EC" w:rsidRDefault="00556C4C" w:rsidP="00870588">
            <w:pPr>
              <w:pStyle w:val="SIUnittitle"/>
            </w:pPr>
            <w:r w:rsidRPr="00F56827">
              <w:t xml:space="preserve">Assessment requirements for </w:t>
            </w:r>
            <w:r w:rsidR="002D3CBA" w:rsidRPr="004F4BC0">
              <w:t>ACMATE</w:t>
            </w:r>
            <w:r w:rsidR="00600B57">
              <w:t>5</w:t>
            </w:r>
            <w:r w:rsidR="006D701C">
              <w:t>X2</w:t>
            </w:r>
            <w:r w:rsidR="002D3CBA" w:rsidRPr="002D3CBA">
              <w:t xml:space="preserve"> </w:t>
            </w:r>
            <w:r w:rsidR="00870588">
              <w:t>M</w:t>
            </w:r>
            <w:r w:rsidR="00870588" w:rsidRPr="006C3A96">
              <w:t>onitor and contribute to ethical treatment of animals in research facilities</w:t>
            </w:r>
          </w:p>
        </w:tc>
      </w:tr>
      <w:tr w:rsidR="00556C4C" w:rsidRPr="00A55106" w14:paraId="09E2248D" w14:textId="77777777" w:rsidTr="00600B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02DCE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635DA3" w14:textId="77777777" w:rsidTr="00600B57">
        <w:tc>
          <w:tcPr>
            <w:tcW w:w="5000" w:type="pct"/>
            <w:gridSpan w:val="2"/>
            <w:shd w:val="clear" w:color="auto" w:fill="auto"/>
          </w:tcPr>
          <w:p w14:paraId="43A0EE65" w14:textId="28D03897" w:rsidR="004F4BC0" w:rsidRPr="004F4BC0" w:rsidRDefault="004F4BC0" w:rsidP="004F4BC0">
            <w:pPr>
              <w:pStyle w:val="SIText"/>
            </w:pPr>
            <w:r w:rsidRPr="004F4BC0">
              <w:t xml:space="preserve">An individual demonstrating competency must satisfy all of the elements and performance criteria in this unit. </w:t>
            </w:r>
          </w:p>
          <w:p w14:paraId="0FE662E0" w14:textId="77777777" w:rsidR="004F4BC0" w:rsidRPr="004F4BC0" w:rsidRDefault="004F4BC0" w:rsidP="004F4BC0">
            <w:pPr>
              <w:pStyle w:val="SIText"/>
            </w:pPr>
          </w:p>
          <w:p w14:paraId="0045B7E6" w14:textId="77777777" w:rsidR="0090741F" w:rsidRDefault="004F4BC0" w:rsidP="004F4BC0">
            <w:pPr>
              <w:pStyle w:val="SIText"/>
            </w:pPr>
            <w:r w:rsidRPr="004F4BC0">
              <w:t>There must be evidence that the individual has</w:t>
            </w:r>
            <w:r w:rsidR="0090741F">
              <w:t>:</w:t>
            </w:r>
          </w:p>
          <w:p w14:paraId="0BE1ADCC" w14:textId="56593B76" w:rsidR="007048CC" w:rsidRPr="001F713E" w:rsidRDefault="001F713E" w:rsidP="007048CC">
            <w:pPr>
              <w:pStyle w:val="SIBulletList1"/>
            </w:pPr>
            <w:r>
              <w:rPr>
                <w:rFonts w:eastAsia="Calibri"/>
              </w:rPr>
              <w:t xml:space="preserve">provided a report </w:t>
            </w:r>
            <w:r>
              <w:t xml:space="preserve">on overall animal welfare in area of responsibility according to organisational </w:t>
            </w:r>
            <w:r w:rsidR="00C24E81">
              <w:t xml:space="preserve">and </w:t>
            </w:r>
            <w:r w:rsidR="009F4E55">
              <w:t>Animal Ethics Committee (</w:t>
            </w:r>
            <w:r w:rsidR="00C24E81">
              <w:t>AEC</w:t>
            </w:r>
            <w:r w:rsidR="009F4E55">
              <w:t>)</w:t>
            </w:r>
            <w:r w:rsidR="00C24E81">
              <w:t xml:space="preserve"> </w:t>
            </w:r>
            <w:r>
              <w:t>procedures and formats on at least two occasions</w:t>
            </w:r>
          </w:p>
          <w:p w14:paraId="6E255239" w14:textId="176C8B28" w:rsidR="001F713E" w:rsidRPr="007048CC" w:rsidRDefault="001F713E" w:rsidP="007048CC">
            <w:pPr>
              <w:pStyle w:val="SIBulletList1"/>
            </w:pPr>
            <w:r>
              <w:rPr>
                <w:rFonts w:eastAsia="Calibri"/>
              </w:rPr>
              <w:t xml:space="preserve">briefed team members on one </w:t>
            </w:r>
            <w:del w:id="36" w:author="Sue Hamilton" w:date="2019-02-21T08:19:00Z">
              <w:r w:rsidDel="00BD7090">
                <w:rPr>
                  <w:rFonts w:eastAsia="Calibri"/>
                </w:rPr>
                <w:delText xml:space="preserve">new </w:delText>
              </w:r>
            </w:del>
            <w:r>
              <w:rPr>
                <w:rFonts w:eastAsia="Calibri"/>
              </w:rPr>
              <w:t>animal research project and explained roles</w:t>
            </w:r>
          </w:p>
          <w:p w14:paraId="7DC29B63" w14:textId="77777777" w:rsidR="00AF77EB" w:rsidRDefault="001F713E" w:rsidP="007048CC">
            <w:pPr>
              <w:pStyle w:val="SIBulletList1"/>
              <w:rPr>
                <w:ins w:id="37" w:author="Sue Hamilton [2]" w:date="2019-01-10T12:24:00Z"/>
              </w:rPr>
            </w:pPr>
            <w:r>
              <w:t>contributed feedback to improve animal welfare related to a research project or day to day operation within the facility on at least one occasion</w:t>
            </w:r>
          </w:p>
          <w:p w14:paraId="21AA4309" w14:textId="445AEA61" w:rsidR="00556C4C" w:rsidRDefault="00461ADB" w:rsidP="00CB262C">
            <w:pPr>
              <w:pStyle w:val="SIBulletList1"/>
            </w:pPr>
            <w:commentRangeStart w:id="38"/>
            <w:r>
              <w:t>contributed to</w:t>
            </w:r>
            <w:ins w:id="39" w:author="Sue Hamilton [2]" w:date="2019-01-10T12:24:00Z">
              <w:r w:rsidR="00AF77EB" w:rsidRPr="00AF77EB">
                <w:t xml:space="preserve"> at least one </w:t>
              </w:r>
            </w:ins>
            <w:r>
              <w:t xml:space="preserve">team </w:t>
            </w:r>
            <w:ins w:id="40" w:author="Sue Hamilton [2]" w:date="2019-01-10T12:24:00Z">
              <w:r w:rsidR="00AF77EB" w:rsidRPr="00AF77EB">
                <w:t xml:space="preserve">session </w:t>
              </w:r>
            </w:ins>
            <w:r>
              <w:t xml:space="preserve">to recognise and respond to factors impacting on mental </w:t>
            </w:r>
            <w:del w:id="41" w:author="Sue Hamilton" w:date="2019-02-21T08:27:00Z">
              <w:r w:rsidDel="00AD0CFE">
                <w:delText xml:space="preserve">wellbeing </w:delText>
              </w:r>
            </w:del>
            <w:ins w:id="42" w:author="Sue Hamilton" w:date="2019-02-21T08:27:00Z">
              <w:r w:rsidR="00AD0CFE">
                <w:t>hea</w:t>
              </w:r>
            </w:ins>
            <w:ins w:id="43" w:author="Sue Hamilton" w:date="2019-02-21T08:28:00Z">
              <w:r w:rsidR="00AD0CFE">
                <w:t>lth</w:t>
              </w:r>
            </w:ins>
            <w:ins w:id="44" w:author="Sue Hamilton" w:date="2019-02-21T08:27:00Z">
              <w:r w:rsidR="00AD0CFE">
                <w:t xml:space="preserve"> </w:t>
              </w:r>
            </w:ins>
            <w:r>
              <w:t>associated with animal technology work</w:t>
            </w:r>
            <w:commentRangeEnd w:id="38"/>
            <w:r w:rsidR="00AD0CFE">
              <w:rPr>
                <w:szCs w:val="22"/>
                <w:lang w:eastAsia="en-AU"/>
              </w:rPr>
              <w:commentReference w:id="38"/>
            </w:r>
            <w:r w:rsidR="007048CC">
              <w:t>.</w:t>
            </w:r>
          </w:p>
          <w:p w14:paraId="5B19D73E" w14:textId="1396F7B9" w:rsidR="007048CC" w:rsidRPr="000754EC" w:rsidRDefault="007048CC" w:rsidP="007048C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440BF0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B3B255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190B11B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2417E40" w14:textId="77777777" w:rsidTr="00600B57">
        <w:tc>
          <w:tcPr>
            <w:tcW w:w="5000" w:type="pct"/>
            <w:shd w:val="clear" w:color="auto" w:fill="auto"/>
          </w:tcPr>
          <w:p w14:paraId="00CD55B4" w14:textId="1E68B449" w:rsidR="004F4BC0" w:rsidRDefault="004F4BC0" w:rsidP="004F4BC0">
            <w:pPr>
              <w:pStyle w:val="SIText"/>
            </w:pPr>
            <w:r w:rsidRPr="004F4BC0">
              <w:t>An individual must be able to demonstrate the knowledge required to perform the tasks outlined in the elements and performance criteria of this unit. This includes knowledge of:</w:t>
            </w:r>
          </w:p>
          <w:p w14:paraId="23B386E2" w14:textId="77777777" w:rsidR="002D3CBA" w:rsidRDefault="002D3CBA" w:rsidP="004F4BC0">
            <w:pPr>
              <w:pStyle w:val="SIText"/>
            </w:pPr>
          </w:p>
          <w:p w14:paraId="1B1364E4" w14:textId="77777777" w:rsidR="009F4E55" w:rsidRPr="009F4E55" w:rsidRDefault="009F4E55" w:rsidP="009F4E55">
            <w:pPr>
              <w:pStyle w:val="SIBulletList1"/>
            </w:pPr>
            <w:r w:rsidRPr="009F4E55">
              <w:rPr>
                <w:rFonts w:eastAsia="Calibri"/>
              </w:rPr>
              <w:t>role of the AEC in approving and monitoring research proposals</w:t>
            </w:r>
          </w:p>
          <w:p w14:paraId="55071A79" w14:textId="4BD5D21F" w:rsidR="009F4E55" w:rsidRDefault="009F4E55" w:rsidP="009F4E55">
            <w:pPr>
              <w:pStyle w:val="SIBulletList1"/>
            </w:pPr>
            <w:r>
              <w:t>organisation and AEC operating procedures for monitoring animal welfare</w:t>
            </w:r>
          </w:p>
          <w:p w14:paraId="52122D82" w14:textId="31D9291D" w:rsidR="009F4E55" w:rsidRDefault="009F4E55" w:rsidP="009F4E5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role of animal technicians in monitoring animal welfare and ethical animal research practices</w:t>
            </w:r>
          </w:p>
          <w:p w14:paraId="0C8F7EF5" w14:textId="77777777" w:rsidR="009F4E55" w:rsidRPr="009F4E55" w:rsidRDefault="009F4E55" w:rsidP="009F4E55">
            <w:pPr>
              <w:pStyle w:val="SIBulletList1"/>
              <w:rPr>
                <w:rFonts w:eastAsia="Calibri"/>
              </w:rPr>
            </w:pPr>
            <w:r w:rsidRPr="009F4E55">
              <w:rPr>
                <w:rFonts w:eastAsia="Calibri"/>
              </w:rPr>
              <w:t>protocols, legal and ethical considerations in documenting observations, measurements, treatments and decisions relating to animal research</w:t>
            </w:r>
          </w:p>
          <w:p w14:paraId="78063F2A" w14:textId="6B26D6C0" w:rsidR="009F4E55" w:rsidRPr="009F4E55" w:rsidRDefault="009F4E55" w:rsidP="009F4E55">
            <w:pPr>
              <w:pStyle w:val="SIBulletList1"/>
              <w:rPr>
                <w:rFonts w:eastAsia="Calibri"/>
              </w:rPr>
            </w:pPr>
            <w:r w:rsidRPr="009F4E55">
              <w:rPr>
                <w:rFonts w:eastAsia="Calibri"/>
              </w:rPr>
              <w:t xml:space="preserve">relevant animal technology codes, including the Australian Code for the Care and Use of Animals for Scientific Purposes (or its successor) </w:t>
            </w:r>
          </w:p>
          <w:p w14:paraId="24545699" w14:textId="77777777" w:rsidR="009F4E55" w:rsidRPr="009F4E55" w:rsidRDefault="009F4E55" w:rsidP="009F4E55">
            <w:pPr>
              <w:pStyle w:val="SIBulletList1"/>
            </w:pPr>
            <w:r w:rsidRPr="009F4E55">
              <w:rPr>
                <w:rFonts w:eastAsia="Calibri"/>
              </w:rPr>
              <w:t>relevant state or territory legislation and regulations relating to health and safety, animal welfare and research</w:t>
            </w:r>
          </w:p>
          <w:p w14:paraId="3BDFCC80" w14:textId="051F97DF" w:rsidR="00AD5DA3" w:rsidRPr="00AD5DA3" w:rsidRDefault="00AD5DA3" w:rsidP="009F4E55">
            <w:pPr>
              <w:pStyle w:val="SIBulletList1"/>
              <w:rPr>
                <w:ins w:id="46" w:author="Sue Hamilton [2]" w:date="2019-01-10T14:06:00Z"/>
              </w:rPr>
            </w:pPr>
            <w:ins w:id="47" w:author="Sue Hamilton [2]" w:date="2019-01-10T14:06:00Z">
              <w:r w:rsidRPr="00AD5DA3">
                <w:t>animal holding and experimental space requirements for the intended purpose</w:t>
              </w:r>
              <w:r>
                <w:t>, including</w:t>
              </w:r>
              <w:r w:rsidRPr="00AD5DA3">
                <w:t xml:space="preserve"> temperature, alarms, humidity, physical space, separation of species/procedures </w:t>
              </w:r>
            </w:ins>
          </w:p>
          <w:p w14:paraId="3A760C30" w14:textId="7CCA6010" w:rsidR="00652F4E" w:rsidRPr="00566354" w:rsidRDefault="009F4E55" w:rsidP="009F4E55">
            <w:pPr>
              <w:pStyle w:val="SIBulletList1"/>
              <w:rPr>
                <w:ins w:id="48" w:author="Sue Hamilton [2]" w:date="2019-01-10T14:09:00Z"/>
                <w:rPrChange w:id="49" w:author="Sue Hamilton [2]" w:date="2019-01-10T14:09:00Z">
                  <w:rPr>
                    <w:ins w:id="50" w:author="Sue Hamilton [2]" w:date="2019-01-10T14:09:00Z"/>
                    <w:rFonts w:eastAsiaTheme="minorHAnsi"/>
                  </w:rPr>
                </w:rPrChange>
              </w:rPr>
            </w:pPr>
            <w:r>
              <w:rPr>
                <w:rFonts w:eastAsiaTheme="minorHAnsi"/>
              </w:rPr>
              <w:t xml:space="preserve">overview of </w:t>
            </w:r>
            <w:r w:rsidRPr="009F4E55">
              <w:rPr>
                <w:rFonts w:eastAsiaTheme="minorHAnsi"/>
              </w:rPr>
              <w:t>anaesthetic or analgesic regimen</w:t>
            </w:r>
            <w:r>
              <w:rPr>
                <w:rFonts w:eastAsiaTheme="minorHAnsi"/>
              </w:rPr>
              <w:t xml:space="preserve"> to address </w:t>
            </w:r>
            <w:r w:rsidR="00A2130F" w:rsidRPr="00A2130F">
              <w:rPr>
                <w:rFonts w:eastAsiaTheme="minorHAnsi"/>
              </w:rPr>
              <w:t xml:space="preserve">potential animal pain or distress </w:t>
            </w:r>
            <w:r w:rsidR="00A2130F">
              <w:rPr>
                <w:rFonts w:eastAsiaTheme="minorHAnsi"/>
              </w:rPr>
              <w:t>in research project</w:t>
            </w:r>
            <w:r w:rsidR="00A2130F" w:rsidRPr="00A2130F">
              <w:rPr>
                <w:rFonts w:eastAsiaTheme="minorHAnsi"/>
              </w:rPr>
              <w:t xml:space="preserve"> </w:t>
            </w:r>
          </w:p>
          <w:p w14:paraId="5F3C0D66" w14:textId="1DDAF7D8" w:rsidR="00566354" w:rsidRPr="00652F4E" w:rsidRDefault="00566354" w:rsidP="009F4E55">
            <w:pPr>
              <w:pStyle w:val="SIBulletList1"/>
            </w:pPr>
            <w:ins w:id="51" w:author="Sue Hamilton [2]" w:date="2019-01-10T14:09:00Z">
              <w:r>
                <w:rPr>
                  <w:rFonts w:eastAsiaTheme="minorHAnsi"/>
                </w:rPr>
                <w:t>expected adverse effects and unexpected adverse events related to animal research</w:t>
              </w:r>
            </w:ins>
          </w:p>
          <w:p w14:paraId="2F0231D2" w14:textId="68097205" w:rsidR="009F4E55" w:rsidRDefault="00EE62CC" w:rsidP="009B4560">
            <w:pPr>
              <w:pStyle w:val="SIBulletList1"/>
            </w:pPr>
            <w:r>
              <w:t>indicators of</w:t>
            </w:r>
            <w:r w:rsidR="009F4E55">
              <w:t xml:space="preserve"> </w:t>
            </w:r>
            <w:r>
              <w:t xml:space="preserve">issues relating to mental wellbeing </w:t>
            </w:r>
            <w:r w:rsidR="009F4E55">
              <w:t>in team members and types of support mechanisms available</w:t>
            </w:r>
          </w:p>
          <w:p w14:paraId="4D058D98" w14:textId="023E013C" w:rsidR="009F4E55" w:rsidRDefault="009F4E55" w:rsidP="009B4560">
            <w:pPr>
              <w:pStyle w:val="SIBulletList1"/>
            </w:pPr>
            <w:r>
              <w:t>organisation and AEC</w:t>
            </w:r>
            <w:r w:rsidRPr="009F4E55">
              <w:rPr>
                <w:rFonts w:eastAsia="Calibri"/>
              </w:rPr>
              <w:t xml:space="preserve"> reporting procedures and formats</w:t>
            </w:r>
            <w:r>
              <w:t xml:space="preserve"> </w:t>
            </w:r>
          </w:p>
          <w:p w14:paraId="7AD4383A" w14:textId="6915E4FF" w:rsidR="009F4E55" w:rsidRDefault="00B86EDD" w:rsidP="009B4560">
            <w:pPr>
              <w:pStyle w:val="SIBulletList1"/>
            </w:pPr>
            <w:r>
              <w:t xml:space="preserve">potential areas of </w:t>
            </w:r>
            <w:r w:rsidR="00867397">
              <w:t>i</w:t>
            </w:r>
            <w:r w:rsidR="00867397" w:rsidRPr="00867397">
              <w:t>mprovement</w:t>
            </w:r>
            <w:r>
              <w:t xml:space="preserve"> in ethical animal research</w:t>
            </w:r>
            <w:r w:rsidR="009B4560">
              <w:t>,</w:t>
            </w:r>
            <w:r w:rsidR="00867397" w:rsidRPr="00867397">
              <w:t xml:space="preserve"> </w:t>
            </w:r>
            <w:r w:rsidR="009B4560">
              <w:t>including</w:t>
            </w:r>
            <w:r w:rsidR="009F4E55">
              <w:t>:</w:t>
            </w:r>
          </w:p>
          <w:p w14:paraId="2045022A" w14:textId="635523B1" w:rsidR="009F4E55" w:rsidRDefault="00867397" w:rsidP="009F4E55">
            <w:pPr>
              <w:pStyle w:val="SIBulletList2"/>
            </w:pPr>
            <w:r w:rsidRPr="00867397">
              <w:t>animal welfare</w:t>
            </w:r>
            <w:r w:rsidR="009F4E55">
              <w:t>, care and husbandry</w:t>
            </w:r>
          </w:p>
          <w:p w14:paraId="5F616F37" w14:textId="77777777" w:rsidR="009F4E55" w:rsidRDefault="00867397" w:rsidP="009F4E55">
            <w:pPr>
              <w:pStyle w:val="SIBulletList2"/>
            </w:pPr>
            <w:r w:rsidRPr="00867397">
              <w:t>environmental enrichment</w:t>
            </w:r>
          </w:p>
          <w:p w14:paraId="63416AAD" w14:textId="77777777" w:rsidR="009F4E55" w:rsidRDefault="00867397" w:rsidP="009F4E55">
            <w:pPr>
              <w:pStyle w:val="SIBulletList2"/>
            </w:pPr>
            <w:r w:rsidRPr="00867397">
              <w:t>health and safety</w:t>
            </w:r>
          </w:p>
          <w:p w14:paraId="27DD5FB0" w14:textId="77777777" w:rsidR="009F4E55" w:rsidRDefault="00867397" w:rsidP="009F4E55">
            <w:pPr>
              <w:pStyle w:val="SIBulletList2"/>
            </w:pPr>
            <w:r w:rsidRPr="00867397">
              <w:t xml:space="preserve">hygiene/cleanliness </w:t>
            </w:r>
          </w:p>
          <w:p w14:paraId="0CDA616F" w14:textId="662155F0" w:rsidR="00652F4E" w:rsidRDefault="00867397" w:rsidP="009F4E55">
            <w:pPr>
              <w:pStyle w:val="SIBulletList2"/>
            </w:pPr>
            <w:r w:rsidRPr="00867397">
              <w:t>procedural efficiencies</w:t>
            </w:r>
            <w:r w:rsidR="00366A68">
              <w:t>.</w:t>
            </w:r>
          </w:p>
          <w:p w14:paraId="6D44C4DF" w14:textId="302D07C8" w:rsidR="008B2E64" w:rsidRPr="00845A35" w:rsidRDefault="008B2E64" w:rsidP="00366A68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25950B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49F75A" w14:textId="77777777" w:rsidTr="00600B57">
        <w:trPr>
          <w:tblHeader/>
        </w:trPr>
        <w:tc>
          <w:tcPr>
            <w:tcW w:w="5000" w:type="pct"/>
            <w:shd w:val="clear" w:color="auto" w:fill="auto"/>
          </w:tcPr>
          <w:p w14:paraId="61EC0A0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C69E91" w14:textId="77777777" w:rsidTr="00600B57">
        <w:tc>
          <w:tcPr>
            <w:tcW w:w="5000" w:type="pct"/>
            <w:shd w:val="clear" w:color="auto" w:fill="auto"/>
          </w:tcPr>
          <w:p w14:paraId="2BA309BE" w14:textId="315E746B" w:rsidR="004F4BC0" w:rsidRPr="004F4BC0" w:rsidRDefault="004F4BC0" w:rsidP="004F4BC0">
            <w:pPr>
              <w:pStyle w:val="SIText"/>
            </w:pPr>
            <w:r w:rsidRPr="004F4BC0">
              <w:t xml:space="preserve">Assessment of skills must take place under the following conditions: </w:t>
            </w:r>
          </w:p>
          <w:p w14:paraId="28B993E5" w14:textId="77777777" w:rsidR="004F4BC0" w:rsidRPr="004F4BC0" w:rsidRDefault="004F4BC0" w:rsidP="004F4BC0">
            <w:pPr>
              <w:pStyle w:val="SIBulletList1"/>
            </w:pPr>
            <w:r w:rsidRPr="004F4BC0">
              <w:t>physical conditions:</w:t>
            </w:r>
          </w:p>
          <w:p w14:paraId="1EFA0631" w14:textId="76AD756E" w:rsidR="004F4BC0" w:rsidRDefault="004F4BC0" w:rsidP="00600B57">
            <w:pPr>
              <w:pStyle w:val="SIBulletList2"/>
            </w:pPr>
            <w:r w:rsidRPr="004F4BC0">
              <w:t>skills must be demonstrated in a workplace setting or an environment that accurately represents workplace conditions</w:t>
            </w:r>
          </w:p>
          <w:p w14:paraId="777EF97D" w14:textId="7C6BAE43" w:rsidR="005F61A1" w:rsidRDefault="005F61A1" w:rsidP="005F61A1">
            <w:pPr>
              <w:pStyle w:val="SIBulletList1"/>
            </w:pPr>
            <w:r>
              <w:t>resources</w:t>
            </w:r>
            <w:r w:rsidR="00461ADB">
              <w:t>, equipment and materials</w:t>
            </w:r>
            <w:r>
              <w:t>:</w:t>
            </w:r>
          </w:p>
          <w:p w14:paraId="0C12CDA7" w14:textId="77777777" w:rsidR="00366A68" w:rsidRDefault="005F61A1" w:rsidP="00600B57">
            <w:pPr>
              <w:pStyle w:val="SIBulletList2"/>
            </w:pPr>
            <w:r>
              <w:t>research animals</w:t>
            </w:r>
          </w:p>
          <w:p w14:paraId="63C0959A" w14:textId="77777777" w:rsidR="00366A68" w:rsidRPr="00366A68" w:rsidRDefault="00366A68" w:rsidP="00366A68">
            <w:pPr>
              <w:pStyle w:val="SIBulletList1"/>
            </w:pPr>
            <w:r>
              <w:t>s</w:t>
            </w:r>
            <w:r w:rsidRPr="00366A68">
              <w:t>pecifications:</w:t>
            </w:r>
          </w:p>
          <w:p w14:paraId="6E381680" w14:textId="0427C587" w:rsidR="00366A68" w:rsidRDefault="00366A68" w:rsidP="00366A68">
            <w:pPr>
              <w:pStyle w:val="SIBulletList2"/>
            </w:pPr>
            <w:r>
              <w:t>organisation and AEC procedures</w:t>
            </w:r>
          </w:p>
          <w:p w14:paraId="5D362C6A" w14:textId="359F0ED9" w:rsidR="005F61A1" w:rsidRDefault="00366A68" w:rsidP="00B714CA">
            <w:pPr>
              <w:pStyle w:val="SIBulletList2"/>
            </w:pPr>
            <w:r w:rsidRPr="00366A68">
              <w:rPr>
                <w:rFonts w:eastAsia="Calibri"/>
              </w:rPr>
              <w:t>Australian Code for the Care and Use of Animals for Scientific Purposes</w:t>
            </w:r>
            <w:r w:rsidRPr="00366A68">
              <w:t>.</w:t>
            </w:r>
          </w:p>
          <w:p w14:paraId="2132B535" w14:textId="77777777" w:rsidR="005F61A1" w:rsidRPr="004F4BC0" w:rsidRDefault="005F61A1" w:rsidP="005F61A1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78CC402B" w14:textId="77777777" w:rsidR="00F1480E" w:rsidRPr="000754EC" w:rsidRDefault="004F4BC0" w:rsidP="004F4BC0">
            <w:pPr>
              <w:pStyle w:val="SIText"/>
              <w:rPr>
                <w:rFonts w:eastAsia="Calibri"/>
              </w:rPr>
            </w:pPr>
            <w:r w:rsidRPr="004F4BC0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4BDFE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EAED00" w14:textId="77777777" w:rsidTr="004679E3">
        <w:tc>
          <w:tcPr>
            <w:tcW w:w="990" w:type="pct"/>
            <w:shd w:val="clear" w:color="auto" w:fill="auto"/>
          </w:tcPr>
          <w:p w14:paraId="77E1646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CD4DC6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D17CB9C" w14:textId="77777777" w:rsidR="00F1480E" w:rsidRPr="000754EC" w:rsidRDefault="00AD0CFE" w:rsidP="000754EC">
            <w:pPr>
              <w:pStyle w:val="SIText"/>
            </w:pPr>
            <w:hyperlink r:id="rId15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4392DDDC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Sue Hamilton" w:date="2019-02-20T12:09:00Z" w:initials="SH">
    <w:p w14:paraId="2E502DF0" w14:textId="0ACB5447" w:rsidR="00E06BA4" w:rsidRDefault="00E06BA4">
      <w:r>
        <w:annotationRef/>
      </w:r>
      <w:r>
        <w:t xml:space="preserve">Deleted the word 'monitor' from the title as it has </w:t>
      </w:r>
      <w:proofErr w:type="spellStart"/>
      <w:r>
        <w:t>specifc</w:t>
      </w:r>
      <w:proofErr w:type="spellEnd"/>
      <w:r>
        <w:t xml:space="preserve"> meaning in the Code</w:t>
      </w:r>
    </w:p>
  </w:comment>
  <w:comment w:id="21" w:author="Sue Hamilton" w:date="2019-02-21T08:26:00Z" w:initials="SH">
    <w:p w14:paraId="7F02FE29" w14:textId="3712B32C" w:rsidR="00BD7090" w:rsidRDefault="00BD7090">
      <w:r>
        <w:annotationRef/>
      </w:r>
      <w:r>
        <w:t xml:space="preserve">Is 3.3 needed? Does it fit here or should it be in </w:t>
      </w:r>
      <w:proofErr w:type="gramStart"/>
      <w:r>
        <w:t>a  separate</w:t>
      </w:r>
      <w:proofErr w:type="gramEnd"/>
      <w:r>
        <w:t xml:space="preserve"> element</w:t>
      </w:r>
    </w:p>
  </w:comment>
  <w:comment w:id="38" w:author="Sue Hamilton" w:date="2019-02-21T08:28:00Z" w:initials="SH">
    <w:p w14:paraId="6EDE5B56" w14:textId="1D5545BA" w:rsidR="00AD0CFE" w:rsidRDefault="00AD0CFE">
      <w:r>
        <w:annotationRef/>
      </w:r>
      <w:r>
        <w:t xml:space="preserve">Is this activity needed - refer to decision made on </w:t>
      </w:r>
      <w:r>
        <w:t>3.3</w:t>
      </w:r>
      <w:bookmarkStart w:id="45" w:name="_GoBack"/>
      <w:bookmarkEnd w:id="45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E502DF0" w15:done="0"/>
  <w15:commentEx w15:paraId="7F02FE29" w15:done="0"/>
  <w15:commentEx w15:paraId="6EDE5B5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502DF0" w16cid:durableId="2017C20A"/>
  <w16cid:commentId w16cid:paraId="7F02FE29" w16cid:durableId="2018DF22"/>
  <w16cid:commentId w16cid:paraId="6EDE5B56" w16cid:durableId="2018DFA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1BA94" w14:textId="77777777" w:rsidR="001C33EE" w:rsidRDefault="001C33EE" w:rsidP="00BF3F0A">
      <w:r>
        <w:separator/>
      </w:r>
    </w:p>
    <w:p w14:paraId="735F67BD" w14:textId="77777777" w:rsidR="001C33EE" w:rsidRDefault="001C33EE"/>
  </w:endnote>
  <w:endnote w:type="continuationSeparator" w:id="0">
    <w:p w14:paraId="75E45072" w14:textId="77777777" w:rsidR="001C33EE" w:rsidRDefault="001C33EE" w:rsidP="00BF3F0A">
      <w:r>
        <w:continuationSeparator/>
      </w:r>
    </w:p>
    <w:p w14:paraId="52EF247E" w14:textId="77777777" w:rsidR="001C33EE" w:rsidRDefault="001C33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2E4D128" w14:textId="56AF9A94" w:rsidR="008D737C" w:rsidRPr="000754EC" w:rsidRDefault="008D737C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D701C">
          <w:rPr>
            <w:noProof/>
          </w:rPr>
          <w:t>1</w:t>
        </w:r>
        <w:r w:rsidRPr="000754EC">
          <w:fldChar w:fldCharType="end"/>
        </w:r>
      </w:p>
      <w:p w14:paraId="1F38AAB3" w14:textId="77777777" w:rsidR="008D737C" w:rsidRDefault="008D737C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BF94D39" w14:textId="77777777" w:rsidR="008D737C" w:rsidRDefault="008D737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E35E9" w14:textId="77777777" w:rsidR="001C33EE" w:rsidRDefault="001C33EE" w:rsidP="00BF3F0A">
      <w:r>
        <w:separator/>
      </w:r>
    </w:p>
    <w:p w14:paraId="15572867" w14:textId="77777777" w:rsidR="001C33EE" w:rsidRDefault="001C33EE"/>
  </w:footnote>
  <w:footnote w:type="continuationSeparator" w:id="0">
    <w:p w14:paraId="15E80828" w14:textId="77777777" w:rsidR="001C33EE" w:rsidRDefault="001C33EE" w:rsidP="00BF3F0A">
      <w:r>
        <w:continuationSeparator/>
      </w:r>
    </w:p>
    <w:p w14:paraId="018D9F68" w14:textId="77777777" w:rsidR="001C33EE" w:rsidRDefault="001C33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861C8" w14:textId="0EED8BC1" w:rsidR="008D737C" w:rsidRPr="000754EC" w:rsidRDefault="008D737C" w:rsidP="00146EEC">
    <w:pPr>
      <w:pStyle w:val="SIText"/>
    </w:pPr>
    <w:r>
      <w:t>ACMATE5</w:t>
    </w:r>
    <w:r w:rsidR="006D701C">
      <w:t>X2</w:t>
    </w:r>
    <w:r>
      <w:t xml:space="preserve"> Monitor and contribute to </w:t>
    </w:r>
    <w:r w:rsidRPr="00FC7AA5">
      <w:t>ethic</w:t>
    </w:r>
    <w:r>
      <w:t xml:space="preserve">al treatment of </w:t>
    </w:r>
    <w:r w:rsidRPr="00FC7AA5">
      <w:t>animal</w:t>
    </w:r>
    <w:r>
      <w:t>s in</w:t>
    </w:r>
    <w:r w:rsidRPr="00FC7AA5">
      <w:t xml:space="preserve"> research </w:t>
    </w:r>
    <w:r>
      <w:t>facilities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A567252"/>
    <w:multiLevelType w:val="multilevel"/>
    <w:tmpl w:val="2BE080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5286AF5"/>
    <w:multiLevelType w:val="multilevel"/>
    <w:tmpl w:val="1486DF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D4298A"/>
    <w:multiLevelType w:val="multilevel"/>
    <w:tmpl w:val="99C253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757B85"/>
    <w:multiLevelType w:val="multilevel"/>
    <w:tmpl w:val="C36EC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D3202A"/>
    <w:multiLevelType w:val="multilevel"/>
    <w:tmpl w:val="5F4A11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DB3198"/>
    <w:multiLevelType w:val="multilevel"/>
    <w:tmpl w:val="810AC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B8E3B0A"/>
    <w:multiLevelType w:val="multilevel"/>
    <w:tmpl w:val="747AED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8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7"/>
  </w:num>
  <w:num w:numId="10">
    <w:abstractNumId w:val="14"/>
  </w:num>
  <w:num w:numId="11">
    <w:abstractNumId w:val="16"/>
  </w:num>
  <w:num w:numId="12">
    <w:abstractNumId w:val="15"/>
  </w:num>
  <w:num w:numId="13">
    <w:abstractNumId w:val="20"/>
  </w:num>
  <w:num w:numId="14">
    <w:abstractNumId w:val="4"/>
  </w:num>
  <w:num w:numId="15">
    <w:abstractNumId w:val="5"/>
  </w:num>
  <w:num w:numId="16">
    <w:abstractNumId w:val="21"/>
  </w:num>
  <w:num w:numId="17">
    <w:abstractNumId w:val="19"/>
  </w:num>
  <w:num w:numId="18">
    <w:abstractNumId w:val="13"/>
  </w:num>
  <w:num w:numId="19">
    <w:abstractNumId w:val="7"/>
  </w:num>
  <w:num w:numId="20">
    <w:abstractNumId w:val="11"/>
  </w:num>
  <w:num w:numId="21">
    <w:abstractNumId w:val="10"/>
  </w:num>
  <w:num w:numId="22">
    <w:abstractNumId w:val="22"/>
  </w:num>
  <w:num w:numId="2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e Hamilton">
    <w15:presenceInfo w15:providerId="AD" w15:userId="S::shamilton@skillsimpact.com.au::41520ee3-d254-493d-80fb-79ece6431e0b"/>
  </w15:person>
  <w15:person w15:author="Sue Hamilton [2]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0DAC"/>
    <w:rsid w:val="000014B9"/>
    <w:rsid w:val="00005A15"/>
    <w:rsid w:val="0001108F"/>
    <w:rsid w:val="000115E2"/>
    <w:rsid w:val="000126D0"/>
    <w:rsid w:val="0001296A"/>
    <w:rsid w:val="00015B0D"/>
    <w:rsid w:val="00016803"/>
    <w:rsid w:val="00020991"/>
    <w:rsid w:val="00023992"/>
    <w:rsid w:val="000255E4"/>
    <w:rsid w:val="000275AE"/>
    <w:rsid w:val="00041E59"/>
    <w:rsid w:val="00064BFE"/>
    <w:rsid w:val="00070B3E"/>
    <w:rsid w:val="00071F95"/>
    <w:rsid w:val="000737BB"/>
    <w:rsid w:val="00074E47"/>
    <w:rsid w:val="000754EC"/>
    <w:rsid w:val="000801D5"/>
    <w:rsid w:val="0009093B"/>
    <w:rsid w:val="000A5441"/>
    <w:rsid w:val="000C149A"/>
    <w:rsid w:val="000C224E"/>
    <w:rsid w:val="000C7B45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0B3"/>
    <w:rsid w:val="00151D55"/>
    <w:rsid w:val="00151D93"/>
    <w:rsid w:val="00156EF3"/>
    <w:rsid w:val="00160C82"/>
    <w:rsid w:val="001611EF"/>
    <w:rsid w:val="00176E4F"/>
    <w:rsid w:val="0018546B"/>
    <w:rsid w:val="001A6A3E"/>
    <w:rsid w:val="001A7B6D"/>
    <w:rsid w:val="001B34D5"/>
    <w:rsid w:val="001B513A"/>
    <w:rsid w:val="001C0A75"/>
    <w:rsid w:val="001C1306"/>
    <w:rsid w:val="001C33EE"/>
    <w:rsid w:val="001C4390"/>
    <w:rsid w:val="001D30EB"/>
    <w:rsid w:val="001D5C1B"/>
    <w:rsid w:val="001D7F5B"/>
    <w:rsid w:val="001E0849"/>
    <w:rsid w:val="001E16BC"/>
    <w:rsid w:val="001E16DF"/>
    <w:rsid w:val="001F2BA5"/>
    <w:rsid w:val="001F308D"/>
    <w:rsid w:val="001F713E"/>
    <w:rsid w:val="00201A7C"/>
    <w:rsid w:val="00207141"/>
    <w:rsid w:val="0021210E"/>
    <w:rsid w:val="0021414D"/>
    <w:rsid w:val="00223124"/>
    <w:rsid w:val="002259C8"/>
    <w:rsid w:val="00233143"/>
    <w:rsid w:val="00234444"/>
    <w:rsid w:val="00242293"/>
    <w:rsid w:val="00244EA7"/>
    <w:rsid w:val="00262FC3"/>
    <w:rsid w:val="0026394F"/>
    <w:rsid w:val="00267AF6"/>
    <w:rsid w:val="002732F7"/>
    <w:rsid w:val="00276DB8"/>
    <w:rsid w:val="00282664"/>
    <w:rsid w:val="00285FB8"/>
    <w:rsid w:val="002970C3"/>
    <w:rsid w:val="002A48F0"/>
    <w:rsid w:val="002A4CD3"/>
    <w:rsid w:val="002A6CC4"/>
    <w:rsid w:val="002C55E9"/>
    <w:rsid w:val="002D0C8B"/>
    <w:rsid w:val="002D330A"/>
    <w:rsid w:val="002D3CBA"/>
    <w:rsid w:val="002E170C"/>
    <w:rsid w:val="002E193E"/>
    <w:rsid w:val="002F4BEC"/>
    <w:rsid w:val="00303D2F"/>
    <w:rsid w:val="00305EFF"/>
    <w:rsid w:val="0030663E"/>
    <w:rsid w:val="00310A6A"/>
    <w:rsid w:val="003144E6"/>
    <w:rsid w:val="00321E06"/>
    <w:rsid w:val="00327DF1"/>
    <w:rsid w:val="00331338"/>
    <w:rsid w:val="00335A5E"/>
    <w:rsid w:val="00337E82"/>
    <w:rsid w:val="00344709"/>
    <w:rsid w:val="00346FDC"/>
    <w:rsid w:val="00350BB1"/>
    <w:rsid w:val="00352C83"/>
    <w:rsid w:val="00366805"/>
    <w:rsid w:val="00366A68"/>
    <w:rsid w:val="00366DBE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125B"/>
    <w:rsid w:val="003D2E73"/>
    <w:rsid w:val="003E38C0"/>
    <w:rsid w:val="003E72B6"/>
    <w:rsid w:val="003E7BBE"/>
    <w:rsid w:val="003F4019"/>
    <w:rsid w:val="004127E3"/>
    <w:rsid w:val="00414A14"/>
    <w:rsid w:val="0043212E"/>
    <w:rsid w:val="00434366"/>
    <w:rsid w:val="00434ECE"/>
    <w:rsid w:val="004439D6"/>
    <w:rsid w:val="00444423"/>
    <w:rsid w:val="00452F3E"/>
    <w:rsid w:val="00461ADB"/>
    <w:rsid w:val="004640AE"/>
    <w:rsid w:val="004679E3"/>
    <w:rsid w:val="00475172"/>
    <w:rsid w:val="004758B0"/>
    <w:rsid w:val="0047759D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6C5"/>
    <w:rsid w:val="004F4BC0"/>
    <w:rsid w:val="004F5DC7"/>
    <w:rsid w:val="004F73B6"/>
    <w:rsid w:val="004F78DA"/>
    <w:rsid w:val="005014BE"/>
    <w:rsid w:val="005071AE"/>
    <w:rsid w:val="0051042A"/>
    <w:rsid w:val="00516F53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6354"/>
    <w:rsid w:val="005679F0"/>
    <w:rsid w:val="005708EB"/>
    <w:rsid w:val="00575BC6"/>
    <w:rsid w:val="00583902"/>
    <w:rsid w:val="005A1D70"/>
    <w:rsid w:val="005A3AA5"/>
    <w:rsid w:val="005A6C9C"/>
    <w:rsid w:val="005A74DC"/>
    <w:rsid w:val="005B2096"/>
    <w:rsid w:val="005B321D"/>
    <w:rsid w:val="005B5146"/>
    <w:rsid w:val="005C1958"/>
    <w:rsid w:val="005D1AFD"/>
    <w:rsid w:val="005E51E6"/>
    <w:rsid w:val="005F027A"/>
    <w:rsid w:val="005F33CC"/>
    <w:rsid w:val="005F61A1"/>
    <w:rsid w:val="005F771F"/>
    <w:rsid w:val="00600B57"/>
    <w:rsid w:val="00603F82"/>
    <w:rsid w:val="006121D4"/>
    <w:rsid w:val="00613B49"/>
    <w:rsid w:val="00616845"/>
    <w:rsid w:val="00620E8E"/>
    <w:rsid w:val="006212EF"/>
    <w:rsid w:val="00633CFE"/>
    <w:rsid w:val="00634FCA"/>
    <w:rsid w:val="00643D1B"/>
    <w:rsid w:val="006452B8"/>
    <w:rsid w:val="00646778"/>
    <w:rsid w:val="00652E62"/>
    <w:rsid w:val="00652F4E"/>
    <w:rsid w:val="006735EE"/>
    <w:rsid w:val="00686A49"/>
    <w:rsid w:val="00687B62"/>
    <w:rsid w:val="00690C44"/>
    <w:rsid w:val="006969D9"/>
    <w:rsid w:val="006A2B68"/>
    <w:rsid w:val="006C2F32"/>
    <w:rsid w:val="006C3A96"/>
    <w:rsid w:val="006D38C3"/>
    <w:rsid w:val="006D3BCC"/>
    <w:rsid w:val="006D4448"/>
    <w:rsid w:val="006D6DFD"/>
    <w:rsid w:val="006D701C"/>
    <w:rsid w:val="006E2C4D"/>
    <w:rsid w:val="006E42FE"/>
    <w:rsid w:val="006F0D02"/>
    <w:rsid w:val="006F10FE"/>
    <w:rsid w:val="006F3622"/>
    <w:rsid w:val="006F6B29"/>
    <w:rsid w:val="007048C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1C1"/>
    <w:rsid w:val="00771B60"/>
    <w:rsid w:val="00781D77"/>
    <w:rsid w:val="00783549"/>
    <w:rsid w:val="007860B7"/>
    <w:rsid w:val="00786DC8"/>
    <w:rsid w:val="00791489"/>
    <w:rsid w:val="007A300D"/>
    <w:rsid w:val="007D48FF"/>
    <w:rsid w:val="007D5A78"/>
    <w:rsid w:val="007E0928"/>
    <w:rsid w:val="007E3BD1"/>
    <w:rsid w:val="007E756F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2198"/>
    <w:rsid w:val="00845A35"/>
    <w:rsid w:val="00847B60"/>
    <w:rsid w:val="00850243"/>
    <w:rsid w:val="00851BE5"/>
    <w:rsid w:val="008545EB"/>
    <w:rsid w:val="00865011"/>
    <w:rsid w:val="00866E99"/>
    <w:rsid w:val="00867397"/>
    <w:rsid w:val="00870588"/>
    <w:rsid w:val="00886790"/>
    <w:rsid w:val="008908DE"/>
    <w:rsid w:val="008A12ED"/>
    <w:rsid w:val="008A39D3"/>
    <w:rsid w:val="008B2C77"/>
    <w:rsid w:val="008B2E64"/>
    <w:rsid w:val="008B4AD2"/>
    <w:rsid w:val="008B7138"/>
    <w:rsid w:val="008D737C"/>
    <w:rsid w:val="008E14D2"/>
    <w:rsid w:val="008E260C"/>
    <w:rsid w:val="008E39BE"/>
    <w:rsid w:val="008E62EC"/>
    <w:rsid w:val="008F32F6"/>
    <w:rsid w:val="0090741F"/>
    <w:rsid w:val="009163A0"/>
    <w:rsid w:val="00916CD7"/>
    <w:rsid w:val="00920927"/>
    <w:rsid w:val="00921B38"/>
    <w:rsid w:val="00923720"/>
    <w:rsid w:val="009278C9"/>
    <w:rsid w:val="00932CD7"/>
    <w:rsid w:val="00944C09"/>
    <w:rsid w:val="00951D97"/>
    <w:rsid w:val="009527CB"/>
    <w:rsid w:val="00953835"/>
    <w:rsid w:val="00960F6C"/>
    <w:rsid w:val="009657DF"/>
    <w:rsid w:val="00970747"/>
    <w:rsid w:val="00974162"/>
    <w:rsid w:val="00997BFC"/>
    <w:rsid w:val="009A5900"/>
    <w:rsid w:val="009A6E6C"/>
    <w:rsid w:val="009A6F3F"/>
    <w:rsid w:val="009B331A"/>
    <w:rsid w:val="009B4560"/>
    <w:rsid w:val="009B5604"/>
    <w:rsid w:val="009C2650"/>
    <w:rsid w:val="009C2C76"/>
    <w:rsid w:val="009C4BB7"/>
    <w:rsid w:val="009D15E2"/>
    <w:rsid w:val="009D15FE"/>
    <w:rsid w:val="009D5D2C"/>
    <w:rsid w:val="009D739E"/>
    <w:rsid w:val="009F0DCC"/>
    <w:rsid w:val="009F11CA"/>
    <w:rsid w:val="009F4E55"/>
    <w:rsid w:val="00A05F47"/>
    <w:rsid w:val="00A0695B"/>
    <w:rsid w:val="00A13052"/>
    <w:rsid w:val="00A2130F"/>
    <w:rsid w:val="00A21349"/>
    <w:rsid w:val="00A216A8"/>
    <w:rsid w:val="00A223A6"/>
    <w:rsid w:val="00A3639E"/>
    <w:rsid w:val="00A5092E"/>
    <w:rsid w:val="00A554D6"/>
    <w:rsid w:val="00A56E14"/>
    <w:rsid w:val="00A64042"/>
    <w:rsid w:val="00A6476B"/>
    <w:rsid w:val="00A76C6C"/>
    <w:rsid w:val="00A851F3"/>
    <w:rsid w:val="00A87356"/>
    <w:rsid w:val="00A92DD1"/>
    <w:rsid w:val="00AA5338"/>
    <w:rsid w:val="00AB1B8E"/>
    <w:rsid w:val="00AB1ECD"/>
    <w:rsid w:val="00AC0696"/>
    <w:rsid w:val="00AC4C98"/>
    <w:rsid w:val="00AC5F6B"/>
    <w:rsid w:val="00AD0CFE"/>
    <w:rsid w:val="00AD3896"/>
    <w:rsid w:val="00AD5B47"/>
    <w:rsid w:val="00AD5DA3"/>
    <w:rsid w:val="00AE1ED9"/>
    <w:rsid w:val="00AE32CB"/>
    <w:rsid w:val="00AF3957"/>
    <w:rsid w:val="00AF77EB"/>
    <w:rsid w:val="00B049C4"/>
    <w:rsid w:val="00B0712C"/>
    <w:rsid w:val="00B12013"/>
    <w:rsid w:val="00B22C67"/>
    <w:rsid w:val="00B3423B"/>
    <w:rsid w:val="00B3508F"/>
    <w:rsid w:val="00B443EE"/>
    <w:rsid w:val="00B560C8"/>
    <w:rsid w:val="00B61150"/>
    <w:rsid w:val="00B65BC7"/>
    <w:rsid w:val="00B66E5C"/>
    <w:rsid w:val="00B746B9"/>
    <w:rsid w:val="00B747F1"/>
    <w:rsid w:val="00B848D4"/>
    <w:rsid w:val="00B865B7"/>
    <w:rsid w:val="00B86EDD"/>
    <w:rsid w:val="00BA03CE"/>
    <w:rsid w:val="00BA1CB1"/>
    <w:rsid w:val="00BA4178"/>
    <w:rsid w:val="00BA482D"/>
    <w:rsid w:val="00BB1755"/>
    <w:rsid w:val="00BB23F4"/>
    <w:rsid w:val="00BC5075"/>
    <w:rsid w:val="00BC5419"/>
    <w:rsid w:val="00BD3B0F"/>
    <w:rsid w:val="00BD7090"/>
    <w:rsid w:val="00BF0C52"/>
    <w:rsid w:val="00BF1D4C"/>
    <w:rsid w:val="00BF3F0A"/>
    <w:rsid w:val="00C143C3"/>
    <w:rsid w:val="00C15F70"/>
    <w:rsid w:val="00C1739B"/>
    <w:rsid w:val="00C21ADE"/>
    <w:rsid w:val="00C22237"/>
    <w:rsid w:val="00C24E81"/>
    <w:rsid w:val="00C26067"/>
    <w:rsid w:val="00C30A29"/>
    <w:rsid w:val="00C317DC"/>
    <w:rsid w:val="00C42DC0"/>
    <w:rsid w:val="00C578E9"/>
    <w:rsid w:val="00C63683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0DD6"/>
    <w:rsid w:val="00CC2D20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5C46"/>
    <w:rsid w:val="00D07D4E"/>
    <w:rsid w:val="00D115AA"/>
    <w:rsid w:val="00D145BE"/>
    <w:rsid w:val="00D2035A"/>
    <w:rsid w:val="00D20C57"/>
    <w:rsid w:val="00D248B0"/>
    <w:rsid w:val="00D25D16"/>
    <w:rsid w:val="00D32124"/>
    <w:rsid w:val="00D346E6"/>
    <w:rsid w:val="00D54C76"/>
    <w:rsid w:val="00D71E43"/>
    <w:rsid w:val="00D727F3"/>
    <w:rsid w:val="00D73695"/>
    <w:rsid w:val="00D74C91"/>
    <w:rsid w:val="00D810DE"/>
    <w:rsid w:val="00D87D32"/>
    <w:rsid w:val="00D91188"/>
    <w:rsid w:val="00D92C83"/>
    <w:rsid w:val="00D9324B"/>
    <w:rsid w:val="00D95622"/>
    <w:rsid w:val="00DA0A81"/>
    <w:rsid w:val="00DA0B08"/>
    <w:rsid w:val="00DA3C10"/>
    <w:rsid w:val="00DA4FCB"/>
    <w:rsid w:val="00DA53B5"/>
    <w:rsid w:val="00DC1D69"/>
    <w:rsid w:val="00DC5A3A"/>
    <w:rsid w:val="00DD0726"/>
    <w:rsid w:val="00DD6740"/>
    <w:rsid w:val="00E03CDF"/>
    <w:rsid w:val="00E06BA4"/>
    <w:rsid w:val="00E204E2"/>
    <w:rsid w:val="00E222CA"/>
    <w:rsid w:val="00E238E6"/>
    <w:rsid w:val="00E35064"/>
    <w:rsid w:val="00E3681D"/>
    <w:rsid w:val="00E40225"/>
    <w:rsid w:val="00E47B30"/>
    <w:rsid w:val="00E501F0"/>
    <w:rsid w:val="00E6166D"/>
    <w:rsid w:val="00E665FB"/>
    <w:rsid w:val="00E918B8"/>
    <w:rsid w:val="00E91BFF"/>
    <w:rsid w:val="00E92933"/>
    <w:rsid w:val="00E94FAD"/>
    <w:rsid w:val="00E97725"/>
    <w:rsid w:val="00EA0523"/>
    <w:rsid w:val="00EB0AA4"/>
    <w:rsid w:val="00EB27E5"/>
    <w:rsid w:val="00EB32E7"/>
    <w:rsid w:val="00EB5C88"/>
    <w:rsid w:val="00EC0469"/>
    <w:rsid w:val="00EE62CC"/>
    <w:rsid w:val="00EF01F8"/>
    <w:rsid w:val="00EF40EF"/>
    <w:rsid w:val="00EF47FE"/>
    <w:rsid w:val="00F04414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5786D"/>
    <w:rsid w:val="00F62866"/>
    <w:rsid w:val="00F65EF0"/>
    <w:rsid w:val="00F71651"/>
    <w:rsid w:val="00F76191"/>
    <w:rsid w:val="00F76CC6"/>
    <w:rsid w:val="00F82FC3"/>
    <w:rsid w:val="00F83D7C"/>
    <w:rsid w:val="00FB232E"/>
    <w:rsid w:val="00FB456E"/>
    <w:rsid w:val="00FC32C8"/>
    <w:rsid w:val="00FC4AAE"/>
    <w:rsid w:val="00FC6808"/>
    <w:rsid w:val="00FC7AA5"/>
    <w:rsid w:val="00FD557D"/>
    <w:rsid w:val="00FE0282"/>
    <w:rsid w:val="00FE124D"/>
    <w:rsid w:val="00FE792C"/>
    <w:rsid w:val="00FF58F8"/>
    <w:rsid w:val="00FF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63CAFDC1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D95622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414A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265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2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6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495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158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7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88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26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9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6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education.gov.au/Pages/TrainingDocs.aspx?q=b75f4b23-54c9-4cc9-a5db-d3502d154103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0a2c8fd42f13fb543ef380b6aed3185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targetNamespace="http://schemas.microsoft.com/office/2006/metadata/properties" ma:root="true" ma:fieldsID="50ecfc6c1a1a2ff6f25cc0167028fc2e" ns1:_="" ns2:_="" ns3:_="">
    <xsd:import namespace="http://schemas.microsoft.com/sharepoint/v3"/>
    <xsd:import namespace="d50bbff7-d6dd-47d2-864a-cfdc2c3db0f4"/>
    <xsd:import namespace="b1053cd1-1fd5-4b99-ac3f-8d3c4e3c66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b1053cd1-1fd5-4b99-ac3f-8d3c4e3c6621"/>
    <ds:schemaRef ds:uri="d50bbff7-d6dd-47d2-864a-cfdc2c3db0f4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B51DEF-9751-4258-96F2-944F8D2571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9DA861-6A73-47A9-8858-551BC9C7D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259</TotalTime>
  <Pages>4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Sue Hamilton</cp:lastModifiedBy>
  <cp:revision>27</cp:revision>
  <cp:lastPrinted>2016-05-27T05:21:00Z</cp:lastPrinted>
  <dcterms:created xsi:type="dcterms:W3CDTF">2018-12-26T22:35:00Z</dcterms:created>
  <dcterms:modified xsi:type="dcterms:W3CDTF">2019-02-20T21:28:00Z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048">
    <vt:lpwstr>3119</vt:lpwstr>
  </property>
  <property fmtid="{D5CDD505-2E9C-101B-9397-08002B2CF9AE}" pid="19" name="AuthorIds_UIVersion_2560">
    <vt:lpwstr>3119</vt:lpwstr>
  </property>
</Properties>
</file>