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631F2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083591E" w14:textId="77777777" w:rsidTr="00F279E6">
        <w:tc>
          <w:tcPr>
            <w:tcW w:w="1396" w:type="pct"/>
            <w:shd w:val="clear" w:color="auto" w:fill="auto"/>
          </w:tcPr>
          <w:p w14:paraId="5B86DE9D" w14:textId="77777777" w:rsidR="00A301E0" w:rsidRPr="00923720" w:rsidRDefault="00A7212B" w:rsidP="00563FBE">
            <w:pPr>
              <w:pStyle w:val="SISSCODE"/>
            </w:pPr>
            <w:r>
              <w:t>AHC</w:t>
            </w:r>
            <w:r w:rsidR="00A301E0">
              <w:t>ss</w:t>
            </w:r>
            <w:r w:rsidR="00563FBE">
              <w:t>00103</w:t>
            </w:r>
          </w:p>
        </w:tc>
        <w:tc>
          <w:tcPr>
            <w:tcW w:w="3604" w:type="pct"/>
            <w:shd w:val="clear" w:color="auto" w:fill="auto"/>
          </w:tcPr>
          <w:p w14:paraId="601714BC" w14:textId="77777777" w:rsidR="00A301E0" w:rsidRPr="00923720" w:rsidRDefault="000B5811" w:rsidP="00A7212B">
            <w:pPr>
              <w:pStyle w:val="SISStitle"/>
            </w:pPr>
            <w:r>
              <w:t xml:space="preserve">Basic </w:t>
            </w:r>
            <w:r w:rsidR="007B6753">
              <w:t>T</w:t>
            </w:r>
            <w:r>
              <w:t xml:space="preserve">ree </w:t>
            </w:r>
            <w:r w:rsidR="007B6753">
              <w:t>W</w:t>
            </w:r>
            <w:r>
              <w:t>orker</w:t>
            </w:r>
            <w:r w:rsidR="00780104">
              <w:t xml:space="preserve"> </w:t>
            </w:r>
            <w:r w:rsidR="007B6753">
              <w:t>S</w:t>
            </w:r>
            <w:r w:rsidR="00A7212B">
              <w:t xml:space="preserve">kill </w:t>
            </w:r>
            <w:r w:rsidR="007B6753">
              <w:t>S</w:t>
            </w:r>
            <w:r w:rsidR="00A7212B">
              <w:t>et</w:t>
            </w:r>
          </w:p>
        </w:tc>
      </w:tr>
    </w:tbl>
    <w:p w14:paraId="79FED885" w14:textId="77777777" w:rsidR="00A301E0" w:rsidRPr="00A301E0" w:rsidRDefault="00A301E0" w:rsidP="00A301E0">
      <w:pPr>
        <w:rPr>
          <w:lang w:eastAsia="en-US"/>
        </w:rPr>
      </w:pPr>
    </w:p>
    <w:p w14:paraId="40C553A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E69B24" w14:textId="77777777" w:rsidTr="00CA2922">
        <w:trPr>
          <w:tblHeader/>
        </w:trPr>
        <w:tc>
          <w:tcPr>
            <w:tcW w:w="2689" w:type="dxa"/>
          </w:tcPr>
          <w:p w14:paraId="6D266EA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6FDFB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65741AA" w14:textId="77777777" w:rsidTr="00CA2922">
        <w:tc>
          <w:tcPr>
            <w:tcW w:w="2689" w:type="dxa"/>
          </w:tcPr>
          <w:p w14:paraId="75DA934F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D042D9">
              <w:t xml:space="preserve"> </w:t>
            </w:r>
            <w:r w:rsidR="00337E82" w:rsidRPr="00CC451E">
              <w:t>1</w:t>
            </w:r>
          </w:p>
        </w:tc>
        <w:tc>
          <w:tcPr>
            <w:tcW w:w="6939" w:type="dxa"/>
          </w:tcPr>
          <w:p w14:paraId="5D5238BB" w14:textId="795EDE5D" w:rsidR="002F4FFE" w:rsidRPr="00CC451E" w:rsidRDefault="00D042D9" w:rsidP="00CC451E">
            <w:pPr>
              <w:pStyle w:val="SIText"/>
            </w:pPr>
            <w:r w:rsidRPr="00D042D9">
              <w:t xml:space="preserve">This version released with AHC Agriculture, Horticulture, Conservation and Land Management Training Package Version </w:t>
            </w:r>
            <w:del w:id="0" w:author="Elvie Arugay" w:date="2020-02-17T13:19:00Z">
              <w:r w:rsidRPr="00D042D9" w:rsidDel="005B5D4E">
                <w:delText>4</w:delText>
              </w:r>
            </w:del>
            <w:ins w:id="1" w:author="Elvie Arugay" w:date="2020-02-17T13:19:00Z">
              <w:r w:rsidR="005B5D4E">
                <w:t>5</w:t>
              </w:r>
            </w:ins>
            <w:bookmarkStart w:id="2" w:name="_GoBack"/>
            <w:bookmarkEnd w:id="2"/>
            <w:r w:rsidRPr="00D042D9">
              <w:t>.0.</w:t>
            </w:r>
          </w:p>
        </w:tc>
      </w:tr>
    </w:tbl>
    <w:p w14:paraId="4C7EE78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BA88E0D" w14:textId="77777777" w:rsidTr="000D7BE6">
        <w:tc>
          <w:tcPr>
            <w:tcW w:w="5000" w:type="pct"/>
            <w:shd w:val="clear" w:color="auto" w:fill="auto"/>
          </w:tcPr>
          <w:p w14:paraId="3B851EE7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CFF5D3B" w14:textId="77777777" w:rsidR="00A772D9" w:rsidRPr="00856837" w:rsidRDefault="00DB557A" w:rsidP="00D0137F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A7212B">
              <w:t xml:space="preserve">provides the basic knowledge and skills required to </w:t>
            </w:r>
            <w:r w:rsidR="00D042D9">
              <w:t>operate chainsaws</w:t>
            </w:r>
            <w:r w:rsidR="00E670AF">
              <w:t xml:space="preserve"> to cut and trim felled trees</w:t>
            </w:r>
            <w:r w:rsidR="005B2E13">
              <w:t xml:space="preserve">, </w:t>
            </w:r>
            <w:r w:rsidR="00E670AF">
              <w:t xml:space="preserve">remove tree materials and control traffic in support of </w:t>
            </w:r>
            <w:r w:rsidR="00D0137F">
              <w:t xml:space="preserve">a </w:t>
            </w:r>
            <w:r w:rsidR="00A82AE9">
              <w:t xml:space="preserve">ground based </w:t>
            </w:r>
            <w:r w:rsidR="00E670AF">
              <w:t>arboricultural work team.</w:t>
            </w:r>
          </w:p>
        </w:tc>
      </w:tr>
      <w:tr w:rsidR="00A301E0" w:rsidRPr="00963A46" w14:paraId="11431F5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C5E7F0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03C4EEB" w14:textId="77777777" w:rsidR="00A7212B" w:rsidRPr="00890663" w:rsidRDefault="00A301E0" w:rsidP="00A7212B">
            <w:pPr>
              <w:pStyle w:val="SIText"/>
            </w:pPr>
            <w:r w:rsidRPr="00F13884">
              <w:t xml:space="preserve">These units of competency provide </w:t>
            </w:r>
            <w:r w:rsidR="00A82AE9">
              <w:t xml:space="preserve">pathways into the Certificate </w:t>
            </w:r>
            <w:r w:rsidR="000B5811">
              <w:t xml:space="preserve">II </w:t>
            </w:r>
            <w:r w:rsidR="00A82AE9">
              <w:t xml:space="preserve">in Arboriculture and Certificate </w:t>
            </w:r>
            <w:r w:rsidR="000B5811">
              <w:t xml:space="preserve">III </w:t>
            </w:r>
            <w:r w:rsidR="00A82AE9">
              <w:t>in Arboriculture</w:t>
            </w:r>
            <w:r w:rsidR="00667697">
              <w:t>.</w:t>
            </w:r>
          </w:p>
          <w:p w14:paraId="74AC4E42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05F0A25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716B6C1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D6DFC02" w14:textId="77777777" w:rsidR="00890663" w:rsidRDefault="009B6722" w:rsidP="00890663">
            <w:pPr>
              <w:pStyle w:val="SIText"/>
            </w:pPr>
            <w:r>
              <w:t xml:space="preserve"> </w:t>
            </w:r>
            <w:r w:rsidRPr="009B6722">
              <w:t>Licensing, legislative, regulatory, or certification requirements apply to th</w:t>
            </w:r>
            <w:r>
              <w:t xml:space="preserve">e following </w:t>
            </w:r>
            <w:r w:rsidRPr="009B6722">
              <w:t>unit</w:t>
            </w:r>
            <w:r>
              <w:t>s</w:t>
            </w:r>
            <w:r w:rsidRPr="009B6722">
              <w:t xml:space="preserve"> in some states </w:t>
            </w:r>
            <w:r>
              <w:t xml:space="preserve">and </w:t>
            </w:r>
            <w:r w:rsidRPr="009B6722">
              <w:t>territories and may differ according to jurisdiction</w:t>
            </w:r>
            <w:r>
              <w:t>:</w:t>
            </w:r>
          </w:p>
          <w:p w14:paraId="1F698FCD" w14:textId="77777777" w:rsidR="009B6722" w:rsidRPr="009B6722" w:rsidRDefault="009B6722" w:rsidP="009B6722">
            <w:pPr>
              <w:pStyle w:val="SIBulletList1"/>
            </w:pPr>
            <w:r w:rsidRPr="009B6722">
              <w:t>FWPCOT2239 Trim and cut felled trees</w:t>
            </w:r>
          </w:p>
          <w:p w14:paraId="2FBE725B" w14:textId="77777777" w:rsidR="009B6722" w:rsidRDefault="000A7446" w:rsidP="000A7446">
            <w:pPr>
              <w:pStyle w:val="SIBulletList1"/>
            </w:pPr>
            <w:r w:rsidRPr="000A7446">
              <w:t>RIIWHS205D Control traffic with stop-slow bat</w:t>
            </w:r>
          </w:p>
          <w:p w14:paraId="3835E074" w14:textId="77777777" w:rsidR="00A301E0" w:rsidRPr="00A301E0" w:rsidRDefault="00A301E0" w:rsidP="00A82AE9">
            <w:pPr>
              <w:pStyle w:val="SITemporarytext"/>
            </w:pPr>
          </w:p>
        </w:tc>
      </w:tr>
      <w:tr w:rsidR="00A772D9" w:rsidRPr="00963A46" w14:paraId="40C592A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B9112DC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78D7CA8" w14:textId="77777777" w:rsidR="001F28F9" w:rsidRDefault="00F45240" w:rsidP="00C4041F">
            <w:pPr>
              <w:pStyle w:val="SIBulletList1"/>
            </w:pPr>
            <w:r>
              <w:t>FWPCOT2237</w:t>
            </w:r>
            <w:r w:rsidR="00C4041F">
              <w:t xml:space="preserve"> </w:t>
            </w:r>
            <w:r w:rsidR="00C4041F" w:rsidRPr="00C4041F">
              <w:t>Maintain chainsaws</w:t>
            </w:r>
          </w:p>
          <w:p w14:paraId="59F400E3" w14:textId="77777777" w:rsidR="00F45240" w:rsidRDefault="00F45240" w:rsidP="00C4041F">
            <w:pPr>
              <w:pStyle w:val="SIBulletList1"/>
            </w:pPr>
            <w:r>
              <w:t>FWPCOT2239</w:t>
            </w:r>
            <w:r w:rsidR="00C4041F">
              <w:t xml:space="preserve"> </w:t>
            </w:r>
            <w:r w:rsidR="00C4041F" w:rsidRPr="00C4041F">
              <w:t>Trim and cut felled trees</w:t>
            </w:r>
          </w:p>
          <w:p w14:paraId="00D2E5BA" w14:textId="77777777" w:rsidR="00F45240" w:rsidRDefault="00F45240" w:rsidP="00C4041F">
            <w:pPr>
              <w:pStyle w:val="SIBulletList1"/>
            </w:pPr>
            <w:r>
              <w:t>FWP</w:t>
            </w:r>
            <w:r w:rsidR="00C4041F">
              <w:t>HAR</w:t>
            </w:r>
            <w:r>
              <w:t>2206</w:t>
            </w:r>
            <w:r w:rsidR="00C4041F">
              <w:t xml:space="preserve"> </w:t>
            </w:r>
            <w:r w:rsidR="00C4041F" w:rsidRPr="00C4041F">
              <w:t>Operate a mobile chipper/mulcher</w:t>
            </w:r>
          </w:p>
          <w:p w14:paraId="35C3BB35" w14:textId="77777777" w:rsidR="00F45240" w:rsidRDefault="00F45240" w:rsidP="00C4041F">
            <w:pPr>
              <w:pStyle w:val="SIBulletList1"/>
            </w:pPr>
            <w:r>
              <w:t>HLTAID003</w:t>
            </w:r>
            <w:r w:rsidR="00C4041F">
              <w:t xml:space="preserve"> </w:t>
            </w:r>
            <w:r w:rsidR="00C4041F" w:rsidRPr="00C4041F">
              <w:t>Provide first aid</w:t>
            </w:r>
          </w:p>
          <w:p w14:paraId="30F1A14B" w14:textId="77777777" w:rsidR="00F45240" w:rsidRPr="00EB7EB1" w:rsidRDefault="00F45240" w:rsidP="00C4041F">
            <w:pPr>
              <w:pStyle w:val="SIBulletList1"/>
            </w:pPr>
            <w:r>
              <w:t>RIIWHS205D</w:t>
            </w:r>
            <w:r w:rsidR="00C4041F">
              <w:t xml:space="preserve"> </w:t>
            </w:r>
            <w:r w:rsidR="00C4041F" w:rsidRPr="00C4041F">
              <w:t>Control traffic with stop-slow bat</w:t>
            </w:r>
          </w:p>
        </w:tc>
      </w:tr>
      <w:tr w:rsidR="005C7EA8" w:rsidRPr="00963A46" w14:paraId="200CD26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698441E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A7A3439" w14:textId="77777777" w:rsidR="001D2756" w:rsidRDefault="006A1D6C" w:rsidP="00DB557A">
            <w:pPr>
              <w:pStyle w:val="SIText"/>
            </w:pPr>
            <w:r>
              <w:t>This skill set is for</w:t>
            </w:r>
            <w:r w:rsidR="00D042D9">
              <w:t xml:space="preserve"> </w:t>
            </w:r>
            <w:r w:rsidR="00A7212B">
              <w:t xml:space="preserve">individuals </w:t>
            </w:r>
            <w:r w:rsidR="003714EB">
              <w:t xml:space="preserve">wanting </w:t>
            </w:r>
            <w:r w:rsidR="00A82AE9">
              <w:t xml:space="preserve">to enter the arboriculture industry </w:t>
            </w:r>
            <w:r w:rsidR="00A7212B">
              <w:t xml:space="preserve">with </w:t>
            </w:r>
            <w:r w:rsidR="00A82AE9">
              <w:t xml:space="preserve">basic </w:t>
            </w:r>
            <w:r w:rsidR="00D042D9">
              <w:t xml:space="preserve">mechanical </w:t>
            </w:r>
            <w:r w:rsidR="00A82AE9">
              <w:t xml:space="preserve">skills </w:t>
            </w:r>
            <w:r w:rsidR="00D042D9">
              <w:t xml:space="preserve">required </w:t>
            </w:r>
            <w:r w:rsidR="00A82AE9">
              <w:t xml:space="preserve">to support </w:t>
            </w:r>
            <w:r w:rsidR="00D042D9">
              <w:t>ground based arbori</w:t>
            </w:r>
            <w:r w:rsidR="00E670AF">
              <w:t xml:space="preserve">cultural </w:t>
            </w:r>
            <w:r w:rsidR="00A82AE9">
              <w:t>work.</w:t>
            </w:r>
          </w:p>
          <w:p w14:paraId="4D325C54" w14:textId="77777777" w:rsidR="0016138C" w:rsidRPr="00EB7EB1" w:rsidRDefault="0016138C" w:rsidP="00A7212B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46CCEDE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6F011E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2ECBBDD" w14:textId="77777777"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09105D">
              <w:t xml:space="preserve">from the </w:t>
            </w:r>
            <w:r w:rsidR="00290F6F" w:rsidRPr="002C602C">
              <w:rPr>
                <w:rStyle w:val="SIText-Italic"/>
              </w:rPr>
              <w:t>FWP Forest and Wood Products</w:t>
            </w:r>
            <w:r w:rsidR="00E82FD2" w:rsidRPr="002C602C">
              <w:rPr>
                <w:rStyle w:val="SIText-Italic"/>
              </w:rPr>
              <w:t xml:space="preserve">, HLT Health and </w:t>
            </w:r>
            <w:r w:rsidR="002C602C" w:rsidRPr="002C602C">
              <w:rPr>
                <w:rStyle w:val="SIText-Italic"/>
              </w:rPr>
              <w:t xml:space="preserve">RII Resources and Infrastructure </w:t>
            </w:r>
            <w:r w:rsidR="0009105D" w:rsidRPr="00563FBE">
              <w:rPr>
                <w:rStyle w:val="SIText-Italic"/>
              </w:rPr>
              <w:t>Training Package</w:t>
            </w:r>
            <w:r w:rsidR="002C602C">
              <w:rPr>
                <w:rStyle w:val="SIText-Italic"/>
              </w:rPr>
              <w:t>s</w:t>
            </w:r>
            <w:r w:rsidR="0009105D" w:rsidRPr="00563FBE">
              <w:rPr>
                <w:rStyle w:val="SIText-Italic"/>
              </w:rPr>
              <w:t xml:space="preserve"> </w:t>
            </w:r>
            <w:r w:rsidR="0009105D">
              <w:t>meet the minimum standards</w:t>
            </w:r>
            <w:r w:rsidR="00A82AE9">
              <w:t xml:space="preserve"> for supporting ground based arboriculture work.</w:t>
            </w:r>
          </w:p>
          <w:p w14:paraId="2EEFF669" w14:textId="77777777" w:rsidR="00DB557A" w:rsidRPr="00EB7EB1" w:rsidRDefault="00DB557A" w:rsidP="00A82AE9">
            <w:pPr>
              <w:pStyle w:val="SITemporarytext"/>
              <w:rPr>
                <w:b/>
              </w:rPr>
            </w:pPr>
          </w:p>
        </w:tc>
      </w:tr>
    </w:tbl>
    <w:p w14:paraId="3ED006B2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4204A" w14:textId="77777777" w:rsidR="006D344F" w:rsidRDefault="006D344F" w:rsidP="00BF3F0A">
      <w:r>
        <w:separator/>
      </w:r>
    </w:p>
    <w:p w14:paraId="2D576438" w14:textId="77777777" w:rsidR="006D344F" w:rsidRDefault="006D344F"/>
  </w:endnote>
  <w:endnote w:type="continuationSeparator" w:id="0">
    <w:p w14:paraId="50852C65" w14:textId="77777777" w:rsidR="006D344F" w:rsidRDefault="006D344F" w:rsidP="00BF3F0A">
      <w:r>
        <w:continuationSeparator/>
      </w:r>
    </w:p>
    <w:p w14:paraId="200509F4" w14:textId="77777777" w:rsidR="006D344F" w:rsidRDefault="006D34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D23ECB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C602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8BFACDD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C57802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DA897" w14:textId="77777777" w:rsidR="006D344F" w:rsidRDefault="006D344F" w:rsidP="00BF3F0A">
      <w:r>
        <w:separator/>
      </w:r>
    </w:p>
    <w:p w14:paraId="34597F19" w14:textId="77777777" w:rsidR="006D344F" w:rsidRDefault="006D344F"/>
  </w:footnote>
  <w:footnote w:type="continuationSeparator" w:id="0">
    <w:p w14:paraId="5533B9E1" w14:textId="77777777" w:rsidR="006D344F" w:rsidRDefault="006D344F" w:rsidP="00BF3F0A">
      <w:r>
        <w:continuationSeparator/>
      </w:r>
    </w:p>
    <w:p w14:paraId="3C6ECF58" w14:textId="77777777" w:rsidR="006D344F" w:rsidRDefault="006D34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1D34C" w14:textId="77777777" w:rsidR="009C2650" w:rsidRDefault="00A7212B">
    <w:r>
      <w:t>AHCSS</w:t>
    </w:r>
    <w:r w:rsidR="00563FBE">
      <w:t>00103</w:t>
    </w:r>
    <w:r w:rsidR="00A82AE9">
      <w:t xml:space="preserve"> </w:t>
    </w:r>
    <w:r w:rsidR="002A1675" w:rsidRPr="002A1675">
      <w:t xml:space="preserve">Basic </w:t>
    </w:r>
    <w:r w:rsidR="007B6753">
      <w:t>T</w:t>
    </w:r>
    <w:r w:rsidR="002A1675" w:rsidRPr="002A1675">
      <w:t xml:space="preserve">ree </w:t>
    </w:r>
    <w:r w:rsidR="007B6753">
      <w:t>W</w:t>
    </w:r>
    <w:r w:rsidR="002A1675" w:rsidRPr="002A1675">
      <w:t>orker</w:t>
    </w:r>
    <w:r w:rsidR="002A1675">
      <w:t xml:space="preserve"> </w:t>
    </w:r>
    <w:r w:rsidR="007B6753">
      <w:t>S</w:t>
    </w:r>
    <w:r w:rsidR="00A82AE9" w:rsidRPr="00A82AE9">
      <w:t xml:space="preserve">kill </w:t>
    </w:r>
    <w:r w:rsidR="007B6753">
      <w:t>S</w:t>
    </w:r>
    <w:r w:rsidR="00A82AE9" w:rsidRPr="00A82AE9">
      <w:t>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vie Arugay">
    <w15:presenceInfo w15:providerId="AD" w15:userId="S::earugay@skillsimpact.com.au::20563a35-0dc6-4aa2-af9b-1f073c3940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105D"/>
    <w:rsid w:val="000A5441"/>
    <w:rsid w:val="000A7446"/>
    <w:rsid w:val="000B581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B7BBA"/>
    <w:rsid w:val="001C0A75"/>
    <w:rsid w:val="001C602F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0F6F"/>
    <w:rsid w:val="002931C2"/>
    <w:rsid w:val="002A1675"/>
    <w:rsid w:val="002A4CD3"/>
    <w:rsid w:val="002C55E9"/>
    <w:rsid w:val="002C602C"/>
    <w:rsid w:val="002D0C8B"/>
    <w:rsid w:val="002E193E"/>
    <w:rsid w:val="002F4FFE"/>
    <w:rsid w:val="00337E82"/>
    <w:rsid w:val="00350BB1"/>
    <w:rsid w:val="00352C83"/>
    <w:rsid w:val="0037067D"/>
    <w:rsid w:val="003714EB"/>
    <w:rsid w:val="0038735B"/>
    <w:rsid w:val="003916D1"/>
    <w:rsid w:val="003A21F0"/>
    <w:rsid w:val="003A58BA"/>
    <w:rsid w:val="003A5AE7"/>
    <w:rsid w:val="003A7221"/>
    <w:rsid w:val="003B6032"/>
    <w:rsid w:val="003C13AE"/>
    <w:rsid w:val="003C16B1"/>
    <w:rsid w:val="003D2E73"/>
    <w:rsid w:val="003D3081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63FBE"/>
    <w:rsid w:val="005708EB"/>
    <w:rsid w:val="00575BC6"/>
    <w:rsid w:val="00583902"/>
    <w:rsid w:val="005A3AA5"/>
    <w:rsid w:val="005A6C9C"/>
    <w:rsid w:val="005A74DC"/>
    <w:rsid w:val="005B2E13"/>
    <w:rsid w:val="005B5146"/>
    <w:rsid w:val="005B5D4E"/>
    <w:rsid w:val="005B659C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7697"/>
    <w:rsid w:val="00687B62"/>
    <w:rsid w:val="00690C44"/>
    <w:rsid w:val="00695891"/>
    <w:rsid w:val="006969D9"/>
    <w:rsid w:val="006A1D6C"/>
    <w:rsid w:val="006A2B68"/>
    <w:rsid w:val="006C2F32"/>
    <w:rsid w:val="006D344F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0104"/>
    <w:rsid w:val="00781D77"/>
    <w:rsid w:val="007860B7"/>
    <w:rsid w:val="00786DC8"/>
    <w:rsid w:val="007B6753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6343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6722"/>
    <w:rsid w:val="009C2650"/>
    <w:rsid w:val="009D15E2"/>
    <w:rsid w:val="009D15FE"/>
    <w:rsid w:val="009D5D2C"/>
    <w:rsid w:val="009E3B41"/>
    <w:rsid w:val="009E5F9A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12B"/>
    <w:rsid w:val="00A76C6C"/>
    <w:rsid w:val="00A772D9"/>
    <w:rsid w:val="00A7771F"/>
    <w:rsid w:val="00A82AE9"/>
    <w:rsid w:val="00A92DD1"/>
    <w:rsid w:val="00AA5338"/>
    <w:rsid w:val="00AA5E0C"/>
    <w:rsid w:val="00AB1B8E"/>
    <w:rsid w:val="00AC0696"/>
    <w:rsid w:val="00AC32FA"/>
    <w:rsid w:val="00AC4C98"/>
    <w:rsid w:val="00AC5F6B"/>
    <w:rsid w:val="00AD3896"/>
    <w:rsid w:val="00AD5B47"/>
    <w:rsid w:val="00AE1ED9"/>
    <w:rsid w:val="00AE32CB"/>
    <w:rsid w:val="00AF3957"/>
    <w:rsid w:val="00B007CC"/>
    <w:rsid w:val="00B12013"/>
    <w:rsid w:val="00B22C67"/>
    <w:rsid w:val="00B3508F"/>
    <w:rsid w:val="00B443EE"/>
    <w:rsid w:val="00B560C8"/>
    <w:rsid w:val="00B61150"/>
    <w:rsid w:val="00B65BC7"/>
    <w:rsid w:val="00B70268"/>
    <w:rsid w:val="00B746B9"/>
    <w:rsid w:val="00B848D4"/>
    <w:rsid w:val="00B865B7"/>
    <w:rsid w:val="00BA1CB1"/>
    <w:rsid w:val="00BA482D"/>
    <w:rsid w:val="00BA7B66"/>
    <w:rsid w:val="00BB23F4"/>
    <w:rsid w:val="00BC5075"/>
    <w:rsid w:val="00BC56BB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041F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37F"/>
    <w:rsid w:val="00D0201F"/>
    <w:rsid w:val="00D03685"/>
    <w:rsid w:val="00D042D9"/>
    <w:rsid w:val="00D07D4E"/>
    <w:rsid w:val="00D115AA"/>
    <w:rsid w:val="00D145BE"/>
    <w:rsid w:val="00D20C57"/>
    <w:rsid w:val="00D25D16"/>
    <w:rsid w:val="00D30BC5"/>
    <w:rsid w:val="00D32124"/>
    <w:rsid w:val="00D54C76"/>
    <w:rsid w:val="00D63987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70AF"/>
    <w:rsid w:val="00E82FD2"/>
    <w:rsid w:val="00E87058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406B"/>
    <w:rsid w:val="00F4044F"/>
    <w:rsid w:val="00F438FC"/>
    <w:rsid w:val="00F45240"/>
    <w:rsid w:val="00F5616F"/>
    <w:rsid w:val="00F56827"/>
    <w:rsid w:val="00F65EF0"/>
    <w:rsid w:val="00F71651"/>
    <w:rsid w:val="00F76CC6"/>
    <w:rsid w:val="00FB30E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E0D920"/>
  <w15:docId w15:val="{B26BE222-0620-4AE3-99F7-C0F18470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AppData\Local\Temp\Temp1_Arb%20quals%20and%20skill%20sets%20for%20proof%20reading.zip\AHCSS00103%20Basic%20tree%20worker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Checking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D7102F53F72040AE298AE1CBC1B1BD" ma:contentTypeVersion="" ma:contentTypeDescription="Create a new document." ma:contentTypeScope="" ma:versionID="5df377832b492c25121cf8dde04d378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c9566e4-e7d8-495a-a04a-b0aa069468de" targetNamespace="http://schemas.microsoft.com/office/2006/metadata/properties" ma:root="true" ma:fieldsID="2e173c752b6101a41fed9a31a118f0aa" ns1:_="" ns2:_="" ns3:_="">
    <xsd:import namespace="http://schemas.microsoft.com/sharepoint/v3"/>
    <xsd:import namespace="d50bbff7-d6dd-47d2-864a-cfdc2c3db0f4"/>
    <xsd:import namespace="9c9566e4-e7d8-495a-a04a-b0aa069468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566e4-e7d8-495a-a04a-b0aa069468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9c9566e4-e7d8-495a-a04a-b0aa069468d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F34C9-ABC7-412A-8A80-17BAAD294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c9566e4-e7d8-495a-a04a-b0aa06946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C881BE-C8C8-4584-8E7E-7F6687CD6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AHCSS00103 Basic tree worker skill set</Template>
  <TotalTime>23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Catherine Beven</dc:creator>
  <cp:lastModifiedBy>Elvie Arugay</cp:lastModifiedBy>
  <cp:revision>7</cp:revision>
  <cp:lastPrinted>2016-05-27T05:21:00Z</cp:lastPrinted>
  <dcterms:created xsi:type="dcterms:W3CDTF">2019-06-28T08:45:00Z</dcterms:created>
  <dcterms:modified xsi:type="dcterms:W3CDTF">2020-02-17T02:19:00Z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0x0101006ED7102F53F72040AE298AE1CBC1B1BD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