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DE205C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41A1A">
              <w:t xml:space="preserve"> 1</w:t>
            </w:r>
          </w:p>
        </w:tc>
        <w:tc>
          <w:tcPr>
            <w:tcW w:w="6939" w:type="dxa"/>
          </w:tcPr>
          <w:p w14:paraId="6A1EE5D7" w14:textId="557C3061" w:rsidR="00F1480E" w:rsidRPr="000754EC" w:rsidRDefault="00F1480E" w:rsidP="00341A1A">
            <w:pPr>
              <w:pStyle w:val="SIText"/>
            </w:pPr>
            <w:r w:rsidRPr="00CC451E">
              <w:t xml:space="preserve">This version released with </w:t>
            </w:r>
            <w:r w:rsidR="00341A1A">
              <w:t>Racing and Breeding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41A1A">
              <w:t>3</w:t>
            </w:r>
            <w:r w:rsidR="00337E82" w:rsidRPr="000754EC">
              <w:t>.</w:t>
            </w:r>
            <w:r w:rsidR="00341A1A">
              <w:t>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716FDE5A" w:rsidR="00F1480E" w:rsidRPr="000754EC" w:rsidRDefault="00341A1A" w:rsidP="002870A2">
            <w:pPr>
              <w:pStyle w:val="SIUNITCODE"/>
            </w:pPr>
            <w:r w:rsidRPr="00341A1A">
              <w:t>RGRPS</w:t>
            </w:r>
            <w:r w:rsidR="002870A2">
              <w:t>H</w:t>
            </w:r>
            <w:r w:rsidRPr="00341A1A">
              <w:t>XX1</w:t>
            </w:r>
          </w:p>
        </w:tc>
        <w:tc>
          <w:tcPr>
            <w:tcW w:w="3604" w:type="pct"/>
            <w:shd w:val="clear" w:color="auto" w:fill="auto"/>
          </w:tcPr>
          <w:p w14:paraId="30494620" w14:textId="05E98AC0" w:rsidR="00F1480E" w:rsidRPr="000754EC" w:rsidRDefault="002870A2" w:rsidP="002870A2">
            <w:pPr>
              <w:pStyle w:val="SIUnittitle"/>
            </w:pPr>
            <w:r>
              <w:t xml:space="preserve">Assess </w:t>
            </w:r>
            <w:commentRangeStart w:id="0"/>
            <w:r>
              <w:t xml:space="preserve">racehorses </w:t>
            </w:r>
            <w:commentRangeEnd w:id="0"/>
            <w:r w:rsidR="00A72D1E">
              <w:rPr>
                <w:b w:val="0"/>
                <w:sz w:val="20"/>
              </w:rPr>
              <w:commentReference w:id="0"/>
            </w:r>
            <w:r>
              <w:t>for transitioning to new purpose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3E533E" w14:textId="1933EE31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EE5A83">
              <w:t xml:space="preserve">conduct </w:t>
            </w:r>
            <w:r w:rsidR="004E7BCA">
              <w:t xml:space="preserve">an </w:t>
            </w:r>
            <w:r w:rsidR="00EE5A83">
              <w:t xml:space="preserve">assessment of </w:t>
            </w:r>
            <w:r w:rsidR="004E7BCA">
              <w:t>horses bred for the racing industry, which may or may not have raced,</w:t>
            </w:r>
            <w:r w:rsidR="00EE5A83">
              <w:t xml:space="preserve"> for suitability to be transitioned </w:t>
            </w:r>
            <w:r w:rsidR="004E7BCA">
              <w:t>for new purposes or uses</w:t>
            </w:r>
            <w:r w:rsidR="00EE5A83">
              <w:t>.</w:t>
            </w:r>
          </w:p>
          <w:p w14:paraId="5AB7D578" w14:textId="77777777" w:rsidR="00916CD7" w:rsidRDefault="00916CD7" w:rsidP="000754EC">
            <w:pPr>
              <w:pStyle w:val="SIText"/>
            </w:pPr>
          </w:p>
          <w:p w14:paraId="790C40A5" w14:textId="1E575236" w:rsidR="00F1480E" w:rsidRDefault="00F1480E" w:rsidP="00EE5A83">
            <w:pPr>
              <w:pStyle w:val="SIText"/>
            </w:pPr>
            <w:r w:rsidRPr="00EE5A83">
              <w:t>The unit applies to individuals who</w:t>
            </w:r>
            <w:r w:rsidR="00EE5A83" w:rsidRPr="00EE5A83">
              <w:t xml:space="preserve"> work under broad direction and take responsibility for their own work. They complete routine activities</w:t>
            </w:r>
            <w:r w:rsidR="00E947B6">
              <w:t xml:space="preserve"> dealing with predictable and unpredictable problems</w:t>
            </w:r>
            <w:r w:rsidR="00EE5A83" w:rsidRPr="00EE5A83">
              <w:t xml:space="preserve"> </w:t>
            </w:r>
            <w:r w:rsidR="00E947B6">
              <w:t xml:space="preserve">relating to their work in the </w:t>
            </w:r>
            <w:r w:rsidR="000E389D">
              <w:t>racehorse</w:t>
            </w:r>
            <w:r w:rsidR="00E947B6">
              <w:t xml:space="preserve"> racing sector.</w:t>
            </w:r>
          </w:p>
          <w:p w14:paraId="6D528334" w14:textId="77777777" w:rsidR="00E947B6" w:rsidRPr="00EE5A83" w:rsidRDefault="00E947B6" w:rsidP="00EE5A83">
            <w:pPr>
              <w:pStyle w:val="SIText"/>
            </w:pPr>
          </w:p>
          <w:p w14:paraId="4EEC53A0" w14:textId="5434AAFB" w:rsidR="00A3639E" w:rsidRPr="00EE5A83" w:rsidRDefault="00BB1755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 xml:space="preserve">All work must be carried out to comply with workplace procedures, </w:t>
            </w:r>
            <w:r w:rsidR="00D2035A" w:rsidRPr="00EE5A83">
              <w:rPr>
                <w:rStyle w:val="SITemporaryText"/>
                <w:color w:val="auto"/>
                <w:sz w:val="20"/>
              </w:rPr>
              <w:t>according to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  <w:r w:rsidR="00D2035A" w:rsidRPr="00EE5A83">
              <w:rPr>
                <w:rStyle w:val="SITemporaryText"/>
                <w:color w:val="auto"/>
                <w:sz w:val="20"/>
              </w:rPr>
              <w:t>state/t</w:t>
            </w:r>
            <w:r w:rsidRPr="00EE5A83">
              <w:rPr>
                <w:rStyle w:val="SITemporaryText"/>
                <w:color w:val="auto"/>
                <w:sz w:val="20"/>
              </w:rPr>
              <w:t xml:space="preserve">erritory </w:t>
            </w:r>
            <w:r w:rsidR="00EE5A83" w:rsidRPr="00EE5A83">
              <w:rPr>
                <w:rStyle w:val="SITemporaryText"/>
                <w:color w:val="auto"/>
                <w:sz w:val="20"/>
              </w:rPr>
              <w:t xml:space="preserve">animal welfare and </w:t>
            </w:r>
            <w:r w:rsidRPr="00EE5A83">
              <w:rPr>
                <w:rStyle w:val="SITemporaryText"/>
                <w:color w:val="auto"/>
                <w:sz w:val="20"/>
              </w:rPr>
              <w:t xml:space="preserve">health and safety regulations, legislation and standards that apply to the workplace. </w:t>
            </w:r>
          </w:p>
          <w:p w14:paraId="0390519A" w14:textId="77777777" w:rsidR="00EE5A83" w:rsidRPr="00EE5A83" w:rsidRDefault="00EE5A83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3FFC25E" w14:textId="77777777" w:rsidR="00373436" w:rsidRPr="00EE5A83" w:rsidRDefault="00373436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 w:rsidRPr="00EE5A83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70546F4A" w14:textId="01855AF9" w:rsidR="00341A1A" w:rsidRPr="000754EC" w:rsidRDefault="00341A1A" w:rsidP="00341A1A">
            <w:pPr>
              <w:pStyle w:val="SIText"/>
            </w:pP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A35315F" w14:textId="77777777" w:rsidR="00F53DB6" w:rsidRDefault="00F53DB6" w:rsidP="0001237E">
            <w:pPr>
              <w:rPr>
                <w:ins w:id="1" w:author="Sue Hamilton" w:date="2018-09-25T13:09:00Z"/>
              </w:rPr>
            </w:pPr>
            <w:commentRangeStart w:id="2"/>
            <w:ins w:id="3" w:author="Sue Hamilton" w:date="2018-09-25T13:09:00Z">
              <w:r>
                <w:t>Nil</w:t>
              </w:r>
            </w:ins>
            <w:commentRangeEnd w:id="2"/>
            <w:ins w:id="4" w:author="Sue Hamilton" w:date="2018-09-25T13:15:00Z">
              <w:r w:rsidR="00B26DFE">
                <w:commentReference w:id="2"/>
              </w:r>
            </w:ins>
          </w:p>
          <w:p w14:paraId="6BD440A5" w14:textId="01974045" w:rsidR="0001237E" w:rsidDel="00F53DB6" w:rsidRDefault="0001237E" w:rsidP="0001237E">
            <w:pPr>
              <w:rPr>
                <w:del w:id="5" w:author="Sue Hamilton" w:date="2018-09-25T13:09:00Z"/>
              </w:rPr>
            </w:pPr>
            <w:del w:id="6" w:author="Sue Hamilton" w:date="2018-09-25T13:09:00Z">
              <w:r w:rsidRPr="0001237E" w:rsidDel="00F53DB6">
                <w:delText>The prerequisite unit of competency for this unit is:</w:delText>
              </w:r>
            </w:del>
          </w:p>
          <w:p w14:paraId="049F558F" w14:textId="76F925DB" w:rsidR="009C456E" w:rsidRPr="000E389D" w:rsidRDefault="004E7BCA" w:rsidP="000E389D">
            <w:pPr>
              <w:pStyle w:val="SIBulletList1"/>
              <w:rPr>
                <w:rStyle w:val="SITemporaryText"/>
                <w:color w:val="auto"/>
                <w:sz w:val="20"/>
              </w:rPr>
            </w:pPr>
            <w:del w:id="7" w:author="Sue Hamilton" w:date="2018-09-25T13:09:00Z">
              <w:r w:rsidRPr="000E389D" w:rsidDel="00F53DB6">
                <w:rPr>
                  <w:rStyle w:val="SITemporaryText"/>
                  <w:color w:val="auto"/>
                  <w:sz w:val="20"/>
                </w:rPr>
                <w:delText>ACM</w:delText>
              </w:r>
              <w:r w:rsidR="000E389D" w:rsidRPr="000E389D" w:rsidDel="00F53DB6">
                <w:rPr>
                  <w:rStyle w:val="SITemporaryText"/>
                  <w:color w:val="auto"/>
                  <w:sz w:val="20"/>
                </w:rPr>
                <w:delText>PHR401</w:delText>
              </w:r>
              <w:bookmarkStart w:id="8" w:name="_GoBack"/>
              <w:bookmarkEnd w:id="8"/>
              <w:r w:rsidR="000E389D" w:rsidRPr="000E389D" w:rsidDel="00F53DB6">
                <w:rPr>
                  <w:rStyle w:val="SITemporaryText"/>
                  <w:color w:val="auto"/>
                  <w:sz w:val="20"/>
                </w:rPr>
                <w:delText xml:space="preserve"> </w:delText>
              </w:r>
              <w:r w:rsidR="009C456E" w:rsidRPr="000E389D" w:rsidDel="00F53DB6">
                <w:rPr>
                  <w:rStyle w:val="SITemporaryText"/>
                  <w:color w:val="auto"/>
                  <w:sz w:val="20"/>
                </w:rPr>
                <w:delText xml:space="preserve">Interpret </w:delText>
              </w:r>
              <w:r w:rsidRPr="000E389D" w:rsidDel="00F53DB6">
                <w:rPr>
                  <w:rStyle w:val="SITemporaryText"/>
                  <w:color w:val="auto"/>
                  <w:sz w:val="20"/>
                </w:rPr>
                <w:delText>equine behaviour</w:delText>
              </w:r>
            </w:del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35B3C18F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3C3D8B0E" w:rsidR="00F1480E" w:rsidRPr="000754EC" w:rsidRDefault="00341A1A" w:rsidP="004E7BCA">
            <w:pPr>
              <w:pStyle w:val="SIText"/>
            </w:pPr>
            <w:r w:rsidRPr="00341A1A">
              <w:t xml:space="preserve">Performance services </w:t>
            </w:r>
            <w:r w:rsidR="004E7BCA">
              <w:t>horses</w:t>
            </w:r>
            <w:r w:rsidR="00F1480E" w:rsidRPr="000754EC">
              <w:t xml:space="preserve"> (</w:t>
            </w:r>
            <w:r w:rsidR="009C456E">
              <w:t>PS</w:t>
            </w:r>
            <w:r w:rsidR="004E7BCA">
              <w:t>H</w:t>
            </w:r>
            <w:r w:rsidR="00F1480E" w:rsidRPr="000754EC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7DE7F11A" w:rsidR="00F1480E" w:rsidRPr="000754EC" w:rsidRDefault="00F1480E" w:rsidP="00F041C4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F041C4">
              <w:t xml:space="preserve">Prepare to </w:t>
            </w:r>
            <w:r w:rsidR="00F041C4" w:rsidRPr="00F041C4">
              <w:t xml:space="preserve">assess racehorse </w:t>
            </w:r>
            <w:r w:rsidR="00F041C4">
              <w:t>suitability to</w:t>
            </w:r>
            <w:r w:rsidR="00F041C4" w:rsidRPr="00F041C4">
              <w:t xml:space="preserve"> transition to new purposes</w:t>
            </w:r>
          </w:p>
        </w:tc>
        <w:tc>
          <w:tcPr>
            <w:tcW w:w="3604" w:type="pct"/>
            <w:shd w:val="clear" w:color="auto" w:fill="auto"/>
          </w:tcPr>
          <w:p w14:paraId="11010377" w14:textId="699E812C" w:rsidR="004E7BCA" w:rsidRDefault="00F1480E" w:rsidP="004E7BCA">
            <w:r w:rsidRPr="008908DE">
              <w:t xml:space="preserve">1.1 </w:t>
            </w:r>
            <w:r w:rsidR="004E7BCA">
              <w:t>Establish ownership of individual horse and transfer of ownership arrangements</w:t>
            </w:r>
          </w:p>
          <w:p w14:paraId="59E3A8E6" w14:textId="5DD904AD" w:rsidR="004E7BCA" w:rsidRPr="000216DD" w:rsidRDefault="004E7BCA" w:rsidP="000216DD">
            <w:pPr>
              <w:pStyle w:val="SIText"/>
            </w:pPr>
            <w:r>
              <w:t xml:space="preserve">1.2 </w:t>
            </w:r>
            <w:r w:rsidR="000216DD" w:rsidRPr="000216DD">
              <w:rPr>
                <w:rStyle w:val="SIText-Italic"/>
                <w:i w:val="0"/>
                <w:szCs w:val="22"/>
              </w:rPr>
              <w:t xml:space="preserve">Confirm owner has followed rules of racing for retiring a racehorse with relevant Principal Racing Authority </w:t>
            </w:r>
          </w:p>
          <w:p w14:paraId="471CB406" w14:textId="009DB7A8" w:rsidR="00A222E1" w:rsidRDefault="00A222E1" w:rsidP="004E7BCA">
            <w:r>
              <w:t xml:space="preserve">1.3 </w:t>
            </w:r>
            <w:ins w:id="9" w:author="Sue Hamilton" w:date="2018-09-25T13:05:00Z">
              <w:r w:rsidR="00F53DB6">
                <w:annotationRef/>
              </w:r>
              <w:r w:rsidR="00F53DB6">
                <w:t xml:space="preserve">Establish </w:t>
              </w:r>
            </w:ins>
            <w:ins w:id="10" w:author="Sue Hamilton" w:date="2018-09-25T13:07:00Z">
              <w:r w:rsidR="00F53DB6">
                <w:t>business arrangement</w:t>
              </w:r>
            </w:ins>
            <w:ins w:id="11" w:author="Sue Hamilton" w:date="2018-09-25T13:08:00Z">
              <w:r w:rsidR="00F53DB6">
                <w:t>s</w:t>
              </w:r>
            </w:ins>
            <w:ins w:id="12" w:author="Sue Hamilton" w:date="2018-09-25T13:07:00Z">
              <w:r w:rsidR="00F53DB6">
                <w:t xml:space="preserve"> </w:t>
              </w:r>
            </w:ins>
            <w:ins w:id="13" w:author="Sue Hamilton" w:date="2018-09-25T13:08:00Z">
              <w:r w:rsidR="00F53DB6">
                <w:t xml:space="preserve">and </w:t>
              </w:r>
            </w:ins>
            <w:ins w:id="14" w:author="Sue Hamilton" w:date="2018-09-25T13:05:00Z">
              <w:r w:rsidR="00F53DB6">
                <w:t>fees to be charged</w:t>
              </w:r>
            </w:ins>
            <w:ins w:id="15" w:author="Sue Hamilton" w:date="2018-09-25T13:07:00Z">
              <w:r w:rsidR="00F53DB6">
                <w:t>,</w:t>
              </w:r>
            </w:ins>
            <w:ins w:id="16" w:author="Sue Hamilton" w:date="2018-09-25T13:05:00Z">
              <w:r w:rsidR="00F53DB6">
                <w:t xml:space="preserve"> </w:t>
              </w:r>
            </w:ins>
            <w:ins w:id="17" w:author="Sue Hamilton" w:date="2018-09-25T13:06:00Z">
              <w:r w:rsidR="00F53DB6">
                <w:t xml:space="preserve">including for </w:t>
              </w:r>
            </w:ins>
            <w:ins w:id="18" w:author="Sue Hamilton" w:date="2018-09-25T13:07:00Z">
              <w:r w:rsidR="00F53DB6">
                <w:t>outsourced</w:t>
              </w:r>
            </w:ins>
            <w:ins w:id="19" w:author="Sue Hamilton" w:date="2018-09-25T13:06:00Z">
              <w:r w:rsidR="00F53DB6">
                <w:t xml:space="preserve"> services</w:t>
              </w:r>
            </w:ins>
            <w:ins w:id="20" w:author="Sue Hamilton" w:date="2018-09-25T13:07:00Z">
              <w:r w:rsidR="00F53DB6">
                <w:t xml:space="preserve">, </w:t>
              </w:r>
            </w:ins>
            <w:ins w:id="21" w:author="Sue Hamilton" w:date="2018-09-25T13:08:00Z">
              <w:r w:rsidR="00F53DB6">
                <w:t>for transitioning the horse</w:t>
              </w:r>
              <w:r w:rsidR="00F53DB6" w:rsidRPr="00F53DB6">
                <w:t xml:space="preserve"> </w:t>
              </w:r>
            </w:ins>
            <w:del w:id="22" w:author="Sue Hamilton" w:date="2018-09-25T13:05:00Z">
              <w:r w:rsidDel="00F53DB6">
                <w:delText xml:space="preserve">Complete relevant documentation confirming horse ownership or other </w:delText>
              </w:r>
            </w:del>
            <w:del w:id="23" w:author="Sue Hamilton" w:date="2018-09-25T13:07:00Z">
              <w:r w:rsidDel="00F53DB6">
                <w:delText>business arrangement for transitioning the horse</w:delText>
              </w:r>
            </w:del>
          </w:p>
          <w:p w14:paraId="1B703BC5" w14:textId="6B35941C" w:rsidR="00F1480E" w:rsidRDefault="00A222E1" w:rsidP="00B15990">
            <w:r>
              <w:t>1.4</w:t>
            </w:r>
            <w:r w:rsidR="004E7BCA">
              <w:t xml:space="preserve"> Confirm or organise appropriate </w:t>
            </w:r>
            <w:r w:rsidR="00CB7E2A">
              <w:t xml:space="preserve">spelling or </w:t>
            </w:r>
            <w:r w:rsidR="004E7BCA">
              <w:t>'let down'</w:t>
            </w:r>
            <w:r>
              <w:t xml:space="preserve"> </w:t>
            </w:r>
            <w:r w:rsidR="004E7BCA">
              <w:t xml:space="preserve">period </w:t>
            </w:r>
            <w:del w:id="24" w:author="Sue Hamilton" w:date="2018-09-25T13:10:00Z">
              <w:r w:rsidR="004E7BCA" w:rsidDel="00F53DB6">
                <w:delText xml:space="preserve">for horse according to racing industry requirements </w:delText>
              </w:r>
            </w:del>
            <w:ins w:id="25" w:author="Sue Hamilton" w:date="2018-09-25T13:10:00Z">
              <w:r w:rsidR="00F53DB6">
                <w:t>and/or relevant injury management and recovery</w:t>
              </w:r>
            </w:ins>
          </w:p>
          <w:p w14:paraId="32BE45EC" w14:textId="579BD3D6" w:rsidR="000216DD" w:rsidRPr="000754EC" w:rsidRDefault="000216DD" w:rsidP="000216DD">
            <w:r>
              <w:t>1.5 Determine options and arrangements for internal or outsourced assessment of horse suitability to be transitioned to a new purpose</w:t>
            </w:r>
          </w:p>
        </w:tc>
      </w:tr>
      <w:tr w:rsidR="00F1480E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33F4E5AB" w:rsidR="00F1480E" w:rsidRPr="000754EC" w:rsidRDefault="004E7BCA" w:rsidP="00F041C4">
            <w:r>
              <w:t>2.</w:t>
            </w:r>
            <w:r w:rsidR="00CE4384">
              <w:t xml:space="preserve"> </w:t>
            </w:r>
            <w:r w:rsidR="00F041C4">
              <w:t xml:space="preserve">Conduct </w:t>
            </w:r>
            <w:r w:rsidR="00F041C4" w:rsidRPr="00F041C4">
              <w:t xml:space="preserve">suitability </w:t>
            </w:r>
            <w:r w:rsidR="00F041C4">
              <w:t xml:space="preserve">assessment of </w:t>
            </w:r>
            <w:r w:rsidR="00CE4384" w:rsidRPr="00CE4384">
              <w:t xml:space="preserve">racehorse </w:t>
            </w:r>
            <w:r w:rsidR="00F041C4">
              <w:t>to transition to</w:t>
            </w:r>
            <w:r w:rsidR="00CE4384">
              <w:t xml:space="preserve"> new purposes</w:t>
            </w:r>
          </w:p>
        </w:tc>
        <w:tc>
          <w:tcPr>
            <w:tcW w:w="3604" w:type="pct"/>
            <w:shd w:val="clear" w:color="auto" w:fill="auto"/>
          </w:tcPr>
          <w:p w14:paraId="50247802" w14:textId="6841F1E5" w:rsidR="004E7BCA" w:rsidRDefault="00F1480E" w:rsidP="004E7BCA">
            <w:r w:rsidRPr="008908DE">
              <w:t xml:space="preserve">2.1 </w:t>
            </w:r>
            <w:r w:rsidR="00A222E1">
              <w:t>R</w:t>
            </w:r>
            <w:r w:rsidR="004E7BCA" w:rsidRPr="004E7BCA">
              <w:t xml:space="preserve">eview horse history and background information </w:t>
            </w:r>
            <w:r w:rsidR="00CE4384">
              <w:t>provided by</w:t>
            </w:r>
            <w:r w:rsidR="00A222E1">
              <w:t xml:space="preserve"> owner</w:t>
            </w:r>
            <w:r w:rsidR="00CE4384">
              <w:t xml:space="preserve"> and/or other relevant sources of information</w:t>
            </w:r>
          </w:p>
          <w:p w14:paraId="5CC45F39" w14:textId="475F6392" w:rsidR="000E389D" w:rsidRPr="004E7BCA" w:rsidRDefault="000E389D" w:rsidP="004E7BCA">
            <w:r>
              <w:t>2.2 Establish a safe controlled environment to conduct suitability assessments</w:t>
            </w:r>
          </w:p>
          <w:p w14:paraId="221CC576" w14:textId="7327221A" w:rsidR="004E7BCA" w:rsidRPr="004E7BCA" w:rsidRDefault="004E7BCA" w:rsidP="004E7BCA">
            <w:r>
              <w:t>2.</w:t>
            </w:r>
            <w:r w:rsidR="000E389D">
              <w:t>3</w:t>
            </w:r>
            <w:r>
              <w:t xml:space="preserve"> </w:t>
            </w:r>
            <w:r w:rsidRPr="004E7BCA">
              <w:t>Assess horse conformation</w:t>
            </w:r>
            <w:r w:rsidR="00B15990">
              <w:t>,</w:t>
            </w:r>
            <w:r w:rsidRPr="004E7BCA">
              <w:t xml:space="preserve"> physical </w:t>
            </w:r>
            <w:r w:rsidR="00B15990">
              <w:t xml:space="preserve">features and health for suitability for transitioning to a new purpose </w:t>
            </w:r>
          </w:p>
          <w:p w14:paraId="41645BCE" w14:textId="1ECFACFB" w:rsidR="00105C67" w:rsidRDefault="004E7BCA" w:rsidP="00B15990">
            <w:r>
              <w:t>2.</w:t>
            </w:r>
            <w:r w:rsidR="000E389D">
              <w:t>4</w:t>
            </w:r>
            <w:r>
              <w:t xml:space="preserve"> </w:t>
            </w:r>
            <w:r w:rsidRPr="004E7BCA">
              <w:t>Assess horse behaviour</w:t>
            </w:r>
            <w:r w:rsidR="00B15990">
              <w:t>,</w:t>
            </w:r>
            <w:r w:rsidRPr="004E7BCA">
              <w:t xml:space="preserve"> temperament </w:t>
            </w:r>
            <w:r w:rsidR="00B15990">
              <w:t xml:space="preserve">and ground manner </w:t>
            </w:r>
            <w:r w:rsidRPr="004E7BCA">
              <w:t xml:space="preserve">for </w:t>
            </w:r>
            <w:r w:rsidR="00B15990" w:rsidRPr="00B15990">
              <w:t xml:space="preserve">suitability for transitioning to a new purpose </w:t>
            </w:r>
          </w:p>
          <w:p w14:paraId="300BC4AF" w14:textId="4EB2BA66" w:rsidR="000E389D" w:rsidRDefault="000E389D" w:rsidP="00B15990">
            <w:r>
              <w:t>2.5</w:t>
            </w:r>
            <w:r w:rsidR="00105C67">
              <w:t xml:space="preserve"> </w:t>
            </w:r>
            <w:r>
              <w:t xml:space="preserve">Note </w:t>
            </w:r>
            <w:r w:rsidRPr="000E389D">
              <w:t>behaviours</w:t>
            </w:r>
            <w:r>
              <w:t xml:space="preserve"> or</w:t>
            </w:r>
            <w:r w:rsidRPr="000E389D">
              <w:t xml:space="preserve"> </w:t>
            </w:r>
            <w:r>
              <w:t>conditions that could impact on the horse transitioning successfully to a new purpose for further review</w:t>
            </w:r>
          </w:p>
          <w:p w14:paraId="47415AAF" w14:textId="2458EF88" w:rsidR="00AB2D4D" w:rsidRDefault="000E389D" w:rsidP="00B15990">
            <w:r>
              <w:t xml:space="preserve">2.6 </w:t>
            </w:r>
            <w:r w:rsidR="00105C67">
              <w:t>Use consistent assessment tools based on industry accepted methods for assessing horse behaviour and physical features</w:t>
            </w:r>
            <w:r w:rsidR="00822C20">
              <w:t xml:space="preserve"> </w:t>
            </w:r>
          </w:p>
          <w:p w14:paraId="605259CA" w14:textId="48EBEA8C" w:rsidR="000216DD" w:rsidRPr="000754EC" w:rsidRDefault="000216DD" w:rsidP="00A72D1E">
            <w:r>
              <w:t>2.</w:t>
            </w:r>
            <w:r w:rsidR="000E389D">
              <w:t>7</w:t>
            </w:r>
            <w:r>
              <w:t xml:space="preserve"> Record </w:t>
            </w:r>
            <w:del w:id="26" w:author="Sue Hamilton" w:date="2018-09-23T15:49:00Z">
              <w:r w:rsidDel="00A72D1E">
                <w:delText xml:space="preserve">details </w:delText>
              </w:r>
            </w:del>
            <w:ins w:id="27" w:author="Sue Hamilton" w:date="2018-09-23T15:49:00Z">
              <w:r w:rsidR="00A72D1E">
                <w:t xml:space="preserve">information about the horse and </w:t>
              </w:r>
            </w:ins>
            <w:del w:id="28" w:author="Sue Hamilton" w:date="2018-09-23T15:49:00Z">
              <w:r w:rsidDel="00A72D1E">
                <w:delText>of</w:delText>
              </w:r>
            </w:del>
            <w:r>
              <w:t xml:space="preserve"> assessment </w:t>
            </w:r>
            <w:ins w:id="29" w:author="Sue Hamilton" w:date="2018-09-23T15:49:00Z">
              <w:r w:rsidR="00A72D1E">
                <w:t xml:space="preserve">outcomes </w:t>
              </w:r>
            </w:ins>
            <w:r>
              <w:t xml:space="preserve">accurately </w:t>
            </w:r>
            <w:del w:id="30" w:author="Sue Hamilton" w:date="2018-09-23T15:49:00Z">
              <w:r w:rsidR="00DC4BD3" w:rsidDel="00A72D1E">
                <w:delText>and summarise key features for a profile of the horse</w:delText>
              </w:r>
            </w:del>
          </w:p>
        </w:tc>
      </w:tr>
      <w:tr w:rsidR="00F1480E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7485F1E2" w:rsidR="00F1480E" w:rsidRPr="000754EC" w:rsidRDefault="004E7BCA" w:rsidP="00105C67">
            <w:pPr>
              <w:pStyle w:val="SIText"/>
            </w:pPr>
            <w:r>
              <w:lastRenderedPageBreak/>
              <w:t>3. Evaluate</w:t>
            </w:r>
            <w:r w:rsidRPr="004E7BCA">
              <w:t xml:space="preserve"> </w:t>
            </w:r>
            <w:r w:rsidR="00663546">
              <w:t>race</w:t>
            </w:r>
            <w:r w:rsidRPr="004E7BCA">
              <w:t xml:space="preserve">horse suitability </w:t>
            </w:r>
            <w:r w:rsidR="00105C67">
              <w:t xml:space="preserve">to transition to a new </w:t>
            </w:r>
            <w:r w:rsidR="00674E1D">
              <w:t>purpose</w:t>
            </w:r>
          </w:p>
        </w:tc>
        <w:tc>
          <w:tcPr>
            <w:tcW w:w="3604" w:type="pct"/>
            <w:shd w:val="clear" w:color="auto" w:fill="auto"/>
          </w:tcPr>
          <w:p w14:paraId="7EC3628C" w14:textId="276CC2F0" w:rsidR="00674E1D" w:rsidRDefault="004E7BCA" w:rsidP="004E7BCA">
            <w:r>
              <w:t xml:space="preserve">3.1 </w:t>
            </w:r>
            <w:r w:rsidRPr="004E7BCA">
              <w:t xml:space="preserve">Make a judgement on suitability of horse for </w:t>
            </w:r>
            <w:r w:rsidR="00674E1D">
              <w:t>transitioning to a new purpose</w:t>
            </w:r>
            <w:r w:rsidR="000E389D">
              <w:t>,</w:t>
            </w:r>
            <w:r w:rsidR="000216DD">
              <w:t xml:space="preserve"> based on outcomes of the assessment </w:t>
            </w:r>
          </w:p>
          <w:p w14:paraId="59638301" w14:textId="20189F5E" w:rsidR="00674E1D" w:rsidRDefault="00674E1D" w:rsidP="004E7BCA">
            <w:r>
              <w:t>3.2 Determine</w:t>
            </w:r>
            <w:ins w:id="31" w:author="Sue Hamilton" w:date="2018-09-25T13:12:00Z">
              <w:r w:rsidR="00F53DB6">
                <w:t xml:space="preserve">, in consultation with </w:t>
              </w:r>
            </w:ins>
            <w:ins w:id="32" w:author="Sue Hamilton" w:date="2018-09-25T13:13:00Z">
              <w:r w:rsidR="00F53DB6">
                <w:t>relevant personnel</w:t>
              </w:r>
            </w:ins>
            <w:ins w:id="33" w:author="Sue Hamilton" w:date="2018-09-25T13:12:00Z">
              <w:r w:rsidR="00F53DB6">
                <w:t>,</w:t>
              </w:r>
            </w:ins>
            <w:r>
              <w:t xml:space="preserve"> the most appropriate purpose or uses the individual horse is suited to</w:t>
            </w:r>
          </w:p>
          <w:p w14:paraId="175F366A" w14:textId="332B029C" w:rsidR="00674E1D" w:rsidRDefault="00674E1D" w:rsidP="004E7BCA">
            <w:r>
              <w:t xml:space="preserve">3.3 Establish a protocol </w:t>
            </w:r>
            <w:r w:rsidR="00105C67">
              <w:t xml:space="preserve">and humane options </w:t>
            </w:r>
            <w:r>
              <w:t xml:space="preserve">for </w:t>
            </w:r>
            <w:r w:rsidR="00105C67">
              <w:t>dealing with horses that are deemed unsuitable to transition to a new purpose</w:t>
            </w:r>
          </w:p>
          <w:p w14:paraId="0B49711B" w14:textId="17A9F341" w:rsidR="004E7BCA" w:rsidRPr="004E7BCA" w:rsidRDefault="004E7BCA" w:rsidP="004E7BCA">
            <w:r>
              <w:t>3.</w:t>
            </w:r>
            <w:r w:rsidR="00105C67">
              <w:t>4</w:t>
            </w:r>
            <w:r>
              <w:t xml:space="preserve"> </w:t>
            </w:r>
            <w:r w:rsidRPr="004E7BCA">
              <w:t xml:space="preserve">Discuss findings </w:t>
            </w:r>
            <w:r w:rsidR="00105C67">
              <w:t xml:space="preserve">and further actions required </w:t>
            </w:r>
            <w:r w:rsidRPr="004E7BCA">
              <w:t>with relevant personnel</w:t>
            </w:r>
          </w:p>
          <w:p w14:paraId="1E3E34D7" w14:textId="2B3746A9" w:rsidR="00F655BA" w:rsidRDefault="00105C67" w:rsidP="00105C67">
            <w:r>
              <w:t xml:space="preserve">3.5 </w:t>
            </w:r>
            <w:r w:rsidRPr="00B15990">
              <w:t xml:space="preserve">Establish potential </w:t>
            </w:r>
            <w:del w:id="34" w:author="Sue Hamilton" w:date="2018-09-25T13:14:00Z">
              <w:r w:rsidRPr="00B15990" w:rsidDel="00F53DB6">
                <w:delText xml:space="preserve">buyer </w:delText>
              </w:r>
            </w:del>
            <w:ins w:id="35" w:author="Sue Hamilton" w:date="2018-09-25T13:14:00Z">
              <w:r w:rsidR="00F53DB6">
                <w:t>owner or carer</w:t>
              </w:r>
              <w:r w:rsidR="00F53DB6" w:rsidRPr="00B15990">
                <w:t xml:space="preserve"> </w:t>
              </w:r>
            </w:ins>
            <w:r w:rsidRPr="00B15990">
              <w:t>for transitioned horse</w:t>
            </w:r>
            <w:r>
              <w:t xml:space="preserve"> and/or organise further </w:t>
            </w:r>
            <w:r w:rsidR="004E7BCA" w:rsidRPr="004E7BCA">
              <w:t>education</w:t>
            </w:r>
            <w:r>
              <w:t xml:space="preserve"> for individual horse</w:t>
            </w:r>
          </w:p>
          <w:p w14:paraId="6E2A5D4D" w14:textId="127F2D48" w:rsidR="000216DD" w:rsidRPr="000754EC" w:rsidRDefault="000216DD" w:rsidP="000216DD">
            <w:r>
              <w:t>3.6 Maintain</w:t>
            </w:r>
            <w:r w:rsidR="000E389D">
              <w:t xml:space="preserve"> accurate, </w:t>
            </w:r>
            <w:del w:id="36" w:author="Sue Hamilton" w:date="2018-09-25T13:14:00Z">
              <w:r w:rsidDel="00B26DFE">
                <w:delText xml:space="preserve"> </w:delText>
              </w:r>
            </w:del>
            <w:r>
              <w:t xml:space="preserve">up to date records of assessments and transitioning </w:t>
            </w:r>
            <w:r w:rsidR="00DC4BD3">
              <w:t xml:space="preserve">arrangements for internal and external purposes 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5A83" w:rsidRPr="00336FCA" w:rsidDel="00423CB2" w14:paraId="26EB2619" w14:textId="77777777" w:rsidTr="00CA2922">
        <w:tc>
          <w:tcPr>
            <w:tcW w:w="1396" w:type="pct"/>
          </w:tcPr>
          <w:p w14:paraId="26705B17" w14:textId="1923CC83" w:rsidR="00EE5A83" w:rsidRPr="00EE5A83" w:rsidRDefault="00EE5A83" w:rsidP="00EE5A83">
            <w:pPr>
              <w:pStyle w:val="SIText"/>
            </w:pPr>
            <w:r>
              <w:t>N</w:t>
            </w:r>
            <w:r w:rsidRPr="00EE5A83">
              <w:t xml:space="preserve">avigate the world of work </w:t>
            </w:r>
          </w:p>
        </w:tc>
        <w:tc>
          <w:tcPr>
            <w:tcW w:w="3604" w:type="pct"/>
          </w:tcPr>
          <w:p w14:paraId="60C2A970" w14:textId="62802425" w:rsidR="00EE5A83" w:rsidRPr="00EE5A83" w:rsidRDefault="00EE5A83" w:rsidP="00DC4BD3">
            <w:pPr>
              <w:pStyle w:val="SIBulletList1"/>
              <w:rPr>
                <w:rFonts w:eastAsia="Calibri"/>
              </w:rPr>
            </w:pPr>
            <w:r w:rsidRPr="00EE5A83">
              <w:t xml:space="preserve">Take responsibility for following </w:t>
            </w:r>
            <w:r w:rsidR="00534872">
              <w:t>industry</w:t>
            </w:r>
            <w:r w:rsidRPr="00EE5A83">
              <w:t xml:space="preserve"> </w:t>
            </w:r>
            <w:r w:rsidR="00505BE7">
              <w:t xml:space="preserve">and regulatory requirements </w:t>
            </w:r>
            <w:r w:rsidRPr="00EE5A83">
              <w:t xml:space="preserve">for own role and area of work </w:t>
            </w:r>
          </w:p>
        </w:tc>
      </w:tr>
      <w:tr w:rsidR="007A6606" w:rsidRPr="00336FCA" w:rsidDel="00423CB2" w14:paraId="3C0E6D6D" w14:textId="77777777" w:rsidTr="00CA2922">
        <w:tc>
          <w:tcPr>
            <w:tcW w:w="1396" w:type="pct"/>
          </w:tcPr>
          <w:p w14:paraId="05D8DE5D" w14:textId="681F1BDA" w:rsidR="007A6606" w:rsidRDefault="00EE5A83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0FFE58E0" w14:textId="570CE560" w:rsidR="00DC4BD3" w:rsidRPr="00DC4BD3" w:rsidRDefault="00DC4BD3" w:rsidP="00DC4BD3">
            <w:pPr>
              <w:pStyle w:val="SIBulletList1"/>
            </w:pPr>
            <w:r w:rsidRPr="006E6A40">
              <w:t xml:space="preserve">Plan, sequence and prioritise activities to achieve outcomes </w:t>
            </w:r>
          </w:p>
          <w:p w14:paraId="6BD74211" w14:textId="060DF265" w:rsidR="007A6606" w:rsidRPr="000754EC" w:rsidRDefault="00DC4BD3" w:rsidP="00DC4BD3">
            <w:pPr>
              <w:pStyle w:val="SIBulletList1"/>
              <w:rPr>
                <w:rFonts w:eastAsia="Calibri"/>
              </w:rPr>
            </w:pPr>
            <w:r>
              <w:t>Use formal tools,</w:t>
            </w:r>
            <w:r w:rsidRPr="006E6A40">
              <w:t xml:space="preserve"> intuition and past-experience to </w:t>
            </w:r>
            <w:r>
              <w:t>contribute to</w:t>
            </w:r>
            <w:r w:rsidRPr="006E6A40">
              <w:t xml:space="preserve"> </w:t>
            </w:r>
            <w:r>
              <w:t>decision making processes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2CE7BE76" w:rsidR="00041E59" w:rsidRPr="000754EC" w:rsidRDefault="002870A2" w:rsidP="002870A2">
            <w:pPr>
              <w:pStyle w:val="SIText"/>
            </w:pPr>
            <w:r>
              <w:t>RGRPSHXX1 Assess racehorses for transitioning to new purpose</w:t>
            </w:r>
          </w:p>
        </w:tc>
        <w:tc>
          <w:tcPr>
            <w:tcW w:w="1105" w:type="pct"/>
          </w:tcPr>
          <w:p w14:paraId="050696DA" w14:textId="7BEBB187" w:rsidR="00041E59" w:rsidRPr="000754EC" w:rsidRDefault="00DA0330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0FFC22BF" w:rsidR="00041E59" w:rsidRPr="000754EC" w:rsidRDefault="00DA0330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1095270" w14:textId="7D7B3FFC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703FA9F8" w:rsidR="00F1480E" w:rsidRPr="000754EC" w:rsidRDefault="00DA0330" w:rsidP="00DA0330">
            <w:r w:rsidRPr="00DA0330">
              <w:t xml:space="preserve">https://vetnet.education.gov.au/Pages/TrainingDocs.aspx?q=5c4b8489-f7e1-463b-81c8-6ecce6c192a0 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1D3CF42D" w:rsidR="00556C4C" w:rsidRPr="00963911" w:rsidRDefault="00556C4C" w:rsidP="002870A2">
            <w:pPr>
              <w:pStyle w:val="SIUnittitle"/>
            </w:pPr>
            <w:r w:rsidRPr="00F56827">
              <w:t xml:space="preserve">Assessment requirements for </w:t>
            </w:r>
            <w:r w:rsidR="002870A2">
              <w:t>RGRPSHXX1 Assess racehorses for transitioning to new purpose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328C3DA6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03A6AFE" w14:textId="43AF1801" w:rsidR="007A300D" w:rsidRPr="00E40225" w:rsidRDefault="007A300D" w:rsidP="00E40225">
            <w:pPr>
              <w:pStyle w:val="SIText"/>
            </w:pPr>
          </w:p>
          <w:p w14:paraId="79903DBC" w14:textId="77777777" w:rsidR="0001237E" w:rsidRDefault="007A300D" w:rsidP="000754EC">
            <w:pPr>
              <w:pStyle w:val="SIText"/>
            </w:pPr>
            <w:r w:rsidRPr="000754EC">
              <w:t>There must be evidence that the individual has</w:t>
            </w:r>
            <w:r w:rsidR="0001237E">
              <w:t>:</w:t>
            </w:r>
          </w:p>
          <w:p w14:paraId="2F38B222" w14:textId="69D0E536" w:rsidR="007A300D" w:rsidRDefault="008C21F1" w:rsidP="0001237E">
            <w:pPr>
              <w:pStyle w:val="SIBulletList1"/>
            </w:pPr>
            <w:r>
              <w:t xml:space="preserve">assessed the suitability of at least </w:t>
            </w:r>
            <w:r w:rsidR="00534872">
              <w:t xml:space="preserve">four </w:t>
            </w:r>
            <w:commentRangeStart w:id="37"/>
            <w:r w:rsidR="00534872">
              <w:t>horses</w:t>
            </w:r>
            <w:r>
              <w:t xml:space="preserve"> </w:t>
            </w:r>
            <w:commentRangeEnd w:id="37"/>
            <w:r w:rsidR="00534872">
              <w:rPr>
                <w:szCs w:val="22"/>
                <w:lang w:eastAsia="en-AU"/>
              </w:rPr>
              <w:commentReference w:id="37"/>
            </w:r>
            <w:r>
              <w:t xml:space="preserve"> for transitioning to a </w:t>
            </w:r>
            <w:r w:rsidR="00534872">
              <w:t>new purpose</w:t>
            </w:r>
          </w:p>
          <w:p w14:paraId="0DF630C5" w14:textId="0F7F1B18" w:rsidR="00534872" w:rsidRPr="000754EC" w:rsidRDefault="00534872" w:rsidP="0001237E">
            <w:pPr>
              <w:pStyle w:val="SIBulletList1"/>
            </w:pPr>
            <w:r>
              <w:t>explained options</w:t>
            </w:r>
            <w:r w:rsidRPr="00534872">
              <w:t xml:space="preserve"> </w:t>
            </w:r>
            <w:r>
              <w:t xml:space="preserve">to another person for </w:t>
            </w:r>
            <w:r w:rsidRPr="00534872">
              <w:t xml:space="preserve">dealing with </w:t>
            </w:r>
            <w:r>
              <w:t xml:space="preserve">a </w:t>
            </w:r>
            <w:r w:rsidRPr="00534872">
              <w:t xml:space="preserve">horse that </w:t>
            </w:r>
            <w:r>
              <w:t>was</w:t>
            </w:r>
            <w:r w:rsidRPr="00534872">
              <w:t xml:space="preserve"> deemed unsuitable to transition to a new purpose </w:t>
            </w:r>
          </w:p>
          <w:p w14:paraId="1ECE61F8" w14:textId="564CAB78" w:rsidR="0001237E" w:rsidRPr="000754EC" w:rsidRDefault="00534872" w:rsidP="00534872">
            <w:pPr>
              <w:pStyle w:val="SIBulletList1"/>
            </w:pPr>
            <w:proofErr w:type="gramStart"/>
            <w:r>
              <w:t>confirmed</w:t>
            </w:r>
            <w:proofErr w:type="gramEnd"/>
            <w:r>
              <w:t xml:space="preserve"> ownership arrangements and </w:t>
            </w:r>
            <w:r w:rsidR="0001237E">
              <w:t xml:space="preserve">completed all </w:t>
            </w:r>
            <w:r>
              <w:t>assessment</w:t>
            </w:r>
            <w:r w:rsidR="0001237E">
              <w:t xml:space="preserve"> documentation for each </w:t>
            </w:r>
            <w:r>
              <w:t>of the four horses</w:t>
            </w:r>
            <w:r w:rsidR="0001237E">
              <w:t xml:space="preserve"> assessed.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commentRangeStart w:id="38"/>
            <w:r w:rsidRPr="002C55E9">
              <w:t>K</w:t>
            </w:r>
            <w:r w:rsidRPr="000754EC">
              <w:t>nowledge Evidence</w:t>
            </w:r>
            <w:commentRangeEnd w:id="38"/>
            <w:r w:rsidR="00027868">
              <w:rPr>
                <w:b w:val="0"/>
                <w:sz w:val="20"/>
                <w:szCs w:val="22"/>
                <w:lang w:eastAsia="en-AU"/>
              </w:rPr>
              <w:commentReference w:id="38"/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055D314D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5B388BA" w14:textId="68CFD5D1" w:rsidR="004E7BCA" w:rsidRPr="004E7BCA" w:rsidRDefault="004E7BCA" w:rsidP="004E7BCA">
            <w:pPr>
              <w:pStyle w:val="SIBulletList1"/>
            </w:pPr>
            <w:r>
              <w:t>s</w:t>
            </w:r>
            <w:r w:rsidRPr="004E7BCA">
              <w:t xml:space="preserve">tate </w:t>
            </w:r>
            <w:r>
              <w:t>and national racing</w:t>
            </w:r>
            <w:r w:rsidRPr="004E7BCA">
              <w:t xml:space="preserve"> industry requirements relating to retiring and </w:t>
            </w:r>
            <w:r>
              <w:t>rehoming</w:t>
            </w:r>
            <w:r w:rsidRPr="004E7BCA">
              <w:t xml:space="preserve"> practices</w:t>
            </w:r>
            <w:r w:rsidR="00CB7E2A">
              <w:t xml:space="preserve"> for harness and/or thoroughbred racing codes</w:t>
            </w:r>
          </w:p>
          <w:p w14:paraId="387219DD" w14:textId="77777777" w:rsidR="0048164B" w:rsidRPr="0048164B" w:rsidRDefault="0048164B" w:rsidP="0048164B">
            <w:pPr>
              <w:pStyle w:val="SIBulletList1"/>
            </w:pPr>
            <w:r w:rsidRPr="0048164B">
              <w:t>alternative purposes or uses for horses bred for racing, including:</w:t>
            </w:r>
          </w:p>
          <w:p w14:paraId="0C570962" w14:textId="77777777" w:rsidR="0048164B" w:rsidRPr="0048164B" w:rsidRDefault="0048164B" w:rsidP="0048164B">
            <w:pPr>
              <w:pStyle w:val="SIBulletList2"/>
            </w:pPr>
            <w:r w:rsidRPr="0048164B">
              <w:t>pleasure/recreational riding</w:t>
            </w:r>
          </w:p>
          <w:p w14:paraId="020F9CC4" w14:textId="77777777" w:rsidR="0048164B" w:rsidRPr="0048164B" w:rsidRDefault="0048164B" w:rsidP="0048164B">
            <w:pPr>
              <w:pStyle w:val="SIBulletList2"/>
            </w:pPr>
            <w:r w:rsidRPr="0048164B">
              <w:t>equestrian performance disciplines, including: dressage, showing, show jumping, polo, polocrosse, western/sporting</w:t>
            </w:r>
          </w:p>
          <w:p w14:paraId="2BFDCC78" w14:textId="77777777" w:rsidR="0048164B" w:rsidRPr="0048164B" w:rsidRDefault="0048164B" w:rsidP="0048164B">
            <w:pPr>
              <w:pStyle w:val="SIBulletList2"/>
            </w:pPr>
            <w:r w:rsidRPr="0048164B">
              <w:t>trail horse, endurance horse</w:t>
            </w:r>
          </w:p>
          <w:p w14:paraId="4299D317" w14:textId="77777777" w:rsidR="0048164B" w:rsidRPr="0048164B" w:rsidRDefault="0048164B" w:rsidP="0048164B">
            <w:pPr>
              <w:pStyle w:val="SIBulletList2"/>
            </w:pPr>
            <w:r w:rsidRPr="0048164B">
              <w:t>working horses, including: law enforcement/mounted security, stock work, Clerks of the Course)</w:t>
            </w:r>
          </w:p>
          <w:p w14:paraId="2243EC61" w14:textId="77777777" w:rsidR="0048164B" w:rsidRPr="0048164B" w:rsidRDefault="0048164B" w:rsidP="0048164B">
            <w:pPr>
              <w:pStyle w:val="SIBulletList2"/>
            </w:pPr>
            <w:r w:rsidRPr="0048164B">
              <w:t>therapy animals</w:t>
            </w:r>
          </w:p>
          <w:p w14:paraId="22D0029B" w14:textId="77777777" w:rsidR="0048164B" w:rsidRPr="0048164B" w:rsidRDefault="0048164B" w:rsidP="0048164B">
            <w:pPr>
              <w:pStyle w:val="SIBulletList2"/>
            </w:pPr>
            <w:r w:rsidRPr="0048164B">
              <w:t xml:space="preserve">companion animals (nannies) on breeding studs </w:t>
            </w:r>
          </w:p>
          <w:p w14:paraId="2F8660C3" w14:textId="17F202AE" w:rsidR="00CE4384" w:rsidRDefault="00CE4384" w:rsidP="00CE4384">
            <w:pPr>
              <w:pStyle w:val="SIBulletList1"/>
            </w:pPr>
            <w:r w:rsidRPr="00CE4384">
              <w:t xml:space="preserve">sources of information </w:t>
            </w:r>
            <w:r>
              <w:t>on horses, including:</w:t>
            </w:r>
            <w:r w:rsidRPr="00CE4384">
              <w:t xml:space="preserve"> </w:t>
            </w:r>
          </w:p>
          <w:p w14:paraId="00530E73" w14:textId="24565298" w:rsidR="00CE4384" w:rsidRPr="00CE4384" w:rsidRDefault="002F1550" w:rsidP="008C51C4">
            <w:pPr>
              <w:pStyle w:val="SIBulletList2"/>
            </w:pPr>
            <w:r>
              <w:t xml:space="preserve">owner, trainer and/or </w:t>
            </w:r>
            <w:r w:rsidR="00CE4384" w:rsidRPr="00CE4384">
              <w:t>breeder</w:t>
            </w:r>
          </w:p>
          <w:p w14:paraId="1EFAF9BC" w14:textId="0CA52F05" w:rsidR="00CE4384" w:rsidRDefault="00CE4384" w:rsidP="00DE7BF8">
            <w:pPr>
              <w:pStyle w:val="SIBulletList2"/>
            </w:pPr>
            <w:r w:rsidRPr="00CE4384">
              <w:t>Principal Racing Authority records</w:t>
            </w:r>
            <w:r w:rsidR="002F1550">
              <w:t xml:space="preserve"> and </w:t>
            </w:r>
            <w:r w:rsidR="00534872">
              <w:t>s</w:t>
            </w:r>
            <w:r w:rsidRPr="00CE4384">
              <w:t>tewards</w:t>
            </w:r>
          </w:p>
          <w:p w14:paraId="07497C28" w14:textId="21DFB8B2" w:rsidR="00CE4384" w:rsidRDefault="00534872" w:rsidP="00CE4384">
            <w:pPr>
              <w:pStyle w:val="SIBulletList2"/>
            </w:pPr>
            <w:r>
              <w:t>b</w:t>
            </w:r>
            <w:r w:rsidR="00CE4384">
              <w:t>randing information and horse registry</w:t>
            </w:r>
          </w:p>
          <w:p w14:paraId="71176203" w14:textId="62F18317" w:rsidR="004E7BCA" w:rsidRDefault="00CE4384" w:rsidP="00CE4384">
            <w:pPr>
              <w:pStyle w:val="SIBulletList1"/>
            </w:pPr>
            <w:r>
              <w:t>types of background information to consider in assessment, including:</w:t>
            </w:r>
          </w:p>
          <w:p w14:paraId="68E4318A" w14:textId="06851421" w:rsidR="00CE4384" w:rsidRDefault="002F1550" w:rsidP="00CE4384">
            <w:pPr>
              <w:pStyle w:val="SIBulletList2"/>
            </w:pPr>
            <w:r w:rsidRPr="002F1550">
              <w:t xml:space="preserve">breeding </w:t>
            </w:r>
            <w:r w:rsidR="00CE4384">
              <w:t>pedigree and bloodline</w:t>
            </w:r>
          </w:p>
          <w:p w14:paraId="154D683B" w14:textId="3A61E4F8" w:rsidR="00CE4384" w:rsidRPr="00CE4384" w:rsidRDefault="00CE4384" w:rsidP="00CE4384">
            <w:pPr>
              <w:pStyle w:val="SIBulletList2"/>
            </w:pPr>
            <w:r>
              <w:t>early education</w:t>
            </w:r>
          </w:p>
          <w:p w14:paraId="33EF2A3F" w14:textId="1239B48A" w:rsidR="00CB7E2A" w:rsidRDefault="00CE4384" w:rsidP="00CE4384">
            <w:pPr>
              <w:pStyle w:val="SIBulletList2"/>
            </w:pPr>
            <w:r>
              <w:t xml:space="preserve">racing </w:t>
            </w:r>
            <w:r w:rsidR="00534872">
              <w:t xml:space="preserve">history in relevant </w:t>
            </w:r>
            <w:r w:rsidR="00CB7E2A">
              <w:t xml:space="preserve">code - harness or thoroughbred </w:t>
            </w:r>
          </w:p>
          <w:p w14:paraId="59A30A93" w14:textId="5ED9966C" w:rsidR="00CB7E2A" w:rsidRDefault="00CB7E2A" w:rsidP="00CE4384">
            <w:pPr>
              <w:pStyle w:val="SIBulletList2"/>
            </w:pPr>
            <w:r>
              <w:t>health and injury history</w:t>
            </w:r>
          </w:p>
          <w:p w14:paraId="58387303" w14:textId="01D1792C" w:rsidR="002F1550" w:rsidRPr="002F1550" w:rsidRDefault="002F1550" w:rsidP="002F1550">
            <w:pPr>
              <w:pStyle w:val="SIBulletList1"/>
            </w:pPr>
            <w:r w:rsidRPr="002F1550">
              <w:t>behaviours and conditions</w:t>
            </w:r>
            <w:ins w:id="39" w:author="Sue Hamilton" w:date="2018-09-23T15:50:00Z">
              <w:r w:rsidR="00A72D1E">
                <w:t xml:space="preserve">, typically linked to strong </w:t>
              </w:r>
            </w:ins>
            <w:ins w:id="40" w:author="Sue Hamilton" w:date="2018-09-23T15:51:00Z">
              <w:r w:rsidR="00A72D1E">
                <w:t>flight or fight response, which</w:t>
              </w:r>
            </w:ins>
            <w:del w:id="41" w:author="Sue Hamilton" w:date="2018-09-23T15:51:00Z">
              <w:r w:rsidRPr="002F1550" w:rsidDel="00A72D1E">
                <w:delText xml:space="preserve"> that</w:delText>
              </w:r>
            </w:del>
            <w:r w:rsidRPr="002F1550">
              <w:t xml:space="preserve"> may impact on a horse transitioning to new purposes, including:</w:t>
            </w:r>
          </w:p>
          <w:p w14:paraId="08A130EE" w14:textId="77777777" w:rsidR="002F1550" w:rsidRPr="002F1550" w:rsidRDefault="002F1550" w:rsidP="002F1550">
            <w:pPr>
              <w:pStyle w:val="SIBulletList2"/>
            </w:pPr>
            <w:r w:rsidRPr="002F1550">
              <w:t>fearful, nervous, timid, anxious behaviour</w:t>
            </w:r>
          </w:p>
          <w:p w14:paraId="2ADED116" w14:textId="77777777" w:rsidR="002F1550" w:rsidRPr="002F1550" w:rsidRDefault="002F1550" w:rsidP="002F1550">
            <w:pPr>
              <w:pStyle w:val="SIBulletList2"/>
            </w:pPr>
            <w:r w:rsidRPr="002F1550">
              <w:t>aggressive responses to people and/or other horses</w:t>
            </w:r>
          </w:p>
          <w:p w14:paraId="4107FC6E" w14:textId="77777777" w:rsidR="002F1550" w:rsidRPr="002F1550" w:rsidRDefault="002F1550" w:rsidP="002F1550">
            <w:pPr>
              <w:pStyle w:val="SIBulletList2"/>
            </w:pPr>
            <w:r w:rsidRPr="002F1550">
              <w:t>overt signs of stress</w:t>
            </w:r>
          </w:p>
          <w:p w14:paraId="6A6BCDB8" w14:textId="77777777" w:rsidR="002F1550" w:rsidRPr="002F1550" w:rsidRDefault="002F1550" w:rsidP="002F1550">
            <w:pPr>
              <w:pStyle w:val="SIBulletList2"/>
            </w:pPr>
            <w:r w:rsidRPr="002F1550">
              <w:t>fears of specific stimuli</w:t>
            </w:r>
          </w:p>
          <w:p w14:paraId="44BFE9CE" w14:textId="77777777" w:rsidR="002F1550" w:rsidRDefault="002F1550" w:rsidP="002F1550">
            <w:pPr>
              <w:pStyle w:val="SIBulletList2"/>
              <w:rPr>
                <w:ins w:id="42" w:author="Sue Hamilton" w:date="2018-09-23T15:52:00Z"/>
              </w:rPr>
            </w:pPr>
            <w:r w:rsidRPr="002F1550">
              <w:t>high risk behaviours (biting, kicking, panicking, extreme flight response)</w:t>
            </w:r>
          </w:p>
          <w:p w14:paraId="5A0A8568" w14:textId="1EB9EC35" w:rsidR="00604153" w:rsidRPr="002F1550" w:rsidRDefault="00604153" w:rsidP="00604153">
            <w:pPr>
              <w:pStyle w:val="SIBulletList1"/>
            </w:pPr>
            <w:ins w:id="43" w:author="Sue Hamilton" w:date="2018-09-23T15:52:00Z">
              <w:r w:rsidRPr="002F1550">
                <w:t>behaviours and conditions that may impact on a horse transitioning to new purposes</w:t>
              </w:r>
              <w:r w:rsidRPr="00604153">
                <w:t xml:space="preserve"> </w:t>
              </w:r>
              <w:r>
                <w:t>due to</w:t>
              </w:r>
              <w:r w:rsidRPr="00604153">
                <w:t xml:space="preserve"> pain</w:t>
              </w:r>
              <w:r>
                <w:t>, including:</w:t>
              </w:r>
            </w:ins>
          </w:p>
          <w:p w14:paraId="11795523" w14:textId="77777777" w:rsidR="002F1550" w:rsidRDefault="002F1550" w:rsidP="002F1550">
            <w:pPr>
              <w:pStyle w:val="SIBulletList2"/>
              <w:rPr>
                <w:ins w:id="44" w:author="Sue Hamilton" w:date="2018-09-23T15:53:00Z"/>
              </w:rPr>
            </w:pPr>
            <w:r w:rsidRPr="002F1550">
              <w:t>significant injuries - leg, pelvic, back/lumbar</w:t>
            </w:r>
          </w:p>
          <w:p w14:paraId="5DA77422" w14:textId="7C1F361B" w:rsidR="00604153" w:rsidRPr="002F1550" w:rsidRDefault="00604153" w:rsidP="002F1550">
            <w:pPr>
              <w:pStyle w:val="SIBulletList2"/>
            </w:pPr>
            <w:ins w:id="45" w:author="Sue Hamilton" w:date="2018-09-23T15:53:00Z">
              <w:r>
                <w:t>hoof problems</w:t>
              </w:r>
            </w:ins>
          </w:p>
          <w:p w14:paraId="0D18A421" w14:textId="33E04FB6" w:rsidR="001C0770" w:rsidRDefault="001C0770" w:rsidP="002F1550">
            <w:pPr>
              <w:pStyle w:val="SIBulletList1"/>
            </w:pPr>
            <w:r>
              <w:t xml:space="preserve">humane options for horses assessed as not suitable for transition </w:t>
            </w:r>
            <w:r w:rsidR="002F1550">
              <w:t>to</w:t>
            </w:r>
            <w:r>
              <w:t xml:space="preserve"> new purposes</w:t>
            </w:r>
          </w:p>
          <w:p w14:paraId="513A8B6E" w14:textId="77777777" w:rsidR="00C743C8" w:rsidRPr="00C743C8" w:rsidRDefault="00C743C8" w:rsidP="00C743C8">
            <w:pPr>
              <w:pStyle w:val="SIBulletList1"/>
            </w:pPr>
            <w:r w:rsidRPr="00C743C8">
              <w:t>organisational assessment outcome tools, criteria and descriptions</w:t>
            </w:r>
          </w:p>
          <w:p w14:paraId="78E09CDC" w14:textId="0991EDB6" w:rsidR="00C743C8" w:rsidRDefault="00C743C8" w:rsidP="00C743C8">
            <w:pPr>
              <w:pStyle w:val="SIBulletList1"/>
            </w:pPr>
            <w:r>
              <w:t>organisational procedures relating to safety and personal protective equipment</w:t>
            </w:r>
          </w:p>
          <w:p w14:paraId="5B02A910" w14:textId="0C36EC0E" w:rsidR="001C0770" w:rsidRPr="000754EC" w:rsidRDefault="00C743C8" w:rsidP="001C0770">
            <w:pPr>
              <w:pStyle w:val="SIBulletList1"/>
            </w:pPr>
            <w:proofErr w:type="gramStart"/>
            <w:r w:rsidRPr="00C743C8">
              <w:t>animal</w:t>
            </w:r>
            <w:proofErr w:type="gramEnd"/>
            <w:r w:rsidRPr="00C743C8">
              <w:t xml:space="preserve"> welfare principles and </w:t>
            </w:r>
            <w:r>
              <w:t xml:space="preserve">racing </w:t>
            </w:r>
            <w:r w:rsidRPr="00C743C8">
              <w:t>industry codes of practice</w:t>
            </w:r>
            <w:r w:rsidR="001C0770">
              <w:t xml:space="preserve"> relevant to transitioning horses to new purposes.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7B03276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521B3AB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FF60577" w14:textId="44B43C5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="00326331">
              <w:t>:</w:t>
            </w:r>
          </w:p>
          <w:p w14:paraId="377ACCFB" w14:textId="77777777" w:rsidR="00605D48" w:rsidRPr="00605D48" w:rsidRDefault="00605D48" w:rsidP="00605D48">
            <w:pPr>
              <w:pStyle w:val="SIBulletList2"/>
            </w:pPr>
            <w:r w:rsidRPr="00605D48">
              <w:lastRenderedPageBreak/>
              <w:t xml:space="preserve">a workplace or an environment that accurately represents workplace conditions </w:t>
            </w:r>
          </w:p>
          <w:p w14:paraId="1C13A726" w14:textId="517CB4CB" w:rsidR="00233143" w:rsidRPr="000754EC" w:rsidRDefault="00366805" w:rsidP="00605D48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B9EEA17" w14:textId="3F5ECDC9" w:rsidR="00366805" w:rsidRPr="000754EC" w:rsidRDefault="00605D48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various </w:t>
            </w:r>
            <w:r w:rsidR="001C0770">
              <w:rPr>
                <w:rFonts w:eastAsia="Calibri"/>
              </w:rPr>
              <w:t>horses bred for racing</w:t>
            </w:r>
            <w:r w:rsidR="00027868">
              <w:rPr>
                <w:rFonts w:eastAsia="Calibri"/>
              </w:rPr>
              <w:t xml:space="preserve"> </w:t>
            </w:r>
          </w:p>
          <w:p w14:paraId="19FD1DEB" w14:textId="25AAD7E3" w:rsidR="00F83D7C" w:rsidRPr="000754EC" w:rsidRDefault="00605D48" w:rsidP="000754EC">
            <w:pPr>
              <w:pStyle w:val="SIBulletList2"/>
              <w:rPr>
                <w:rFonts w:eastAsia="Calibri"/>
              </w:rPr>
            </w:pPr>
            <w:r>
              <w:t>equipment required for suitability assessments</w:t>
            </w:r>
          </w:p>
          <w:p w14:paraId="05F10ADB" w14:textId="6833FBBA" w:rsidR="00F83D7C" w:rsidRPr="000754EC" w:rsidRDefault="00605D48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</w:t>
            </w:r>
          </w:p>
          <w:p w14:paraId="27134AF4" w14:textId="777CAC7F" w:rsidR="00F83D7C" w:rsidRPr="000754EC" w:rsidRDefault="00605D48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organisational</w:t>
            </w:r>
            <w:r w:rsidR="000E389D">
              <w:rPr>
                <w:rFonts w:eastAsia="Calibri"/>
              </w:rPr>
              <w:t xml:space="preserve"> procedures, </w:t>
            </w:r>
            <w:r>
              <w:rPr>
                <w:rFonts w:eastAsia="Calibri"/>
              </w:rPr>
              <w:t xml:space="preserve">and assessment </w:t>
            </w:r>
            <w:r w:rsidR="000E389D">
              <w:rPr>
                <w:rFonts w:eastAsia="Calibri"/>
              </w:rPr>
              <w:t xml:space="preserve">tools and </w:t>
            </w:r>
            <w:r>
              <w:rPr>
                <w:rFonts w:eastAsia="Calibri"/>
              </w:rPr>
              <w:t>criteria</w:t>
            </w:r>
            <w:r w:rsidR="00027868">
              <w:rPr>
                <w:rFonts w:eastAsia="Calibri"/>
              </w:rPr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01E0FF6E" w:rsidR="007B393B" w:rsidRPr="000754EC" w:rsidRDefault="007134FE" w:rsidP="0002786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3E6AD725" w:rsidR="00F1480E" w:rsidRPr="000754EC" w:rsidRDefault="00DA0330" w:rsidP="00DA0330">
            <w:r w:rsidRPr="00DA0330">
              <w:t xml:space="preserve">https://vetnet.education.gov.au/Pages/TrainingDocs.aspx?q=5c4b8489-f7e1-463b-81c8-6ecce6c192a0 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Sue Hamilton" w:date="2018-09-23T15:47:00Z" w:initials="SH">
    <w:p w14:paraId="2FA81776" w14:textId="25C41DB6" w:rsidR="00A72D1E" w:rsidRDefault="00A72D1E">
      <w:r>
        <w:annotationRef/>
      </w:r>
      <w:r>
        <w:t>The unit could apply to other breeds of horses. Should it be made more general eg use horses rather than racehorses?</w:t>
      </w:r>
    </w:p>
  </w:comment>
  <w:comment w:id="2" w:author="Sue Hamilton" w:date="2018-09-25T13:15:00Z" w:initials="SH">
    <w:p w14:paraId="6199E9B5" w14:textId="77777777" w:rsidR="00B26DFE" w:rsidRDefault="00B26DFE" w:rsidP="00B26DFE">
      <w:r>
        <w:annotationRef/>
      </w:r>
      <w:r>
        <w:t>A prerequisite could be included:</w:t>
      </w:r>
    </w:p>
    <w:p w14:paraId="68A7ABDB" w14:textId="77777777" w:rsidR="00B26DFE" w:rsidRPr="00F53DB6" w:rsidRDefault="00B26DFE" w:rsidP="00B26DFE"/>
    <w:p w14:paraId="0378D378" w14:textId="77777777" w:rsidR="00B26DFE" w:rsidRPr="00B26DFE" w:rsidRDefault="00B26DFE" w:rsidP="00B26DFE">
      <w:pPr>
        <w:pStyle w:val="SIText"/>
        <w:rPr>
          <w:rStyle w:val="SITemporaryText"/>
          <w:color w:val="auto"/>
          <w:sz w:val="20"/>
        </w:rPr>
      </w:pPr>
      <w:r w:rsidRPr="00B26DFE">
        <w:rPr>
          <w:rStyle w:val="SITemporaryText"/>
          <w:color w:val="auto"/>
          <w:sz w:val="20"/>
        </w:rPr>
        <w:t>ACMPHR401</w:t>
      </w:r>
      <w:r w:rsidRPr="00B26DFE">
        <w:rPr>
          <w:rStyle w:val="SITemporaryText"/>
          <w:color w:val="auto"/>
          <w:sz w:val="20"/>
        </w:rPr>
        <w:annotationRef/>
      </w:r>
      <w:r w:rsidRPr="00B26DFE">
        <w:rPr>
          <w:rStyle w:val="SITemporaryText"/>
          <w:color w:val="auto"/>
          <w:sz w:val="20"/>
        </w:rPr>
        <w:t xml:space="preserve"> Interpret equine behaviour</w:t>
      </w:r>
    </w:p>
    <w:p w14:paraId="239AB204" w14:textId="4D554D14" w:rsidR="00B26DFE" w:rsidRDefault="00B26DFE" w:rsidP="00B26DFE">
      <w:r>
        <w:rPr>
          <w:rStyle w:val="SITemporaryText"/>
        </w:rPr>
        <w:t>Please comment</w:t>
      </w:r>
    </w:p>
  </w:comment>
  <w:comment w:id="37" w:author="Sue Hamilton" w:date="2018-09-19T12:35:00Z" w:initials="SH">
    <w:p w14:paraId="03BF3CFE" w14:textId="6746E9B7" w:rsidR="00534872" w:rsidRDefault="00534872">
      <w:r>
        <w:annotationRef/>
      </w:r>
      <w:r>
        <w:t>Please provide advice on volume/frequency requirements</w:t>
      </w:r>
    </w:p>
  </w:comment>
  <w:comment w:id="38" w:author="Sue Hamilton" w:date="2018-09-11T19:36:00Z" w:initials="SH">
    <w:p w14:paraId="71912ABD" w14:textId="3177FD81" w:rsidR="00027868" w:rsidRDefault="00027868">
      <w:r>
        <w:annotationRef/>
      </w:r>
      <w:r>
        <w:t>Please review KE for accuracy / gaps. Note - anything listed must be assessed.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FA81776" w15:done="0"/>
  <w15:commentEx w15:paraId="239AB204" w15:done="0"/>
  <w15:commentEx w15:paraId="03BF3CFE" w15:done="0"/>
  <w15:commentEx w15:paraId="71912AB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6DB7C2" w14:textId="77777777" w:rsidR="00C017C3" w:rsidRDefault="00C017C3" w:rsidP="00BF3F0A">
      <w:r>
        <w:separator/>
      </w:r>
    </w:p>
    <w:p w14:paraId="1B2F715C" w14:textId="77777777" w:rsidR="00C017C3" w:rsidRDefault="00C017C3"/>
  </w:endnote>
  <w:endnote w:type="continuationSeparator" w:id="0">
    <w:p w14:paraId="109DE5D3" w14:textId="77777777" w:rsidR="00C017C3" w:rsidRDefault="00C017C3" w:rsidP="00BF3F0A">
      <w:r>
        <w:continuationSeparator/>
      </w:r>
    </w:p>
    <w:p w14:paraId="1486835B" w14:textId="77777777" w:rsidR="00C017C3" w:rsidRDefault="00C017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26DFE">
          <w:rPr>
            <w:noProof/>
          </w:rPr>
          <w:t>4</w:t>
        </w:r>
        <w:r w:rsidRPr="000754EC">
          <w:fldChar w:fldCharType="end"/>
        </w:r>
      </w:p>
      <w:p w14:paraId="19EF64C9" w14:textId="29A8CB35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DF8219" w14:textId="77777777" w:rsidR="00C017C3" w:rsidRDefault="00C017C3" w:rsidP="00BF3F0A">
      <w:r>
        <w:separator/>
      </w:r>
    </w:p>
    <w:p w14:paraId="598EDAB6" w14:textId="77777777" w:rsidR="00C017C3" w:rsidRDefault="00C017C3"/>
  </w:footnote>
  <w:footnote w:type="continuationSeparator" w:id="0">
    <w:p w14:paraId="5F5F68CC" w14:textId="77777777" w:rsidR="00C017C3" w:rsidRDefault="00C017C3" w:rsidP="00BF3F0A">
      <w:r>
        <w:continuationSeparator/>
      </w:r>
    </w:p>
    <w:p w14:paraId="6A444F4C" w14:textId="77777777" w:rsidR="00C017C3" w:rsidRDefault="00C017C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F31AF" w14:textId="7625BB03" w:rsidR="009C2650" w:rsidRPr="000754EC" w:rsidRDefault="00341A1A" w:rsidP="00146EEC">
    <w:pPr>
      <w:pStyle w:val="SIText"/>
    </w:pPr>
    <w:r>
      <w:t>RGRPS</w:t>
    </w:r>
    <w:r w:rsidR="002870A2">
      <w:t>H</w:t>
    </w:r>
    <w:r>
      <w:t xml:space="preserve">XX1 Assess </w:t>
    </w:r>
    <w:r w:rsidR="002870A2">
      <w:t xml:space="preserve">racehorses for </w:t>
    </w:r>
    <w:r>
      <w:t>transition</w:t>
    </w:r>
    <w:r w:rsidR="002870A2">
      <w:t>ing to new purpose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3F63FBA"/>
    <w:multiLevelType w:val="hybridMultilevel"/>
    <w:tmpl w:val="F54AA6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AD11BD7"/>
    <w:multiLevelType w:val="hybridMultilevel"/>
    <w:tmpl w:val="84F4F6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052F8"/>
    <w:multiLevelType w:val="hybridMultilevel"/>
    <w:tmpl w:val="50E4BB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7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6"/>
  </w:num>
  <w:num w:numId="10">
    <w:abstractNumId w:val="13"/>
  </w:num>
  <w:num w:numId="11">
    <w:abstractNumId w:val="15"/>
  </w:num>
  <w:num w:numId="12">
    <w:abstractNumId w:val="14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2"/>
  </w:num>
  <w:num w:numId="18">
    <w:abstractNumId w:val="1"/>
  </w:num>
  <w:num w:numId="19">
    <w:abstractNumId w:val="8"/>
  </w:num>
  <w:num w:numId="20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07421"/>
    <w:rsid w:val="0001108F"/>
    <w:rsid w:val="000115E2"/>
    <w:rsid w:val="0001237E"/>
    <w:rsid w:val="000126D0"/>
    <w:rsid w:val="0001296A"/>
    <w:rsid w:val="00016803"/>
    <w:rsid w:val="000216DD"/>
    <w:rsid w:val="00023992"/>
    <w:rsid w:val="000275AE"/>
    <w:rsid w:val="00027868"/>
    <w:rsid w:val="00041E59"/>
    <w:rsid w:val="00064BFE"/>
    <w:rsid w:val="00070B3E"/>
    <w:rsid w:val="00071F95"/>
    <w:rsid w:val="000737BB"/>
    <w:rsid w:val="00074E47"/>
    <w:rsid w:val="000754EC"/>
    <w:rsid w:val="0009093B"/>
    <w:rsid w:val="000918D8"/>
    <w:rsid w:val="000A2D4D"/>
    <w:rsid w:val="000A5441"/>
    <w:rsid w:val="000B34A3"/>
    <w:rsid w:val="000C149A"/>
    <w:rsid w:val="000C224E"/>
    <w:rsid w:val="000E25E6"/>
    <w:rsid w:val="000E2C86"/>
    <w:rsid w:val="000E389D"/>
    <w:rsid w:val="000F29F2"/>
    <w:rsid w:val="00101659"/>
    <w:rsid w:val="00105AEA"/>
    <w:rsid w:val="00105C67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770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378"/>
    <w:rsid w:val="00201A7C"/>
    <w:rsid w:val="002115DD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870A2"/>
    <w:rsid w:val="002970C3"/>
    <w:rsid w:val="002A4CD3"/>
    <w:rsid w:val="002A6CC4"/>
    <w:rsid w:val="002C55E9"/>
    <w:rsid w:val="002D0C8B"/>
    <w:rsid w:val="002D330A"/>
    <w:rsid w:val="002E170C"/>
    <w:rsid w:val="002E193E"/>
    <w:rsid w:val="002F1550"/>
    <w:rsid w:val="00305EFF"/>
    <w:rsid w:val="00310A6A"/>
    <w:rsid w:val="003144E6"/>
    <w:rsid w:val="00326331"/>
    <w:rsid w:val="00337E82"/>
    <w:rsid w:val="00341A1A"/>
    <w:rsid w:val="00346FDC"/>
    <w:rsid w:val="00350BB1"/>
    <w:rsid w:val="00352C83"/>
    <w:rsid w:val="00366805"/>
    <w:rsid w:val="0037067D"/>
    <w:rsid w:val="00373436"/>
    <w:rsid w:val="00385F2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164B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BCA"/>
    <w:rsid w:val="004F0BEC"/>
    <w:rsid w:val="004F5DC7"/>
    <w:rsid w:val="004F78DA"/>
    <w:rsid w:val="00505BE7"/>
    <w:rsid w:val="00520E9A"/>
    <w:rsid w:val="005248C1"/>
    <w:rsid w:val="00526134"/>
    <w:rsid w:val="00534872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6D99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4153"/>
    <w:rsid w:val="00605D48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3546"/>
    <w:rsid w:val="00674E1D"/>
    <w:rsid w:val="00686A49"/>
    <w:rsid w:val="00687B62"/>
    <w:rsid w:val="00690C44"/>
    <w:rsid w:val="006969D9"/>
    <w:rsid w:val="006A2B68"/>
    <w:rsid w:val="006B3831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7545"/>
    <w:rsid w:val="00705EEC"/>
    <w:rsid w:val="00707741"/>
    <w:rsid w:val="00710F58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606"/>
    <w:rsid w:val="007B393B"/>
    <w:rsid w:val="007D5A78"/>
    <w:rsid w:val="007E3BD1"/>
    <w:rsid w:val="007F1563"/>
    <w:rsid w:val="007F1EB2"/>
    <w:rsid w:val="007F44DB"/>
    <w:rsid w:val="007F5A8B"/>
    <w:rsid w:val="0080186A"/>
    <w:rsid w:val="00817D51"/>
    <w:rsid w:val="00822C20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21F1"/>
    <w:rsid w:val="008E260C"/>
    <w:rsid w:val="008E39BE"/>
    <w:rsid w:val="008E62EC"/>
    <w:rsid w:val="008F32F6"/>
    <w:rsid w:val="00900748"/>
    <w:rsid w:val="00916CD7"/>
    <w:rsid w:val="00920927"/>
    <w:rsid w:val="00921B38"/>
    <w:rsid w:val="00923720"/>
    <w:rsid w:val="009278C9"/>
    <w:rsid w:val="00932CD7"/>
    <w:rsid w:val="00940F6B"/>
    <w:rsid w:val="00944C09"/>
    <w:rsid w:val="009527CB"/>
    <w:rsid w:val="00953835"/>
    <w:rsid w:val="00960F6C"/>
    <w:rsid w:val="00963911"/>
    <w:rsid w:val="00970747"/>
    <w:rsid w:val="0097315E"/>
    <w:rsid w:val="00981E04"/>
    <w:rsid w:val="00997BFC"/>
    <w:rsid w:val="009A0CBC"/>
    <w:rsid w:val="009A4ACC"/>
    <w:rsid w:val="009A5900"/>
    <w:rsid w:val="009A6E6C"/>
    <w:rsid w:val="009A6F3F"/>
    <w:rsid w:val="009B331A"/>
    <w:rsid w:val="009C2650"/>
    <w:rsid w:val="009C456E"/>
    <w:rsid w:val="009D15E2"/>
    <w:rsid w:val="009D15FE"/>
    <w:rsid w:val="009D5D2C"/>
    <w:rsid w:val="009E47BC"/>
    <w:rsid w:val="009F0DCC"/>
    <w:rsid w:val="009F11CA"/>
    <w:rsid w:val="00A0695B"/>
    <w:rsid w:val="00A13052"/>
    <w:rsid w:val="00A216A8"/>
    <w:rsid w:val="00A222E1"/>
    <w:rsid w:val="00A223A6"/>
    <w:rsid w:val="00A3639E"/>
    <w:rsid w:val="00A5092E"/>
    <w:rsid w:val="00A554D6"/>
    <w:rsid w:val="00A56E14"/>
    <w:rsid w:val="00A6476B"/>
    <w:rsid w:val="00A72D1E"/>
    <w:rsid w:val="00A76C6C"/>
    <w:rsid w:val="00A87356"/>
    <w:rsid w:val="00A92DD1"/>
    <w:rsid w:val="00AA5338"/>
    <w:rsid w:val="00AB1B8E"/>
    <w:rsid w:val="00AB2D4D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46FF"/>
    <w:rsid w:val="00B15990"/>
    <w:rsid w:val="00B22C67"/>
    <w:rsid w:val="00B26DFE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17C3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43C8"/>
    <w:rsid w:val="00C96AF3"/>
    <w:rsid w:val="00C97CCC"/>
    <w:rsid w:val="00CA0274"/>
    <w:rsid w:val="00CB746F"/>
    <w:rsid w:val="00CB7E2A"/>
    <w:rsid w:val="00CC451E"/>
    <w:rsid w:val="00CD4E9D"/>
    <w:rsid w:val="00CD4F4D"/>
    <w:rsid w:val="00CE4384"/>
    <w:rsid w:val="00CE710F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330"/>
    <w:rsid w:val="00DA0A81"/>
    <w:rsid w:val="00DA3C10"/>
    <w:rsid w:val="00DA53B5"/>
    <w:rsid w:val="00DC1D69"/>
    <w:rsid w:val="00DC4BD3"/>
    <w:rsid w:val="00DC5A3A"/>
    <w:rsid w:val="00DD0726"/>
    <w:rsid w:val="00E238E6"/>
    <w:rsid w:val="00E35064"/>
    <w:rsid w:val="00E3681D"/>
    <w:rsid w:val="00E40225"/>
    <w:rsid w:val="00E501F0"/>
    <w:rsid w:val="00E6166D"/>
    <w:rsid w:val="00E870DF"/>
    <w:rsid w:val="00E91BFF"/>
    <w:rsid w:val="00E92933"/>
    <w:rsid w:val="00E947B6"/>
    <w:rsid w:val="00E94FAD"/>
    <w:rsid w:val="00EB0AA4"/>
    <w:rsid w:val="00EB5C88"/>
    <w:rsid w:val="00EB6061"/>
    <w:rsid w:val="00EC0469"/>
    <w:rsid w:val="00ED1680"/>
    <w:rsid w:val="00EE5A83"/>
    <w:rsid w:val="00EF01F8"/>
    <w:rsid w:val="00EF40EF"/>
    <w:rsid w:val="00EF47FE"/>
    <w:rsid w:val="00F041C4"/>
    <w:rsid w:val="00F069BD"/>
    <w:rsid w:val="00F12B33"/>
    <w:rsid w:val="00F1480E"/>
    <w:rsid w:val="00F1497D"/>
    <w:rsid w:val="00F16AAC"/>
    <w:rsid w:val="00F27F99"/>
    <w:rsid w:val="00F33FF2"/>
    <w:rsid w:val="00F438FC"/>
    <w:rsid w:val="00F53DB6"/>
    <w:rsid w:val="00F5616F"/>
    <w:rsid w:val="00F56451"/>
    <w:rsid w:val="00F56827"/>
    <w:rsid w:val="00F62866"/>
    <w:rsid w:val="00F655BA"/>
    <w:rsid w:val="00F65EF0"/>
    <w:rsid w:val="00F71651"/>
    <w:rsid w:val="00F76191"/>
    <w:rsid w:val="00F76CC6"/>
    <w:rsid w:val="00F83D7C"/>
    <w:rsid w:val="00F86CB5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30F91FA3-3E06-4FCE-8BFD-5EDCB43C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Paragraph">
    <w:name w:val="List Paragraph"/>
    <w:basedOn w:val="Normal"/>
    <w:uiPriority w:val="34"/>
    <w:qFormat/>
    <w:locked/>
    <w:rsid w:val="00341A1A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locked/>
    <w:rsid w:val="00C743C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43C8"/>
    <w:rPr>
      <w:rFonts w:ascii="Arial" w:eastAsia="Times New Roman" w:hAnsi="Arial" w:cs="Times New Roman"/>
      <w:i/>
      <w:iCs/>
      <w:color w:val="4F81BD" w:themeColor="accent1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DA033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9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48252B434B0D4C9E4AA47DC3C76F59" ma:contentTypeVersion="" ma:contentTypeDescription="Create a new document." ma:contentTypeScope="" ma:versionID="c5710b6b3aae4c2b7ffa72323e7e957f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xmlns:ns3="bf12531d-2852-489d-a671-827e4542c57a" xmlns:ns4="c0c61cd0-8906-41a6-94dd-696765a41e73" targetNamespace="http://schemas.microsoft.com/office/2006/metadata/properties" ma:root="true" ma:fieldsID="eb84c97c721bfbf342e65a450d42daf2" ns1:_="" ns2:_="" ns3:_="" ns4:_="">
    <xsd:import namespace="http://schemas.microsoft.com/sharepoint/v3"/>
    <xsd:import namespace="1e2bdb2b-981f-4d38-b0f7-a8d047f128d0"/>
    <xsd:import namespace="bf12531d-2852-489d-a671-827e4542c57a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12531d-2852-489d-a671-827e4542c5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3.xml><?xml version="1.0" encoding="utf-8"?>
<ds:datastoreItem xmlns:ds="http://schemas.openxmlformats.org/officeDocument/2006/customXml" ds:itemID="{16DAB19B-9D9F-4904-ACA3-2954D0FF91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bf12531d-2852-489d-a671-827e4542c57a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6DB83A-4599-4AFC-A122-44B5A7D7F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4</Pages>
  <Words>1201</Words>
  <Characters>6846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Sue Hamilton</cp:lastModifiedBy>
  <cp:revision>13</cp:revision>
  <cp:lastPrinted>2018-09-19T08:20:00Z</cp:lastPrinted>
  <dcterms:created xsi:type="dcterms:W3CDTF">2018-09-19T00:49:00Z</dcterms:created>
  <dcterms:modified xsi:type="dcterms:W3CDTF">2018-09-25T03:16:00Z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0x0101003748252B434B0D4C9E4AA47DC3C76F59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