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EA1A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7BF7E0D" w14:textId="77777777" w:rsidTr="00146EEC">
        <w:tc>
          <w:tcPr>
            <w:tcW w:w="2689" w:type="dxa"/>
          </w:tcPr>
          <w:p w14:paraId="6F4BFD99" w14:textId="77777777" w:rsidR="00F1480E" w:rsidRPr="000754EC" w:rsidRDefault="00830267" w:rsidP="000754EC">
            <w:pPr>
              <w:pStyle w:val="SIText-Bold"/>
            </w:pPr>
            <w:r w:rsidRPr="00A326C2">
              <w:t>Release</w:t>
            </w:r>
          </w:p>
        </w:tc>
        <w:tc>
          <w:tcPr>
            <w:tcW w:w="6939" w:type="dxa"/>
          </w:tcPr>
          <w:p w14:paraId="514CBB6F" w14:textId="77777777" w:rsidR="00F1480E" w:rsidRPr="000754EC" w:rsidRDefault="00830267" w:rsidP="000754EC">
            <w:pPr>
              <w:pStyle w:val="SIText-Bold"/>
            </w:pPr>
            <w:r w:rsidRPr="00A326C2">
              <w:t>Comments</w:t>
            </w:r>
          </w:p>
        </w:tc>
      </w:tr>
      <w:tr w:rsidR="00F1480E" w14:paraId="13601685" w14:textId="77777777" w:rsidTr="00146EEC">
        <w:tc>
          <w:tcPr>
            <w:tcW w:w="2689" w:type="dxa"/>
          </w:tcPr>
          <w:p w14:paraId="58535B57" w14:textId="19EAF810" w:rsidR="00F1480E" w:rsidRPr="000754EC" w:rsidRDefault="00F1480E" w:rsidP="000754EC">
            <w:pPr>
              <w:pStyle w:val="SIText"/>
            </w:pPr>
            <w:r w:rsidRPr="00CC451E">
              <w:t>Release</w:t>
            </w:r>
            <w:r w:rsidR="00623E6D">
              <w:t xml:space="preserve"> </w:t>
            </w:r>
            <w:r w:rsidR="00337E82" w:rsidRPr="000754EC">
              <w:t>1</w:t>
            </w:r>
          </w:p>
        </w:tc>
        <w:tc>
          <w:tcPr>
            <w:tcW w:w="6939" w:type="dxa"/>
          </w:tcPr>
          <w:p w14:paraId="10E3EF4D" w14:textId="20DC0869" w:rsidR="00F1480E" w:rsidRPr="000754EC" w:rsidRDefault="00623E6D" w:rsidP="00883748">
            <w:pPr>
              <w:pStyle w:val="SIText"/>
            </w:pPr>
            <w:r w:rsidRPr="00352BDA">
              <w:t>This version released with ACM Animal Care and Management Training Package Version 1.0</w:t>
            </w:r>
            <w:r>
              <w:t>.</w:t>
            </w:r>
          </w:p>
        </w:tc>
      </w:tr>
      <w:tr w:rsidR="00011E56" w14:paraId="4E4155D2" w14:textId="77777777" w:rsidTr="00146EEC">
        <w:tc>
          <w:tcPr>
            <w:tcW w:w="2689" w:type="dxa"/>
          </w:tcPr>
          <w:p w14:paraId="30F63EB1" w14:textId="4C9CFF58" w:rsidR="00011E56" w:rsidRPr="00CC451E" w:rsidRDefault="00011E56" w:rsidP="000754EC">
            <w:pPr>
              <w:pStyle w:val="SIText"/>
            </w:pPr>
            <w:r>
              <w:t>Release 1</w:t>
            </w:r>
          </w:p>
        </w:tc>
        <w:tc>
          <w:tcPr>
            <w:tcW w:w="6939" w:type="dxa"/>
          </w:tcPr>
          <w:p w14:paraId="71CFDC3F" w14:textId="1B2C31A0" w:rsidR="00011E56" w:rsidRPr="00352BDA" w:rsidRDefault="00011E56" w:rsidP="00011E56">
            <w:pPr>
              <w:pStyle w:val="SIText"/>
            </w:pPr>
            <w:r w:rsidRPr="00352BDA">
              <w:t xml:space="preserve">This version released with </w:t>
            </w:r>
            <w:r>
              <w:t>RGR Racing and Breeding</w:t>
            </w:r>
            <w:r w:rsidRPr="00352BDA">
              <w:t xml:space="preserve"> Training Package Version </w:t>
            </w:r>
            <w:r w:rsidR="009C291D">
              <w:t>3</w:t>
            </w:r>
            <w:r w:rsidRPr="00352BDA">
              <w:t>.0</w:t>
            </w:r>
            <w:r>
              <w:t>.</w:t>
            </w:r>
          </w:p>
        </w:tc>
      </w:tr>
    </w:tbl>
    <w:p w14:paraId="684CB2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1242679" w14:textId="77777777" w:rsidTr="00CA2922">
        <w:trPr>
          <w:tblHeader/>
        </w:trPr>
        <w:tc>
          <w:tcPr>
            <w:tcW w:w="1396" w:type="pct"/>
            <w:shd w:val="clear" w:color="auto" w:fill="auto"/>
          </w:tcPr>
          <w:p w14:paraId="617ADF4F" w14:textId="321FAC5E" w:rsidR="00F1480E" w:rsidRPr="000754EC" w:rsidRDefault="00011E56" w:rsidP="00646401">
            <w:pPr>
              <w:pStyle w:val="SIUNITCODE"/>
            </w:pPr>
            <w:r>
              <w:t>RGR</w:t>
            </w:r>
            <w:r w:rsidR="00A7241C" w:rsidRPr="00A7241C">
              <w:t>HBR20</w:t>
            </w:r>
            <w:r w:rsidR="00646401">
              <w:t>1</w:t>
            </w:r>
          </w:p>
        </w:tc>
        <w:tc>
          <w:tcPr>
            <w:tcW w:w="3604" w:type="pct"/>
            <w:shd w:val="clear" w:color="auto" w:fill="auto"/>
          </w:tcPr>
          <w:p w14:paraId="41D5C645" w14:textId="77777777" w:rsidR="00F1480E" w:rsidRPr="000754EC" w:rsidRDefault="00A7241C" w:rsidP="00A7241C">
            <w:pPr>
              <w:pStyle w:val="SIUnittitle"/>
            </w:pPr>
            <w:r w:rsidRPr="00A7241C">
              <w:t>Assist with oestrus detection in mares</w:t>
            </w:r>
          </w:p>
        </w:tc>
      </w:tr>
      <w:tr w:rsidR="00F1480E" w:rsidRPr="00963A46" w14:paraId="7B9BFB68" w14:textId="77777777" w:rsidTr="00CA2922">
        <w:tc>
          <w:tcPr>
            <w:tcW w:w="1396" w:type="pct"/>
            <w:shd w:val="clear" w:color="auto" w:fill="auto"/>
          </w:tcPr>
          <w:p w14:paraId="22E4CEE5" w14:textId="77777777" w:rsidR="00F1480E" w:rsidRPr="000754EC" w:rsidRDefault="00FD557D" w:rsidP="000754EC">
            <w:pPr>
              <w:pStyle w:val="SIHeading2"/>
            </w:pPr>
            <w:r w:rsidRPr="00FD557D">
              <w:t>Application</w:t>
            </w:r>
          </w:p>
          <w:p w14:paraId="3EE1DFFD" w14:textId="77777777" w:rsidR="00FD557D" w:rsidRPr="00923720" w:rsidRDefault="00FD557D" w:rsidP="000754EC">
            <w:pPr>
              <w:pStyle w:val="SIHeading2"/>
            </w:pPr>
          </w:p>
        </w:tc>
        <w:tc>
          <w:tcPr>
            <w:tcW w:w="3604" w:type="pct"/>
            <w:shd w:val="clear" w:color="auto" w:fill="auto"/>
          </w:tcPr>
          <w:p w14:paraId="503DC4E0" w14:textId="77777777" w:rsidR="00623E6D" w:rsidRPr="00352BDA" w:rsidRDefault="00623E6D" w:rsidP="00623E6D">
            <w:pPr>
              <w:pStyle w:val="SIText"/>
            </w:pPr>
            <w:r w:rsidRPr="00352BDA">
              <w:t>This unit of competency describes the skills and knowledge required to assist with teasing and detecting oestrus in mares, supporting veterinary inspection</w:t>
            </w:r>
            <w:r>
              <w:t>,</w:t>
            </w:r>
            <w:r w:rsidRPr="00352BDA">
              <w:t xml:space="preserve"> and preparing and cleaning the work area</w:t>
            </w:r>
            <w:r>
              <w:t>.</w:t>
            </w:r>
          </w:p>
          <w:p w14:paraId="6CB69851" w14:textId="77777777" w:rsidR="00623E6D" w:rsidRPr="00352BDA" w:rsidRDefault="00623E6D" w:rsidP="00623E6D">
            <w:pPr>
              <w:pStyle w:val="SIText"/>
            </w:pPr>
            <w:r w:rsidRPr="00352BDA">
              <w:t>The unit applies to individuals who carry out work under routine supervision within organisation guidelines, exercising limited autonomy with some accountability for their own work. They undertake defined activities and work in a structured context within horse breeding environments.</w:t>
            </w:r>
          </w:p>
          <w:p w14:paraId="33FE5E8D" w14:textId="77777777" w:rsidR="00623E6D" w:rsidRPr="00352BDA" w:rsidRDefault="00623E6D" w:rsidP="00623E6D">
            <w:pPr>
              <w:pStyle w:val="SIText"/>
            </w:pPr>
            <w:r w:rsidRPr="00352BDA">
              <w:t>No occupational licensing or certification requirements apply to this unit at the time of publication.</w:t>
            </w:r>
          </w:p>
          <w:p w14:paraId="407E1C44" w14:textId="77777777" w:rsidR="00623E6D" w:rsidRDefault="00623E6D" w:rsidP="00623E6D">
            <w:pPr>
              <w:pStyle w:val="SIText"/>
            </w:pPr>
            <w:r w:rsidRPr="00352BDA">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66CA57ED" w14:textId="141F05F6" w:rsidR="00F1480E" w:rsidRPr="000754EC" w:rsidRDefault="00F1480E" w:rsidP="00623E6D">
            <w:pPr>
              <w:pStyle w:val="SIText"/>
            </w:pPr>
          </w:p>
        </w:tc>
      </w:tr>
      <w:tr w:rsidR="00F1480E" w:rsidRPr="00963A46" w14:paraId="755DCED9" w14:textId="77777777" w:rsidTr="00CA2922">
        <w:tc>
          <w:tcPr>
            <w:tcW w:w="1396" w:type="pct"/>
            <w:shd w:val="clear" w:color="auto" w:fill="auto"/>
          </w:tcPr>
          <w:p w14:paraId="2A08BC98" w14:textId="77777777" w:rsidR="00F1480E" w:rsidRPr="000754EC" w:rsidRDefault="00FD557D" w:rsidP="000754EC">
            <w:pPr>
              <w:pStyle w:val="SIHeading2"/>
            </w:pPr>
            <w:r w:rsidRPr="00923720">
              <w:t>Prerequisite Unit</w:t>
            </w:r>
          </w:p>
        </w:tc>
        <w:tc>
          <w:tcPr>
            <w:tcW w:w="3604" w:type="pct"/>
            <w:shd w:val="clear" w:color="auto" w:fill="auto"/>
          </w:tcPr>
          <w:p w14:paraId="2C37D7C8" w14:textId="1CD90523" w:rsidR="00F1480E" w:rsidRPr="000754EC" w:rsidRDefault="00F1480E" w:rsidP="00623E6D">
            <w:pPr>
              <w:pStyle w:val="SIText"/>
            </w:pPr>
            <w:r w:rsidRPr="008908DE">
              <w:t>Ni</w:t>
            </w:r>
            <w:r w:rsidR="007A300D" w:rsidRPr="000754EC">
              <w:t>l</w:t>
            </w:r>
          </w:p>
        </w:tc>
      </w:tr>
      <w:tr w:rsidR="00F1480E" w:rsidRPr="00963A46" w14:paraId="7151D404" w14:textId="77777777" w:rsidTr="00CA2922">
        <w:tc>
          <w:tcPr>
            <w:tcW w:w="1396" w:type="pct"/>
            <w:shd w:val="clear" w:color="auto" w:fill="auto"/>
          </w:tcPr>
          <w:p w14:paraId="2AD547B4" w14:textId="77777777" w:rsidR="00F1480E" w:rsidRPr="000754EC" w:rsidRDefault="00FD557D" w:rsidP="000754EC">
            <w:pPr>
              <w:pStyle w:val="SIHeading2"/>
            </w:pPr>
            <w:r w:rsidRPr="00923720">
              <w:t>Unit Sector</w:t>
            </w:r>
          </w:p>
        </w:tc>
        <w:tc>
          <w:tcPr>
            <w:tcW w:w="3604" w:type="pct"/>
            <w:shd w:val="clear" w:color="auto" w:fill="auto"/>
          </w:tcPr>
          <w:p w14:paraId="532C9B62" w14:textId="7519736A" w:rsidR="00F1480E" w:rsidRPr="000754EC" w:rsidRDefault="00623E6D" w:rsidP="000754EC">
            <w:pPr>
              <w:pStyle w:val="SIText"/>
            </w:pPr>
            <w:r w:rsidRPr="00352BDA">
              <w:t>Horse Breeding (HBR)</w:t>
            </w:r>
          </w:p>
        </w:tc>
      </w:tr>
    </w:tbl>
    <w:p w14:paraId="6B3FA0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1320F2" w14:textId="77777777" w:rsidTr="00CA2922">
        <w:trPr>
          <w:cantSplit/>
          <w:tblHeader/>
        </w:trPr>
        <w:tc>
          <w:tcPr>
            <w:tcW w:w="1396" w:type="pct"/>
            <w:tcBorders>
              <w:bottom w:val="single" w:sz="4" w:space="0" w:color="C0C0C0"/>
            </w:tcBorders>
            <w:shd w:val="clear" w:color="auto" w:fill="auto"/>
          </w:tcPr>
          <w:p w14:paraId="02F783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6E21CA" w14:textId="77777777" w:rsidR="00F1480E" w:rsidRPr="000754EC" w:rsidRDefault="00FD557D" w:rsidP="000754EC">
            <w:pPr>
              <w:pStyle w:val="SIHeading2"/>
            </w:pPr>
            <w:r w:rsidRPr="00923720">
              <w:t>Performance Criteria</w:t>
            </w:r>
          </w:p>
        </w:tc>
      </w:tr>
      <w:tr w:rsidR="00F1480E" w:rsidRPr="00963A46" w14:paraId="681373CF" w14:textId="77777777" w:rsidTr="00CA2922">
        <w:trPr>
          <w:cantSplit/>
          <w:tblHeader/>
        </w:trPr>
        <w:tc>
          <w:tcPr>
            <w:tcW w:w="1396" w:type="pct"/>
            <w:tcBorders>
              <w:top w:val="single" w:sz="4" w:space="0" w:color="C0C0C0"/>
            </w:tcBorders>
            <w:shd w:val="clear" w:color="auto" w:fill="auto"/>
          </w:tcPr>
          <w:p w14:paraId="70E3B74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FC31E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D0A0D37" w14:textId="77777777" w:rsidTr="00CA2922">
        <w:trPr>
          <w:cantSplit/>
        </w:trPr>
        <w:tc>
          <w:tcPr>
            <w:tcW w:w="1396" w:type="pct"/>
            <w:shd w:val="clear" w:color="auto" w:fill="auto"/>
          </w:tcPr>
          <w:p w14:paraId="4D4EC702" w14:textId="412E01D5" w:rsidR="00F1480E" w:rsidRPr="000754EC" w:rsidRDefault="00623E6D" w:rsidP="00623E6D">
            <w:pPr>
              <w:pStyle w:val="SIText"/>
            </w:pPr>
            <w:r w:rsidRPr="00352BDA">
              <w:t>1. Assist with teasing process</w:t>
            </w:r>
          </w:p>
        </w:tc>
        <w:tc>
          <w:tcPr>
            <w:tcW w:w="3604" w:type="pct"/>
            <w:shd w:val="clear" w:color="auto" w:fill="auto"/>
          </w:tcPr>
          <w:p w14:paraId="5D375787" w14:textId="77777777" w:rsidR="00623E6D" w:rsidRPr="00352BDA" w:rsidRDefault="00623E6D" w:rsidP="00623E6D">
            <w:pPr>
              <w:pStyle w:val="SIText"/>
            </w:pPr>
            <w:r w:rsidRPr="00352BDA">
              <w:t>1.1 Identify and minimise risks relating to safe handling of mares with and without foals at foot, including referring to workplace records or tags for information about horses</w:t>
            </w:r>
          </w:p>
          <w:p w14:paraId="2F25C4A3" w14:textId="77777777" w:rsidR="00623E6D" w:rsidRPr="00352BDA" w:rsidRDefault="00623E6D" w:rsidP="00623E6D">
            <w:pPr>
              <w:pStyle w:val="SIText"/>
            </w:pPr>
            <w:r w:rsidRPr="00352BDA">
              <w:t>1.2 Monitor mares for oestrus a</w:t>
            </w:r>
            <w:r>
              <w:t>nd record or report information</w:t>
            </w:r>
          </w:p>
          <w:p w14:paraId="56F57EF3" w14:textId="77777777" w:rsidR="00623E6D" w:rsidRPr="00352BDA" w:rsidRDefault="00623E6D" w:rsidP="00623E6D">
            <w:pPr>
              <w:pStyle w:val="SIText"/>
            </w:pPr>
            <w:r w:rsidRPr="00352BDA">
              <w:t>1.3 Catch and present mares to the teaser, under supervision, to determine if they are in oestrus</w:t>
            </w:r>
          </w:p>
          <w:p w14:paraId="23141309" w14:textId="77777777" w:rsidR="00623E6D" w:rsidRPr="00352BDA" w:rsidRDefault="00623E6D" w:rsidP="00623E6D">
            <w:pPr>
              <w:pStyle w:val="SIText"/>
            </w:pPr>
            <w:r w:rsidRPr="00352BDA">
              <w:t>1.4 Move mares in oestrus</w:t>
            </w:r>
            <w:r>
              <w:t>,</w:t>
            </w:r>
            <w:r w:rsidRPr="00352BDA">
              <w:t xml:space="preserve"> with and without foals at foot</w:t>
            </w:r>
            <w:r>
              <w:t>,</w:t>
            </w:r>
            <w:r w:rsidRPr="00352BDA">
              <w:t xml:space="preserve"> safely to holding area</w:t>
            </w:r>
          </w:p>
          <w:p w14:paraId="542B032E" w14:textId="77777777" w:rsidR="00623E6D" w:rsidRPr="00352BDA" w:rsidRDefault="00623E6D" w:rsidP="00623E6D">
            <w:pPr>
              <w:pStyle w:val="SIText"/>
            </w:pPr>
            <w:r w:rsidRPr="00352BDA">
              <w:t>1.5 Restrain mares to minimise stress and discomfort for teasing while ensuring safety of handlers and others</w:t>
            </w:r>
          </w:p>
          <w:p w14:paraId="1125DD6C" w14:textId="77777777" w:rsidR="00623E6D" w:rsidRPr="00352BDA" w:rsidRDefault="00623E6D" w:rsidP="00623E6D">
            <w:pPr>
              <w:pStyle w:val="SIText"/>
            </w:pPr>
            <w:r w:rsidRPr="00352BDA">
              <w:t>1.6 Provide assistance with the hygienic preparation of equipment</w:t>
            </w:r>
          </w:p>
          <w:p w14:paraId="47D62303" w14:textId="74AC2650" w:rsidR="00F1480E" w:rsidRPr="000754EC" w:rsidRDefault="00623E6D" w:rsidP="00623E6D">
            <w:pPr>
              <w:pStyle w:val="SIText"/>
            </w:pPr>
            <w:r w:rsidRPr="00352BDA">
              <w:t>1.7 Select, correctly fit and maintain suitable personal protective equipment</w:t>
            </w:r>
            <w:r>
              <w:t xml:space="preserve"> (PPE)</w:t>
            </w:r>
            <w:r w:rsidRPr="00352BDA">
              <w:t xml:space="preserve"> and clothing</w:t>
            </w:r>
          </w:p>
        </w:tc>
      </w:tr>
      <w:tr w:rsidR="00F1480E" w:rsidRPr="00963A46" w14:paraId="2C696925" w14:textId="77777777" w:rsidTr="00CA2922">
        <w:trPr>
          <w:cantSplit/>
        </w:trPr>
        <w:tc>
          <w:tcPr>
            <w:tcW w:w="1396" w:type="pct"/>
            <w:shd w:val="clear" w:color="auto" w:fill="auto"/>
          </w:tcPr>
          <w:p w14:paraId="05AA031A" w14:textId="6B82B0C0" w:rsidR="00F1480E" w:rsidRPr="000754EC" w:rsidRDefault="00623E6D" w:rsidP="00623E6D">
            <w:pPr>
              <w:pStyle w:val="SIText"/>
            </w:pPr>
            <w:r w:rsidRPr="00352BDA">
              <w:t>2. Support veterinary inspection of oestrus cycle and pregnancy detection</w:t>
            </w:r>
          </w:p>
        </w:tc>
        <w:tc>
          <w:tcPr>
            <w:tcW w:w="3604" w:type="pct"/>
            <w:shd w:val="clear" w:color="auto" w:fill="auto"/>
          </w:tcPr>
          <w:p w14:paraId="1D248F1F" w14:textId="77777777" w:rsidR="00623E6D" w:rsidRPr="00352BDA" w:rsidRDefault="00623E6D" w:rsidP="00623E6D">
            <w:pPr>
              <w:pStyle w:val="SIText"/>
            </w:pPr>
            <w:r w:rsidRPr="00352BDA">
              <w:t>2.1 Identify and place mares in crush for veterinary examination, ensuring foals, if present, are appropriately controlled</w:t>
            </w:r>
          </w:p>
          <w:p w14:paraId="1E935C99" w14:textId="77777777" w:rsidR="00623E6D" w:rsidRPr="00352BDA" w:rsidRDefault="00623E6D" w:rsidP="00623E6D">
            <w:pPr>
              <w:pStyle w:val="SIText"/>
            </w:pPr>
            <w:r w:rsidRPr="00352BDA">
              <w:t>2.2 Hold mare and prepare for rectal examination and scanning</w:t>
            </w:r>
          </w:p>
          <w:p w14:paraId="144B6B8B" w14:textId="1654263D" w:rsidR="00F1480E" w:rsidRPr="000754EC" w:rsidRDefault="00623E6D" w:rsidP="00623E6D">
            <w:pPr>
              <w:pStyle w:val="SIText"/>
            </w:pPr>
            <w:r w:rsidRPr="00352BDA">
              <w:t>2.3 Record details of mare examination and status of cycle according to workplace practices</w:t>
            </w:r>
          </w:p>
        </w:tc>
      </w:tr>
      <w:tr w:rsidR="00F1480E" w:rsidRPr="00963A46" w14:paraId="4C62B9CF" w14:textId="77777777" w:rsidTr="00CA2922">
        <w:trPr>
          <w:cantSplit/>
        </w:trPr>
        <w:tc>
          <w:tcPr>
            <w:tcW w:w="1396" w:type="pct"/>
            <w:shd w:val="clear" w:color="auto" w:fill="auto"/>
          </w:tcPr>
          <w:p w14:paraId="62F38C60" w14:textId="6CABB2C1" w:rsidR="00F1480E" w:rsidRPr="000754EC" w:rsidRDefault="00623E6D" w:rsidP="00623E6D">
            <w:pPr>
              <w:pStyle w:val="SIText"/>
            </w:pPr>
            <w:r w:rsidRPr="00352BDA">
              <w:t>3. Clean work area and equipment</w:t>
            </w:r>
          </w:p>
        </w:tc>
        <w:tc>
          <w:tcPr>
            <w:tcW w:w="3604" w:type="pct"/>
            <w:shd w:val="clear" w:color="auto" w:fill="auto"/>
          </w:tcPr>
          <w:p w14:paraId="4A849B11" w14:textId="77777777" w:rsidR="00623E6D" w:rsidRPr="00352BDA" w:rsidRDefault="00623E6D" w:rsidP="00623E6D">
            <w:pPr>
              <w:pStyle w:val="SIText"/>
            </w:pPr>
            <w:r w:rsidRPr="00352BDA">
              <w:t>3.1 Dispose of waste according to recommended hygiene standards and environmental policy</w:t>
            </w:r>
          </w:p>
          <w:p w14:paraId="5C3DADD2" w14:textId="77777777" w:rsidR="00623E6D" w:rsidRPr="00352BDA" w:rsidRDefault="00623E6D" w:rsidP="00623E6D">
            <w:pPr>
              <w:pStyle w:val="SIText"/>
            </w:pPr>
            <w:r w:rsidRPr="00352BDA">
              <w:t>3.2 Clean work area and equipment to industry standards and return to operating order</w:t>
            </w:r>
          </w:p>
          <w:p w14:paraId="4542388A" w14:textId="77777777" w:rsidR="00623E6D" w:rsidRPr="00352BDA" w:rsidRDefault="00623E6D" w:rsidP="00623E6D">
            <w:pPr>
              <w:pStyle w:val="SIText"/>
            </w:pPr>
            <w:r w:rsidRPr="00352BDA">
              <w:t>3.3 Return horses safely to designated area</w:t>
            </w:r>
          </w:p>
          <w:p w14:paraId="3EA7F4AF" w14:textId="187FEB83" w:rsidR="00F1480E" w:rsidRPr="000754EC" w:rsidRDefault="00623E6D" w:rsidP="00623E6D">
            <w:pPr>
              <w:pStyle w:val="SIText"/>
            </w:pPr>
            <w:r w:rsidRPr="00352BDA">
              <w:t>3.4 Clean restraints and harnesses and return to safe and operational order</w:t>
            </w:r>
          </w:p>
        </w:tc>
      </w:tr>
    </w:tbl>
    <w:p w14:paraId="027F2B0C" w14:textId="77777777" w:rsidR="005F771F" w:rsidRDefault="005F771F" w:rsidP="005F771F">
      <w:pPr>
        <w:pStyle w:val="SIText"/>
      </w:pPr>
    </w:p>
    <w:p w14:paraId="014DA72A"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981E7A" w14:textId="77777777" w:rsidTr="00CA2922">
        <w:trPr>
          <w:tblHeader/>
        </w:trPr>
        <w:tc>
          <w:tcPr>
            <w:tcW w:w="5000" w:type="pct"/>
            <w:gridSpan w:val="2"/>
          </w:tcPr>
          <w:p w14:paraId="1B12B50D" w14:textId="77777777" w:rsidR="00F1480E" w:rsidRPr="000754EC" w:rsidRDefault="00FD557D" w:rsidP="000754EC">
            <w:pPr>
              <w:pStyle w:val="SIHeading2"/>
            </w:pPr>
            <w:r w:rsidRPr="00041E59">
              <w:lastRenderedPageBreak/>
              <w:t>F</w:t>
            </w:r>
            <w:r w:rsidRPr="000754EC">
              <w:t>oundation Skills</w:t>
            </w:r>
          </w:p>
          <w:p w14:paraId="37B86F7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81811A" w14:textId="77777777" w:rsidTr="00CA2922">
        <w:trPr>
          <w:tblHeader/>
        </w:trPr>
        <w:tc>
          <w:tcPr>
            <w:tcW w:w="1396" w:type="pct"/>
          </w:tcPr>
          <w:p w14:paraId="1BD5F70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719C2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2CFE053" w14:textId="77777777" w:rsidTr="00CA2922">
        <w:tc>
          <w:tcPr>
            <w:tcW w:w="1396" w:type="pct"/>
          </w:tcPr>
          <w:p w14:paraId="4A42ADF8" w14:textId="358D990E" w:rsidR="00F1480E" w:rsidRPr="000754EC" w:rsidRDefault="00623E6D" w:rsidP="000754EC">
            <w:pPr>
              <w:pStyle w:val="SIText"/>
            </w:pPr>
            <w:r w:rsidRPr="00352BDA">
              <w:t>Navigate the world of work</w:t>
            </w:r>
          </w:p>
        </w:tc>
        <w:tc>
          <w:tcPr>
            <w:tcW w:w="3604" w:type="pct"/>
          </w:tcPr>
          <w:p w14:paraId="085EAAEC" w14:textId="5665E4AA" w:rsidR="00F1480E" w:rsidRPr="000754EC" w:rsidRDefault="00623E6D" w:rsidP="000754EC">
            <w:pPr>
              <w:pStyle w:val="SIBulletList1"/>
            </w:pPr>
            <w:r w:rsidRPr="00352BDA">
              <w:rPr>
                <w:rFonts w:eastAsia="Calibri" w:cs="Arial"/>
              </w:rPr>
              <w:t xml:space="preserve">Comply with workplace procedures, including safe work and horse handling practices and </w:t>
            </w:r>
            <w:ins w:id="1" w:author="Sue Hamilton" w:date="2018-08-23T16:16:00Z">
              <w:r w:rsidR="009C291D">
                <w:rPr>
                  <w:rFonts w:eastAsia="Calibri"/>
                </w:rPr>
                <w:t xml:space="preserve">site hygiene and </w:t>
              </w:r>
            </w:ins>
            <w:r w:rsidRPr="00352BDA">
              <w:rPr>
                <w:rFonts w:eastAsia="Calibri" w:cs="Arial"/>
              </w:rPr>
              <w:t>environmental requirements, in own role and work area</w:t>
            </w:r>
          </w:p>
        </w:tc>
      </w:tr>
      <w:tr w:rsidR="00F1480E" w:rsidRPr="00336FCA" w:rsidDel="00423CB2" w14:paraId="059292C2" w14:textId="77777777" w:rsidTr="00CA2922">
        <w:tc>
          <w:tcPr>
            <w:tcW w:w="1396" w:type="pct"/>
          </w:tcPr>
          <w:p w14:paraId="6BDDB0A6" w14:textId="23D98D2F" w:rsidR="00F1480E" w:rsidRPr="000754EC" w:rsidRDefault="00623E6D" w:rsidP="000754EC">
            <w:pPr>
              <w:pStyle w:val="SIText"/>
            </w:pPr>
            <w:r w:rsidRPr="00352BDA">
              <w:t>Interact with others</w:t>
            </w:r>
          </w:p>
        </w:tc>
        <w:tc>
          <w:tcPr>
            <w:tcW w:w="3604" w:type="pct"/>
          </w:tcPr>
          <w:p w14:paraId="4093EA5C" w14:textId="2CCAF0C6" w:rsidR="00F1480E" w:rsidRPr="000754EC" w:rsidRDefault="00623E6D" w:rsidP="000754EC">
            <w:pPr>
              <w:pStyle w:val="SIBulletList1"/>
              <w:rPr>
                <w:rFonts w:eastAsia="Calibri"/>
              </w:rPr>
            </w:pPr>
            <w:r w:rsidRPr="00352BDA">
              <w:rPr>
                <w:rFonts w:cs="Arial"/>
              </w:rPr>
              <w:t>Work cooperatively with others using clear communication techniques to suppo</w:t>
            </w:r>
            <w:r>
              <w:rPr>
                <w:rFonts w:cs="Arial"/>
              </w:rPr>
              <w:t>rt achievement of work outcomes</w:t>
            </w:r>
          </w:p>
        </w:tc>
      </w:tr>
      <w:tr w:rsidR="00F1480E" w:rsidRPr="00336FCA" w:rsidDel="00423CB2" w14:paraId="5A3B6341" w14:textId="77777777" w:rsidTr="00CA2922">
        <w:tc>
          <w:tcPr>
            <w:tcW w:w="1396" w:type="pct"/>
          </w:tcPr>
          <w:p w14:paraId="6314CCF4" w14:textId="39C8BD66" w:rsidR="00F1480E" w:rsidRPr="000754EC" w:rsidRDefault="00623E6D" w:rsidP="000754EC">
            <w:pPr>
              <w:pStyle w:val="SIText"/>
            </w:pPr>
            <w:r w:rsidRPr="00352BDA">
              <w:t>Get the work done</w:t>
            </w:r>
          </w:p>
        </w:tc>
        <w:tc>
          <w:tcPr>
            <w:tcW w:w="3604" w:type="pct"/>
          </w:tcPr>
          <w:p w14:paraId="2EBE6BD4" w14:textId="0B860A34" w:rsidR="00F1480E" w:rsidRPr="000754EC" w:rsidRDefault="00623E6D" w:rsidP="000754EC">
            <w:pPr>
              <w:pStyle w:val="SIBulletList1"/>
              <w:rPr>
                <w:rFonts w:eastAsia="Calibri"/>
              </w:rPr>
            </w:pPr>
            <w:r w:rsidRPr="00352BDA">
              <w:rPr>
                <w:rFonts w:cs="Arial"/>
              </w:rPr>
              <w:t>Follow clearly defined instructions and sequencing, and monitor own progress for assisting with mares, seeking assistance when necessary</w:t>
            </w:r>
          </w:p>
        </w:tc>
      </w:tr>
    </w:tbl>
    <w:p w14:paraId="161225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7BA504A" w14:textId="77777777" w:rsidTr="00F33FF2">
        <w:tc>
          <w:tcPr>
            <w:tcW w:w="5000" w:type="pct"/>
            <w:gridSpan w:val="4"/>
          </w:tcPr>
          <w:p w14:paraId="51460F00" w14:textId="77777777" w:rsidR="00F1480E" w:rsidRPr="000754EC" w:rsidRDefault="00FD557D" w:rsidP="000754EC">
            <w:pPr>
              <w:pStyle w:val="SIHeading2"/>
            </w:pPr>
            <w:r w:rsidRPr="00923720">
              <w:t>U</w:t>
            </w:r>
            <w:r w:rsidRPr="000754EC">
              <w:t>nit Mapping Information</w:t>
            </w:r>
          </w:p>
        </w:tc>
      </w:tr>
      <w:tr w:rsidR="00F1480E" w14:paraId="28C501BF" w14:textId="77777777" w:rsidTr="00F33FF2">
        <w:tc>
          <w:tcPr>
            <w:tcW w:w="1028" w:type="pct"/>
          </w:tcPr>
          <w:p w14:paraId="11A6DFD5" w14:textId="77777777" w:rsidR="00F1480E" w:rsidRPr="000754EC" w:rsidRDefault="00F1480E" w:rsidP="000754EC">
            <w:pPr>
              <w:pStyle w:val="SIText-Bold"/>
            </w:pPr>
            <w:r w:rsidRPr="00923720">
              <w:t>Code and title current version</w:t>
            </w:r>
          </w:p>
        </w:tc>
        <w:tc>
          <w:tcPr>
            <w:tcW w:w="1105" w:type="pct"/>
          </w:tcPr>
          <w:p w14:paraId="49E5A3A7" w14:textId="77777777" w:rsidR="00F1480E" w:rsidRPr="000754EC" w:rsidRDefault="00F1480E" w:rsidP="000754EC">
            <w:pPr>
              <w:pStyle w:val="SIText-Bold"/>
            </w:pPr>
            <w:r w:rsidRPr="00923720">
              <w:t>Code and title previous version</w:t>
            </w:r>
          </w:p>
        </w:tc>
        <w:tc>
          <w:tcPr>
            <w:tcW w:w="1251" w:type="pct"/>
          </w:tcPr>
          <w:p w14:paraId="09C41D21" w14:textId="77777777" w:rsidR="00F1480E" w:rsidRPr="000754EC" w:rsidRDefault="00F1480E" w:rsidP="000754EC">
            <w:pPr>
              <w:pStyle w:val="SIText-Bold"/>
            </w:pPr>
            <w:r w:rsidRPr="00923720">
              <w:t>Comments</w:t>
            </w:r>
          </w:p>
        </w:tc>
        <w:tc>
          <w:tcPr>
            <w:tcW w:w="1616" w:type="pct"/>
          </w:tcPr>
          <w:p w14:paraId="439E3E33" w14:textId="77777777" w:rsidR="00F1480E" w:rsidRPr="000754EC" w:rsidRDefault="00F1480E" w:rsidP="000754EC">
            <w:pPr>
              <w:pStyle w:val="SIText-Bold"/>
            </w:pPr>
            <w:r w:rsidRPr="00923720">
              <w:t>Equivalence status</w:t>
            </w:r>
          </w:p>
        </w:tc>
      </w:tr>
      <w:tr w:rsidR="00041E59" w14:paraId="0E6651F0" w14:textId="77777777" w:rsidTr="00F33FF2">
        <w:tc>
          <w:tcPr>
            <w:tcW w:w="1028" w:type="pct"/>
          </w:tcPr>
          <w:p w14:paraId="28E0C059" w14:textId="75C3764D" w:rsidR="00041E59" w:rsidRPr="000754EC" w:rsidRDefault="009C291D" w:rsidP="00646401">
            <w:pPr>
              <w:pStyle w:val="SIText"/>
            </w:pPr>
            <w:r>
              <w:t>RGR</w:t>
            </w:r>
            <w:r w:rsidR="00623E6D" w:rsidRPr="00352BDA">
              <w:t>HBR20</w:t>
            </w:r>
            <w:r w:rsidR="00646401">
              <w:t>1</w:t>
            </w:r>
            <w:r w:rsidR="00623E6D" w:rsidRPr="00352BDA">
              <w:t xml:space="preserve"> Assist with oestrus detection in mares</w:t>
            </w:r>
          </w:p>
        </w:tc>
        <w:tc>
          <w:tcPr>
            <w:tcW w:w="1105" w:type="pct"/>
          </w:tcPr>
          <w:p w14:paraId="513FE681" w14:textId="669E5D29" w:rsidR="00041E59" w:rsidRPr="000754EC" w:rsidRDefault="009C291D" w:rsidP="00623E6D">
            <w:pPr>
              <w:pStyle w:val="SIText"/>
            </w:pPr>
            <w:r w:rsidRPr="00352BDA">
              <w:t>ACMHBR202 Assist with oestrus detection in mares</w:t>
            </w:r>
          </w:p>
        </w:tc>
        <w:tc>
          <w:tcPr>
            <w:tcW w:w="1251" w:type="pct"/>
          </w:tcPr>
          <w:p w14:paraId="5FB2F890" w14:textId="4C7CE6D9" w:rsidR="00B85631" w:rsidRDefault="009C291D" w:rsidP="009C291D">
            <w:pPr>
              <w:pStyle w:val="SIText"/>
            </w:pPr>
            <w:r w:rsidRPr="009C291D">
              <w:t>Code changed to reflect appropriate industry sector usage</w:t>
            </w:r>
            <w:r w:rsidR="00B85631">
              <w:t>.</w:t>
            </w:r>
            <w:r>
              <w:t xml:space="preserve"> </w:t>
            </w:r>
          </w:p>
          <w:p w14:paraId="291C2467" w14:textId="22A22801" w:rsidR="00B85631" w:rsidRDefault="00B85631" w:rsidP="009C291D">
            <w:pPr>
              <w:pStyle w:val="SIText"/>
            </w:pPr>
            <w:r>
              <w:t>Minor changes for clarity.</w:t>
            </w:r>
          </w:p>
          <w:p w14:paraId="1B7ACA58" w14:textId="6468CB07" w:rsidR="00041E59" w:rsidRPr="000754EC" w:rsidRDefault="00B85631" w:rsidP="00B85631">
            <w:pPr>
              <w:pStyle w:val="SIText"/>
            </w:pPr>
            <w:r>
              <w:t>Removal of points duplicating performance criteria in Performance Evidence.</w:t>
            </w:r>
          </w:p>
        </w:tc>
        <w:tc>
          <w:tcPr>
            <w:tcW w:w="1616" w:type="pct"/>
          </w:tcPr>
          <w:p w14:paraId="5F9C689E" w14:textId="2CED5EAD" w:rsidR="00916CD7" w:rsidRPr="000754EC" w:rsidRDefault="009C291D" w:rsidP="009C291D">
            <w:pPr>
              <w:pStyle w:val="SIText"/>
            </w:pPr>
            <w:r>
              <w:t>E</w:t>
            </w:r>
            <w:r w:rsidR="00623E6D" w:rsidRPr="00352BDA">
              <w:t>quivalent unit</w:t>
            </w:r>
          </w:p>
        </w:tc>
      </w:tr>
    </w:tbl>
    <w:p w14:paraId="066224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1B851C" w14:textId="77777777" w:rsidTr="00CA2922">
        <w:tc>
          <w:tcPr>
            <w:tcW w:w="1396" w:type="pct"/>
            <w:shd w:val="clear" w:color="auto" w:fill="auto"/>
          </w:tcPr>
          <w:p w14:paraId="7E12B0D4" w14:textId="77777777" w:rsidR="00F1480E" w:rsidRPr="000754EC" w:rsidRDefault="00FD557D" w:rsidP="000754EC">
            <w:pPr>
              <w:pStyle w:val="SIHeading2"/>
            </w:pPr>
            <w:r w:rsidRPr="00CC451E">
              <w:t>L</w:t>
            </w:r>
            <w:r w:rsidRPr="000754EC">
              <w:t>inks</w:t>
            </w:r>
          </w:p>
        </w:tc>
        <w:tc>
          <w:tcPr>
            <w:tcW w:w="3604" w:type="pct"/>
            <w:shd w:val="clear" w:color="auto" w:fill="auto"/>
          </w:tcPr>
          <w:p w14:paraId="2E16B718" w14:textId="77777777" w:rsidR="00520E9A" w:rsidRPr="000754EC" w:rsidRDefault="00520E9A" w:rsidP="000754EC">
            <w:pPr>
              <w:pStyle w:val="SIText"/>
            </w:pPr>
            <w:r>
              <w:t xml:space="preserve">Companion Volumes, including Implementation </w:t>
            </w:r>
            <w:r w:rsidR="00346FDC">
              <w:t xml:space="preserve">Guides, are available at VETNet: </w:t>
            </w:r>
          </w:p>
          <w:p w14:paraId="387AD3C9" w14:textId="2955CB32" w:rsidR="00F1480E" w:rsidRPr="000754EC" w:rsidRDefault="006045A8" w:rsidP="00E40225">
            <w:pPr>
              <w:pStyle w:val="SIText"/>
            </w:pPr>
            <w:hyperlink r:id="rId11" w:history="1">
              <w:r w:rsidR="00223AA2" w:rsidRPr="00DE75D4">
                <w:t>https://vetnet.education.gov.au/Pages/TrainingDocs.aspx?q=5c4b8489-f7e1-463b-81c8-6ecce6c192a0</w:t>
              </w:r>
            </w:hyperlink>
            <w:r w:rsidR="00223AA2">
              <w:t xml:space="preserve"> </w:t>
            </w:r>
          </w:p>
        </w:tc>
      </w:tr>
    </w:tbl>
    <w:p w14:paraId="49CE5AC3" w14:textId="77777777" w:rsidR="00F1480E" w:rsidRDefault="00F1480E" w:rsidP="005F771F">
      <w:pPr>
        <w:pStyle w:val="SIText"/>
      </w:pPr>
    </w:p>
    <w:p w14:paraId="0C7CD1A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0C413615" w14:textId="77777777" w:rsidTr="00113678">
        <w:trPr>
          <w:tblHeader/>
        </w:trPr>
        <w:tc>
          <w:tcPr>
            <w:tcW w:w="1478" w:type="pct"/>
            <w:shd w:val="clear" w:color="auto" w:fill="auto"/>
          </w:tcPr>
          <w:p w14:paraId="2B83628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A66FE93" w14:textId="5B61076B" w:rsidR="00556C4C" w:rsidRPr="000754EC" w:rsidRDefault="00556C4C" w:rsidP="000754EC">
            <w:pPr>
              <w:pStyle w:val="SIUnittitle"/>
            </w:pPr>
            <w:r w:rsidRPr="00F56827">
              <w:t xml:space="preserve">Assessment requirements for </w:t>
            </w:r>
            <w:r w:rsidR="00223AA2">
              <w:t>RGR</w:t>
            </w:r>
            <w:r w:rsidR="00A7241C" w:rsidRPr="00A7241C">
              <w:t>HBR202 Assist with oestrus detection in mares</w:t>
            </w:r>
          </w:p>
        </w:tc>
      </w:tr>
      <w:tr w:rsidR="00556C4C" w:rsidRPr="00A55106" w14:paraId="56AD08E7" w14:textId="77777777" w:rsidTr="00113678">
        <w:trPr>
          <w:tblHeader/>
        </w:trPr>
        <w:tc>
          <w:tcPr>
            <w:tcW w:w="5000" w:type="pct"/>
            <w:gridSpan w:val="2"/>
            <w:shd w:val="clear" w:color="auto" w:fill="auto"/>
          </w:tcPr>
          <w:p w14:paraId="3CC46D97" w14:textId="77777777" w:rsidR="00556C4C" w:rsidRPr="000754EC" w:rsidRDefault="00D71E43" w:rsidP="000754EC">
            <w:pPr>
              <w:pStyle w:val="SIHeading2"/>
            </w:pPr>
            <w:r>
              <w:t>Performance E</w:t>
            </w:r>
            <w:r w:rsidRPr="000754EC">
              <w:t>vidence</w:t>
            </w:r>
          </w:p>
        </w:tc>
      </w:tr>
      <w:tr w:rsidR="00556C4C" w:rsidRPr="00067E1C" w14:paraId="54B0F6CA" w14:textId="77777777" w:rsidTr="00113678">
        <w:tc>
          <w:tcPr>
            <w:tcW w:w="5000" w:type="pct"/>
            <w:gridSpan w:val="2"/>
            <w:shd w:val="clear" w:color="auto" w:fill="auto"/>
          </w:tcPr>
          <w:p w14:paraId="75707C40" w14:textId="06542B36" w:rsidR="00D335B5" w:rsidRPr="00352BDA" w:rsidRDefault="00D335B5" w:rsidP="00D335B5">
            <w:pPr>
              <w:pStyle w:val="SIText"/>
            </w:pPr>
            <w:r w:rsidRPr="00352BDA">
              <w:t xml:space="preserve">An individual demonstrating competency in this unit must satisfy all of the elements and performance criteria </w:t>
            </w:r>
            <w:r>
              <w:t>of this unit.</w:t>
            </w:r>
          </w:p>
          <w:p w14:paraId="348028F5" w14:textId="77777777" w:rsidR="00D13911" w:rsidRDefault="00D335B5" w:rsidP="00D335B5">
            <w:pPr>
              <w:pStyle w:val="SIText"/>
            </w:pPr>
            <w:r w:rsidRPr="00352BDA">
              <w:rPr>
                <w:rFonts w:cs="Arial"/>
                <w:szCs w:val="20"/>
              </w:rPr>
              <w:t>There must be evidence that the individual has</w:t>
            </w:r>
            <w:r w:rsidR="00D13911">
              <w:t>:</w:t>
            </w:r>
          </w:p>
          <w:p w14:paraId="73A8660D" w14:textId="60CA80C3" w:rsidR="00D13911" w:rsidRDefault="00D335B5" w:rsidP="00D13911">
            <w:pPr>
              <w:pStyle w:val="SIBulletList1"/>
              <w:rPr>
                <w:ins w:id="2" w:author="Sue Hamilton" w:date="2018-09-20T16:09:00Z"/>
              </w:rPr>
            </w:pPr>
            <w:r w:rsidRPr="00352BDA">
              <w:t xml:space="preserve">assisted with oestrus detection in at least </w:t>
            </w:r>
            <w:ins w:id="3" w:author="Sue Hamilton" w:date="2018-09-25T20:53:00Z">
              <w:r w:rsidR="00CD6F1B">
                <w:t>four</w:t>
              </w:r>
              <w:r w:rsidR="00CD6F1B" w:rsidRPr="00352BDA">
                <w:t xml:space="preserve"> </w:t>
              </w:r>
            </w:ins>
            <w:r w:rsidRPr="00352BDA">
              <w:t>different mares, including at least one with foal at foot</w:t>
            </w:r>
            <w:ins w:id="4" w:author="Sue Hamilton" w:date="2018-09-20T16:11:00Z">
              <w:r w:rsidR="00D13911">
                <w:t>, including:</w:t>
              </w:r>
            </w:ins>
            <w:del w:id="5" w:author="Sue Hamilton" w:date="2018-09-20T16:09:00Z">
              <w:r w:rsidRPr="00352BDA" w:rsidDel="00D13911">
                <w:delText xml:space="preserve"> </w:delText>
              </w:r>
            </w:del>
          </w:p>
          <w:p w14:paraId="03559C27" w14:textId="5707424A" w:rsidR="00CD6F1B" w:rsidRDefault="00CD6F1B" w:rsidP="00D13911">
            <w:pPr>
              <w:pStyle w:val="SIBulletList2"/>
              <w:rPr>
                <w:ins w:id="6" w:author="Sue Hamilton" w:date="2018-09-25T20:51:00Z"/>
              </w:rPr>
            </w:pPr>
            <w:ins w:id="7" w:author="Sue Hamilton" w:date="2018-09-25T20:51:00Z">
              <w:r>
                <w:t xml:space="preserve">observed mare behaviour to </w:t>
              </w:r>
            </w:ins>
            <w:ins w:id="8" w:author="Sue Hamilton" w:date="2018-09-25T20:52:00Z">
              <w:r>
                <w:t>identify</w:t>
              </w:r>
            </w:ins>
            <w:ins w:id="9" w:author="Sue Hamilton" w:date="2018-09-25T20:51:00Z">
              <w:r>
                <w:t xml:space="preserve"> when in season</w:t>
              </w:r>
            </w:ins>
          </w:p>
          <w:p w14:paraId="62CE6454" w14:textId="7A74B93E" w:rsidR="00D13911" w:rsidRDefault="00D13911" w:rsidP="00D13911">
            <w:pPr>
              <w:pStyle w:val="SIBulletList2"/>
              <w:rPr>
                <w:ins w:id="10" w:author="Sue Hamilton" w:date="2018-09-20T16:11:00Z"/>
              </w:rPr>
            </w:pPr>
            <w:ins w:id="11" w:author="Sue Hamilton" w:date="2018-09-20T16:10:00Z">
              <w:r>
                <w:t>assisted</w:t>
              </w:r>
            </w:ins>
            <w:ins w:id="12" w:author="Sue Hamilton" w:date="2018-09-20T16:09:00Z">
              <w:r w:rsidRPr="00352BDA">
                <w:t xml:space="preserve"> </w:t>
              </w:r>
            </w:ins>
            <w:ins w:id="13" w:author="Sue Hamilton" w:date="2018-09-20T16:10:00Z">
              <w:r>
                <w:t>with</w:t>
              </w:r>
            </w:ins>
            <w:ins w:id="14" w:author="Sue Hamilton" w:date="2018-09-25T20:53:00Z">
              <w:r w:rsidR="00CD6F1B">
                <w:t xml:space="preserve"> hand </w:t>
              </w:r>
            </w:ins>
            <w:ins w:id="15" w:author="Sue Hamilton" w:date="2018-09-20T16:09:00Z">
              <w:r w:rsidRPr="00352BDA">
                <w:t>teasing processes</w:t>
              </w:r>
            </w:ins>
            <w:ins w:id="16" w:author="Sue Hamilton" w:date="2018-09-20T16:10:00Z">
              <w:r>
                <w:t xml:space="preserve"> for </w:t>
              </w:r>
            </w:ins>
            <w:ins w:id="17" w:author="Sue Hamilton" w:date="2018-09-25T20:53:00Z">
              <w:r w:rsidR="00CD6F1B">
                <w:t>two wet and two dry</w:t>
              </w:r>
            </w:ins>
            <w:ins w:id="18" w:author="Sue Hamilton" w:date="2018-09-20T16:10:00Z">
              <w:r>
                <w:t xml:space="preserve"> mare</w:t>
              </w:r>
            </w:ins>
            <w:ins w:id="19" w:author="Sue Hamilton" w:date="2018-09-25T20:53:00Z">
              <w:r w:rsidR="00CD6F1B">
                <w:t>s</w:t>
              </w:r>
            </w:ins>
          </w:p>
          <w:p w14:paraId="4B603353" w14:textId="4A3F8FE7" w:rsidR="00D13911" w:rsidRPr="00D13911" w:rsidRDefault="00D13911" w:rsidP="00D13911">
            <w:pPr>
              <w:pStyle w:val="SIBulletList2"/>
              <w:rPr>
                <w:ins w:id="20" w:author="Sue Hamilton" w:date="2018-09-20T16:11:00Z"/>
              </w:rPr>
            </w:pPr>
            <w:ins w:id="21" w:author="Sue Hamilton" w:date="2018-09-20T16:11:00Z">
              <w:r w:rsidRPr="00352BDA">
                <w:t>p</w:t>
              </w:r>
              <w:r w:rsidRPr="00D13911">
                <w:t>repar</w:t>
              </w:r>
            </w:ins>
            <w:ins w:id="22" w:author="Sue Hamilton" w:date="2018-09-25T20:53:00Z">
              <w:r w:rsidR="00CD6F1B">
                <w:t>ed</w:t>
              </w:r>
            </w:ins>
            <w:ins w:id="23" w:author="Sue Hamilton" w:date="2018-09-20T16:11:00Z">
              <w:r w:rsidRPr="00D13911">
                <w:t xml:space="preserve"> relevant materials and equipment</w:t>
              </w:r>
            </w:ins>
          </w:p>
          <w:p w14:paraId="48806847" w14:textId="77777777" w:rsidR="00CD6F1B" w:rsidRDefault="00D13911" w:rsidP="00D13911">
            <w:pPr>
              <w:pStyle w:val="SIBulletList2"/>
              <w:rPr>
                <w:ins w:id="24" w:author="Sue Hamilton" w:date="2018-09-25T20:54:00Z"/>
              </w:rPr>
            </w:pPr>
            <w:ins w:id="25" w:author="Sue Hamilton" w:date="2018-09-20T16:11:00Z">
              <w:r>
                <w:t>prepared and c</w:t>
              </w:r>
              <w:r w:rsidRPr="00352BDA">
                <w:t>lean</w:t>
              </w:r>
              <w:r>
                <w:t>ed</w:t>
              </w:r>
              <w:r w:rsidRPr="00352BDA">
                <w:t xml:space="preserve"> up work areas and equipment </w:t>
              </w:r>
            </w:ins>
            <w:ins w:id="26" w:author="Sue Hamilton" w:date="2018-09-20T16:12:00Z">
              <w:r>
                <w:t>and recorded relevant information</w:t>
              </w:r>
            </w:ins>
          </w:p>
          <w:p w14:paraId="449DD710" w14:textId="6D37672D" w:rsidR="00D13911" w:rsidRPr="00D13911" w:rsidRDefault="00CD6F1B" w:rsidP="00D13911">
            <w:pPr>
              <w:pStyle w:val="SIBulletList2"/>
              <w:rPr>
                <w:ins w:id="27" w:author="Sue Hamilton" w:date="2018-09-20T16:11:00Z"/>
              </w:rPr>
            </w:pPr>
            <w:ins w:id="28" w:author="Sue Hamilton" w:date="2018-09-25T20:54:00Z">
              <w:r w:rsidRPr="00CD6F1B">
                <w:t>r</w:t>
              </w:r>
              <w:r>
                <w:t>ecorded</w:t>
              </w:r>
              <w:r w:rsidRPr="00CD6F1B">
                <w:t xml:space="preserve"> details of mare examination and status of cycle</w:t>
              </w:r>
            </w:ins>
            <w:ins w:id="29" w:author="Sue Hamilton" w:date="2018-09-20T16:12:00Z">
              <w:r w:rsidR="00D13911">
                <w:t>.</w:t>
              </w:r>
            </w:ins>
          </w:p>
          <w:p w14:paraId="2721810A" w14:textId="77777777" w:rsidR="00D13911" w:rsidRPr="00D13911" w:rsidRDefault="00D13911" w:rsidP="00D13911">
            <w:pPr>
              <w:pStyle w:val="SIText"/>
              <w:rPr>
                <w:ins w:id="30" w:author="Sue Hamilton" w:date="2018-09-20T16:09:00Z"/>
              </w:rPr>
            </w:pPr>
          </w:p>
          <w:p w14:paraId="775B8960" w14:textId="00BD18C2" w:rsidR="00D335B5" w:rsidRPr="00352BDA" w:rsidDel="00D13911" w:rsidRDefault="00D13911" w:rsidP="00D13911">
            <w:pPr>
              <w:pStyle w:val="SIBulletList1"/>
              <w:rPr>
                <w:del w:id="31" w:author="Sue Hamilton" w:date="2018-09-20T16:10:00Z"/>
              </w:rPr>
            </w:pPr>
            <w:ins w:id="32" w:author="Sue Hamilton" w:date="2018-09-20T16:09:00Z">
              <w:r w:rsidRPr="00352BDA">
                <w:t xml:space="preserve"> </w:t>
              </w:r>
            </w:ins>
            <w:commentRangeStart w:id="33"/>
            <w:del w:id="34" w:author="Sue Hamilton" w:date="2018-09-20T16:10:00Z">
              <w:r w:rsidR="00D335B5" w:rsidRPr="00352BDA" w:rsidDel="00D13911">
                <w:delText>including:</w:delText>
              </w:r>
            </w:del>
          </w:p>
          <w:p w14:paraId="0DB217E5" w14:textId="3D371306" w:rsidR="00D335B5" w:rsidRPr="00352BDA" w:rsidDel="00D13911" w:rsidRDefault="00D335B5" w:rsidP="00D13911">
            <w:pPr>
              <w:pStyle w:val="SIBulletList1"/>
              <w:rPr>
                <w:del w:id="35" w:author="Sue Hamilton" w:date="2018-09-20T16:10:00Z"/>
              </w:rPr>
            </w:pPr>
            <w:del w:id="36" w:author="Sue Hamilton" w:date="2018-09-20T16:10:00Z">
              <w:r w:rsidRPr="00352BDA" w:rsidDel="00D13911">
                <w:delText>carrying out a basic hazard and risk assessm</w:delText>
              </w:r>
              <w:r w:rsidDel="00D13911">
                <w:delText>ent</w:delText>
              </w:r>
            </w:del>
          </w:p>
          <w:p w14:paraId="044B74F3" w14:textId="714FB36F" w:rsidR="00D335B5" w:rsidRPr="00352BDA" w:rsidDel="00D13911" w:rsidRDefault="00D335B5" w:rsidP="00D13911">
            <w:pPr>
              <w:pStyle w:val="SIBulletList1"/>
              <w:rPr>
                <w:del w:id="37" w:author="Sue Hamilton" w:date="2018-09-20T16:10:00Z"/>
              </w:rPr>
            </w:pPr>
            <w:del w:id="38" w:author="Sue Hamilton" w:date="2018-09-20T16:10:00Z">
              <w:r w:rsidRPr="00352BDA" w:rsidDel="00D13911">
                <w:delText>handling mares and foals at foot humanely and safely while being teased</w:delText>
              </w:r>
            </w:del>
          </w:p>
          <w:p w14:paraId="5DD25010" w14:textId="0BC57AE6" w:rsidR="00D335B5" w:rsidRPr="00352BDA" w:rsidDel="00D13911" w:rsidRDefault="00D335B5" w:rsidP="00D13911">
            <w:pPr>
              <w:pStyle w:val="SIBulletList1"/>
              <w:rPr>
                <w:del w:id="39" w:author="Sue Hamilton" w:date="2018-09-20T16:10:00Z"/>
              </w:rPr>
            </w:pPr>
            <w:del w:id="40" w:author="Sue Hamilton" w:date="2018-09-20T16:10:00Z">
              <w:r w:rsidRPr="00352BDA" w:rsidDel="00D13911">
                <w:delText>identifying and recording</w:delText>
              </w:r>
              <w:r w:rsidDel="00D13911">
                <w:delText xml:space="preserve"> mares in oestrus</w:delText>
              </w:r>
            </w:del>
          </w:p>
          <w:p w14:paraId="68566215" w14:textId="0BF35F19" w:rsidR="00D335B5" w:rsidRPr="00352BDA" w:rsidDel="00D13911" w:rsidRDefault="00D335B5" w:rsidP="00D13911">
            <w:pPr>
              <w:pStyle w:val="SIBulletList1"/>
              <w:rPr>
                <w:del w:id="41" w:author="Sue Hamilton" w:date="2018-09-20T16:10:00Z"/>
              </w:rPr>
            </w:pPr>
            <w:del w:id="42" w:author="Sue Hamilton" w:date="2018-09-20T16:10:00Z">
              <w:r w:rsidRPr="00352BDA" w:rsidDel="00D13911">
                <w:delText>observing horses during teasing processes</w:delText>
              </w:r>
            </w:del>
          </w:p>
          <w:p w14:paraId="54FDAB86" w14:textId="51010377" w:rsidR="00D335B5" w:rsidRPr="00352BDA" w:rsidDel="00D13911" w:rsidRDefault="00D335B5" w:rsidP="00D13911">
            <w:pPr>
              <w:pStyle w:val="SIBulletList1"/>
              <w:rPr>
                <w:del w:id="43" w:author="Sue Hamilton" w:date="2018-09-20T16:10:00Z"/>
              </w:rPr>
            </w:pPr>
            <w:del w:id="44" w:author="Sue Hamilton" w:date="2018-09-20T16:10:00Z">
              <w:r w:rsidRPr="00352BDA" w:rsidDel="00D13911">
                <w:delText>placing mares in crush and ensuring foals are controlled</w:delText>
              </w:r>
            </w:del>
          </w:p>
          <w:p w14:paraId="22AA231A" w14:textId="2279CF54" w:rsidR="00D335B5" w:rsidRPr="00352BDA" w:rsidDel="00D13911" w:rsidRDefault="00D335B5" w:rsidP="00D13911">
            <w:pPr>
              <w:pStyle w:val="SIBulletList1"/>
              <w:rPr>
                <w:del w:id="45" w:author="Sue Hamilton" w:date="2018-09-20T16:10:00Z"/>
              </w:rPr>
            </w:pPr>
            <w:del w:id="46" w:author="Sue Hamilton" w:date="2018-09-20T16:10:00Z">
              <w:r w:rsidRPr="00352BDA" w:rsidDel="00D13911">
                <w:delText>holding mares in crush and assisting veterinarian for rectal examination and scanning</w:delText>
              </w:r>
            </w:del>
          </w:p>
          <w:p w14:paraId="741153BD" w14:textId="0C041BCF" w:rsidR="00D335B5" w:rsidRPr="00352BDA" w:rsidRDefault="00D335B5" w:rsidP="00D13911">
            <w:pPr>
              <w:pStyle w:val="SIBulletList1"/>
            </w:pPr>
            <w:del w:id="47" w:author="Sue Hamilton" w:date="2018-09-20T16:10:00Z">
              <w:r w:rsidRPr="00352BDA" w:rsidDel="00D13911">
                <w:delText>preparing hygienic work site</w:delText>
              </w:r>
              <w:r w:rsidDel="00D13911">
                <w:delText>,</w:delText>
              </w:r>
              <w:r w:rsidRPr="00352BDA" w:rsidDel="00D13911">
                <w:delText xml:space="preserve"> prior to veterinarian'</w:delText>
              </w:r>
              <w:r w:rsidDel="00D13911">
                <w:delText>s arrival</w:delText>
              </w:r>
            </w:del>
          </w:p>
          <w:p w14:paraId="57C67BCF" w14:textId="7DE8D47C" w:rsidR="00D335B5" w:rsidRPr="00352BDA" w:rsidDel="00CD6F1B" w:rsidRDefault="00D335B5" w:rsidP="00D335B5">
            <w:pPr>
              <w:pStyle w:val="SIBulletList1"/>
              <w:rPr>
                <w:del w:id="48" w:author="Sue Hamilton" w:date="2018-09-25T20:54:00Z"/>
              </w:rPr>
            </w:pPr>
            <w:del w:id="49" w:author="Sue Hamilton" w:date="2018-09-25T20:54:00Z">
              <w:r w:rsidRPr="00352BDA" w:rsidDel="00CD6F1B">
                <w:delText>preparing relevant materia</w:delText>
              </w:r>
              <w:r w:rsidDel="00CD6F1B">
                <w:delText>ls and equipment</w:delText>
              </w:r>
            </w:del>
          </w:p>
          <w:p w14:paraId="7488A1AB" w14:textId="27015B83" w:rsidR="00D335B5" w:rsidRPr="00352BDA" w:rsidDel="00CD6F1B" w:rsidRDefault="00D335B5" w:rsidP="00D335B5">
            <w:pPr>
              <w:pStyle w:val="SIBulletList1"/>
              <w:rPr>
                <w:del w:id="50" w:author="Sue Hamilton" w:date="2018-09-25T20:54:00Z"/>
              </w:rPr>
            </w:pPr>
            <w:del w:id="51" w:author="Sue Hamilton" w:date="2018-09-25T20:54:00Z">
              <w:r w:rsidRPr="00352BDA" w:rsidDel="00CD6F1B">
                <w:delText>cleaning up work areas and equipment f</w:delText>
              </w:r>
              <w:r w:rsidDel="00CD6F1B">
                <w:delText>ollowing insemination fertility</w:delText>
              </w:r>
            </w:del>
          </w:p>
          <w:p w14:paraId="69F0C48B" w14:textId="43B855F9" w:rsidR="00556C4C" w:rsidRPr="000754EC" w:rsidRDefault="00D335B5" w:rsidP="00D335B5">
            <w:pPr>
              <w:pStyle w:val="SIBulletList1"/>
            </w:pPr>
            <w:del w:id="52" w:author="Sue Hamilton" w:date="2018-09-25T20:55:00Z">
              <w:r w:rsidRPr="00352BDA" w:rsidDel="00CD6F1B">
                <w:delText>recording details of mare examination and status of cycle.</w:delText>
              </w:r>
              <w:commentRangeEnd w:id="33"/>
              <w:r w:rsidR="00FC287E" w:rsidDel="00CD6F1B">
                <w:rPr>
                  <w:szCs w:val="22"/>
                  <w:lang w:eastAsia="en-AU"/>
                </w:rPr>
                <w:commentReference w:id="33"/>
              </w:r>
            </w:del>
          </w:p>
        </w:tc>
      </w:tr>
    </w:tbl>
    <w:p w14:paraId="23F88B9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47B85EA3" w14:textId="77777777" w:rsidTr="00CA2922">
        <w:trPr>
          <w:tblHeader/>
        </w:trPr>
        <w:tc>
          <w:tcPr>
            <w:tcW w:w="5000" w:type="pct"/>
            <w:shd w:val="clear" w:color="auto" w:fill="auto"/>
          </w:tcPr>
          <w:p w14:paraId="1110AC8D" w14:textId="77777777" w:rsidR="00F1480E" w:rsidRPr="000754EC" w:rsidRDefault="00D71E43" w:rsidP="000754EC">
            <w:pPr>
              <w:pStyle w:val="SIHeading2"/>
            </w:pPr>
            <w:r w:rsidRPr="002C55E9">
              <w:t>K</w:t>
            </w:r>
            <w:r w:rsidRPr="000754EC">
              <w:t>nowledge Evidence</w:t>
            </w:r>
          </w:p>
        </w:tc>
      </w:tr>
      <w:tr w:rsidR="00F1480E" w:rsidRPr="00067E1C" w14:paraId="6C76F674" w14:textId="77777777" w:rsidTr="00CA2922">
        <w:tc>
          <w:tcPr>
            <w:tcW w:w="5000" w:type="pct"/>
            <w:shd w:val="clear" w:color="auto" w:fill="auto"/>
          </w:tcPr>
          <w:p w14:paraId="4673FCB7" w14:textId="77777777" w:rsidR="00D335B5" w:rsidRPr="00352BDA" w:rsidRDefault="00D335B5" w:rsidP="00D335B5">
            <w:pPr>
              <w:pStyle w:val="SIText"/>
            </w:pPr>
            <w:r w:rsidRPr="00352BDA">
              <w:t>An individual must be able to demonstrate the knowledge required to perform the tasks outlined in the elements and performance criteria of this unit. This includes knowledge of:</w:t>
            </w:r>
          </w:p>
          <w:p w14:paraId="6AB2DE3B" w14:textId="77777777" w:rsidR="00D335B5" w:rsidRPr="00352BDA" w:rsidRDefault="00D335B5" w:rsidP="00D335B5">
            <w:pPr>
              <w:pStyle w:val="SIBulletList1"/>
            </w:pPr>
            <w:r w:rsidRPr="00352BDA">
              <w:t>principles and practices for assisting with oestrus detection</w:t>
            </w:r>
          </w:p>
          <w:p w14:paraId="6B0470E5" w14:textId="77777777" w:rsidR="00D335B5" w:rsidRPr="00352BDA" w:rsidRDefault="00D335B5" w:rsidP="00D335B5">
            <w:pPr>
              <w:pStyle w:val="SIBulletList1"/>
            </w:pPr>
            <w:r w:rsidRPr="00352BDA">
              <w:t>animal welfare principles and practices relevant to handling mares and foals</w:t>
            </w:r>
          </w:p>
          <w:p w14:paraId="246BFDE0" w14:textId="77777777" w:rsidR="00D335B5" w:rsidRPr="00352BDA" w:rsidRDefault="00D335B5" w:rsidP="00D335B5">
            <w:pPr>
              <w:pStyle w:val="SIBulletList1"/>
            </w:pPr>
            <w:r w:rsidRPr="00352BDA">
              <w:t>common horse breeding terminology</w:t>
            </w:r>
          </w:p>
          <w:p w14:paraId="5DF73771" w14:textId="77777777" w:rsidR="00D335B5" w:rsidRPr="00352BDA" w:rsidRDefault="00D335B5" w:rsidP="00D335B5">
            <w:pPr>
              <w:pStyle w:val="SIBulletList1"/>
            </w:pPr>
            <w:r w:rsidRPr="00352BDA">
              <w:t>various classes of breeding stock and likely behaviour characteristics</w:t>
            </w:r>
          </w:p>
          <w:p w14:paraId="7016C550" w14:textId="77777777" w:rsidR="00D335B5" w:rsidRPr="00352BDA" w:rsidRDefault="00D335B5" w:rsidP="00D335B5">
            <w:pPr>
              <w:pStyle w:val="SIBulletList1"/>
            </w:pPr>
            <w:r w:rsidRPr="00352BDA">
              <w:t>oestrus cycle and heat detection in mares</w:t>
            </w:r>
          </w:p>
          <w:p w14:paraId="349C710B" w14:textId="77777777" w:rsidR="00D335B5" w:rsidRPr="00352BDA" w:rsidRDefault="00D335B5" w:rsidP="00D335B5">
            <w:pPr>
              <w:pStyle w:val="SIBulletList1"/>
            </w:pPr>
            <w:r w:rsidRPr="00352BDA">
              <w:t>types and purpose of recordkeeping systems</w:t>
            </w:r>
          </w:p>
          <w:p w14:paraId="70A98AE2" w14:textId="77777777" w:rsidR="00D335B5" w:rsidRPr="00352BDA" w:rsidRDefault="00D335B5" w:rsidP="00D335B5">
            <w:pPr>
              <w:pStyle w:val="SIBulletList1"/>
            </w:pPr>
            <w:r w:rsidRPr="00352BDA">
              <w:t>safe work practices for assisting with oestrus detection in mares:</w:t>
            </w:r>
          </w:p>
          <w:p w14:paraId="334202C7" w14:textId="77777777" w:rsidR="00D335B5" w:rsidRPr="00352BDA" w:rsidRDefault="00D335B5" w:rsidP="00D335B5">
            <w:pPr>
              <w:pStyle w:val="SIBulletList2"/>
            </w:pPr>
            <w:r w:rsidRPr="00352BDA">
              <w:t>safe horse handling techniques</w:t>
            </w:r>
          </w:p>
          <w:p w14:paraId="06715DBE" w14:textId="1BEDDFE0" w:rsidR="00D335B5" w:rsidRPr="00352BDA" w:rsidRDefault="00D335B5" w:rsidP="00D335B5">
            <w:pPr>
              <w:pStyle w:val="SIBulletList2"/>
            </w:pPr>
            <w:r w:rsidRPr="00352BDA">
              <w:t>cleaning, hygiene</w:t>
            </w:r>
            <w:ins w:id="53" w:author="Sue Hamilton" w:date="2018-08-23T16:29:00Z">
              <w:r w:rsidR="00FC287E">
                <w:t>, infection control</w:t>
              </w:r>
            </w:ins>
            <w:r w:rsidRPr="00352BDA">
              <w:t xml:space="preserve"> and biosecurity requirements</w:t>
            </w:r>
          </w:p>
          <w:p w14:paraId="21E22521" w14:textId="77777777" w:rsidR="00D335B5" w:rsidRDefault="00D335B5" w:rsidP="00D335B5">
            <w:pPr>
              <w:pStyle w:val="SIBulletList2"/>
            </w:pPr>
            <w:r w:rsidRPr="00352BDA">
              <w:t>safe waste disposal</w:t>
            </w:r>
          </w:p>
          <w:p w14:paraId="0538BB52" w14:textId="7BB734F5" w:rsidR="00F1480E" w:rsidRPr="000754EC" w:rsidRDefault="00D335B5" w:rsidP="00D335B5">
            <w:pPr>
              <w:pStyle w:val="SIBulletList2"/>
            </w:pPr>
            <w:r w:rsidRPr="00352BDA">
              <w:rPr>
                <w:rFonts w:eastAsia="Calibri"/>
              </w:rPr>
              <w:t>types and purpose of personal protective equipment (PPE).</w:t>
            </w:r>
          </w:p>
        </w:tc>
      </w:tr>
    </w:tbl>
    <w:p w14:paraId="2AD9AC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09B15440" w14:textId="77777777" w:rsidTr="00CA2922">
        <w:trPr>
          <w:tblHeader/>
        </w:trPr>
        <w:tc>
          <w:tcPr>
            <w:tcW w:w="5000" w:type="pct"/>
            <w:shd w:val="clear" w:color="auto" w:fill="auto"/>
          </w:tcPr>
          <w:p w14:paraId="7BC6838B" w14:textId="77777777" w:rsidR="00F1480E" w:rsidRPr="000754EC" w:rsidRDefault="00D71E43" w:rsidP="000754EC">
            <w:pPr>
              <w:pStyle w:val="SIHeading2"/>
            </w:pPr>
            <w:r w:rsidRPr="002C55E9">
              <w:t>A</w:t>
            </w:r>
            <w:r w:rsidRPr="000754EC">
              <w:t>ssessment Conditions</w:t>
            </w:r>
          </w:p>
        </w:tc>
      </w:tr>
      <w:tr w:rsidR="00F1480E" w:rsidRPr="00A55106" w14:paraId="50CD24CB" w14:textId="77777777" w:rsidTr="00CA2922">
        <w:tc>
          <w:tcPr>
            <w:tcW w:w="5000" w:type="pct"/>
            <w:shd w:val="clear" w:color="auto" w:fill="auto"/>
          </w:tcPr>
          <w:p w14:paraId="1AFC46E0" w14:textId="77777777" w:rsidR="00D335B5" w:rsidRPr="00352BDA" w:rsidRDefault="00D335B5" w:rsidP="00D335B5">
            <w:pPr>
              <w:pStyle w:val="SIText"/>
            </w:pPr>
            <w:r w:rsidRPr="00352BDA">
              <w:t xml:space="preserve">Assessment of </w:t>
            </w:r>
            <w:r>
              <w:t>skills</w:t>
            </w:r>
            <w:r w:rsidRPr="00352BDA">
              <w:t xml:space="preserve"> must take place under the following conditions:</w:t>
            </w:r>
          </w:p>
          <w:p w14:paraId="5B37CEB9" w14:textId="77777777" w:rsidR="00D335B5" w:rsidRPr="00352BDA" w:rsidRDefault="00D335B5" w:rsidP="00D335B5">
            <w:pPr>
              <w:pStyle w:val="SIBulletList1"/>
            </w:pPr>
            <w:r w:rsidRPr="00352BDA">
              <w:t>physical conditions:</w:t>
            </w:r>
          </w:p>
          <w:p w14:paraId="070276C3" w14:textId="1FA64659" w:rsidR="00D335B5" w:rsidRPr="00352BDA" w:rsidRDefault="00D335B5" w:rsidP="00D335B5">
            <w:pPr>
              <w:pStyle w:val="SIBulletList2"/>
            </w:pPr>
            <w:r w:rsidRPr="00352BDA">
              <w:rPr>
                <w:shd w:val="clear" w:color="auto" w:fill="FFFFFF"/>
              </w:rPr>
              <w:t xml:space="preserve">a workplace or </w:t>
            </w:r>
            <w:r>
              <w:rPr>
                <w:shd w:val="clear" w:color="auto" w:fill="FFFFFF"/>
              </w:rPr>
              <w:t>an</w:t>
            </w:r>
            <w:r w:rsidRPr="00352BDA">
              <w:rPr>
                <w:shd w:val="clear" w:color="auto" w:fill="FFFFFF"/>
              </w:rPr>
              <w:t xml:space="preserve"> environment that accurately </w:t>
            </w:r>
            <w:r>
              <w:rPr>
                <w:shd w:val="clear" w:color="auto" w:fill="FFFFFF"/>
              </w:rPr>
              <w:t>represents workplace conditions</w:t>
            </w:r>
            <w:r w:rsidRPr="00352BDA">
              <w:rPr>
                <w:shd w:val="clear" w:color="auto" w:fill="FFFFFF"/>
              </w:rPr>
              <w:t xml:space="preserve">, including teasing yard, </w:t>
            </w:r>
            <w:ins w:id="54" w:author="Sue Hamilton" w:date="2018-09-25T20:55:00Z">
              <w:r w:rsidR="00646401">
                <w:t xml:space="preserve">stud </w:t>
              </w:r>
            </w:ins>
            <w:r w:rsidRPr="00352BDA">
              <w:rPr>
                <w:shd w:val="clear" w:color="auto" w:fill="FFFFFF"/>
              </w:rPr>
              <w:t>veterinary facilities, breeding crush and foal pen</w:t>
            </w:r>
          </w:p>
          <w:p w14:paraId="0492CB5E" w14:textId="77777777" w:rsidR="00D335B5" w:rsidRPr="00352BDA" w:rsidRDefault="00D335B5" w:rsidP="00D335B5">
            <w:pPr>
              <w:pStyle w:val="SIBulletList1"/>
            </w:pPr>
            <w:r w:rsidRPr="00352BDA">
              <w:t>specifications:</w:t>
            </w:r>
          </w:p>
          <w:p w14:paraId="0E90954A" w14:textId="77777777" w:rsidR="00D335B5" w:rsidRPr="00352BDA" w:rsidRDefault="00D335B5" w:rsidP="00D335B5">
            <w:pPr>
              <w:pStyle w:val="SIBulletList2"/>
              <w:rPr>
                <w:rFonts w:eastAsia="Calibri"/>
              </w:rPr>
            </w:pPr>
            <w:r w:rsidRPr="00352BDA">
              <w:rPr>
                <w:rFonts w:eastAsia="Calibri"/>
              </w:rPr>
              <w:t xml:space="preserve">work instructions </w:t>
            </w:r>
            <w:r w:rsidRPr="00352BDA">
              <w:t>for assisting with oestrus detection in mares</w:t>
            </w:r>
          </w:p>
          <w:p w14:paraId="5BBBFDF0" w14:textId="77777777" w:rsidR="00D335B5" w:rsidRPr="00352BDA" w:rsidRDefault="00D335B5" w:rsidP="00D335B5">
            <w:pPr>
              <w:pStyle w:val="SIBulletList1"/>
            </w:pPr>
            <w:r w:rsidRPr="00352BDA">
              <w:t>resources, equipment and materials:</w:t>
            </w:r>
          </w:p>
          <w:p w14:paraId="5609DA05" w14:textId="77777777" w:rsidR="00D335B5" w:rsidRPr="00352BDA" w:rsidRDefault="00D335B5" w:rsidP="00D335B5">
            <w:pPr>
              <w:pStyle w:val="SIBulletList2"/>
              <w:rPr>
                <w:rFonts w:eastAsia="Calibri"/>
              </w:rPr>
            </w:pPr>
            <w:r w:rsidRPr="00352BDA">
              <w:rPr>
                <w:rFonts w:eastAsia="Calibri"/>
              </w:rPr>
              <w:t xml:space="preserve">a range of live mares in oestrus </w:t>
            </w:r>
            <w:r w:rsidRPr="00352BDA">
              <w:t xml:space="preserve">assessed as suitable for the experience and skill of the </w:t>
            </w:r>
            <w:r>
              <w:t>individual</w:t>
            </w:r>
          </w:p>
          <w:p w14:paraId="52FDD8FE" w14:textId="77777777" w:rsidR="00D335B5" w:rsidRPr="00352BDA" w:rsidRDefault="00D335B5" w:rsidP="00D335B5">
            <w:pPr>
              <w:pStyle w:val="SIBulletList2"/>
            </w:pPr>
            <w:r w:rsidRPr="00352BDA">
              <w:t>appropriate tack for individual, horse and activity</w:t>
            </w:r>
          </w:p>
          <w:p w14:paraId="6F7A66AE" w14:textId="77777777" w:rsidR="00D335B5" w:rsidRPr="00352BDA" w:rsidRDefault="00D335B5" w:rsidP="00D335B5">
            <w:pPr>
              <w:pStyle w:val="SIBulletList2"/>
              <w:rPr>
                <w:rFonts w:eastAsia="Calibri"/>
              </w:rPr>
            </w:pPr>
            <w:r w:rsidRPr="00352BDA">
              <w:rPr>
                <w:rFonts w:eastAsia="Calibri"/>
              </w:rPr>
              <w:t>equipment and cleaning materials</w:t>
            </w:r>
          </w:p>
          <w:p w14:paraId="45C21C51" w14:textId="77777777" w:rsidR="00D335B5" w:rsidRPr="00352BDA" w:rsidRDefault="00D335B5" w:rsidP="00D335B5">
            <w:pPr>
              <w:pStyle w:val="SIBulletList2"/>
              <w:rPr>
                <w:rFonts w:eastAsia="Calibri"/>
              </w:rPr>
            </w:pPr>
            <w:r w:rsidRPr="00352BDA">
              <w:rPr>
                <w:rFonts w:eastAsia="Calibri"/>
              </w:rPr>
              <w:t xml:space="preserve">PPE correctly fitted and applicable for task for </w:t>
            </w:r>
            <w:r>
              <w:rPr>
                <w:rFonts w:eastAsia="Calibri"/>
              </w:rPr>
              <w:t>individual</w:t>
            </w:r>
          </w:p>
          <w:p w14:paraId="42C53A0D" w14:textId="77777777" w:rsidR="00D335B5" w:rsidRPr="00352BDA" w:rsidRDefault="00D335B5" w:rsidP="00D335B5">
            <w:pPr>
              <w:pStyle w:val="SIBulletList2"/>
              <w:rPr>
                <w:rFonts w:eastAsia="Calibri"/>
              </w:rPr>
            </w:pPr>
            <w:r w:rsidRPr="00352BDA">
              <w:rPr>
                <w:rFonts w:eastAsia="Calibri"/>
              </w:rPr>
              <w:t>workplace</w:t>
            </w:r>
            <w:r>
              <w:rPr>
                <w:rFonts w:eastAsia="Calibri"/>
              </w:rPr>
              <w:t xml:space="preserve"> documents for recording details of mares.</w:t>
            </w:r>
          </w:p>
          <w:p w14:paraId="2350CA68" w14:textId="77777777" w:rsidR="00D335B5" w:rsidRPr="00352BDA" w:rsidRDefault="00D335B5" w:rsidP="00D335B5">
            <w:pPr>
              <w:pStyle w:val="SIText"/>
            </w:pPr>
          </w:p>
          <w:p w14:paraId="6D71CEC5" w14:textId="77777777" w:rsidR="00D335B5" w:rsidRPr="00352BDA" w:rsidRDefault="00D335B5" w:rsidP="00D335B5">
            <w:pPr>
              <w:pStyle w:val="SIText"/>
            </w:pPr>
            <w:r w:rsidRPr="00352BDA">
              <w:t xml:space="preserve">Training and assessment strategies must show evidence of the use of guidance provided in the </w:t>
            </w:r>
            <w:r w:rsidRPr="00352BDA">
              <w:rPr>
                <w:i/>
              </w:rPr>
              <w:t>Companion Volume: User Guide: Safety in Equine Training</w:t>
            </w:r>
            <w:r w:rsidRPr="00352BDA">
              <w:t>.</w:t>
            </w:r>
          </w:p>
          <w:p w14:paraId="35C7E5F1" w14:textId="42165759" w:rsidR="00F1480E" w:rsidRPr="000754EC" w:rsidRDefault="00D335B5" w:rsidP="00D335B5">
            <w:pPr>
              <w:pStyle w:val="SIText"/>
              <w:rPr>
                <w:rFonts w:eastAsia="Calibri"/>
              </w:rPr>
            </w:pPr>
            <w:r w:rsidRPr="00352BDA">
              <w:t>Assessors of this unit must satisfy the requirements for assessors in applicable vocational education and training legislation, frameworks and/or standards.</w:t>
            </w:r>
          </w:p>
        </w:tc>
      </w:tr>
    </w:tbl>
    <w:p w14:paraId="69096A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1260C4ED" w14:textId="77777777" w:rsidTr="004679E3">
        <w:tc>
          <w:tcPr>
            <w:tcW w:w="990" w:type="pct"/>
            <w:shd w:val="clear" w:color="auto" w:fill="auto"/>
          </w:tcPr>
          <w:p w14:paraId="294B23CF" w14:textId="77777777" w:rsidR="00F1480E" w:rsidRPr="000754EC" w:rsidRDefault="00D71E43" w:rsidP="000754EC">
            <w:pPr>
              <w:pStyle w:val="SIHeading2"/>
            </w:pPr>
            <w:r w:rsidRPr="002C55E9">
              <w:t>L</w:t>
            </w:r>
            <w:r w:rsidRPr="000754EC">
              <w:t>inks</w:t>
            </w:r>
          </w:p>
        </w:tc>
        <w:tc>
          <w:tcPr>
            <w:tcW w:w="4010" w:type="pct"/>
            <w:shd w:val="clear" w:color="auto" w:fill="auto"/>
          </w:tcPr>
          <w:p w14:paraId="42A986D4" w14:textId="77777777" w:rsidR="002970C3" w:rsidRPr="000754EC" w:rsidRDefault="002970C3" w:rsidP="000754EC">
            <w:pPr>
              <w:pStyle w:val="SIText"/>
            </w:pPr>
            <w:r>
              <w:t xml:space="preserve">Companion Volumes, including Implementation </w:t>
            </w:r>
            <w:r w:rsidR="00346FDC">
              <w:t>Guides, are available at VETNet:</w:t>
            </w:r>
          </w:p>
          <w:p w14:paraId="7CA6498E" w14:textId="53BAA064" w:rsidR="00F1480E" w:rsidRPr="000754EC" w:rsidRDefault="006045A8" w:rsidP="000754EC">
            <w:pPr>
              <w:pStyle w:val="SIText"/>
            </w:pPr>
            <w:hyperlink r:id="rId14" w:history="1">
              <w:r w:rsidR="00FC287E" w:rsidRPr="00DE75D4">
                <w:t>https://vetnet.education.gov.au/Pages/TrainingDocs.aspx?q=5c4b8489-f7e1-463b-81c8-6ecce6c192a0</w:t>
              </w:r>
            </w:hyperlink>
            <w:r w:rsidR="00FC287E">
              <w:t xml:space="preserve"> </w:t>
            </w:r>
          </w:p>
        </w:tc>
      </w:tr>
    </w:tbl>
    <w:p w14:paraId="256F60C9"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3" w:author="Sue Hamilton" w:date="2018-08-23T16:27:00Z" w:initials="SH">
    <w:p w14:paraId="6924212A" w14:textId="48B6923B" w:rsidR="00FC287E" w:rsidRDefault="00FC287E">
      <w:r>
        <w:annotationRef/>
      </w:r>
      <w:r>
        <w:t>S</w:t>
      </w:r>
      <w:r w:rsidR="00D13911">
        <w:t>treamlined PE to remove</w:t>
      </w:r>
      <w:r>
        <w:t xml:space="preserve"> duplicat</w:t>
      </w:r>
      <w:r w:rsidR="00D13911">
        <w:t>ion with</w:t>
      </w:r>
      <w:r>
        <w:t xml:space="preserve"> PCs.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24212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12503" w14:textId="77777777" w:rsidR="006045A8" w:rsidRDefault="006045A8" w:rsidP="00BF3F0A">
      <w:r>
        <w:separator/>
      </w:r>
    </w:p>
    <w:p w14:paraId="0D75EF63" w14:textId="77777777" w:rsidR="006045A8" w:rsidRDefault="006045A8"/>
  </w:endnote>
  <w:endnote w:type="continuationSeparator" w:id="0">
    <w:p w14:paraId="7C9D4272" w14:textId="77777777" w:rsidR="006045A8" w:rsidRDefault="006045A8" w:rsidP="00BF3F0A">
      <w:r>
        <w:continuationSeparator/>
      </w:r>
    </w:p>
    <w:p w14:paraId="380B10F8" w14:textId="77777777" w:rsidR="006045A8" w:rsidRDefault="00604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4B88866" w14:textId="6C9E988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E43BE">
          <w:rPr>
            <w:noProof/>
          </w:rPr>
          <w:t>1</w:t>
        </w:r>
        <w:r w:rsidRPr="000754EC">
          <w:fldChar w:fldCharType="end"/>
        </w:r>
      </w:p>
      <w:p w14:paraId="365553AC"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0277C42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25B1A" w14:textId="77777777" w:rsidR="006045A8" w:rsidRDefault="006045A8" w:rsidP="00BF3F0A">
      <w:r>
        <w:separator/>
      </w:r>
    </w:p>
    <w:p w14:paraId="7F3DF8D7" w14:textId="77777777" w:rsidR="006045A8" w:rsidRDefault="006045A8"/>
  </w:footnote>
  <w:footnote w:type="continuationSeparator" w:id="0">
    <w:p w14:paraId="605C3B08" w14:textId="77777777" w:rsidR="006045A8" w:rsidRDefault="006045A8" w:rsidP="00BF3F0A">
      <w:r>
        <w:continuationSeparator/>
      </w:r>
    </w:p>
    <w:p w14:paraId="4D5187F5" w14:textId="77777777" w:rsidR="006045A8" w:rsidRDefault="006045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9CF89" w14:textId="3B2BC1F9" w:rsidR="009C2650" w:rsidRPr="00A7241C" w:rsidRDefault="00FC287E" w:rsidP="00A7241C">
    <w:r>
      <w:t>RGR</w:t>
    </w:r>
    <w:r w:rsidRPr="00A7241C">
      <w:rPr>
        <w:lang w:eastAsia="en-US"/>
      </w:rPr>
      <w:t>HBR20</w:t>
    </w:r>
    <w:r w:rsidR="00646401">
      <w:t>1</w:t>
    </w:r>
    <w:r w:rsidRPr="00A7241C">
      <w:rPr>
        <w:lang w:eastAsia="en-US"/>
      </w:rPr>
      <w:t xml:space="preserve"> </w:t>
    </w:r>
    <w:r w:rsidR="00A7241C" w:rsidRPr="00A7241C">
      <w:rPr>
        <w:lang w:eastAsia="en-US"/>
      </w:rPr>
      <w:t>Assist with oestrus detection in mares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SortMethod w:val="0000"/>
  <w:trackRevisions/>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40"/>
    <w:rsid w:val="000014B9"/>
    <w:rsid w:val="00005A15"/>
    <w:rsid w:val="0001108F"/>
    <w:rsid w:val="000115E2"/>
    <w:rsid w:val="00011E56"/>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3AA2"/>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045A8"/>
    <w:rsid w:val="006121D4"/>
    <w:rsid w:val="00613B49"/>
    <w:rsid w:val="00616845"/>
    <w:rsid w:val="00620E8E"/>
    <w:rsid w:val="00623E6D"/>
    <w:rsid w:val="00633CFE"/>
    <w:rsid w:val="00634FCA"/>
    <w:rsid w:val="00643D1B"/>
    <w:rsid w:val="006452B8"/>
    <w:rsid w:val="00646401"/>
    <w:rsid w:val="00652E62"/>
    <w:rsid w:val="00686A49"/>
    <w:rsid w:val="00687B62"/>
    <w:rsid w:val="00690C44"/>
    <w:rsid w:val="006969D9"/>
    <w:rsid w:val="006A2B68"/>
    <w:rsid w:val="006C2F32"/>
    <w:rsid w:val="006D38C3"/>
    <w:rsid w:val="006D4448"/>
    <w:rsid w:val="006E2C4D"/>
    <w:rsid w:val="006E42FE"/>
    <w:rsid w:val="006F10FE"/>
    <w:rsid w:val="006F3622"/>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4F60"/>
    <w:rsid w:val="007F5A8B"/>
    <w:rsid w:val="00817D51"/>
    <w:rsid w:val="00823530"/>
    <w:rsid w:val="00823FF4"/>
    <w:rsid w:val="00830267"/>
    <w:rsid w:val="008306E7"/>
    <w:rsid w:val="00834BC8"/>
    <w:rsid w:val="00837FD6"/>
    <w:rsid w:val="00846083"/>
    <w:rsid w:val="00847B60"/>
    <w:rsid w:val="00850243"/>
    <w:rsid w:val="00851BE5"/>
    <w:rsid w:val="008545EB"/>
    <w:rsid w:val="00865011"/>
    <w:rsid w:val="00883748"/>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C291D"/>
    <w:rsid w:val="009D15E2"/>
    <w:rsid w:val="009D15FE"/>
    <w:rsid w:val="009D5D2C"/>
    <w:rsid w:val="009F0DCC"/>
    <w:rsid w:val="009F11CA"/>
    <w:rsid w:val="00A0695B"/>
    <w:rsid w:val="00A13052"/>
    <w:rsid w:val="00A216A8"/>
    <w:rsid w:val="00A223A6"/>
    <w:rsid w:val="00A5092E"/>
    <w:rsid w:val="00A554D6"/>
    <w:rsid w:val="00A56E14"/>
    <w:rsid w:val="00A6476B"/>
    <w:rsid w:val="00A7241C"/>
    <w:rsid w:val="00A76C6C"/>
    <w:rsid w:val="00A87356"/>
    <w:rsid w:val="00A92DD1"/>
    <w:rsid w:val="00AA5338"/>
    <w:rsid w:val="00AB1B8E"/>
    <w:rsid w:val="00AC0696"/>
    <w:rsid w:val="00AC4C98"/>
    <w:rsid w:val="00AC5F6B"/>
    <w:rsid w:val="00AD3896"/>
    <w:rsid w:val="00AD5B47"/>
    <w:rsid w:val="00AE1ED9"/>
    <w:rsid w:val="00AE32CB"/>
    <w:rsid w:val="00AE43BE"/>
    <w:rsid w:val="00AF3957"/>
    <w:rsid w:val="00B12013"/>
    <w:rsid w:val="00B22C67"/>
    <w:rsid w:val="00B33CF0"/>
    <w:rsid w:val="00B3508F"/>
    <w:rsid w:val="00B443EE"/>
    <w:rsid w:val="00B560C8"/>
    <w:rsid w:val="00B61150"/>
    <w:rsid w:val="00B65BC7"/>
    <w:rsid w:val="00B746B9"/>
    <w:rsid w:val="00B848D4"/>
    <w:rsid w:val="00B85631"/>
    <w:rsid w:val="00B865B7"/>
    <w:rsid w:val="00BA1CB1"/>
    <w:rsid w:val="00BA4178"/>
    <w:rsid w:val="00BA482D"/>
    <w:rsid w:val="00BB23F4"/>
    <w:rsid w:val="00BC0190"/>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742EC"/>
    <w:rsid w:val="00C96AF3"/>
    <w:rsid w:val="00C97CCC"/>
    <w:rsid w:val="00CA0274"/>
    <w:rsid w:val="00CB746F"/>
    <w:rsid w:val="00CC451E"/>
    <w:rsid w:val="00CD4E9D"/>
    <w:rsid w:val="00CD4F4D"/>
    <w:rsid w:val="00CD6F1B"/>
    <w:rsid w:val="00CE7D19"/>
    <w:rsid w:val="00CF0CF5"/>
    <w:rsid w:val="00CF2B3E"/>
    <w:rsid w:val="00D0201F"/>
    <w:rsid w:val="00D03685"/>
    <w:rsid w:val="00D07D4E"/>
    <w:rsid w:val="00D115AA"/>
    <w:rsid w:val="00D13911"/>
    <w:rsid w:val="00D145BE"/>
    <w:rsid w:val="00D20C57"/>
    <w:rsid w:val="00D25D16"/>
    <w:rsid w:val="00D32124"/>
    <w:rsid w:val="00D335B5"/>
    <w:rsid w:val="00D54C76"/>
    <w:rsid w:val="00D71E43"/>
    <w:rsid w:val="00D727F3"/>
    <w:rsid w:val="00D73695"/>
    <w:rsid w:val="00D810DE"/>
    <w:rsid w:val="00D87D32"/>
    <w:rsid w:val="00D91188"/>
    <w:rsid w:val="00D92C83"/>
    <w:rsid w:val="00DA0A81"/>
    <w:rsid w:val="00DA3C10"/>
    <w:rsid w:val="00DA53B5"/>
    <w:rsid w:val="00DC1D69"/>
    <w:rsid w:val="00DC5A3A"/>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0790"/>
    <w:rsid w:val="00F5616F"/>
    <w:rsid w:val="00F56451"/>
    <w:rsid w:val="00F56827"/>
    <w:rsid w:val="00F65EF0"/>
    <w:rsid w:val="00F71651"/>
    <w:rsid w:val="00F76CC6"/>
    <w:rsid w:val="00F83D7C"/>
    <w:rsid w:val="00FB232E"/>
    <w:rsid w:val="00FC287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3F9156"/>
  <w15:docId w15:val="{512841B9-6689-476D-AFF0-5CFBD53D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c4b8489-f7e1-463b-81c8-6ecce6c192a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3.xml><?xml version="1.0" encoding="utf-8"?>
<ds:datastoreItem xmlns:ds="http://schemas.openxmlformats.org/officeDocument/2006/customXml" ds:itemID="{1ACC245D-A0FD-4D57-BF09-5A829DD12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A01DB-C95A-4C01-9CAB-90C8C565A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0</TotalTime>
  <Pages>3</Pages>
  <Words>1127</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2</cp:revision>
  <cp:lastPrinted>2016-05-27T05:21:00Z</cp:lastPrinted>
  <dcterms:created xsi:type="dcterms:W3CDTF">2018-10-16T04:26:00Z</dcterms:created>
  <dcterms:modified xsi:type="dcterms:W3CDTF">2018-10-16T04:26:00Z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