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695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F54087" w14:textId="77777777" w:rsidTr="00CA2922">
        <w:trPr>
          <w:tblHeader/>
        </w:trPr>
        <w:tc>
          <w:tcPr>
            <w:tcW w:w="2689" w:type="dxa"/>
          </w:tcPr>
          <w:p w14:paraId="36967D3B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64F0811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B8E7D2F" w14:textId="77777777" w:rsidTr="00CA2922">
        <w:tc>
          <w:tcPr>
            <w:tcW w:w="2689" w:type="dxa"/>
          </w:tcPr>
          <w:p w14:paraId="3BB95867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506B1">
              <w:t xml:space="preserve"> 1</w:t>
            </w:r>
          </w:p>
        </w:tc>
        <w:tc>
          <w:tcPr>
            <w:tcW w:w="6939" w:type="dxa"/>
          </w:tcPr>
          <w:p w14:paraId="50814DB2" w14:textId="3F5D61E7" w:rsidR="00F1480E" w:rsidRPr="00CC451E" w:rsidRDefault="007506B1" w:rsidP="00CC451E">
            <w:pPr>
              <w:pStyle w:val="SIText"/>
            </w:pPr>
            <w:r w:rsidRPr="007506B1">
              <w:t xml:space="preserve">This version released with </w:t>
            </w:r>
            <w:r w:rsidR="0014557A">
              <w:t xml:space="preserve">RGR </w:t>
            </w:r>
            <w:r w:rsidRPr="007506B1">
              <w:t>Racing Training Package Version 1.0</w:t>
            </w:r>
            <w:r w:rsidR="00F1480E" w:rsidRPr="00CC451E">
              <w:t>.</w:t>
            </w:r>
          </w:p>
        </w:tc>
      </w:tr>
    </w:tbl>
    <w:p w14:paraId="74652D8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2F9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91138C" w14:textId="77777777" w:rsidR="00F1480E" w:rsidRPr="00923720" w:rsidRDefault="007506B1" w:rsidP="00923720">
            <w:pPr>
              <w:pStyle w:val="SIUNITCODE"/>
            </w:pPr>
            <w:r w:rsidRPr="007506B1">
              <w:t>RGRPSG306</w:t>
            </w:r>
          </w:p>
        </w:tc>
        <w:tc>
          <w:tcPr>
            <w:tcW w:w="3604" w:type="pct"/>
            <w:shd w:val="clear" w:color="auto" w:fill="auto"/>
          </w:tcPr>
          <w:p w14:paraId="20A7CAFC" w14:textId="2E8E0E84" w:rsidR="00F1480E" w:rsidRPr="00923720" w:rsidRDefault="007506B1" w:rsidP="00923720">
            <w:pPr>
              <w:pStyle w:val="SIUnittitle"/>
            </w:pPr>
            <w:r w:rsidRPr="007506B1">
              <w:t xml:space="preserve">Determine care and treatment needs of </w:t>
            </w:r>
            <w:r w:rsidR="00465E50">
              <w:t xml:space="preserve">racing </w:t>
            </w:r>
            <w:r w:rsidRPr="007506B1">
              <w:t>greyhounds</w:t>
            </w:r>
          </w:p>
        </w:tc>
      </w:tr>
      <w:tr w:rsidR="00501FAC" w:rsidRPr="00501FAC" w14:paraId="6AD59DF3" w14:textId="77777777" w:rsidTr="00CA2922">
        <w:tc>
          <w:tcPr>
            <w:tcW w:w="1396" w:type="pct"/>
            <w:shd w:val="clear" w:color="auto" w:fill="auto"/>
          </w:tcPr>
          <w:p w14:paraId="3D70A776" w14:textId="474087F3" w:rsidR="00FD557D" w:rsidRPr="00501FAC" w:rsidRDefault="00FD557D" w:rsidP="00FD557D">
            <w:pPr>
              <w:pStyle w:val="SIHeading2"/>
            </w:pPr>
            <w:r w:rsidRPr="00501FAC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5D5301D" w14:textId="77777777" w:rsidR="007506B1" w:rsidRPr="00501FAC" w:rsidRDefault="007506B1" w:rsidP="007506B1">
            <w:pPr>
              <w:pStyle w:val="SIText"/>
            </w:pPr>
            <w:r w:rsidRPr="00501FAC">
              <w:t>This unit of competency describes the skills and knowledge required to follow illness and injury management plans for greyhounds.</w:t>
            </w:r>
          </w:p>
          <w:p w14:paraId="7EA37EA1" w14:textId="77777777" w:rsidR="007506B1" w:rsidRPr="00501FAC" w:rsidRDefault="007506B1" w:rsidP="007506B1">
            <w:pPr>
              <w:pStyle w:val="SIText"/>
            </w:pPr>
          </w:p>
          <w:p w14:paraId="613DEC3C" w14:textId="33E56F95" w:rsidR="007506B1" w:rsidRPr="00501FAC" w:rsidRDefault="007506B1" w:rsidP="007506B1">
            <w:pPr>
              <w:pStyle w:val="SIText"/>
            </w:pPr>
            <w:r w:rsidRPr="00501FAC">
              <w:t>The unit applies to individuals who care for greyhounds.</w:t>
            </w:r>
          </w:p>
          <w:p w14:paraId="1F9C9C7B" w14:textId="77777777" w:rsidR="007506B1" w:rsidRPr="00501FAC" w:rsidRDefault="007506B1" w:rsidP="007506B1">
            <w:pPr>
              <w:pStyle w:val="SIText"/>
            </w:pPr>
          </w:p>
          <w:p w14:paraId="562BD6A0" w14:textId="4E5D5F7E" w:rsidR="00F1480E" w:rsidRPr="00501FAC" w:rsidRDefault="00F95424" w:rsidP="007506B1">
            <w:pPr>
              <w:pStyle w:val="SIText"/>
            </w:pPr>
            <w:r w:rsidRPr="00501FAC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B91E0A">
              <w:rPr>
                <w:rFonts w:cs="Arial"/>
                <w:szCs w:val="20"/>
              </w:rPr>
              <w:t>ing Authority for current licenc</w:t>
            </w:r>
            <w:r w:rsidRPr="00501FAC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38AEED9C" w14:textId="77777777" w:rsidTr="00CA2922">
        <w:tc>
          <w:tcPr>
            <w:tcW w:w="1396" w:type="pct"/>
            <w:shd w:val="clear" w:color="auto" w:fill="auto"/>
          </w:tcPr>
          <w:p w14:paraId="20196DB6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92B178" w14:textId="238FC469" w:rsidR="00F1480E" w:rsidRPr="008908DE" w:rsidRDefault="00A64C7F" w:rsidP="008908DE">
            <w:pPr>
              <w:pStyle w:val="SIText"/>
            </w:pPr>
            <w:r>
              <w:t>RGRPSG201 Handle greyhounds</w:t>
            </w:r>
          </w:p>
        </w:tc>
      </w:tr>
      <w:tr w:rsidR="00F1480E" w:rsidRPr="00963A46" w14:paraId="44D3C0D1" w14:textId="77777777" w:rsidTr="00CA2922">
        <w:tc>
          <w:tcPr>
            <w:tcW w:w="1396" w:type="pct"/>
            <w:shd w:val="clear" w:color="auto" w:fill="auto"/>
          </w:tcPr>
          <w:p w14:paraId="29DE492C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9EC1C" w14:textId="276F8539" w:rsidR="00F1480E" w:rsidRPr="008908DE" w:rsidRDefault="007506B1" w:rsidP="003F0D9D">
            <w:pPr>
              <w:pStyle w:val="SIText"/>
            </w:pPr>
            <w:r w:rsidRPr="007506B1">
              <w:t xml:space="preserve">Performance </w:t>
            </w:r>
            <w:r w:rsidR="003F0D9D">
              <w:t>s</w:t>
            </w:r>
            <w:r w:rsidR="0097006D" w:rsidRPr="007506B1">
              <w:t>ervices</w:t>
            </w:r>
            <w:r w:rsidRPr="007506B1">
              <w:t xml:space="preserve"> </w:t>
            </w:r>
            <w:r w:rsidR="003F0D9D">
              <w:t>g</w:t>
            </w:r>
            <w:r w:rsidR="0097006D" w:rsidRPr="007506B1">
              <w:t>reyhounds</w:t>
            </w:r>
            <w:r w:rsidR="0097006D">
              <w:t xml:space="preserve"> </w:t>
            </w:r>
            <w:r>
              <w:t>(PSG)</w:t>
            </w:r>
          </w:p>
        </w:tc>
      </w:tr>
    </w:tbl>
    <w:p w14:paraId="0A98F92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430A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9C18BA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6D6831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A7AA0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AFF3CC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AF1B7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E2DA0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2E9B9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Plan greyhound health and emergency care procedures</w:t>
            </w:r>
          </w:p>
        </w:tc>
        <w:tc>
          <w:tcPr>
            <w:tcW w:w="3604" w:type="pct"/>
            <w:shd w:val="clear" w:color="auto" w:fill="auto"/>
          </w:tcPr>
          <w:p w14:paraId="5B3D1880" w14:textId="4353FD37" w:rsidR="007506B1" w:rsidRDefault="007506B1" w:rsidP="007506B1">
            <w:pPr>
              <w:pStyle w:val="SIText"/>
            </w:pPr>
            <w:r>
              <w:t xml:space="preserve">1.1 Arrange greyhounds' housing </w:t>
            </w:r>
            <w:r w:rsidR="001862A6">
              <w:t>according to</w:t>
            </w:r>
            <w:r>
              <w:t xml:space="preserve"> industry rules and regulations</w:t>
            </w:r>
          </w:p>
          <w:p w14:paraId="51E1CC7A" w14:textId="4F2D7A14" w:rsidR="007506B1" w:rsidRDefault="007506B1" w:rsidP="007506B1">
            <w:pPr>
              <w:pStyle w:val="SIText"/>
            </w:pPr>
            <w:r>
              <w:t>1.2 Assess the health status of individual greyhounds</w:t>
            </w:r>
          </w:p>
          <w:p w14:paraId="5E6E4653" w14:textId="01B3CF27" w:rsidR="007506B1" w:rsidRDefault="007506B1" w:rsidP="007506B1">
            <w:pPr>
              <w:pStyle w:val="SIText"/>
            </w:pPr>
            <w:r>
              <w:t xml:space="preserve">1.3 </w:t>
            </w:r>
            <w:r w:rsidR="003C274E">
              <w:t xml:space="preserve">Recognise signs and symptoms of </w:t>
            </w:r>
            <w:r>
              <w:t xml:space="preserve">infectious diseases </w:t>
            </w:r>
            <w:r w:rsidR="003C274E">
              <w:t xml:space="preserve">of greyhounds </w:t>
            </w:r>
            <w:r>
              <w:t>and implement control measures</w:t>
            </w:r>
          </w:p>
          <w:p w14:paraId="27A86F35" w14:textId="4D22286C" w:rsidR="003C274E" w:rsidRDefault="003C274E" w:rsidP="007506B1">
            <w:pPr>
              <w:pStyle w:val="SIText"/>
            </w:pPr>
            <w:r>
              <w:t>1.4 Plan for</w:t>
            </w:r>
            <w:r w:rsidRPr="003C274E">
              <w:t xml:space="preserve"> suitable personal protective equipment </w:t>
            </w:r>
            <w:r>
              <w:t xml:space="preserve">to be used </w:t>
            </w:r>
          </w:p>
          <w:p w14:paraId="2A72E81D" w14:textId="0EB43967" w:rsidR="003C274E" w:rsidRDefault="003C274E" w:rsidP="007506B1">
            <w:pPr>
              <w:pStyle w:val="SIText"/>
            </w:pPr>
            <w:r>
              <w:t xml:space="preserve">1.5 Plan </w:t>
            </w:r>
            <w:r w:rsidRPr="003C274E">
              <w:t>measures to prevent re-occurrence and minimise risk of infection</w:t>
            </w:r>
          </w:p>
          <w:p w14:paraId="7FD9B625" w14:textId="3228CA6C" w:rsidR="00F1480E" w:rsidRPr="008908DE" w:rsidRDefault="007506B1" w:rsidP="00A16B32">
            <w:pPr>
              <w:pStyle w:val="SIText"/>
            </w:pPr>
            <w:r>
              <w:t>1.</w:t>
            </w:r>
            <w:r w:rsidR="00A16B32">
              <w:t xml:space="preserve">6 </w:t>
            </w:r>
            <w:r>
              <w:t xml:space="preserve">Develop health and emergency care protocols and programs </w:t>
            </w:r>
            <w:r w:rsidR="001862A6">
              <w:t>according to</w:t>
            </w:r>
            <w:r>
              <w:t xml:space="preserve"> </w:t>
            </w:r>
            <w:r w:rsidR="0097006D">
              <w:t>industry standards</w:t>
            </w:r>
            <w:r>
              <w:t xml:space="preserve"> and relay them to staff</w:t>
            </w:r>
          </w:p>
        </w:tc>
      </w:tr>
      <w:tr w:rsidR="00F1480E" w:rsidRPr="00963A46" w14:paraId="3CA2DE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734078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Undertake health management programs for greyhounds</w:t>
            </w:r>
          </w:p>
        </w:tc>
        <w:tc>
          <w:tcPr>
            <w:tcW w:w="3604" w:type="pct"/>
            <w:shd w:val="clear" w:color="auto" w:fill="auto"/>
          </w:tcPr>
          <w:p w14:paraId="3B7CF9A3" w14:textId="78D2ACCE" w:rsidR="007506B1" w:rsidRDefault="007506B1" w:rsidP="007506B1">
            <w:pPr>
              <w:pStyle w:val="SIText"/>
            </w:pPr>
            <w:r>
              <w:t xml:space="preserve">2.1 Implement parasite control and vaccination programs </w:t>
            </w:r>
            <w:r w:rsidR="001862A6">
              <w:t>according to</w:t>
            </w:r>
            <w:r>
              <w:t xml:space="preserve"> greyhound health care polices </w:t>
            </w:r>
            <w:r w:rsidR="0097006D">
              <w:t>and industry standards</w:t>
            </w:r>
          </w:p>
          <w:p w14:paraId="4481A4FA" w14:textId="77777777" w:rsidR="00F1480E" w:rsidRPr="008908DE" w:rsidRDefault="007506B1" w:rsidP="007506B1">
            <w:pPr>
              <w:pStyle w:val="SIText"/>
            </w:pPr>
            <w:r>
              <w:t>2.2 Compile and update greyhound health records</w:t>
            </w:r>
          </w:p>
        </w:tc>
      </w:tr>
      <w:tr w:rsidR="00F1480E" w:rsidRPr="00963A46" w14:paraId="77C0E0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42238B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Determine treatment for greyhounds</w:t>
            </w:r>
          </w:p>
        </w:tc>
        <w:tc>
          <w:tcPr>
            <w:tcW w:w="3604" w:type="pct"/>
            <w:shd w:val="clear" w:color="auto" w:fill="auto"/>
          </w:tcPr>
          <w:p w14:paraId="375A596C" w14:textId="77777777" w:rsidR="007506B1" w:rsidRDefault="007506B1" w:rsidP="007506B1">
            <w:pPr>
              <w:pStyle w:val="SIText"/>
            </w:pPr>
            <w:r>
              <w:t>3.1 Determine health care and management of individual greyhounds</w:t>
            </w:r>
          </w:p>
          <w:p w14:paraId="20255A7B" w14:textId="77777777" w:rsidR="007506B1" w:rsidRDefault="007506B1" w:rsidP="007506B1">
            <w:pPr>
              <w:pStyle w:val="SIText"/>
            </w:pPr>
            <w:r>
              <w:t>3.2 Discuss prognosis for common illnesses and injuries with relevant persons</w:t>
            </w:r>
          </w:p>
          <w:p w14:paraId="540CD6C8" w14:textId="0DEFF8F5" w:rsidR="007506B1" w:rsidRDefault="007506B1" w:rsidP="007506B1">
            <w:pPr>
              <w:pStyle w:val="SIText"/>
            </w:pPr>
            <w:r>
              <w:t>3.3 Determine need for veterinary assistance or other specialist advice</w:t>
            </w:r>
          </w:p>
          <w:p w14:paraId="0B98960B" w14:textId="359D55E7" w:rsidR="00F1480E" w:rsidRPr="008908DE" w:rsidRDefault="007506B1" w:rsidP="007506B1">
            <w:pPr>
              <w:pStyle w:val="SIText"/>
            </w:pPr>
            <w:r>
              <w:t xml:space="preserve">3.4 Evaluate treatment options and select preferred option for common injuries and illnesses </w:t>
            </w:r>
            <w:r w:rsidR="001862A6">
              <w:t>according to</w:t>
            </w:r>
            <w:r>
              <w:t xml:space="preserve"> specialist advice</w:t>
            </w:r>
          </w:p>
        </w:tc>
      </w:tr>
      <w:tr w:rsidR="007506B1" w:rsidRPr="00963A46" w14:paraId="206730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75F80" w14:textId="77777777" w:rsidR="007506B1" w:rsidRPr="008908DE" w:rsidRDefault="007506B1" w:rsidP="008E260C">
            <w:pPr>
              <w:pStyle w:val="SIText"/>
            </w:pPr>
            <w:r>
              <w:t xml:space="preserve">4. </w:t>
            </w:r>
            <w:r w:rsidRPr="007506B1">
              <w:t>Administer treatment and monitor greyhound progress</w:t>
            </w:r>
          </w:p>
        </w:tc>
        <w:tc>
          <w:tcPr>
            <w:tcW w:w="3604" w:type="pct"/>
            <w:shd w:val="clear" w:color="auto" w:fill="auto"/>
          </w:tcPr>
          <w:p w14:paraId="41C77529" w14:textId="31F080EF" w:rsidR="007506B1" w:rsidRDefault="007506B1" w:rsidP="007506B1">
            <w:pPr>
              <w:pStyle w:val="SIText"/>
            </w:pPr>
            <w:r>
              <w:t xml:space="preserve">4.1 Administer medication and treatments </w:t>
            </w:r>
            <w:r w:rsidR="001862A6">
              <w:t>according to</w:t>
            </w:r>
            <w:r>
              <w:t xml:space="preserve"> </w:t>
            </w:r>
            <w:r w:rsidR="00946C43">
              <w:t xml:space="preserve">fear free handling and </w:t>
            </w:r>
            <w:r>
              <w:t>safe greyhound health care practices</w:t>
            </w:r>
            <w:r w:rsidR="0097006D">
              <w:t xml:space="preserve"> and industry standards</w:t>
            </w:r>
          </w:p>
          <w:p w14:paraId="1BE6808F" w14:textId="418BD5DF" w:rsidR="007506B1" w:rsidRDefault="007506B1" w:rsidP="007506B1">
            <w:pPr>
              <w:pStyle w:val="SIText"/>
            </w:pPr>
            <w:r>
              <w:t>4.2 Monitor greyhound</w:t>
            </w:r>
            <w:r w:rsidR="00A16B32">
              <w:t>,</w:t>
            </w:r>
            <w:r>
              <w:t xml:space="preserve"> </w:t>
            </w:r>
            <w:r w:rsidR="00946C43" w:rsidRPr="00946C43">
              <w:t>post-treatment</w:t>
            </w:r>
            <w:r w:rsidR="00A16B32">
              <w:t>,</w:t>
            </w:r>
            <w:r w:rsidR="00946C43" w:rsidRPr="00946C43">
              <w:t xml:space="preserve"> for signs of treatment effectiveness </w:t>
            </w:r>
            <w:r w:rsidR="00946C43">
              <w:t xml:space="preserve">and </w:t>
            </w:r>
            <w:r>
              <w:t>recovery and update health records</w:t>
            </w:r>
          </w:p>
          <w:p w14:paraId="2B393CF7" w14:textId="77777777" w:rsidR="007506B1" w:rsidRDefault="007506B1" w:rsidP="007506B1">
            <w:pPr>
              <w:pStyle w:val="SIText"/>
            </w:pPr>
            <w:r>
              <w:t>4.3 Assess and monitor withdrawal times for prohibited substances</w:t>
            </w:r>
          </w:p>
          <w:p w14:paraId="74DEBF8B" w14:textId="7C73048C" w:rsidR="003C274E" w:rsidRPr="008908DE" w:rsidRDefault="003C274E" w:rsidP="007506B1">
            <w:pPr>
              <w:pStyle w:val="SIText"/>
            </w:pPr>
            <w:r>
              <w:t xml:space="preserve">4.4 </w:t>
            </w:r>
            <w:r w:rsidRPr="003C274E">
              <w:t xml:space="preserve">Dispose of waste material according to industry standards  </w:t>
            </w:r>
          </w:p>
        </w:tc>
      </w:tr>
      <w:tr w:rsidR="007506B1" w:rsidRPr="00963A46" w14:paraId="78F019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40C81" w14:textId="77777777" w:rsidR="007506B1" w:rsidRPr="008908DE" w:rsidRDefault="007506B1" w:rsidP="008E260C">
            <w:pPr>
              <w:pStyle w:val="SIText"/>
            </w:pPr>
            <w:r>
              <w:t xml:space="preserve">5. </w:t>
            </w:r>
            <w:r w:rsidRPr="007506B1">
              <w:t>Follow greyhound illness and injury management plans</w:t>
            </w:r>
          </w:p>
        </w:tc>
        <w:tc>
          <w:tcPr>
            <w:tcW w:w="3604" w:type="pct"/>
            <w:shd w:val="clear" w:color="auto" w:fill="auto"/>
          </w:tcPr>
          <w:p w14:paraId="63507C3D" w14:textId="6A1EAE4F" w:rsidR="007506B1" w:rsidRDefault="007506B1" w:rsidP="007506B1">
            <w:pPr>
              <w:pStyle w:val="SIText"/>
            </w:pPr>
            <w:r>
              <w:t xml:space="preserve">5.1 Identify the impact of medications </w:t>
            </w:r>
            <w:r w:rsidR="00946C43">
              <w:t xml:space="preserve">and therapies </w:t>
            </w:r>
            <w:r>
              <w:t xml:space="preserve">on greyhounds’ body systems </w:t>
            </w:r>
          </w:p>
          <w:p w14:paraId="21BB2606" w14:textId="7930CFC1" w:rsidR="007506B1" w:rsidRDefault="007506B1" w:rsidP="007506B1">
            <w:pPr>
              <w:pStyle w:val="SIText"/>
            </w:pPr>
            <w:r>
              <w:t xml:space="preserve">5.2 Provide care and treatment for injured or sick greyhounds </w:t>
            </w:r>
            <w:r w:rsidR="001862A6">
              <w:t>according to</w:t>
            </w:r>
            <w:r>
              <w:t xml:space="preserve"> </w:t>
            </w:r>
            <w:r w:rsidR="00946C43">
              <w:t xml:space="preserve">veterinary </w:t>
            </w:r>
            <w:r>
              <w:t>directions and animal welfare principles</w:t>
            </w:r>
          </w:p>
          <w:p w14:paraId="05CFBC46" w14:textId="77777777" w:rsidR="007506B1" w:rsidRDefault="007506B1" w:rsidP="007506B1">
            <w:pPr>
              <w:pStyle w:val="SIText"/>
            </w:pPr>
            <w:r>
              <w:t>5.3 Recognise greyhound healing processes following illness or injury</w:t>
            </w:r>
          </w:p>
          <w:p w14:paraId="23AE834E" w14:textId="13FDD0F0" w:rsidR="00946C43" w:rsidRPr="008908DE" w:rsidRDefault="00946C43" w:rsidP="007506B1">
            <w:pPr>
              <w:pStyle w:val="SIText"/>
            </w:pPr>
            <w:r w:rsidRPr="00946C43">
              <w:t>5.4 Report post-treatment information to trainer/supervisor so that prevention strategies can be planned and implemented</w:t>
            </w:r>
          </w:p>
        </w:tc>
      </w:tr>
    </w:tbl>
    <w:p w14:paraId="2E21997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148FCB" w14:textId="77777777" w:rsidTr="00CA2922">
        <w:trPr>
          <w:tblHeader/>
        </w:trPr>
        <w:tc>
          <w:tcPr>
            <w:tcW w:w="5000" w:type="pct"/>
            <w:gridSpan w:val="2"/>
          </w:tcPr>
          <w:p w14:paraId="5A081CDA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0447B5C2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4B764C" w14:textId="77777777" w:rsidTr="00CA2922">
        <w:trPr>
          <w:tblHeader/>
        </w:trPr>
        <w:tc>
          <w:tcPr>
            <w:tcW w:w="1396" w:type="pct"/>
          </w:tcPr>
          <w:p w14:paraId="05DD410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15758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CF084D" w14:textId="77777777" w:rsidTr="00CA2922">
        <w:tc>
          <w:tcPr>
            <w:tcW w:w="1396" w:type="pct"/>
          </w:tcPr>
          <w:p w14:paraId="6805ED71" w14:textId="77777777" w:rsidR="00F1480E" w:rsidRPr="005F19AF" w:rsidRDefault="007506B1" w:rsidP="005F19AF">
            <w:pPr>
              <w:pStyle w:val="SIText"/>
            </w:pPr>
            <w:r w:rsidRPr="005F19AF">
              <w:t>Reading</w:t>
            </w:r>
          </w:p>
        </w:tc>
        <w:tc>
          <w:tcPr>
            <w:tcW w:w="3604" w:type="pct"/>
          </w:tcPr>
          <w:p w14:paraId="4672EBDB" w14:textId="77777777" w:rsidR="00F1480E" w:rsidRPr="00336FCA" w:rsidRDefault="007506B1" w:rsidP="007506B1">
            <w:pPr>
              <w:pStyle w:val="SIBulletList1"/>
            </w:pPr>
            <w:r w:rsidRPr="007506B1">
              <w:rPr>
                <w:rFonts w:eastAsia="Calibri"/>
              </w:rPr>
              <w:t>Evaluate and integrate facts and ideas to construct meaning from texts relating to the care and treatment of greyhounds</w:t>
            </w:r>
          </w:p>
        </w:tc>
      </w:tr>
      <w:tr w:rsidR="00F1480E" w:rsidRPr="00336FCA" w:rsidDel="00423CB2" w14:paraId="5D1159EA" w14:textId="77777777" w:rsidTr="00CA2922">
        <w:tc>
          <w:tcPr>
            <w:tcW w:w="1396" w:type="pct"/>
          </w:tcPr>
          <w:p w14:paraId="3E7E4059" w14:textId="77777777" w:rsidR="00F1480E" w:rsidRPr="005F19AF" w:rsidRDefault="007506B1" w:rsidP="005F19AF">
            <w:pPr>
              <w:pStyle w:val="SIText"/>
            </w:pPr>
            <w:r w:rsidRPr="005F19AF">
              <w:t>Writing</w:t>
            </w:r>
          </w:p>
        </w:tc>
        <w:tc>
          <w:tcPr>
            <w:tcW w:w="3604" w:type="pct"/>
          </w:tcPr>
          <w:p w14:paraId="0C777006" w14:textId="77777777" w:rsidR="00F1480E" w:rsidRPr="003C13AE" w:rsidRDefault="007506B1" w:rsidP="007506B1">
            <w:pPr>
              <w:pStyle w:val="SIBulletList1"/>
              <w:rPr>
                <w:rFonts w:eastAsia="Calibri"/>
              </w:rPr>
            </w:pPr>
            <w:r w:rsidRPr="007506B1">
              <w:rPr>
                <w:rFonts w:eastAsia="Calibri"/>
              </w:rPr>
              <w:t>Use clear, specific and industry-related terminology to complete and update workplace documentation including health records</w:t>
            </w:r>
          </w:p>
        </w:tc>
      </w:tr>
    </w:tbl>
    <w:p w14:paraId="61D02C0D" w14:textId="11AF7175" w:rsidR="00916CD7" w:rsidRDefault="00916CD7">
      <w:pPr>
        <w:spacing w:after="200" w:line="276" w:lineRule="auto"/>
        <w:rPr>
          <w:sz w:val="20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7057AA" w14:textId="77777777" w:rsidTr="00CA2922">
        <w:trPr>
          <w:tblHeader/>
        </w:trPr>
        <w:tc>
          <w:tcPr>
            <w:tcW w:w="5000" w:type="pct"/>
            <w:gridSpan w:val="4"/>
          </w:tcPr>
          <w:p w14:paraId="0A36E809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12492F63" w14:textId="77777777" w:rsidTr="00FD557D">
        <w:trPr>
          <w:tblHeader/>
        </w:trPr>
        <w:tc>
          <w:tcPr>
            <w:tcW w:w="1028" w:type="pct"/>
          </w:tcPr>
          <w:p w14:paraId="2BE01004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D33BA6" w14:textId="4A2E7E22" w:rsidR="00F1480E" w:rsidRPr="00923720" w:rsidRDefault="00F1480E" w:rsidP="00923720">
            <w:pPr>
              <w:pStyle w:val="SIText-Bold"/>
            </w:pPr>
            <w:r w:rsidRPr="00923720">
              <w:t>Code and title previous</w:t>
            </w:r>
            <w:r w:rsidR="00501FAC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3BA4331C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54990EA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5C1AF15" w14:textId="77777777" w:rsidTr="00FD557D">
        <w:tc>
          <w:tcPr>
            <w:tcW w:w="1028" w:type="pct"/>
          </w:tcPr>
          <w:p w14:paraId="1CAB9C4B" w14:textId="29C386F2" w:rsidR="00041E59" w:rsidRPr="00923720" w:rsidRDefault="007506B1" w:rsidP="00916CD7">
            <w:pPr>
              <w:pStyle w:val="SIText"/>
            </w:pPr>
            <w:r w:rsidRPr="007506B1">
              <w:t xml:space="preserve">RGRPSG306 Determine care and treatment needs of </w:t>
            </w:r>
            <w:r w:rsidR="00465E50">
              <w:t xml:space="preserve">racing </w:t>
            </w:r>
            <w:r w:rsidRPr="007506B1">
              <w:t>greyhounds</w:t>
            </w:r>
          </w:p>
        </w:tc>
        <w:tc>
          <w:tcPr>
            <w:tcW w:w="1105" w:type="pct"/>
          </w:tcPr>
          <w:p w14:paraId="7E97ACFA" w14:textId="50585FEC" w:rsidR="00041E59" w:rsidRPr="00BC49BB" w:rsidRDefault="003F0D9D" w:rsidP="00041E5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BD3FAD1" w14:textId="77777777" w:rsidR="00041E59" w:rsidRPr="00BC49BB" w:rsidRDefault="007506B1" w:rsidP="00041E5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E49F17A" w14:textId="77777777" w:rsidR="00916CD7" w:rsidRPr="00BC49BB" w:rsidRDefault="00916CD7" w:rsidP="00041E59">
            <w:pPr>
              <w:pStyle w:val="SIText"/>
            </w:pPr>
            <w:r>
              <w:t>No equivalent unit</w:t>
            </w:r>
          </w:p>
        </w:tc>
      </w:tr>
    </w:tbl>
    <w:p w14:paraId="5266A9B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ECF6CD" w14:textId="77777777" w:rsidTr="00CA2922">
        <w:tc>
          <w:tcPr>
            <w:tcW w:w="1396" w:type="pct"/>
            <w:shd w:val="clear" w:color="auto" w:fill="auto"/>
          </w:tcPr>
          <w:p w14:paraId="4788EF2D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6B4C5F32" w14:textId="77777777" w:rsidR="00F1480E" w:rsidRPr="00A76C6C" w:rsidRDefault="00A76C6C" w:rsidP="00A76C6C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7506B1" w:rsidRPr="007506B1">
              <w:t>https://vetnet.education.gov.au/Pages/TrainingDocs.aspx?q=5c4b8489-f7e1-463b-81c8-6ecce6c192a0</w:t>
            </w:r>
          </w:p>
        </w:tc>
      </w:tr>
    </w:tbl>
    <w:p w14:paraId="7CC4F734" w14:textId="77777777" w:rsidR="00F1480E" w:rsidRDefault="00F1480E" w:rsidP="00F1480E">
      <w:pPr>
        <w:pStyle w:val="SIText"/>
      </w:pPr>
    </w:p>
    <w:p w14:paraId="2B4C72EA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2EE1399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36620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16A8995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3F2CD00D" w14:textId="5EF5B4FC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7506B1" w:rsidRPr="007506B1">
              <w:t xml:space="preserve">RGRPSG306 Determine care and treatment needs of </w:t>
            </w:r>
            <w:r w:rsidR="00465E50">
              <w:t xml:space="preserve">racing </w:t>
            </w:r>
            <w:r w:rsidR="007506B1" w:rsidRPr="007506B1">
              <w:t>greyhounds</w:t>
            </w:r>
          </w:p>
        </w:tc>
      </w:tr>
      <w:tr w:rsidR="00556C4C" w:rsidRPr="00A55106" w14:paraId="115DBBF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BA88C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31F2B2DB" w14:textId="77777777" w:rsidTr="00113678">
        <w:tc>
          <w:tcPr>
            <w:tcW w:w="5000" w:type="pct"/>
            <w:gridSpan w:val="2"/>
            <w:shd w:val="clear" w:color="auto" w:fill="auto"/>
          </w:tcPr>
          <w:p w14:paraId="54006937" w14:textId="3FCC92AE" w:rsidR="00556C4C" w:rsidRDefault="008966C1" w:rsidP="0011367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  <w:r w:rsidR="00556C4C">
              <w:t>There must be evidence that</w:t>
            </w:r>
            <w:r w:rsidR="009A6E6C">
              <w:t xml:space="preserve"> </w:t>
            </w:r>
            <w:r w:rsidR="00556C4C">
              <w:t xml:space="preserve">the </w:t>
            </w:r>
            <w:r w:rsidR="00E3681D">
              <w:t>individual</w:t>
            </w:r>
            <w:r w:rsidR="00366805">
              <w:t xml:space="preserve"> has:</w:t>
            </w:r>
          </w:p>
          <w:p w14:paraId="2ED15134" w14:textId="08207CC9" w:rsidR="007506B1" w:rsidRPr="005F19AF" w:rsidRDefault="00B91E0A" w:rsidP="00B91E0A">
            <w:pPr>
              <w:pStyle w:val="SIBulletList1"/>
              <w:rPr>
                <w:rFonts w:eastAsia="Calibri"/>
              </w:rPr>
            </w:pPr>
            <w:r w:rsidRPr="00B91E0A">
              <w:rPr>
                <w:rFonts w:eastAsia="Calibri"/>
              </w:rPr>
              <w:t xml:space="preserve">cared for, treated and implemented a health management program for at least </w:t>
            </w:r>
            <w:r w:rsidR="005F19AF">
              <w:rPr>
                <w:rFonts w:eastAsia="Calibri"/>
              </w:rPr>
              <w:t>three</w:t>
            </w:r>
            <w:r w:rsidR="005F19AF" w:rsidRPr="005F19AF">
              <w:rPr>
                <w:rFonts w:eastAsia="Calibri"/>
              </w:rPr>
              <w:t xml:space="preserve"> </w:t>
            </w:r>
            <w:r w:rsidR="007506B1" w:rsidRPr="005F19AF">
              <w:rPr>
                <w:rFonts w:eastAsia="Calibri"/>
              </w:rPr>
              <w:t>greyhounds, including:</w:t>
            </w:r>
          </w:p>
          <w:p w14:paraId="2F24F2C9" w14:textId="77777777" w:rsidR="007506B1" w:rsidRPr="007506B1" w:rsidRDefault="007506B1" w:rsidP="007506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administered or supervised</w:t>
            </w:r>
            <w:r w:rsidRPr="007506B1">
              <w:rPr>
                <w:rFonts w:eastAsia="Calibri"/>
              </w:rPr>
              <w:t xml:space="preserve"> administration of non-prescription and prescribed medication</w:t>
            </w:r>
          </w:p>
          <w:p w14:paraId="3782DA05" w14:textId="77777777" w:rsidR="00556C4C" w:rsidRPr="00A55106" w:rsidRDefault="007506B1" w:rsidP="007506B1">
            <w:pPr>
              <w:pStyle w:val="SIBulletList2"/>
            </w:pPr>
            <w:r>
              <w:rPr>
                <w:rFonts w:eastAsia="Calibri"/>
              </w:rPr>
              <w:t>identified and applied</w:t>
            </w:r>
            <w:r w:rsidRPr="007506B1">
              <w:rPr>
                <w:rFonts w:eastAsia="Calibri"/>
              </w:rPr>
              <w:t xml:space="preserve"> different therapies or medications in the correct manner</w:t>
            </w:r>
            <w:r w:rsidR="00556C4C">
              <w:t>.</w:t>
            </w:r>
          </w:p>
        </w:tc>
      </w:tr>
    </w:tbl>
    <w:p w14:paraId="46C4488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D2C2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1E91F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2CBDD985" w14:textId="77777777" w:rsidTr="00CA2922">
        <w:tc>
          <w:tcPr>
            <w:tcW w:w="5000" w:type="pct"/>
            <w:shd w:val="clear" w:color="auto" w:fill="auto"/>
          </w:tcPr>
          <w:p w14:paraId="0E86B3CB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60AC3D73" w14:textId="7957BC49" w:rsid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principles and practices of greyhound care and treatment</w:t>
            </w:r>
          </w:p>
          <w:p w14:paraId="35DF32E8" w14:textId="10026F8F" w:rsidR="00DD732A" w:rsidRDefault="00DD732A" w:rsidP="005F19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techniques for fear</w:t>
            </w:r>
            <w:r w:rsidR="00501FAC">
              <w:rPr>
                <w:rFonts w:eastAsia="Calibri"/>
              </w:rPr>
              <w:t>-</w:t>
            </w:r>
            <w:r>
              <w:rPr>
                <w:rFonts w:eastAsia="Calibri"/>
              </w:rPr>
              <w:t>free handling</w:t>
            </w:r>
          </w:p>
          <w:p w14:paraId="6D065067" w14:textId="38BDAED2" w:rsidR="00955040" w:rsidRPr="005F19AF" w:rsidRDefault="00501FAC" w:rsidP="005F19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</w:t>
            </w:r>
            <w:r w:rsidR="00955040">
              <w:rPr>
                <w:rFonts w:eastAsia="Calibri"/>
              </w:rPr>
              <w:t xml:space="preserve">ive </w:t>
            </w:r>
            <w:r>
              <w:rPr>
                <w:rFonts w:eastAsia="Calibri"/>
              </w:rPr>
              <w:t>D</w:t>
            </w:r>
            <w:r w:rsidR="00955040">
              <w:rPr>
                <w:rFonts w:eastAsia="Calibri"/>
              </w:rPr>
              <w:t>omains model of animal welfare</w:t>
            </w:r>
          </w:p>
          <w:p w14:paraId="4ABE424A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common illnesses and injuries in greyhounds</w:t>
            </w:r>
          </w:p>
          <w:p w14:paraId="0001DEBD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impact of common medications or therapies</w:t>
            </w:r>
          </w:p>
          <w:p w14:paraId="62CAA192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key features and functions of greyhound body systems</w:t>
            </w:r>
          </w:p>
          <w:p w14:paraId="12A53EA0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prohibited substances and withdrawal periods</w:t>
            </w:r>
          </w:p>
          <w:p w14:paraId="686046A1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racing industry animal welfare requirements</w:t>
            </w:r>
          </w:p>
          <w:p w14:paraId="50828BC5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relevant rules of racing</w:t>
            </w:r>
          </w:p>
          <w:p w14:paraId="3B38D304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restraining techniques for greyhounds</w:t>
            </w:r>
          </w:p>
          <w:p w14:paraId="0E04211D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identifying features and functions of greyhound body systems</w:t>
            </w:r>
          </w:p>
          <w:p w14:paraId="4F771526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signs and symptoms of greyhound illnesses and injuries</w:t>
            </w:r>
          </w:p>
          <w:p w14:paraId="1CA3A86B" w14:textId="77777777" w:rsidR="00946C43" w:rsidRPr="00D30869" w:rsidRDefault="005F19AF" w:rsidP="005F19AF">
            <w:pPr>
              <w:pStyle w:val="SIBulletList1"/>
              <w:rPr>
                <w:rFonts w:asciiTheme="minorHAnsi" w:hAnsiTheme="minorHAnsi" w:cstheme="minorHAnsi"/>
              </w:rPr>
            </w:pPr>
            <w:r w:rsidRPr="005F19AF">
              <w:rPr>
                <w:rFonts w:eastAsia="Calibri"/>
              </w:rPr>
              <w:t>types of medications and therapies</w:t>
            </w:r>
          </w:p>
          <w:p w14:paraId="190D5EA0" w14:textId="5D2F500B" w:rsidR="00D30869" w:rsidRPr="00D30869" w:rsidRDefault="00D30869" w:rsidP="00946C43">
            <w:pPr>
              <w:pStyle w:val="SIBulletList1"/>
              <w:rPr>
                <w:rFonts w:asciiTheme="minorHAnsi" w:hAnsiTheme="minorHAnsi" w:cstheme="minorHAnsi"/>
              </w:rPr>
            </w:pPr>
            <w:r>
              <w:t>greyhound anatomy and physiology</w:t>
            </w:r>
            <w:r w:rsidR="00946C43" w:rsidRPr="00946C43">
              <w:t xml:space="preserve"> </w:t>
            </w:r>
          </w:p>
          <w:p w14:paraId="267334D0" w14:textId="7CAD2264" w:rsidR="00F1480E" w:rsidRPr="00823FF4" w:rsidRDefault="00946C43" w:rsidP="00946C43">
            <w:pPr>
              <w:pStyle w:val="SIBulletList1"/>
              <w:rPr>
                <w:rFonts w:asciiTheme="minorHAnsi" w:hAnsiTheme="minorHAnsi" w:cstheme="minorHAnsi"/>
              </w:rPr>
            </w:pPr>
            <w:r w:rsidRPr="00946C43">
              <w:t>signs of behavioural changes</w:t>
            </w:r>
            <w:r w:rsidR="00434ECE">
              <w:t>.</w:t>
            </w:r>
          </w:p>
        </w:tc>
      </w:tr>
    </w:tbl>
    <w:p w14:paraId="0A4E818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EDD7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B28EE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38CA8BE9" w14:textId="77777777" w:rsidTr="00CA2922">
        <w:tc>
          <w:tcPr>
            <w:tcW w:w="5000" w:type="pct"/>
            <w:shd w:val="clear" w:color="auto" w:fill="auto"/>
          </w:tcPr>
          <w:p w14:paraId="1B75F290" w14:textId="54632514" w:rsidR="004A7706" w:rsidRDefault="0014557A" w:rsidP="004A7706">
            <w:pPr>
              <w:pStyle w:val="SIText"/>
            </w:pPr>
            <w:r w:rsidRPr="0014557A">
              <w:t>Assessment of skills must take place under the following conditions:</w:t>
            </w:r>
          </w:p>
          <w:p w14:paraId="16E750B3" w14:textId="5BF6884A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430F9EB5" w14:textId="1D4EF9E6" w:rsidR="005F19AF" w:rsidRPr="005F19AF" w:rsidRDefault="005F19AF" w:rsidP="005F19AF">
            <w:pPr>
              <w:pStyle w:val="SIBulletList2"/>
            </w:pPr>
            <w:r w:rsidRPr="005F19AF">
              <w:t xml:space="preserve">a </w:t>
            </w:r>
            <w:r w:rsidR="00B91E0A">
              <w:t>greyhound establishment</w:t>
            </w:r>
            <w:r w:rsidR="00B91E0A" w:rsidRPr="005F19AF">
              <w:t xml:space="preserve"> </w:t>
            </w:r>
            <w:r w:rsidRPr="005F19AF">
              <w:t xml:space="preserve">or </w:t>
            </w:r>
            <w:r w:rsidR="0097006D">
              <w:t>an</w:t>
            </w:r>
            <w:r w:rsidR="0097006D" w:rsidRPr="005F19AF">
              <w:t xml:space="preserve"> </w:t>
            </w:r>
            <w:r w:rsidRPr="005F19AF">
              <w:t xml:space="preserve">environment that accurately </w:t>
            </w:r>
            <w:r w:rsidR="0097006D">
              <w:t>represents</w:t>
            </w:r>
            <w:r w:rsidR="0097006D" w:rsidRPr="005F19AF">
              <w:t xml:space="preserve"> </w:t>
            </w:r>
            <w:r w:rsidRPr="005F19AF">
              <w:t xml:space="preserve">workplace </w:t>
            </w:r>
            <w:r w:rsidR="0097006D">
              <w:t>conditions</w:t>
            </w:r>
          </w:p>
          <w:p w14:paraId="798C4025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485D264" w14:textId="7E99FCC0" w:rsidR="005F19AF" w:rsidRPr="005F19AF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rPr>
                <w:rFonts w:eastAsia="Calibri"/>
              </w:rPr>
              <w:t>greyhounds</w:t>
            </w:r>
          </w:p>
          <w:p w14:paraId="6CE4FF0C" w14:textId="77777777" w:rsidR="00F83D7C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t>greyhound treatment resources</w:t>
            </w:r>
          </w:p>
          <w:p w14:paraId="28195C75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FFCB9F6" w14:textId="3A6A2000" w:rsidR="00366805" w:rsidRPr="00F83D7C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rPr>
                <w:rFonts w:eastAsia="Calibri"/>
              </w:rPr>
              <w:t xml:space="preserve">greyhound industry </w:t>
            </w:r>
            <w:r w:rsidR="0034642F">
              <w:rPr>
                <w:rFonts w:eastAsia="Calibri"/>
              </w:rPr>
              <w:t>standards</w:t>
            </w:r>
            <w:r w:rsidR="00955040">
              <w:rPr>
                <w:rFonts w:eastAsia="Calibri"/>
              </w:rPr>
              <w:t xml:space="preserve"> and codes of practice</w:t>
            </w:r>
            <w:r>
              <w:rPr>
                <w:rFonts w:eastAsia="Calibri"/>
              </w:rPr>
              <w:t>.</w:t>
            </w:r>
          </w:p>
          <w:p w14:paraId="4D76FAD1" w14:textId="77777777" w:rsidR="0021210E" w:rsidRDefault="0021210E" w:rsidP="007134FE">
            <w:pPr>
              <w:pStyle w:val="SIText"/>
            </w:pPr>
          </w:p>
          <w:p w14:paraId="688105DB" w14:textId="77777777" w:rsidR="00F1480E" w:rsidRPr="005F19AF" w:rsidRDefault="007134FE" w:rsidP="005F19AF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D662B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17F0D5B" w14:textId="77777777" w:rsidTr="00CA2922">
        <w:tc>
          <w:tcPr>
            <w:tcW w:w="1323" w:type="pct"/>
            <w:shd w:val="clear" w:color="auto" w:fill="auto"/>
          </w:tcPr>
          <w:p w14:paraId="63B12653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1E183391" w14:textId="77777777" w:rsidR="00F1480E" w:rsidRPr="00A55106" w:rsidRDefault="007506B1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7506B1">
              <w:t>Companion Volume Implementation Guides are found in VETNet - https://vetnet.education.gov.au/Pages/TrainingDocs.aspx?q=5c4b8489-f7e1-463b-81c8-6ecce6c192a0</w:t>
            </w:r>
          </w:p>
        </w:tc>
      </w:tr>
    </w:tbl>
    <w:p w14:paraId="2230211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7135F" w14:textId="77777777" w:rsidR="005347B1" w:rsidRDefault="005347B1" w:rsidP="00BF3F0A">
      <w:r>
        <w:separator/>
      </w:r>
    </w:p>
    <w:p w14:paraId="681EE97F" w14:textId="77777777" w:rsidR="005347B1" w:rsidRDefault="005347B1"/>
  </w:endnote>
  <w:endnote w:type="continuationSeparator" w:id="0">
    <w:p w14:paraId="1BE9C5D0" w14:textId="77777777" w:rsidR="005347B1" w:rsidRDefault="005347B1" w:rsidP="00BF3F0A">
      <w:r>
        <w:continuationSeparator/>
      </w:r>
    </w:p>
    <w:p w14:paraId="7256750E" w14:textId="77777777" w:rsidR="005347B1" w:rsidRDefault="005347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8995E" w14:textId="6F2E527F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7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7083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1DA04" w14:textId="77777777" w:rsidR="005347B1" w:rsidRDefault="005347B1" w:rsidP="00BF3F0A">
      <w:r>
        <w:separator/>
      </w:r>
    </w:p>
    <w:p w14:paraId="0C258CA5" w14:textId="77777777" w:rsidR="005347B1" w:rsidRDefault="005347B1"/>
  </w:footnote>
  <w:footnote w:type="continuationSeparator" w:id="0">
    <w:p w14:paraId="3BE29DBC" w14:textId="77777777" w:rsidR="005347B1" w:rsidRDefault="005347B1" w:rsidP="00BF3F0A">
      <w:r>
        <w:continuationSeparator/>
      </w:r>
    </w:p>
    <w:p w14:paraId="7FC9FB5A" w14:textId="77777777" w:rsidR="005347B1" w:rsidRDefault="005347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28DFB" w14:textId="7B08529A" w:rsidR="009C2650" w:rsidRDefault="005347B1">
    <w:pPr>
      <w:pStyle w:val="Header"/>
    </w:pPr>
    <w:sdt>
      <w:sdtPr>
        <w:id w:val="1574541567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E8F5D1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06B1">
      <w:t xml:space="preserve">RGRPSG306 </w:t>
    </w:r>
    <w:r w:rsidR="007506B1" w:rsidRPr="007506B1">
      <w:t xml:space="preserve">Determine care and treatment needs of </w:t>
    </w:r>
    <w:r w:rsidR="00465E50">
      <w:t xml:space="preserve">racing </w:t>
    </w:r>
    <w:r w:rsidR="007506B1" w:rsidRPr="007506B1">
      <w:t>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4557A"/>
    <w:rsid w:val="00151D93"/>
    <w:rsid w:val="00156EF3"/>
    <w:rsid w:val="00176E4F"/>
    <w:rsid w:val="0018546B"/>
    <w:rsid w:val="001862A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37E82"/>
    <w:rsid w:val="0034642F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C274E"/>
    <w:rsid w:val="003D2E73"/>
    <w:rsid w:val="003E72B6"/>
    <w:rsid w:val="003E7BBE"/>
    <w:rsid w:val="003F0D9D"/>
    <w:rsid w:val="004127E3"/>
    <w:rsid w:val="0043212E"/>
    <w:rsid w:val="00434366"/>
    <w:rsid w:val="00434ECE"/>
    <w:rsid w:val="00444423"/>
    <w:rsid w:val="00452F3E"/>
    <w:rsid w:val="004640AE"/>
    <w:rsid w:val="00465E50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01FAC"/>
    <w:rsid w:val="005248C1"/>
    <w:rsid w:val="00526134"/>
    <w:rsid w:val="005347B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C5180"/>
    <w:rsid w:val="005F027A"/>
    <w:rsid w:val="005F19AF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506B1"/>
    <w:rsid w:val="0076523B"/>
    <w:rsid w:val="00771B60"/>
    <w:rsid w:val="00781D77"/>
    <w:rsid w:val="00783549"/>
    <w:rsid w:val="007860B7"/>
    <w:rsid w:val="00786DC8"/>
    <w:rsid w:val="007A64B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966C1"/>
    <w:rsid w:val="008A12ED"/>
    <w:rsid w:val="008A362F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46C43"/>
    <w:rsid w:val="009527CB"/>
    <w:rsid w:val="00953835"/>
    <w:rsid w:val="00955040"/>
    <w:rsid w:val="00960F6C"/>
    <w:rsid w:val="0097006D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B32"/>
    <w:rsid w:val="00A216A8"/>
    <w:rsid w:val="00A223A6"/>
    <w:rsid w:val="00A5092E"/>
    <w:rsid w:val="00A56E14"/>
    <w:rsid w:val="00A6476B"/>
    <w:rsid w:val="00A64C7F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E0A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869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732A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2245C"/>
    <w:rsid w:val="00F438FC"/>
    <w:rsid w:val="00F52527"/>
    <w:rsid w:val="00F5616F"/>
    <w:rsid w:val="00F56827"/>
    <w:rsid w:val="00F65EF0"/>
    <w:rsid w:val="00F71651"/>
    <w:rsid w:val="00F76CC6"/>
    <w:rsid w:val="00F83D7C"/>
    <w:rsid w:val="00F95424"/>
    <w:rsid w:val="00F958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31E62F"/>
  <w15:docId w15:val="{6DDC2E92-A3F6-40D6-9668-EE0D3B02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7606F30F-7383-4CB4-843A-66B5C1B4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9AE1A-4B04-434D-85EC-C6153CC8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RGRPSG306 Determine care and treatment needs of greyhounds</vt:lpstr>
    </vt:vector>
  </TitlesOfParts>
  <Company>AgriFood Skills Australia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RGRPSG306 Determine care and treatment needs of greyhounds</dc:title>
  <dc:creator>Wayne Jones</dc:creator>
  <cp:lastModifiedBy>Ruth Geldard</cp:lastModifiedBy>
  <cp:revision>2</cp:revision>
  <cp:lastPrinted>2016-05-27T05:21:00Z</cp:lastPrinted>
  <dcterms:created xsi:type="dcterms:W3CDTF">2018-10-29T23:39:00Z</dcterms:created>
  <dcterms:modified xsi:type="dcterms:W3CDTF">2018-10-29T23:39:00Z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