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ACF1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D67717" w14:paraId="37DFA523" w14:textId="77777777" w:rsidTr="006E6D6A">
        <w:tc>
          <w:tcPr>
            <w:tcW w:w="2689" w:type="dxa"/>
          </w:tcPr>
          <w:p w14:paraId="36A2CEA0" w14:textId="77777777" w:rsidR="00D67717" w:rsidRPr="00D67717" w:rsidRDefault="00D67717" w:rsidP="00D67717">
            <w:pPr>
              <w:pStyle w:val="SIText-Bold"/>
            </w:pPr>
            <w:r w:rsidRPr="00D67717">
              <w:t>Release</w:t>
            </w:r>
          </w:p>
        </w:tc>
        <w:tc>
          <w:tcPr>
            <w:tcW w:w="6939" w:type="dxa"/>
          </w:tcPr>
          <w:p w14:paraId="1EDDA3BF" w14:textId="77777777" w:rsidR="00D67717" w:rsidRPr="00D67717" w:rsidRDefault="00D67717" w:rsidP="00D67717">
            <w:pPr>
              <w:pStyle w:val="SIText-Bold"/>
            </w:pPr>
            <w:r w:rsidRPr="00D67717">
              <w:t>Comments</w:t>
            </w:r>
          </w:p>
        </w:tc>
      </w:tr>
      <w:tr w:rsidR="00D67717" w14:paraId="032A048D" w14:textId="77777777" w:rsidTr="006E6D6A">
        <w:tc>
          <w:tcPr>
            <w:tcW w:w="2689" w:type="dxa"/>
          </w:tcPr>
          <w:p w14:paraId="19CF05E3" w14:textId="77777777" w:rsidR="00D67717" w:rsidRPr="00D67717" w:rsidRDefault="00D67717" w:rsidP="00D67717">
            <w:pPr>
              <w:pStyle w:val="SIText"/>
            </w:pPr>
            <w:r w:rsidRPr="00D67717">
              <w:t>Release 2</w:t>
            </w:r>
          </w:p>
        </w:tc>
        <w:tc>
          <w:tcPr>
            <w:tcW w:w="6939" w:type="dxa"/>
          </w:tcPr>
          <w:p w14:paraId="36218498" w14:textId="77777777" w:rsidR="00D67717" w:rsidRPr="00D67717" w:rsidRDefault="00D67717" w:rsidP="00D67717">
            <w:pPr>
              <w:pStyle w:val="SIText"/>
            </w:pPr>
            <w:r w:rsidRPr="00D67717">
              <w:t>This version released with FWP Forest and Wood Products Training Package Version [4.0]</w:t>
            </w:r>
          </w:p>
          <w:p w14:paraId="3EE89EB9" w14:textId="77777777" w:rsidR="00D67717" w:rsidRPr="00D67717" w:rsidRDefault="00D67717" w:rsidP="00D67717">
            <w:pPr>
              <w:pStyle w:val="SIText"/>
            </w:pPr>
          </w:p>
          <w:p w14:paraId="7D1E016F" w14:textId="16EFD20F" w:rsidR="00D67717" w:rsidRPr="00D67717" w:rsidRDefault="00AD2173" w:rsidP="00AD2173">
            <w:pPr>
              <w:pStyle w:val="SIText"/>
            </w:pPr>
            <w:r w:rsidRPr="00AD2173">
              <w:t>Version created to update workplace health and safety requirements in performance criteria and clarify intent of unit and assessment requirements.</w:t>
            </w:r>
          </w:p>
        </w:tc>
      </w:tr>
      <w:tr w:rsidR="00D67717" w14:paraId="446620A6" w14:textId="77777777" w:rsidTr="006E6D6A">
        <w:tc>
          <w:tcPr>
            <w:tcW w:w="2689" w:type="dxa"/>
          </w:tcPr>
          <w:p w14:paraId="7DFD4732" w14:textId="77777777" w:rsidR="00D67717" w:rsidRPr="00D67717" w:rsidRDefault="00D67717" w:rsidP="00D67717">
            <w:pPr>
              <w:pStyle w:val="SIText"/>
            </w:pPr>
            <w:r w:rsidRPr="00D67717">
              <w:t>Release 1</w:t>
            </w:r>
          </w:p>
        </w:tc>
        <w:tc>
          <w:tcPr>
            <w:tcW w:w="6939" w:type="dxa"/>
          </w:tcPr>
          <w:p w14:paraId="0C597EBD" w14:textId="77777777" w:rsidR="00120E45" w:rsidRDefault="00D67717" w:rsidP="00120E45">
            <w:r w:rsidRPr="00D67717">
              <w:t xml:space="preserve">This version replaces </w:t>
            </w:r>
            <w:r w:rsidR="00A77394" w:rsidRPr="00A77394">
              <w:t xml:space="preserve">equivalent unit </w:t>
            </w:r>
            <w:r w:rsidR="00120E45" w:rsidRPr="00120E45">
              <w:t>FPICOT2230B Assemble products, which was first released with FPI11 Forest and Forest Products Training Package Version 2.2.</w:t>
            </w:r>
          </w:p>
          <w:p w14:paraId="56694969" w14:textId="77777777" w:rsidR="00120E45" w:rsidRPr="00120E45" w:rsidRDefault="00120E45" w:rsidP="00120E45"/>
          <w:p w14:paraId="3DF39349" w14:textId="20322ED8" w:rsidR="00D67717" w:rsidRPr="00D67717" w:rsidRDefault="00120E45" w:rsidP="00120E45">
            <w:r w:rsidRPr="00120E45">
              <w:t>This is the first release of this unit in the new standards format.</w:t>
            </w:r>
          </w:p>
        </w:tc>
      </w:tr>
    </w:tbl>
    <w:p w14:paraId="61DD2D7F" w14:textId="77777777" w:rsidR="00D67717" w:rsidRDefault="00D6771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ED921C" w14:textId="77777777" w:rsidTr="006E6D6A">
        <w:trPr>
          <w:tblHeader/>
        </w:trPr>
        <w:tc>
          <w:tcPr>
            <w:tcW w:w="1396" w:type="pct"/>
            <w:shd w:val="clear" w:color="auto" w:fill="auto"/>
          </w:tcPr>
          <w:p w14:paraId="6F12ED06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441BF75D" w14:textId="24E707C1" w:rsidR="00F1480E" w:rsidRPr="000754EC" w:rsidRDefault="00A77394" w:rsidP="00120E45">
            <w:pPr>
              <w:pStyle w:val="SIUnittitle"/>
            </w:pPr>
            <w:r w:rsidRPr="00AF4C58">
              <w:t>FWP</w:t>
            </w:r>
            <w:r>
              <w:t>COT</w:t>
            </w:r>
            <w:r w:rsidR="00120E45">
              <w:t>2230</w:t>
            </w:r>
            <w:r w:rsidRPr="00AF4C58">
              <w:t xml:space="preserve"> </w:t>
            </w:r>
            <w:r w:rsidR="00120E45">
              <w:t>Assemble products</w:t>
            </w:r>
          </w:p>
        </w:tc>
      </w:tr>
      <w:tr w:rsidR="00F1480E" w:rsidRPr="00963A46" w14:paraId="31A8A043" w14:textId="77777777" w:rsidTr="006E6D6A">
        <w:tc>
          <w:tcPr>
            <w:tcW w:w="1396" w:type="pct"/>
            <w:shd w:val="clear" w:color="auto" w:fill="auto"/>
          </w:tcPr>
          <w:p w14:paraId="580B288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1E42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A421BE9" w14:textId="5705A1D8" w:rsidR="00120E45" w:rsidRDefault="00120E45" w:rsidP="00120E45">
            <w:r w:rsidRPr="00120E45">
              <w:t xml:space="preserve">This unit of competency describes the </w:t>
            </w:r>
            <w:r w:rsidR="00ED35CB">
              <w:t>skills and knowledge</w:t>
            </w:r>
            <w:r w:rsidRPr="00120E45">
              <w:t xml:space="preserve"> required to prepare and assemble construction-ready </w:t>
            </w:r>
            <w:ins w:id="0" w:author="gdaian" w:date="2018-08-02T04:39:00Z">
              <w:r w:rsidR="008D2B55">
                <w:t xml:space="preserve">timber </w:t>
              </w:r>
            </w:ins>
            <w:r w:rsidRPr="00120E45">
              <w:t>products</w:t>
            </w:r>
            <w:ins w:id="1" w:author="gdaian" w:date="2018-08-02T04:41:00Z">
              <w:r w:rsidR="008D2B55">
                <w:t xml:space="preserve">. Work also involves </w:t>
              </w:r>
            </w:ins>
            <w:del w:id="2" w:author="gdaian" w:date="2018-08-02T04:40:00Z">
              <w:r w:rsidRPr="00120E45" w:rsidDel="008D2B55">
                <w:delText xml:space="preserve">; </w:delText>
              </w:r>
            </w:del>
            <w:del w:id="3" w:author="gdaian" w:date="2018-08-02T04:41:00Z">
              <w:r w:rsidRPr="00120E45" w:rsidDel="008D2B55">
                <w:delText xml:space="preserve">and to </w:delText>
              </w:r>
            </w:del>
            <w:r w:rsidRPr="00120E45">
              <w:t>stack</w:t>
            </w:r>
            <w:ins w:id="4" w:author="gdaian" w:date="2018-08-02T04:41:00Z">
              <w:r w:rsidR="008D2B55">
                <w:t>ing</w:t>
              </w:r>
            </w:ins>
            <w:r w:rsidRPr="00120E45">
              <w:t xml:space="preserve">, </w:t>
            </w:r>
            <w:del w:id="5" w:author="gdaian" w:date="2018-08-02T04:41:00Z">
              <w:r w:rsidRPr="00120E45" w:rsidDel="008D2B55">
                <w:delText>strap</w:delText>
              </w:r>
            </w:del>
            <w:ins w:id="6" w:author="gdaian" w:date="2018-08-02T04:41:00Z">
              <w:r w:rsidR="008D2B55" w:rsidRPr="00120E45">
                <w:t>strap</w:t>
              </w:r>
              <w:r w:rsidR="008D2B55">
                <w:t>ping</w:t>
              </w:r>
            </w:ins>
            <w:r w:rsidRPr="00120E45">
              <w:t xml:space="preserve"> and despatch</w:t>
            </w:r>
            <w:ins w:id="7" w:author="gdaian" w:date="2018-08-02T04:41:00Z">
              <w:r w:rsidR="008D2B55">
                <w:t>ing</w:t>
              </w:r>
            </w:ins>
            <w:r w:rsidRPr="00120E45">
              <w:t xml:space="preserve"> </w:t>
            </w:r>
            <w:del w:id="8" w:author="gdaian" w:date="2018-08-02T04:41:00Z">
              <w:r w:rsidRPr="00120E45" w:rsidDel="008D2B55">
                <w:delText xml:space="preserve">them </w:delText>
              </w:r>
            </w:del>
            <w:ins w:id="9" w:author="gdaian" w:date="2018-08-02T04:41:00Z">
              <w:r w:rsidR="008D2B55">
                <w:t>assembled timber products</w:t>
              </w:r>
              <w:r w:rsidR="008D2B55" w:rsidRPr="00120E45">
                <w:t xml:space="preserve"> </w:t>
              </w:r>
            </w:ins>
            <w:r w:rsidRPr="00120E45">
              <w:t>in readiness for transport to a construction site.</w:t>
            </w:r>
            <w:del w:id="10" w:author="gdaian" w:date="2018-08-02T04:42:00Z">
              <w:r w:rsidRPr="00120E45" w:rsidDel="008D2B55">
                <w:delText xml:space="preserve"> Work is completed in a forest products factory setting.</w:delText>
              </w:r>
            </w:del>
          </w:p>
          <w:p w14:paraId="070FEAC6" w14:textId="77777777" w:rsidR="00ED35CB" w:rsidRPr="00120E45" w:rsidRDefault="00ED35CB" w:rsidP="00120E45"/>
          <w:p w14:paraId="6CD777B4" w14:textId="3C4EB00C" w:rsidR="008D2B55" w:rsidRPr="008D2B55" w:rsidRDefault="00120E45" w:rsidP="008D2B55">
            <w:pPr>
              <w:rPr>
                <w:ins w:id="11" w:author="gdaian" w:date="2018-08-02T04:43:00Z"/>
              </w:rPr>
            </w:pPr>
            <w:r w:rsidRPr="00120E45">
              <w:t xml:space="preserve">The unit applies to </w:t>
            </w:r>
            <w:ins w:id="12" w:author="gdaian" w:date="2018-08-02T04:42:00Z">
              <w:r w:rsidR="008D2B55">
                <w:t xml:space="preserve">individuals who </w:t>
              </w:r>
            </w:ins>
            <w:del w:id="13" w:author="gdaian" w:date="2018-08-02T04:42:00Z">
              <w:r w:rsidRPr="00120E45" w:rsidDel="008D2B55">
                <w:delText xml:space="preserve">workers that </w:delText>
              </w:r>
            </w:del>
            <w:r w:rsidRPr="00120E45">
              <w:t xml:space="preserve">assemble products for despatch </w:t>
            </w:r>
            <w:ins w:id="14" w:author="gdaian" w:date="2018-08-02T04:41:00Z">
              <w:r w:rsidR="008D2B55" w:rsidRPr="008D2B55">
                <w:t xml:space="preserve">in a timber </w:t>
              </w:r>
            </w:ins>
            <w:ins w:id="15" w:author="gdaian" w:date="2018-08-02T04:53:00Z">
              <w:r w:rsidR="007F0AA6">
                <w:t xml:space="preserve">product </w:t>
              </w:r>
            </w:ins>
            <w:ins w:id="16" w:author="gdaian" w:date="2018-08-02T04:41:00Z">
              <w:r w:rsidR="008D2B55" w:rsidRPr="008D2B55">
                <w:t>manufacturing facility</w:t>
              </w:r>
            </w:ins>
            <w:ins w:id="17" w:author="gdaian" w:date="2018-08-02T04:42:00Z">
              <w:r w:rsidR="008D2B55">
                <w:t>.</w:t>
              </w:r>
            </w:ins>
            <w:ins w:id="18" w:author="gdaian" w:date="2018-08-02T04:43:00Z">
              <w:r w:rsidR="008D2B55" w:rsidRPr="00511EDE">
                <w:t xml:space="preserve"> </w:t>
              </w:r>
              <w:r w:rsidR="008D2B55" w:rsidRPr="008D2B55">
                <w:t>Operators generally work under broad or limited direction to complete routine activities related to own work and take responsibility for their work.</w:t>
              </w:r>
            </w:ins>
          </w:p>
          <w:p w14:paraId="21182862" w14:textId="77777777" w:rsidR="008D2B55" w:rsidRPr="008D2B55" w:rsidRDefault="008D2B55" w:rsidP="008D2B55">
            <w:pPr>
              <w:rPr>
                <w:ins w:id="19" w:author="gdaian" w:date="2018-08-02T04:43:00Z"/>
              </w:rPr>
            </w:pPr>
          </w:p>
          <w:p w14:paraId="36D1FD83" w14:textId="77777777" w:rsidR="008D2B55" w:rsidRPr="005D0230" w:rsidRDefault="008D2B55">
            <w:pPr>
              <w:pStyle w:val="SIText"/>
              <w:rPr>
                <w:ins w:id="20" w:author="gdaian" w:date="2018-08-02T04:43:00Z"/>
                <w:rStyle w:val="SITemporaryText"/>
                <w:color w:val="auto"/>
                <w:sz w:val="20"/>
              </w:rPr>
            </w:pPr>
            <w:ins w:id="21" w:author="gdaian" w:date="2018-08-02T04:43:00Z">
              <w:r w:rsidRPr="005D0230">
                <w:rPr>
                  <w:rStyle w:val="SITemporaryText"/>
                  <w:color w:val="auto"/>
                  <w:sz w:val="20"/>
                </w:rPr>
                <w:t xml:space="preserve">All work must be carried out to comply with workplace procedures, according to state/territory health and safety regulations, legislation and standards that apply to the workplace. </w:t>
              </w:r>
            </w:ins>
          </w:p>
          <w:p w14:paraId="653595B1" w14:textId="1913C6A5" w:rsidR="00120E45" w:rsidDel="008D2B55" w:rsidRDefault="00120E45" w:rsidP="00120E45">
            <w:pPr>
              <w:rPr>
                <w:del w:id="22" w:author="gdaian" w:date="2018-08-02T04:43:00Z"/>
              </w:rPr>
            </w:pPr>
            <w:del w:id="23" w:author="gdaian" w:date="2018-08-02T04:42:00Z">
              <w:r w:rsidRPr="00120E45" w:rsidDel="008D2B55">
                <w:delText>in a forest products factory setting.</w:delText>
              </w:r>
            </w:del>
          </w:p>
          <w:p w14:paraId="79986FED" w14:textId="77777777" w:rsidR="00ED35CB" w:rsidRPr="00120E45" w:rsidRDefault="00ED35CB" w:rsidP="00120E45"/>
          <w:p w14:paraId="5D7020D6" w14:textId="757B24A2" w:rsidR="00AF4C58" w:rsidRPr="000754EC" w:rsidRDefault="00120E45" w:rsidP="00120E45">
            <w:r w:rsidRPr="00120E45">
              <w:t>No licensing, legislative, regulatory, or certification requirements apply to this unit at the time of publication.</w:t>
            </w:r>
          </w:p>
        </w:tc>
      </w:tr>
      <w:tr w:rsidR="00F1480E" w:rsidRPr="00963A46" w14:paraId="1199D57A" w14:textId="77777777" w:rsidTr="006E6D6A">
        <w:tc>
          <w:tcPr>
            <w:tcW w:w="1396" w:type="pct"/>
            <w:shd w:val="clear" w:color="auto" w:fill="auto"/>
          </w:tcPr>
          <w:p w14:paraId="2D19011C" w14:textId="4125FF60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34C4FB0" w14:textId="77777777" w:rsidR="00F1480E" w:rsidRPr="000754EC" w:rsidRDefault="00F1480E" w:rsidP="00AF4C58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43D0A69" w14:textId="77777777" w:rsidTr="006E6D6A">
        <w:tc>
          <w:tcPr>
            <w:tcW w:w="1396" w:type="pct"/>
            <w:shd w:val="clear" w:color="auto" w:fill="auto"/>
          </w:tcPr>
          <w:p w14:paraId="559F682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93D80E2" w14:textId="77777777" w:rsidR="00120E45" w:rsidRDefault="00A02F9A" w:rsidP="00120E45">
            <w:pPr>
              <w:pStyle w:val="SIText"/>
            </w:pPr>
            <w:r w:rsidRPr="00A02F9A">
              <w:t>Timber Manufactured Products</w:t>
            </w:r>
          </w:p>
          <w:p w14:paraId="63790722" w14:textId="554A9122" w:rsidR="00120E45" w:rsidRPr="00120E45" w:rsidRDefault="00120E45" w:rsidP="00120E45">
            <w:pPr>
              <w:pStyle w:val="SIText"/>
            </w:pPr>
            <w:r w:rsidRPr="00120E45">
              <w:t>Wood Panel Products</w:t>
            </w:r>
          </w:p>
          <w:p w14:paraId="6979E46D" w14:textId="3576B2B4" w:rsidR="00F1480E" w:rsidRPr="000754EC" w:rsidRDefault="00120E45" w:rsidP="00A02F9A">
            <w:pPr>
              <w:pStyle w:val="SIText"/>
            </w:pPr>
            <w:r w:rsidRPr="00120E45">
              <w:t>Sawmilling and Processing</w:t>
            </w:r>
          </w:p>
        </w:tc>
      </w:tr>
    </w:tbl>
    <w:p w14:paraId="34C505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0F46A74" w14:textId="77777777" w:rsidTr="006E6D6A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56A67A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E16EFA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3B2D770" w14:textId="77777777" w:rsidTr="006E6D6A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BA4B1F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84D2C8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02F9A" w:rsidRPr="00963A46" w14:paraId="5D7AD6CD" w14:textId="77777777" w:rsidTr="006E6D6A">
        <w:trPr>
          <w:cantSplit/>
        </w:trPr>
        <w:tc>
          <w:tcPr>
            <w:tcW w:w="1396" w:type="pct"/>
            <w:shd w:val="clear" w:color="auto" w:fill="auto"/>
          </w:tcPr>
          <w:p w14:paraId="2EFFE910" w14:textId="2D382FD4" w:rsidR="00A02F9A" w:rsidRPr="00A02F9A" w:rsidRDefault="00120E45" w:rsidP="00041DE5">
            <w:pPr>
              <w:pStyle w:val="SIText"/>
            </w:pPr>
            <w:r w:rsidRPr="00120E45">
              <w:t>1. Prepare for assembly</w:t>
            </w:r>
            <w:ins w:id="24" w:author="gdaian" w:date="2018-08-02T04:44:00Z">
              <w:r w:rsidR="00BE4B6C">
                <w:t xml:space="preserve"> work</w:t>
              </w:r>
            </w:ins>
          </w:p>
        </w:tc>
        <w:tc>
          <w:tcPr>
            <w:tcW w:w="3604" w:type="pct"/>
            <w:shd w:val="clear" w:color="auto" w:fill="auto"/>
          </w:tcPr>
          <w:p w14:paraId="10392707" w14:textId="4BF76BDB" w:rsidR="00120E45" w:rsidRDefault="00120E45" w:rsidP="00120E45">
            <w:pPr>
              <w:rPr>
                <w:ins w:id="25" w:author="gdaian" w:date="2018-08-02T04:44:00Z"/>
              </w:rPr>
            </w:pPr>
            <w:r w:rsidRPr="00120E45">
              <w:t>1.1 Review construction plans and work order and where required clarify with appropriate personnel</w:t>
            </w:r>
          </w:p>
          <w:p w14:paraId="3E6BA1CF" w14:textId="3F99C9E6" w:rsidR="00BE4B6C" w:rsidRPr="00BE4B6C" w:rsidRDefault="00BE4B6C" w:rsidP="00BE4B6C">
            <w:pPr>
              <w:rPr>
                <w:ins w:id="26" w:author="gdaian" w:date="2018-08-02T04:44:00Z"/>
              </w:rPr>
            </w:pPr>
            <w:ins w:id="27" w:author="gdaian" w:date="2018-08-02T04:44:00Z">
              <w:r w:rsidRPr="00BE4B6C">
                <w:t>1.2 Follow workplace health and safety requirements, environmental protection practices and emergency procedures and use personal protective equipment (PPE) in line with operational requirements</w:t>
              </w:r>
              <w:r>
                <w:t xml:space="preserve"> throughout assembly work</w:t>
              </w:r>
            </w:ins>
          </w:p>
          <w:p w14:paraId="422B55AB" w14:textId="77777777" w:rsidR="00BE4B6C" w:rsidRPr="00BE4B6C" w:rsidRDefault="00BE4B6C" w:rsidP="00BE4B6C">
            <w:pPr>
              <w:pStyle w:val="SIText"/>
              <w:rPr>
                <w:ins w:id="28" w:author="gdaian" w:date="2018-08-02T04:44:00Z"/>
              </w:rPr>
            </w:pPr>
            <w:ins w:id="29" w:author="gdaian" w:date="2018-08-02T04:44:00Z">
              <w:r w:rsidRPr="00BE4B6C">
                <w:t>1.3 Identify and report hazards, accidents, incidents and/or near misses in line with operational requirements and health and safety legislative requirements to maintain safe work practices</w:t>
              </w:r>
            </w:ins>
          </w:p>
          <w:p w14:paraId="7B9AF50E" w14:textId="185C47E6" w:rsidR="00120E45" w:rsidRPr="00AD2173" w:rsidRDefault="00120E45" w:rsidP="005D0230">
            <w:pPr>
              <w:pStyle w:val="SIText"/>
            </w:pPr>
            <w:r w:rsidRPr="00AD2173">
              <w:t>1.</w:t>
            </w:r>
            <w:del w:id="30" w:author="gdaian" w:date="2018-08-02T04:45:00Z">
              <w:r w:rsidRPr="00AD2173" w:rsidDel="00BE4B6C">
                <w:delText xml:space="preserve">2 </w:delText>
              </w:r>
            </w:del>
            <w:ins w:id="31" w:author="gdaian" w:date="2018-08-02T04:45:00Z">
              <w:r w:rsidR="00BE4B6C">
                <w:t>4</w:t>
              </w:r>
              <w:r w:rsidR="00BE4B6C" w:rsidRPr="00AD2173">
                <w:t xml:space="preserve"> </w:t>
              </w:r>
            </w:ins>
            <w:r w:rsidRPr="00AD2173">
              <w:t>Identify and obtain type and quantity of material to be assembled and hardware</w:t>
            </w:r>
          </w:p>
          <w:p w14:paraId="02B81F2A" w14:textId="6E1D314B" w:rsidR="00120E45" w:rsidRPr="00120E45" w:rsidRDefault="00120E45" w:rsidP="00120E45">
            <w:r w:rsidRPr="00120E45">
              <w:t>1.</w:t>
            </w:r>
            <w:del w:id="32" w:author="gdaian" w:date="2018-08-02T04:45:00Z">
              <w:r w:rsidRPr="00120E45" w:rsidDel="00BE4B6C">
                <w:delText xml:space="preserve">3 </w:delText>
              </w:r>
            </w:del>
            <w:ins w:id="33" w:author="gdaian" w:date="2018-08-02T04:45:00Z">
              <w:r w:rsidR="00BE4B6C">
                <w:t>5</w:t>
              </w:r>
              <w:r w:rsidR="00BE4B6C" w:rsidRPr="00120E45">
                <w:t xml:space="preserve"> </w:t>
              </w:r>
            </w:ins>
            <w:r w:rsidRPr="00120E45">
              <w:t>Select appropriate tools and equipment and check for operational effectiveness in line with manufacturer recommendations</w:t>
            </w:r>
          </w:p>
          <w:p w14:paraId="6E05542B" w14:textId="5F68323A" w:rsidR="00A02F9A" w:rsidRPr="00A02F9A" w:rsidRDefault="00120E45">
            <w:r w:rsidRPr="00120E45">
              <w:t>1.</w:t>
            </w:r>
            <w:del w:id="34" w:author="gdaian" w:date="2018-08-02T04:45:00Z">
              <w:r w:rsidRPr="00120E45" w:rsidDel="00BE4B6C">
                <w:delText xml:space="preserve">4 </w:delText>
              </w:r>
            </w:del>
            <w:ins w:id="35" w:author="gdaian" w:date="2018-08-02T04:45:00Z">
              <w:r w:rsidR="00BE4B6C">
                <w:t>3</w:t>
              </w:r>
              <w:r w:rsidR="00BE4B6C" w:rsidRPr="00120E45">
                <w:t xml:space="preserve"> </w:t>
              </w:r>
            </w:ins>
            <w:r w:rsidRPr="00120E45">
              <w:t>Identify and prepare set-up jigs required for construction</w:t>
            </w:r>
          </w:p>
        </w:tc>
      </w:tr>
      <w:tr w:rsidR="00A02F9A" w:rsidRPr="00963A46" w14:paraId="4C06FCD0" w14:textId="77777777" w:rsidTr="006E6D6A">
        <w:trPr>
          <w:cantSplit/>
        </w:trPr>
        <w:tc>
          <w:tcPr>
            <w:tcW w:w="1396" w:type="pct"/>
            <w:shd w:val="clear" w:color="auto" w:fill="auto"/>
          </w:tcPr>
          <w:p w14:paraId="4C8F66F1" w14:textId="6FD4A3BA" w:rsidR="00A02F9A" w:rsidRPr="00A02F9A" w:rsidRDefault="00120E45" w:rsidP="00041DE5">
            <w:pPr>
              <w:pStyle w:val="SIText"/>
            </w:pPr>
            <w:r w:rsidRPr="00120E45">
              <w:lastRenderedPageBreak/>
              <w:t xml:space="preserve">2. Set up </w:t>
            </w:r>
            <w:ins w:id="36" w:author="gdaian" w:date="2018-08-02T04:45:00Z">
              <w:r w:rsidR="00BE4B6C">
                <w:t xml:space="preserve">timber </w:t>
              </w:r>
            </w:ins>
            <w:r w:rsidRPr="00120E45">
              <w:t>components</w:t>
            </w:r>
          </w:p>
        </w:tc>
        <w:tc>
          <w:tcPr>
            <w:tcW w:w="3604" w:type="pct"/>
            <w:shd w:val="clear" w:color="auto" w:fill="auto"/>
          </w:tcPr>
          <w:p w14:paraId="198C263E" w14:textId="0DFE5556" w:rsidR="00120E45" w:rsidRPr="00120E45" w:rsidRDefault="00120E45" w:rsidP="00120E45">
            <w:r w:rsidRPr="00120E45">
              <w:t>2.1 Select timber components from pre-cut material in line with cutting list</w:t>
            </w:r>
          </w:p>
          <w:p w14:paraId="30A3D9F0" w14:textId="711C6D9A" w:rsidR="00120E45" w:rsidRPr="00120E45" w:rsidRDefault="00120E45" w:rsidP="00120E45">
            <w:r w:rsidRPr="00120E45">
              <w:t>2.2 Reject material with defects and dispose of in line with environmental protection practices</w:t>
            </w:r>
          </w:p>
          <w:p w14:paraId="18EC959F" w14:textId="0744C876" w:rsidR="00120E45" w:rsidRPr="00120E45" w:rsidRDefault="00120E45" w:rsidP="00120E45">
            <w:r w:rsidRPr="00120E45">
              <w:t xml:space="preserve">2.3 Use equipment in line with </w:t>
            </w:r>
            <w:del w:id="37" w:author="gdaian" w:date="2018-08-02T04:46:00Z">
              <w:r w:rsidRPr="00120E45" w:rsidDel="00BE4B6C">
                <w:delText xml:space="preserve">organisational </w:delText>
              </w:r>
            </w:del>
            <w:ins w:id="38" w:author="gdaian" w:date="2018-08-02T04:46:00Z">
              <w:r w:rsidR="00BE4B6C">
                <w:t>workplace health and</w:t>
              </w:r>
              <w:r w:rsidR="00BE4B6C" w:rsidRPr="00120E45">
                <w:t xml:space="preserve"> </w:t>
              </w:r>
            </w:ins>
            <w:r w:rsidRPr="00120E45">
              <w:t xml:space="preserve">safety procedures, manufacturer instructions </w:t>
            </w:r>
            <w:ins w:id="39" w:author="gdaian" w:date="2018-08-02T04:46:00Z">
              <w:r w:rsidR="00BE4B6C">
                <w:t xml:space="preserve">and </w:t>
              </w:r>
            </w:ins>
            <w:r w:rsidRPr="00120E45">
              <w:t>environmental protection practices</w:t>
            </w:r>
          </w:p>
          <w:p w14:paraId="4734A889" w14:textId="683B980E" w:rsidR="00120E45" w:rsidRPr="00120E45" w:rsidRDefault="00120E45" w:rsidP="00120E45">
            <w:r w:rsidRPr="00120E45">
              <w:t xml:space="preserve">2.4 Position and clamp </w:t>
            </w:r>
            <w:ins w:id="40" w:author="gdaian" w:date="2018-08-02T04:46:00Z">
              <w:r w:rsidR="00BE4B6C">
                <w:t xml:space="preserve">timber </w:t>
              </w:r>
            </w:ins>
            <w:r w:rsidRPr="00120E45">
              <w:t>components in jigs ready for joining with allowable faults, joins and grain in line with construction standards and grading rules</w:t>
            </w:r>
          </w:p>
          <w:p w14:paraId="4E632172" w14:textId="101A06F2" w:rsidR="00A02F9A" w:rsidRPr="00A02F9A" w:rsidRDefault="00120E45" w:rsidP="00120E45">
            <w:r w:rsidRPr="00120E45">
              <w:t xml:space="preserve">2.5 Staple </w:t>
            </w:r>
            <w:ins w:id="41" w:author="gdaian" w:date="2018-08-02T04:46:00Z">
              <w:r w:rsidR="00BE4B6C">
                <w:t xml:space="preserve">timber </w:t>
              </w:r>
            </w:ins>
            <w:r w:rsidRPr="00120E45">
              <w:t>components to maintain temporary alignment during assembly</w:t>
            </w:r>
          </w:p>
        </w:tc>
      </w:tr>
      <w:tr w:rsidR="00A02F9A" w:rsidRPr="00963A46" w14:paraId="0323CCCF" w14:textId="77777777" w:rsidTr="006E6D6A">
        <w:trPr>
          <w:cantSplit/>
        </w:trPr>
        <w:tc>
          <w:tcPr>
            <w:tcW w:w="1396" w:type="pct"/>
            <w:shd w:val="clear" w:color="auto" w:fill="auto"/>
          </w:tcPr>
          <w:p w14:paraId="431D8EB4" w14:textId="521B028D" w:rsidR="00A02F9A" w:rsidRPr="00A02F9A" w:rsidRDefault="00120E45" w:rsidP="00041DE5">
            <w:pPr>
              <w:pStyle w:val="SIText"/>
            </w:pPr>
            <w:r w:rsidRPr="00120E45">
              <w:t>3. Install assembly hardware</w:t>
            </w:r>
          </w:p>
        </w:tc>
        <w:tc>
          <w:tcPr>
            <w:tcW w:w="3604" w:type="pct"/>
            <w:shd w:val="clear" w:color="auto" w:fill="auto"/>
          </w:tcPr>
          <w:p w14:paraId="313F22E7" w14:textId="0B98DFA5" w:rsidR="00120E45" w:rsidRPr="00120E45" w:rsidRDefault="00120E45" w:rsidP="00120E45">
            <w:r w:rsidRPr="00120E45">
              <w:t>3.1 Position and install hardware on joints in line with and construction plan</w:t>
            </w:r>
          </w:p>
          <w:p w14:paraId="5E2AB61B" w14:textId="51502B45" w:rsidR="00120E45" w:rsidRPr="00120E45" w:rsidRDefault="00120E45" w:rsidP="00120E45">
            <w:r w:rsidRPr="00120E45">
              <w:t>3.2 Nail or staple temporary bracing to product in line with construction standards</w:t>
            </w:r>
          </w:p>
          <w:p w14:paraId="279920DF" w14:textId="75802D20" w:rsidR="00120E45" w:rsidRPr="00120E45" w:rsidRDefault="00120E45" w:rsidP="00120E45">
            <w:r w:rsidRPr="00120E45">
              <w:t>3.3 Correct assembly faults</w:t>
            </w:r>
          </w:p>
          <w:p w14:paraId="6ABA2B80" w14:textId="77182CEB" w:rsidR="00A02F9A" w:rsidRPr="00A02F9A" w:rsidRDefault="00120E45" w:rsidP="00120E45">
            <w:r w:rsidRPr="00120E45">
              <w:t>3.4 Identify routine processing and equipment faults and resolve or report to appropriate personnel</w:t>
            </w:r>
          </w:p>
        </w:tc>
      </w:tr>
      <w:tr w:rsidR="00120E45" w:rsidRPr="00963A46" w14:paraId="3F2BC98C" w14:textId="77777777" w:rsidTr="006E6D6A">
        <w:trPr>
          <w:cantSplit/>
        </w:trPr>
        <w:tc>
          <w:tcPr>
            <w:tcW w:w="1396" w:type="pct"/>
            <w:shd w:val="clear" w:color="auto" w:fill="auto"/>
          </w:tcPr>
          <w:p w14:paraId="3AF68A06" w14:textId="53270A68" w:rsidR="00120E45" w:rsidRPr="00120E45" w:rsidRDefault="00120E45" w:rsidP="00041DE5">
            <w:pPr>
              <w:pStyle w:val="SIText"/>
            </w:pPr>
            <w:r w:rsidRPr="00120E45">
              <w:t xml:space="preserve">4. Prepare </w:t>
            </w:r>
            <w:ins w:id="42" w:author="gdaian" w:date="2018-08-02T04:47:00Z">
              <w:r w:rsidR="00BE4B6C">
                <w:t xml:space="preserve">timber </w:t>
              </w:r>
            </w:ins>
            <w:r w:rsidRPr="00120E45">
              <w:t>products for despatch and report</w:t>
            </w:r>
          </w:p>
        </w:tc>
        <w:tc>
          <w:tcPr>
            <w:tcW w:w="3604" w:type="pct"/>
            <w:shd w:val="clear" w:color="auto" w:fill="auto"/>
          </w:tcPr>
          <w:p w14:paraId="3E03DC2F" w14:textId="24E3F026" w:rsidR="00120E45" w:rsidRPr="00120E45" w:rsidRDefault="00120E45" w:rsidP="00120E45">
            <w:r w:rsidRPr="00120E45">
              <w:t xml:space="preserve">4.1 Check finished </w:t>
            </w:r>
            <w:ins w:id="43" w:author="gdaian" w:date="2018-08-02T04:47:00Z">
              <w:r w:rsidR="00BE4B6C">
                <w:t xml:space="preserve">timber </w:t>
              </w:r>
            </w:ins>
            <w:r w:rsidRPr="00120E45">
              <w:t>product for quality and label in line with work order</w:t>
            </w:r>
          </w:p>
          <w:p w14:paraId="3522BA83" w14:textId="711238B3" w:rsidR="00120E45" w:rsidRPr="00120E45" w:rsidRDefault="00120E45" w:rsidP="00120E45">
            <w:r w:rsidRPr="00120E45">
              <w:t xml:space="preserve">4.2 Remove </w:t>
            </w:r>
            <w:ins w:id="44" w:author="gdaian" w:date="2018-08-02T04:47:00Z">
              <w:r w:rsidR="00BE4B6C">
                <w:t xml:space="preserve">timber </w:t>
              </w:r>
            </w:ins>
            <w:del w:id="45" w:author="gdaian" w:date="2018-08-02T04:47:00Z">
              <w:r w:rsidRPr="00120E45" w:rsidDel="00BE4B6C">
                <w:delText>components</w:delText>
              </w:r>
            </w:del>
            <w:ins w:id="46" w:author="gdaian" w:date="2018-08-02T04:47:00Z">
              <w:r w:rsidR="00BE4B6C">
                <w:t>product</w:t>
              </w:r>
            </w:ins>
            <w:r w:rsidRPr="00120E45">
              <w:t xml:space="preserve"> from jigs and safely stack in designated location</w:t>
            </w:r>
          </w:p>
          <w:p w14:paraId="1059F95A" w14:textId="1B0CD9A0" w:rsidR="00120E45" w:rsidRPr="00120E45" w:rsidRDefault="00120E45" w:rsidP="00120E45">
            <w:r w:rsidRPr="00120E45">
              <w:t xml:space="preserve">4.3 Strap, pack and label finished </w:t>
            </w:r>
            <w:ins w:id="47" w:author="gdaian" w:date="2018-08-02T04:47:00Z">
              <w:r w:rsidR="00BE4B6C">
                <w:t xml:space="preserve">timber </w:t>
              </w:r>
            </w:ins>
            <w:r w:rsidRPr="00120E45">
              <w:t>products ready for transportation</w:t>
            </w:r>
          </w:p>
          <w:p w14:paraId="66BFA94A" w14:textId="664D20EA" w:rsidR="00120E45" w:rsidRPr="00120E45" w:rsidRDefault="00120E45" w:rsidP="00120E45">
            <w:r w:rsidRPr="00120E45">
              <w:t>4.4 Avoid wastage of strapping and packaging materials and maximise use of recycled materials</w:t>
            </w:r>
          </w:p>
          <w:p w14:paraId="1F19E325" w14:textId="799F109C" w:rsidR="00120E45" w:rsidRPr="00A02F9A" w:rsidRDefault="00120E45" w:rsidP="00120E45">
            <w:r w:rsidRPr="00120E45">
              <w:t>4.5 Complete production and quality records and report in line with organisational procedures</w:t>
            </w:r>
          </w:p>
        </w:tc>
      </w:tr>
    </w:tbl>
    <w:p w14:paraId="0F74C59E" w14:textId="77777777" w:rsidR="005F771F" w:rsidRDefault="005F771F" w:rsidP="005F771F">
      <w:pPr>
        <w:pStyle w:val="SIText"/>
      </w:pPr>
    </w:p>
    <w:p w14:paraId="0DCDFC85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838B39" w14:textId="77777777" w:rsidTr="006E6D6A">
        <w:trPr>
          <w:tblHeader/>
        </w:trPr>
        <w:tc>
          <w:tcPr>
            <w:tcW w:w="5000" w:type="pct"/>
            <w:gridSpan w:val="2"/>
          </w:tcPr>
          <w:p w14:paraId="3CBB0A85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6E8F6E3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60D7F48" w14:textId="77777777" w:rsidTr="006E6D6A">
        <w:trPr>
          <w:tblHeader/>
        </w:trPr>
        <w:tc>
          <w:tcPr>
            <w:tcW w:w="1396" w:type="pct"/>
          </w:tcPr>
          <w:p w14:paraId="4480C46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AFA795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65411" w:rsidRPr="00336FCA" w:rsidDel="00423CB2" w14:paraId="7EC4B488" w14:textId="77777777" w:rsidTr="006E6D6A">
        <w:tc>
          <w:tcPr>
            <w:tcW w:w="1396" w:type="pct"/>
          </w:tcPr>
          <w:p w14:paraId="1ED8B8FC" w14:textId="2E3F80BA" w:rsidR="00765411" w:rsidRPr="00765411" w:rsidRDefault="00765411" w:rsidP="00D67717">
            <w:r w:rsidRPr="00765411">
              <w:t xml:space="preserve">Numeracy </w:t>
            </w:r>
          </w:p>
        </w:tc>
        <w:tc>
          <w:tcPr>
            <w:tcW w:w="3604" w:type="pct"/>
          </w:tcPr>
          <w:p w14:paraId="080150D2" w14:textId="77777777" w:rsidR="00120E45" w:rsidRPr="00120E45" w:rsidRDefault="00120E45" w:rsidP="00120E45">
            <w:pPr>
              <w:pStyle w:val="SIBulletList1"/>
            </w:pPr>
            <w:r w:rsidRPr="00120E45">
              <w:t>interpret production data from construction plans and work order to:</w:t>
            </w:r>
          </w:p>
          <w:p w14:paraId="35863E17" w14:textId="77777777" w:rsidR="00120E45" w:rsidRPr="00120E45" w:rsidRDefault="00120E45" w:rsidP="006D12F1">
            <w:pPr>
              <w:pStyle w:val="SIBulletList2"/>
            </w:pPr>
            <w:r w:rsidRPr="00120E45">
              <w:t>count quantities of materials and hardware components and select appropriate sizes</w:t>
            </w:r>
          </w:p>
          <w:p w14:paraId="7A08BBDD" w14:textId="77777777" w:rsidR="00120E45" w:rsidRPr="00120E45" w:rsidRDefault="00120E45" w:rsidP="006D12F1">
            <w:pPr>
              <w:pStyle w:val="SIBulletList2"/>
            </w:pPr>
            <w:r w:rsidRPr="00120E45">
              <w:t>complete routine calculations for component layouts</w:t>
            </w:r>
          </w:p>
          <w:p w14:paraId="7B3D6E7D" w14:textId="3D631E7B" w:rsidR="00765411" w:rsidRPr="00765411" w:rsidRDefault="00120E45" w:rsidP="00120E45">
            <w:pPr>
              <w:pStyle w:val="SIBulletList1"/>
            </w:pPr>
            <w:r w:rsidRPr="00120E45">
              <w:t>accurately measure lengths and angles</w:t>
            </w:r>
          </w:p>
        </w:tc>
      </w:tr>
      <w:tr w:rsidR="00765411" w:rsidRPr="00336FCA" w:rsidDel="00423CB2" w14:paraId="185E473B" w14:textId="77777777" w:rsidTr="006E6D6A">
        <w:tc>
          <w:tcPr>
            <w:tcW w:w="1396" w:type="pct"/>
          </w:tcPr>
          <w:p w14:paraId="5B4EC0D0" w14:textId="2D1AC618" w:rsidR="00765411" w:rsidRPr="00765411" w:rsidRDefault="008660DD" w:rsidP="00D67717">
            <w:r>
              <w:t>Oral communication</w:t>
            </w:r>
          </w:p>
        </w:tc>
        <w:tc>
          <w:tcPr>
            <w:tcW w:w="3604" w:type="pct"/>
          </w:tcPr>
          <w:p w14:paraId="5F2B0E62" w14:textId="77777777" w:rsidR="00120E45" w:rsidRPr="00120E45" w:rsidRDefault="00120E45" w:rsidP="00120E45">
            <w:pPr>
              <w:pStyle w:val="SIBulletList1"/>
            </w:pPr>
            <w:r w:rsidRPr="00120E45">
              <w:t>ask questions and actively listen to clarify contents of construction plans and work orders</w:t>
            </w:r>
          </w:p>
          <w:p w14:paraId="7747CBB1" w14:textId="499D6738" w:rsidR="00765411" w:rsidRPr="00765411" w:rsidRDefault="00120E45" w:rsidP="00120E45">
            <w:pPr>
              <w:pStyle w:val="SIBulletList1"/>
            </w:pPr>
            <w:r w:rsidRPr="00120E45">
              <w:t>make accurate verbal reports on processing and equipment faults</w:t>
            </w:r>
          </w:p>
        </w:tc>
      </w:tr>
      <w:tr w:rsidR="00765411" w:rsidRPr="00336FCA" w:rsidDel="00423CB2" w14:paraId="740C67B6" w14:textId="77777777" w:rsidTr="006E6D6A">
        <w:tc>
          <w:tcPr>
            <w:tcW w:w="1396" w:type="pct"/>
          </w:tcPr>
          <w:p w14:paraId="73DF54B5" w14:textId="0C43E907" w:rsidR="00765411" w:rsidRPr="00765411" w:rsidRDefault="008660DD" w:rsidP="00D67717">
            <w:r>
              <w:t>Reading</w:t>
            </w:r>
          </w:p>
        </w:tc>
        <w:tc>
          <w:tcPr>
            <w:tcW w:w="3604" w:type="pct"/>
          </w:tcPr>
          <w:p w14:paraId="238BAF83" w14:textId="77777777" w:rsidR="00120E45" w:rsidRPr="00120E45" w:rsidRDefault="00120E45" w:rsidP="00120E45">
            <w:pPr>
              <w:pStyle w:val="SIBulletList1"/>
            </w:pPr>
            <w:r w:rsidRPr="00120E45">
              <w:t>interpret:</w:t>
            </w:r>
          </w:p>
          <w:p w14:paraId="40D8F793" w14:textId="77777777" w:rsidR="00120E45" w:rsidRPr="00120E45" w:rsidRDefault="00120E45" w:rsidP="00120E45">
            <w:pPr>
              <w:pStyle w:val="SIBulletList2"/>
            </w:pPr>
            <w:r w:rsidRPr="00120E45">
              <w:t>workplace health and safety and other organisational procedures</w:t>
            </w:r>
          </w:p>
          <w:p w14:paraId="5E9EAB13" w14:textId="77777777" w:rsidR="00120E45" w:rsidRPr="00120E45" w:rsidRDefault="00120E45" w:rsidP="00120E45">
            <w:pPr>
              <w:pStyle w:val="SIBulletList2"/>
            </w:pPr>
            <w:r w:rsidRPr="00120E45">
              <w:t>construction plans and work orders</w:t>
            </w:r>
          </w:p>
          <w:p w14:paraId="59C19F62" w14:textId="602BE1E0" w:rsidR="00765411" w:rsidRPr="00765411" w:rsidRDefault="00120E45" w:rsidP="00120E45">
            <w:pPr>
              <w:pStyle w:val="SIBulletList2"/>
            </w:pPr>
            <w:r w:rsidRPr="00120E45">
              <w:t>manufacturer instructions</w:t>
            </w:r>
          </w:p>
        </w:tc>
      </w:tr>
      <w:tr w:rsidR="00765411" w:rsidRPr="00336FCA" w:rsidDel="00423CB2" w14:paraId="33CDCB5B" w14:textId="77777777" w:rsidTr="006E6D6A">
        <w:tc>
          <w:tcPr>
            <w:tcW w:w="1396" w:type="pct"/>
          </w:tcPr>
          <w:p w14:paraId="1AF3ADA7" w14:textId="2495F8AF" w:rsidR="00765411" w:rsidRPr="00765411" w:rsidRDefault="008660DD" w:rsidP="00D67717">
            <w:r>
              <w:t>Writing</w:t>
            </w:r>
            <w:r w:rsidR="00765411" w:rsidRPr="00765411">
              <w:t xml:space="preserve"> </w:t>
            </w:r>
          </w:p>
        </w:tc>
        <w:tc>
          <w:tcPr>
            <w:tcW w:w="3604" w:type="pct"/>
          </w:tcPr>
          <w:p w14:paraId="2CE086C9" w14:textId="77777777" w:rsidR="00120E45" w:rsidRPr="00120E45" w:rsidRDefault="00120E45" w:rsidP="00120E45">
            <w:pPr>
              <w:pStyle w:val="SIBulletList1"/>
            </w:pPr>
            <w:r w:rsidRPr="00120E45">
              <w:t>produce basic clear labels for product identification and transportation</w:t>
            </w:r>
          </w:p>
          <w:p w14:paraId="11598EF3" w14:textId="06B8B31B" w:rsidR="00765411" w:rsidRPr="00765411" w:rsidRDefault="00120E45" w:rsidP="00120E45">
            <w:pPr>
              <w:pStyle w:val="SIBulletList1"/>
            </w:pPr>
            <w:r w:rsidRPr="00120E45">
              <w:t>complete accurate basic records for production outcomes, equipment faults and maintenance requirements</w:t>
            </w:r>
          </w:p>
        </w:tc>
      </w:tr>
      <w:tr w:rsidR="008660DD" w:rsidRPr="00336FCA" w:rsidDel="00423CB2" w14:paraId="4D5455A3" w14:textId="77777777" w:rsidTr="006E6D6A">
        <w:tc>
          <w:tcPr>
            <w:tcW w:w="1396" w:type="pct"/>
          </w:tcPr>
          <w:p w14:paraId="3B8EA0E0" w14:textId="2378ECDC" w:rsidR="008660DD" w:rsidRDefault="008660DD" w:rsidP="00D67717">
            <w:r>
              <w:t>Plan and organise</w:t>
            </w:r>
          </w:p>
        </w:tc>
        <w:tc>
          <w:tcPr>
            <w:tcW w:w="3604" w:type="pct"/>
          </w:tcPr>
          <w:p w14:paraId="69BE872A" w14:textId="25303E10" w:rsidR="008660DD" w:rsidRPr="008660DD" w:rsidRDefault="00120E45" w:rsidP="00120E45">
            <w:pPr>
              <w:pStyle w:val="SIBulletList1"/>
            </w:pPr>
            <w:r w:rsidRPr="00120E45">
              <w:t>efficiently and logically sequence the stages of preparation and production using work order and construction plan to guide activities</w:t>
            </w:r>
          </w:p>
        </w:tc>
      </w:tr>
      <w:tr w:rsidR="008660DD" w:rsidRPr="00336FCA" w:rsidDel="00423CB2" w14:paraId="09F2E790" w14:textId="77777777" w:rsidTr="006E6D6A">
        <w:tc>
          <w:tcPr>
            <w:tcW w:w="1396" w:type="pct"/>
          </w:tcPr>
          <w:p w14:paraId="6D543B49" w14:textId="5D13283B" w:rsidR="008660DD" w:rsidRDefault="00120E45" w:rsidP="00120E45">
            <w:r w:rsidRPr="00120E45">
              <w:t>Problem-solving</w:t>
            </w:r>
            <w:r>
              <w:rPr>
                <w:rFonts w:ascii="Verdana" w:hAnsi="Verdana"/>
                <w:color w:val="696969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604" w:type="pct"/>
          </w:tcPr>
          <w:p w14:paraId="03859841" w14:textId="77777777" w:rsidR="00120E45" w:rsidRPr="00120E45" w:rsidRDefault="00120E45" w:rsidP="00120E45">
            <w:pPr>
              <w:pStyle w:val="SIBulletList1"/>
            </w:pPr>
            <w:r w:rsidRPr="00120E45">
              <w:t>identify and dispose of defective materials</w:t>
            </w:r>
          </w:p>
          <w:p w14:paraId="537350E3" w14:textId="08C26F31" w:rsidR="008660DD" w:rsidRPr="008660DD" w:rsidRDefault="00120E45" w:rsidP="00120E45">
            <w:pPr>
              <w:pStyle w:val="SIBulletList1"/>
            </w:pPr>
            <w:r w:rsidRPr="00120E45">
              <w:t>recognise faulty equipment and resolve by reporting or rectifying</w:t>
            </w:r>
          </w:p>
        </w:tc>
      </w:tr>
      <w:tr w:rsidR="00120E45" w:rsidRPr="00336FCA" w:rsidDel="00423CB2" w14:paraId="35A9409D" w14:textId="77777777" w:rsidTr="006E6D6A">
        <w:tc>
          <w:tcPr>
            <w:tcW w:w="1396" w:type="pct"/>
          </w:tcPr>
          <w:p w14:paraId="2625F331" w14:textId="42381EDC" w:rsidR="00120E45" w:rsidRPr="00120E45" w:rsidRDefault="00120E45" w:rsidP="00120E45">
            <w:r w:rsidRPr="00120E45">
              <w:t>Technology</w:t>
            </w:r>
          </w:p>
        </w:tc>
        <w:tc>
          <w:tcPr>
            <w:tcW w:w="3604" w:type="pct"/>
          </w:tcPr>
          <w:p w14:paraId="18EF76B2" w14:textId="331AD520" w:rsidR="00120E45" w:rsidRPr="00120E45" w:rsidRDefault="00120E45" w:rsidP="00120E45">
            <w:pPr>
              <w:pStyle w:val="SIBulletList1"/>
            </w:pPr>
            <w:r w:rsidRPr="00120E45">
              <w:t>select and use appropriate machinery, tools and personal protective equipment used for assembling products</w:t>
            </w:r>
          </w:p>
        </w:tc>
      </w:tr>
    </w:tbl>
    <w:p w14:paraId="78FF3C0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09A363E" w14:textId="77777777" w:rsidTr="00F33FF2">
        <w:tc>
          <w:tcPr>
            <w:tcW w:w="5000" w:type="pct"/>
            <w:gridSpan w:val="4"/>
          </w:tcPr>
          <w:p w14:paraId="72AF77F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01C427C" w14:textId="77777777" w:rsidTr="00F33FF2">
        <w:tc>
          <w:tcPr>
            <w:tcW w:w="1028" w:type="pct"/>
          </w:tcPr>
          <w:p w14:paraId="471FB79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6D24E1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D0A40A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5E923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A338B3B" w14:textId="77777777" w:rsidTr="00F33FF2">
        <w:tc>
          <w:tcPr>
            <w:tcW w:w="1028" w:type="pct"/>
          </w:tcPr>
          <w:p w14:paraId="0AD8C172" w14:textId="77777777" w:rsidR="00120E45" w:rsidRPr="00120E45" w:rsidRDefault="00120E45" w:rsidP="00120E45">
            <w:pPr>
              <w:pStyle w:val="SIText"/>
            </w:pPr>
            <w:r w:rsidRPr="00120E45">
              <w:t>FWPCOT2230 Assemble products</w:t>
            </w:r>
          </w:p>
          <w:p w14:paraId="072F8E94" w14:textId="36C3A68A" w:rsidR="00041E59" w:rsidRPr="000754EC" w:rsidRDefault="00041E59" w:rsidP="000754EC">
            <w:pPr>
              <w:pStyle w:val="SIText"/>
            </w:pPr>
          </w:p>
        </w:tc>
        <w:tc>
          <w:tcPr>
            <w:tcW w:w="1105" w:type="pct"/>
          </w:tcPr>
          <w:p w14:paraId="6A770C55" w14:textId="77777777" w:rsidR="00120E45" w:rsidRPr="00120E45" w:rsidRDefault="00120E45" w:rsidP="00120E45">
            <w:pPr>
              <w:pStyle w:val="SIText"/>
            </w:pPr>
            <w:r w:rsidRPr="00120E45">
              <w:t>FWPCOT2230 Assemble products</w:t>
            </w:r>
          </w:p>
          <w:p w14:paraId="467D7D3C" w14:textId="3881E691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573A4CD9" w14:textId="07D10F3D" w:rsidR="00AD2173" w:rsidRPr="000754EC" w:rsidRDefault="00AD2173" w:rsidP="00416B89">
            <w:pPr>
              <w:pStyle w:val="SIText"/>
            </w:pPr>
            <w:r w:rsidRPr="00AD2173">
              <w:t>Updated workplace health and safety requirements in performance criteria and clarified intent of unit and assessment requirements</w:t>
            </w:r>
          </w:p>
        </w:tc>
        <w:tc>
          <w:tcPr>
            <w:tcW w:w="1616" w:type="pct"/>
          </w:tcPr>
          <w:p w14:paraId="72A309CE" w14:textId="6A5A86CE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50AAF987" w14:textId="35274A2D" w:rsidR="00916CD7" w:rsidRPr="000754EC" w:rsidRDefault="00916CD7" w:rsidP="000754EC">
            <w:pPr>
              <w:pStyle w:val="SIText"/>
            </w:pPr>
          </w:p>
        </w:tc>
      </w:tr>
    </w:tbl>
    <w:p w14:paraId="367132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1921478D" w14:textId="77777777" w:rsidTr="00D67717">
        <w:tc>
          <w:tcPr>
            <w:tcW w:w="1026" w:type="pct"/>
            <w:shd w:val="clear" w:color="auto" w:fill="auto"/>
          </w:tcPr>
          <w:p w14:paraId="2FA91B5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4570F2D9" w14:textId="4E777CCD" w:rsidR="00765411" w:rsidRPr="000754EC" w:rsidRDefault="00D67717" w:rsidP="00E40225">
            <w:pPr>
              <w:pStyle w:val="SIText"/>
            </w:pPr>
            <w:r w:rsidRPr="00D67717">
              <w:t xml:space="preserve">Companion Volumes, including Implementation Guides, are available at VETNet: </w:t>
            </w:r>
            <w:hyperlink r:id="rId11" w:history="1">
              <w:r w:rsidRPr="00D67717">
                <w:t>https://vetnet.education.gov.au/Pages/TrainingDocs.aspx?q=0d96fe23-5747-4c01-9d6f-3509ff8d3d47</w:t>
              </w:r>
            </w:hyperlink>
          </w:p>
        </w:tc>
      </w:tr>
    </w:tbl>
    <w:p w14:paraId="2CC2A219" w14:textId="77777777" w:rsidR="00F1480E" w:rsidRDefault="00F1480E" w:rsidP="005F771F">
      <w:pPr>
        <w:pStyle w:val="SIText"/>
      </w:pPr>
    </w:p>
    <w:p w14:paraId="41D1639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574A0A4" w14:textId="77777777" w:rsidTr="006E6D6A">
        <w:trPr>
          <w:tblHeader/>
        </w:trPr>
        <w:tc>
          <w:tcPr>
            <w:tcW w:w="1478" w:type="pct"/>
            <w:shd w:val="clear" w:color="auto" w:fill="auto"/>
          </w:tcPr>
          <w:p w14:paraId="18E553E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0D13896" w14:textId="50074C3C" w:rsidR="00556C4C" w:rsidRPr="000754EC" w:rsidRDefault="00556C4C" w:rsidP="00120E45">
            <w:pPr>
              <w:pStyle w:val="SIUnittitle"/>
            </w:pPr>
            <w:r w:rsidRPr="00F56827">
              <w:t xml:space="preserve">Assessment requirements for </w:t>
            </w:r>
            <w:r w:rsidR="00120E45" w:rsidRPr="00120E45">
              <w:t>FWPCOT2230 Assemble products</w:t>
            </w:r>
          </w:p>
        </w:tc>
      </w:tr>
      <w:tr w:rsidR="00556C4C" w:rsidRPr="00A55106" w14:paraId="2B2D15AC" w14:textId="77777777" w:rsidTr="006E6D6A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439EB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C86ED4D" w14:textId="77777777" w:rsidTr="006E6D6A">
        <w:tc>
          <w:tcPr>
            <w:tcW w:w="5000" w:type="pct"/>
            <w:gridSpan w:val="2"/>
            <w:shd w:val="clear" w:color="auto" w:fill="auto"/>
          </w:tcPr>
          <w:p w14:paraId="22D28F5B" w14:textId="77777777" w:rsidR="00C407E8" w:rsidRPr="00C407E8" w:rsidRDefault="00C407E8" w:rsidP="00C407E8">
            <w:pPr>
              <w:pStyle w:val="SIText"/>
            </w:pPr>
            <w:r w:rsidRPr="00C407E8">
              <w:t>An individual demonstrating competency must satisfy all of the elements, performance criteria and foundation skills of this unit. There must be evidence that, on at least one occasion, the individual has:</w:t>
            </w:r>
          </w:p>
          <w:p w14:paraId="31C0583D" w14:textId="30AEA18E" w:rsidR="00120E45" w:rsidRPr="00120E45" w:rsidRDefault="00120E45" w:rsidP="00120E45">
            <w:pPr>
              <w:pStyle w:val="SIBulletList1"/>
            </w:pPr>
            <w:r w:rsidRPr="00120E45">
              <w:t>construct</w:t>
            </w:r>
            <w:r>
              <w:t>ed</w:t>
            </w:r>
            <w:r w:rsidRPr="00120E45">
              <w:t xml:space="preserve"> </w:t>
            </w:r>
            <w:ins w:id="48" w:author="gdaian" w:date="2018-08-02T04:50:00Z">
              <w:r w:rsidR="006D12F1" w:rsidRPr="006D12F1">
                <w:t xml:space="preserve">one or more of the following </w:t>
              </w:r>
            </w:ins>
            <w:ins w:id="49" w:author="gdaian" w:date="2018-08-02T04:49:00Z">
              <w:r w:rsidR="006D12F1">
                <w:t xml:space="preserve">timber </w:t>
              </w:r>
            </w:ins>
            <w:r w:rsidRPr="00120E45">
              <w:t>products in line with an individual work order and construction plan for each</w:t>
            </w:r>
            <w:del w:id="50" w:author="gdaian" w:date="2018-08-02T04:50:00Z">
              <w:r w:rsidRPr="00120E45" w:rsidDel="006D12F1">
                <w:delText>.</w:delText>
              </w:r>
            </w:del>
            <w:ins w:id="51" w:author="gdaian" w:date="2018-08-02T04:50:00Z">
              <w:r w:rsidR="006D12F1">
                <w:t>:</w:t>
              </w:r>
            </w:ins>
            <w:r w:rsidRPr="00120E45">
              <w:t xml:space="preserve"> </w:t>
            </w:r>
            <w:del w:id="52" w:author="gdaian" w:date="2018-08-02T04:50:00Z">
              <w:r w:rsidRPr="00120E45" w:rsidDel="006D12F1">
                <w:delText>Products for construction will be one or more of the following:</w:delText>
              </w:r>
            </w:del>
          </w:p>
          <w:p w14:paraId="3B05DA20" w14:textId="77777777" w:rsidR="00120E45" w:rsidRPr="00120E45" w:rsidRDefault="00120E45" w:rsidP="00120E45">
            <w:pPr>
              <w:pStyle w:val="SIBulletList2"/>
            </w:pPr>
            <w:r w:rsidRPr="00120E45">
              <w:t>pallets</w:t>
            </w:r>
          </w:p>
          <w:p w14:paraId="6A8DDFC7" w14:textId="77777777" w:rsidR="00120E45" w:rsidRPr="00120E45" w:rsidRDefault="00120E45" w:rsidP="00120E45">
            <w:pPr>
              <w:pStyle w:val="SIBulletList2"/>
            </w:pPr>
            <w:r w:rsidRPr="00120E45">
              <w:t>crates</w:t>
            </w:r>
          </w:p>
          <w:p w14:paraId="5FCED38C" w14:textId="77777777" w:rsidR="00120E45" w:rsidRPr="00120E45" w:rsidRDefault="00120E45" w:rsidP="00120E45">
            <w:pPr>
              <w:pStyle w:val="SIBulletList2"/>
            </w:pPr>
            <w:r w:rsidRPr="00120E45">
              <w:t>trellises</w:t>
            </w:r>
          </w:p>
          <w:p w14:paraId="1C967E2C" w14:textId="77777777" w:rsidR="00120E45" w:rsidRPr="00120E45" w:rsidRDefault="00120E45" w:rsidP="00120E45">
            <w:pPr>
              <w:pStyle w:val="SIBulletList2"/>
            </w:pPr>
            <w:r w:rsidRPr="00120E45">
              <w:t>stairs</w:t>
            </w:r>
          </w:p>
          <w:p w14:paraId="54732F6E" w14:textId="77777777" w:rsidR="00120E45" w:rsidRPr="00120E45" w:rsidRDefault="00120E45" w:rsidP="00120E45">
            <w:pPr>
              <w:pStyle w:val="SIBulletList2"/>
            </w:pPr>
            <w:r w:rsidRPr="00120E45">
              <w:t>doors</w:t>
            </w:r>
          </w:p>
          <w:p w14:paraId="61EF79CF" w14:textId="77777777" w:rsidR="00120E45" w:rsidRPr="00120E45" w:rsidRDefault="00120E45" w:rsidP="00120E45">
            <w:pPr>
              <w:pStyle w:val="SIBulletList2"/>
            </w:pPr>
            <w:r w:rsidRPr="00120E45">
              <w:t>windows</w:t>
            </w:r>
          </w:p>
          <w:p w14:paraId="3B20D4CA" w14:textId="77777777" w:rsidR="00120E45" w:rsidRPr="00120E45" w:rsidRDefault="00120E45" w:rsidP="00120E45">
            <w:pPr>
              <w:pStyle w:val="SIBulletList2"/>
            </w:pPr>
            <w:r w:rsidRPr="00120E45">
              <w:t>beams</w:t>
            </w:r>
          </w:p>
          <w:p w14:paraId="33A6AEA6" w14:textId="6510DE20" w:rsidR="00556C4C" w:rsidRPr="000754EC" w:rsidRDefault="00120E45" w:rsidP="00120E45">
            <w:pPr>
              <w:pStyle w:val="SIBulletList1"/>
            </w:pPr>
            <w:r w:rsidRPr="00120E45">
              <w:t>strap</w:t>
            </w:r>
            <w:ins w:id="53" w:author="gdaian" w:date="2018-08-02T04:50:00Z">
              <w:r w:rsidR="006D12F1">
                <w:t>ped</w:t>
              </w:r>
            </w:ins>
            <w:r w:rsidRPr="00120E45">
              <w:t>, pack</w:t>
            </w:r>
            <w:ins w:id="54" w:author="gdaian" w:date="2018-08-02T04:50:00Z">
              <w:r w:rsidR="006D12F1">
                <w:t>ed</w:t>
              </w:r>
            </w:ins>
            <w:r w:rsidRPr="00120E45">
              <w:t xml:space="preserve"> and </w:t>
            </w:r>
            <w:del w:id="55" w:author="gdaian" w:date="2018-08-02T04:50:00Z">
              <w:r w:rsidRPr="00120E45" w:rsidDel="006D12F1">
                <w:delText>label</w:delText>
              </w:r>
            </w:del>
            <w:ins w:id="56" w:author="gdaian" w:date="2018-08-02T04:50:00Z">
              <w:r w:rsidR="006D12F1" w:rsidRPr="00120E45">
                <w:t>label</w:t>
              </w:r>
              <w:r w:rsidR="006D12F1">
                <w:t>led</w:t>
              </w:r>
            </w:ins>
            <w:r w:rsidRPr="00120E45">
              <w:t xml:space="preserve"> bundles of completed </w:t>
            </w:r>
            <w:ins w:id="57" w:author="gdaian" w:date="2018-08-02T04:50:00Z">
              <w:r w:rsidR="006D12F1">
                <w:t xml:space="preserve">timber </w:t>
              </w:r>
            </w:ins>
            <w:r w:rsidRPr="00120E45">
              <w:t>products ready for transportation.</w:t>
            </w:r>
          </w:p>
        </w:tc>
      </w:tr>
    </w:tbl>
    <w:p w14:paraId="7F4A520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D97ECB0" w14:textId="77777777" w:rsidTr="006E6D6A">
        <w:trPr>
          <w:tblHeader/>
        </w:trPr>
        <w:tc>
          <w:tcPr>
            <w:tcW w:w="5000" w:type="pct"/>
            <w:shd w:val="clear" w:color="auto" w:fill="auto"/>
          </w:tcPr>
          <w:p w14:paraId="6139B31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6619DBC" w14:textId="77777777" w:rsidTr="006E6D6A">
        <w:tc>
          <w:tcPr>
            <w:tcW w:w="5000" w:type="pct"/>
            <w:shd w:val="clear" w:color="auto" w:fill="auto"/>
          </w:tcPr>
          <w:p w14:paraId="1FB96D2E" w14:textId="77777777" w:rsidR="00C407E8" w:rsidRPr="00C407E8" w:rsidRDefault="00C407E8" w:rsidP="00C407E8">
            <w:pPr>
              <w:pStyle w:val="SIText"/>
            </w:pPr>
            <w:r w:rsidRPr="00C407E8">
              <w:t>An individual must be able to demonstrate the knowledge required to perform the tasks outlined in the elements and performance criteria of this unit. This includes knowledge of:</w:t>
            </w:r>
          </w:p>
          <w:p w14:paraId="3C5A3198" w14:textId="43C62B9C" w:rsidR="006D12F1" w:rsidRDefault="006D12F1" w:rsidP="006E6D6A">
            <w:pPr>
              <w:pStyle w:val="SIBulletList1"/>
              <w:rPr>
                <w:ins w:id="58" w:author="gdaian" w:date="2018-08-02T04:50:00Z"/>
              </w:rPr>
            </w:pPr>
            <w:ins w:id="59" w:author="gdaian" w:date="2018-08-02T04:51:00Z">
              <w:r w:rsidRPr="006D12F1">
                <w:t xml:space="preserve">health and operational hazards or risks related to </w:t>
              </w:r>
              <w:r w:rsidR="007F0AA6" w:rsidRPr="007F0AA6">
                <w:t>assembl</w:t>
              </w:r>
              <w:r w:rsidR="007F0AA6">
                <w:t>ing</w:t>
              </w:r>
              <w:r w:rsidR="007F0AA6" w:rsidRPr="007F0AA6">
                <w:t xml:space="preserve"> </w:t>
              </w:r>
              <w:r>
                <w:t>timber product</w:t>
              </w:r>
              <w:r w:rsidR="007F0AA6">
                <w:t>s</w:t>
              </w:r>
              <w:r>
                <w:t xml:space="preserve"> </w:t>
              </w:r>
              <w:r w:rsidRPr="006D12F1">
                <w:t>as identified through risk assessments, manufacturer technical information, regulations and industry health and safety guides</w:t>
              </w:r>
            </w:ins>
          </w:p>
          <w:p w14:paraId="5A40297D" w14:textId="391EACCA" w:rsidR="00120E45" w:rsidRPr="00120E45" w:rsidRDefault="00120E45" w:rsidP="00120E45">
            <w:pPr>
              <w:pStyle w:val="SIBulletList1"/>
            </w:pPr>
            <w:r w:rsidRPr="00120E45">
              <w:t xml:space="preserve">organisational procedures specific to assembling </w:t>
            </w:r>
            <w:ins w:id="60" w:author="gdaian" w:date="2018-08-02T04:51:00Z">
              <w:r w:rsidR="007F0AA6">
                <w:t xml:space="preserve">timber </w:t>
              </w:r>
            </w:ins>
            <w:r w:rsidRPr="00120E45">
              <w:t>products:</w:t>
            </w:r>
          </w:p>
          <w:p w14:paraId="6A84778D" w14:textId="77777777" w:rsidR="00120E45" w:rsidRPr="00120E45" w:rsidRDefault="00120E45" w:rsidP="00120E45">
            <w:pPr>
              <w:pStyle w:val="SIBulletList2"/>
            </w:pPr>
            <w:r w:rsidRPr="00120E45">
              <w:t>workplace health and safety with particular emphasis on equipment lock out</w:t>
            </w:r>
          </w:p>
          <w:p w14:paraId="76EB3F93" w14:textId="77777777" w:rsidR="00120E45" w:rsidRPr="00120E45" w:rsidRDefault="00120E45" w:rsidP="00120E45">
            <w:pPr>
              <w:pStyle w:val="SIBulletList2"/>
            </w:pPr>
            <w:r w:rsidRPr="00120E45">
              <w:t>use of equipment</w:t>
            </w:r>
          </w:p>
          <w:p w14:paraId="39F2E510" w14:textId="77777777" w:rsidR="00120E45" w:rsidRPr="00120E45" w:rsidRDefault="00120E45" w:rsidP="00120E45">
            <w:pPr>
              <w:pStyle w:val="SIBulletList2"/>
            </w:pPr>
            <w:r w:rsidRPr="00120E45">
              <w:t>communication reporting lines</w:t>
            </w:r>
          </w:p>
          <w:p w14:paraId="53569BC1" w14:textId="77777777" w:rsidR="000946A8" w:rsidRDefault="00120E45" w:rsidP="000946A8">
            <w:pPr>
              <w:pStyle w:val="SIBulletList2"/>
            </w:pPr>
            <w:r w:rsidRPr="00120E45">
              <w:t>recording and reporting production outcomes and equipment faults</w:t>
            </w:r>
          </w:p>
          <w:p w14:paraId="706E1E9A" w14:textId="31C4A1BD" w:rsidR="00120E45" w:rsidRPr="00120E45" w:rsidRDefault="00120E45" w:rsidP="00120E45">
            <w:pPr>
              <w:pStyle w:val="SIBulletList1"/>
            </w:pPr>
            <w:r w:rsidRPr="00120E45">
              <w:t xml:space="preserve">environmental protection practices for </w:t>
            </w:r>
            <w:del w:id="61" w:author="gdaian" w:date="2018-08-02T04:52:00Z">
              <w:r w:rsidRPr="00120E45" w:rsidDel="007F0AA6">
                <w:delText>forest products factory settings</w:delText>
              </w:r>
            </w:del>
            <w:ins w:id="62" w:author="gdaian" w:date="2018-08-02T04:52:00Z">
              <w:r w:rsidR="007F0AA6">
                <w:t xml:space="preserve">timber </w:t>
              </w:r>
            </w:ins>
            <w:ins w:id="63" w:author="gdaian" w:date="2018-08-02T04:53:00Z">
              <w:r w:rsidR="007F0AA6">
                <w:t xml:space="preserve">product </w:t>
              </w:r>
            </w:ins>
            <w:ins w:id="64" w:author="gdaian" w:date="2018-08-02T04:52:00Z">
              <w:r w:rsidR="007F0AA6">
                <w:t>manufacturing facilities</w:t>
              </w:r>
            </w:ins>
            <w:r w:rsidRPr="00120E45">
              <w:t>:</w:t>
            </w:r>
          </w:p>
          <w:p w14:paraId="4B98F966" w14:textId="77777777" w:rsidR="00120E45" w:rsidRPr="00120E45" w:rsidRDefault="00120E45" w:rsidP="00120E45">
            <w:pPr>
              <w:pStyle w:val="SIBulletList2"/>
            </w:pPr>
            <w:r w:rsidRPr="00120E45">
              <w:t>reducing water and energy use</w:t>
            </w:r>
          </w:p>
          <w:p w14:paraId="46A496D8" w14:textId="77777777" w:rsidR="00120E45" w:rsidRPr="00120E45" w:rsidRDefault="00120E45" w:rsidP="00120E45">
            <w:pPr>
              <w:pStyle w:val="SIBulletList2"/>
            </w:pPr>
            <w:r w:rsidRPr="00120E45">
              <w:t>cleaning plant, tools and equipment</w:t>
            </w:r>
          </w:p>
          <w:p w14:paraId="333BBFAD" w14:textId="77777777" w:rsidR="00120E45" w:rsidRPr="00120E45" w:rsidRDefault="00120E45" w:rsidP="00120E45">
            <w:pPr>
              <w:pStyle w:val="SIBulletList2"/>
            </w:pPr>
            <w:r w:rsidRPr="00120E45">
              <w:t>disposing of, recycling and reusing timber</w:t>
            </w:r>
          </w:p>
          <w:p w14:paraId="16351635" w14:textId="7EE3024E" w:rsidR="00120E45" w:rsidRPr="00120E45" w:rsidRDefault="00120E45" w:rsidP="00120E45">
            <w:pPr>
              <w:pStyle w:val="SIBulletList1"/>
            </w:pPr>
            <w:r w:rsidRPr="00120E45">
              <w:t xml:space="preserve">typical </w:t>
            </w:r>
            <w:ins w:id="65" w:author="gdaian" w:date="2018-08-02T04:53:00Z">
              <w:r w:rsidR="007F0AA6">
                <w:t xml:space="preserve">timber </w:t>
              </w:r>
            </w:ins>
            <w:r w:rsidRPr="00120E45">
              <w:t>component defects and how these affect ability to produce a quality finished product:</w:t>
            </w:r>
          </w:p>
          <w:p w14:paraId="0DA1B83D" w14:textId="77777777" w:rsidR="00120E45" w:rsidRPr="00120E45" w:rsidRDefault="00120E45" w:rsidP="00120E45">
            <w:pPr>
              <w:pStyle w:val="SIBulletList2"/>
            </w:pPr>
            <w:r w:rsidRPr="00120E45">
              <w:t>warp</w:t>
            </w:r>
          </w:p>
          <w:p w14:paraId="1025AC7E" w14:textId="77777777" w:rsidR="00120E45" w:rsidRPr="00120E45" w:rsidRDefault="00120E45" w:rsidP="00120E45">
            <w:pPr>
              <w:pStyle w:val="SIBulletList2"/>
            </w:pPr>
            <w:r w:rsidRPr="00120E45">
              <w:t>wane</w:t>
            </w:r>
          </w:p>
          <w:p w14:paraId="10571752" w14:textId="77777777" w:rsidR="00120E45" w:rsidRPr="00120E45" w:rsidRDefault="00120E45" w:rsidP="00120E45">
            <w:pPr>
              <w:pStyle w:val="SIBulletList2"/>
            </w:pPr>
            <w:r w:rsidRPr="00120E45">
              <w:t>cupping</w:t>
            </w:r>
          </w:p>
          <w:p w14:paraId="78266B71" w14:textId="77777777" w:rsidR="00120E45" w:rsidRPr="00120E45" w:rsidRDefault="00120E45" w:rsidP="00120E45">
            <w:pPr>
              <w:pStyle w:val="SIBulletList2"/>
            </w:pPr>
            <w:r w:rsidRPr="00120E45">
              <w:t>shakes</w:t>
            </w:r>
          </w:p>
          <w:p w14:paraId="74F4D944" w14:textId="77777777" w:rsidR="00120E45" w:rsidRPr="00120E45" w:rsidRDefault="00120E45" w:rsidP="00120E45">
            <w:pPr>
              <w:pStyle w:val="SIBulletList2"/>
            </w:pPr>
            <w:r w:rsidRPr="00120E45">
              <w:t>insect defects</w:t>
            </w:r>
          </w:p>
          <w:p w14:paraId="703FF26C" w14:textId="77777777" w:rsidR="00120E45" w:rsidRPr="00120E45" w:rsidRDefault="00120E45" w:rsidP="00120E45">
            <w:pPr>
              <w:pStyle w:val="SIBulletList2"/>
            </w:pPr>
            <w:r w:rsidRPr="00120E45">
              <w:t>knots</w:t>
            </w:r>
          </w:p>
          <w:p w14:paraId="604408A7" w14:textId="77777777" w:rsidR="00120E45" w:rsidRPr="00120E45" w:rsidRDefault="00120E45" w:rsidP="00120E45">
            <w:pPr>
              <w:pStyle w:val="SIBulletList2"/>
            </w:pPr>
            <w:r w:rsidRPr="00120E45">
              <w:t>resin pockets</w:t>
            </w:r>
          </w:p>
          <w:p w14:paraId="2D0CCC68" w14:textId="77777777" w:rsidR="00120E45" w:rsidRPr="00120E45" w:rsidRDefault="00120E45" w:rsidP="00120E45">
            <w:pPr>
              <w:pStyle w:val="SIBulletList1"/>
            </w:pPr>
            <w:r w:rsidRPr="00120E45">
              <w:t>assembly sequences</w:t>
            </w:r>
          </w:p>
          <w:p w14:paraId="5F0A6E2C" w14:textId="77777777" w:rsidR="00120E45" w:rsidRPr="00120E45" w:rsidRDefault="00120E45" w:rsidP="00120E45">
            <w:pPr>
              <w:pStyle w:val="SIBulletList1"/>
            </w:pPr>
            <w:r w:rsidRPr="00120E45">
              <w:t>componentry and construction standards</w:t>
            </w:r>
          </w:p>
          <w:p w14:paraId="2E317743" w14:textId="0FD401E3" w:rsidR="00120E45" w:rsidRPr="00120E45" w:rsidRDefault="00120E45" w:rsidP="00120E45">
            <w:pPr>
              <w:pStyle w:val="SIBulletList1"/>
            </w:pPr>
            <w:r w:rsidRPr="00120E45">
              <w:t xml:space="preserve">typical assembly faults triggering correction to ensure </w:t>
            </w:r>
            <w:ins w:id="66" w:author="gdaian" w:date="2018-08-02T04:54:00Z">
              <w:r w:rsidR="007F0AA6">
                <w:t xml:space="preserve">timber </w:t>
              </w:r>
            </w:ins>
            <w:r w:rsidRPr="00120E45">
              <w:t>product quality including:</w:t>
            </w:r>
          </w:p>
          <w:p w14:paraId="3AB900AF" w14:textId="77777777" w:rsidR="00120E45" w:rsidRPr="00120E45" w:rsidRDefault="00120E45" w:rsidP="00120E45">
            <w:pPr>
              <w:pStyle w:val="SIBulletList2"/>
            </w:pPr>
            <w:r w:rsidRPr="00120E45">
              <w:t>incorrectly positioned joints</w:t>
            </w:r>
          </w:p>
          <w:p w14:paraId="665C0E04" w14:textId="77777777" w:rsidR="00120E45" w:rsidRPr="00120E45" w:rsidRDefault="00120E45" w:rsidP="00120E45">
            <w:pPr>
              <w:pStyle w:val="SIBulletList2"/>
            </w:pPr>
            <w:r w:rsidRPr="00120E45">
              <w:t>timber splits from nailing</w:t>
            </w:r>
          </w:p>
          <w:p w14:paraId="7492A47D" w14:textId="77777777" w:rsidR="00120E45" w:rsidRPr="00120E45" w:rsidRDefault="00120E45" w:rsidP="00120E45">
            <w:pPr>
              <w:pStyle w:val="SIBulletList2"/>
            </w:pPr>
            <w:r w:rsidRPr="00120E45">
              <w:t>incorrectly positioned hardware</w:t>
            </w:r>
          </w:p>
          <w:p w14:paraId="38BD44F9" w14:textId="6015005F" w:rsidR="00120E45" w:rsidRPr="00120E45" w:rsidRDefault="00120E45" w:rsidP="00120E45">
            <w:pPr>
              <w:pStyle w:val="SIBulletList1"/>
            </w:pPr>
            <w:r w:rsidRPr="00120E45">
              <w:t xml:space="preserve">storage layout and categories for stacking finished </w:t>
            </w:r>
            <w:ins w:id="67" w:author="gdaian" w:date="2018-08-02T04:54:00Z">
              <w:r w:rsidR="007F0AA6">
                <w:t xml:space="preserve">timber </w:t>
              </w:r>
            </w:ins>
            <w:del w:id="68" w:author="gdaian" w:date="2018-08-02T04:54:00Z">
              <w:r w:rsidRPr="00120E45" w:rsidDel="007F0AA6">
                <w:delText>material</w:delText>
              </w:r>
            </w:del>
            <w:ins w:id="69" w:author="gdaian" w:date="2018-08-02T04:54:00Z">
              <w:r w:rsidR="007F0AA6">
                <w:t>products</w:t>
              </w:r>
            </w:ins>
            <w:del w:id="70" w:author="gdaian" w:date="2018-08-02T04:54:00Z">
              <w:r w:rsidRPr="00120E45" w:rsidDel="007F0AA6">
                <w:delText>s</w:delText>
              </w:r>
            </w:del>
          </w:p>
          <w:p w14:paraId="500BDE25" w14:textId="7D94C1DD" w:rsidR="00120E45" w:rsidRPr="00120E45" w:rsidRDefault="00120E45" w:rsidP="00120E45">
            <w:pPr>
              <w:pStyle w:val="SIBulletList1"/>
            </w:pPr>
            <w:r w:rsidRPr="00120E45">
              <w:t xml:space="preserve">types of tools and equipment used for assembling </w:t>
            </w:r>
            <w:ins w:id="71" w:author="gdaian" w:date="2018-08-02T04:54:00Z">
              <w:r w:rsidR="007F0AA6">
                <w:t xml:space="preserve">timber </w:t>
              </w:r>
            </w:ins>
            <w:r w:rsidRPr="00120E45">
              <w:t>products; their purpose, features and operation:</w:t>
            </w:r>
          </w:p>
          <w:p w14:paraId="72561B8A" w14:textId="77777777" w:rsidR="00120E45" w:rsidRPr="00120E45" w:rsidRDefault="00120E45" w:rsidP="00120E45">
            <w:pPr>
              <w:pStyle w:val="SIBulletList2"/>
            </w:pPr>
            <w:r w:rsidRPr="00120E45">
              <w:t>measuring equipment</w:t>
            </w:r>
          </w:p>
          <w:p w14:paraId="6C6B5EC3" w14:textId="77777777" w:rsidR="00120E45" w:rsidRPr="00120E45" w:rsidRDefault="00120E45" w:rsidP="00120E45">
            <w:pPr>
              <w:pStyle w:val="SIBulletList2"/>
            </w:pPr>
            <w:r w:rsidRPr="00120E45">
              <w:t>assembly jigs</w:t>
            </w:r>
          </w:p>
          <w:p w14:paraId="6E1F52C0" w14:textId="77777777" w:rsidR="00120E45" w:rsidRPr="00120E45" w:rsidRDefault="00120E45" w:rsidP="00120E45">
            <w:pPr>
              <w:pStyle w:val="SIBulletList2"/>
            </w:pPr>
            <w:r w:rsidRPr="00120E45">
              <w:t>nail plate presses</w:t>
            </w:r>
          </w:p>
          <w:p w14:paraId="42B68FF4" w14:textId="77777777" w:rsidR="00120E45" w:rsidRPr="00120E45" w:rsidRDefault="00120E45" w:rsidP="00120E45">
            <w:pPr>
              <w:pStyle w:val="SIBulletList2"/>
            </w:pPr>
            <w:r w:rsidRPr="00120E45">
              <w:t>staple guns</w:t>
            </w:r>
          </w:p>
          <w:p w14:paraId="70BD5562" w14:textId="77777777" w:rsidR="00120E45" w:rsidRPr="00120E45" w:rsidRDefault="00120E45" w:rsidP="00120E45">
            <w:pPr>
              <w:pStyle w:val="SIBulletList2"/>
            </w:pPr>
            <w:r w:rsidRPr="00120E45">
              <w:t>nail guns</w:t>
            </w:r>
          </w:p>
          <w:p w14:paraId="2A819753" w14:textId="77777777" w:rsidR="00120E45" w:rsidRPr="00120E45" w:rsidRDefault="00120E45" w:rsidP="00120E45">
            <w:pPr>
              <w:pStyle w:val="SIBulletList2"/>
            </w:pPr>
            <w:r w:rsidRPr="00120E45">
              <w:t>compressor or compressed air supply</w:t>
            </w:r>
          </w:p>
          <w:p w14:paraId="48971568" w14:textId="77777777" w:rsidR="00120E45" w:rsidRPr="00120E45" w:rsidRDefault="00120E45" w:rsidP="00120E45">
            <w:pPr>
              <w:pStyle w:val="SIBulletList2"/>
            </w:pPr>
            <w:r w:rsidRPr="00120E45">
              <w:t>marking equipment</w:t>
            </w:r>
          </w:p>
          <w:p w14:paraId="0748FEBF" w14:textId="71E875C8" w:rsidR="00F1480E" w:rsidRPr="000754EC" w:rsidRDefault="00120E45" w:rsidP="000946A8">
            <w:pPr>
              <w:pStyle w:val="SIBulletList2"/>
            </w:pPr>
            <w:r w:rsidRPr="00120E45">
              <w:lastRenderedPageBreak/>
              <w:t>strapping equipment</w:t>
            </w:r>
            <w:r w:rsidR="000946A8">
              <w:t>.</w:t>
            </w:r>
          </w:p>
        </w:tc>
      </w:tr>
    </w:tbl>
    <w:p w14:paraId="39ECFF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093D19" w14:textId="77777777" w:rsidTr="006E6D6A">
        <w:trPr>
          <w:tblHeader/>
        </w:trPr>
        <w:tc>
          <w:tcPr>
            <w:tcW w:w="5000" w:type="pct"/>
            <w:shd w:val="clear" w:color="auto" w:fill="auto"/>
          </w:tcPr>
          <w:p w14:paraId="54149E4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7769E9E" w14:textId="77777777" w:rsidTr="006E6D6A">
        <w:tc>
          <w:tcPr>
            <w:tcW w:w="5000" w:type="pct"/>
            <w:shd w:val="clear" w:color="auto" w:fill="auto"/>
          </w:tcPr>
          <w:p w14:paraId="1B79B51C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EA44FDD" w14:textId="77777777" w:rsidR="004E6741" w:rsidRDefault="001D7F5B" w:rsidP="00C407E8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BE9499F" w14:textId="77777777" w:rsidR="00C407E8" w:rsidRPr="00C407E8" w:rsidRDefault="00C407E8" w:rsidP="00C407E8">
            <w:pPr>
              <w:pStyle w:val="SIBulletList2"/>
            </w:pPr>
            <w:r w:rsidRPr="00C407E8">
              <w:t>skills must be demonstrated in an environment that accurately represents workplace conditions</w:t>
            </w:r>
          </w:p>
          <w:p w14:paraId="71D1B858" w14:textId="77777777" w:rsidR="00233143" w:rsidRPr="000754EC" w:rsidRDefault="00366805" w:rsidP="00C407E8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7BA3F62" w14:textId="77777777" w:rsidR="000946A8" w:rsidRPr="000946A8" w:rsidRDefault="000946A8" w:rsidP="000946A8">
            <w:pPr>
              <w:pStyle w:val="SIBulletList2"/>
            </w:pPr>
            <w:r w:rsidRPr="000946A8">
              <w:t>tools and equipment used to assemble products:</w:t>
            </w:r>
          </w:p>
          <w:p w14:paraId="7F1E5F79" w14:textId="77777777" w:rsidR="000946A8" w:rsidRPr="000946A8" w:rsidRDefault="000946A8" w:rsidP="000946A8">
            <w:pPr>
              <w:pStyle w:val="SIBulletList2"/>
            </w:pPr>
            <w:r w:rsidRPr="000946A8">
              <w:t>measuring equipment</w:t>
            </w:r>
          </w:p>
          <w:p w14:paraId="4B41B318" w14:textId="77777777" w:rsidR="000946A8" w:rsidRPr="000946A8" w:rsidRDefault="000946A8" w:rsidP="000946A8">
            <w:pPr>
              <w:pStyle w:val="SIBulletList2"/>
            </w:pPr>
            <w:r w:rsidRPr="000946A8">
              <w:t>assembly jigs</w:t>
            </w:r>
          </w:p>
          <w:p w14:paraId="32808F96" w14:textId="77777777" w:rsidR="000946A8" w:rsidRPr="000946A8" w:rsidRDefault="000946A8" w:rsidP="000946A8">
            <w:pPr>
              <w:pStyle w:val="SIBulletList2"/>
            </w:pPr>
            <w:r w:rsidRPr="000946A8">
              <w:t>nail plate presses</w:t>
            </w:r>
          </w:p>
          <w:p w14:paraId="09114E9A" w14:textId="77777777" w:rsidR="000946A8" w:rsidRPr="000946A8" w:rsidRDefault="000946A8" w:rsidP="000946A8">
            <w:pPr>
              <w:pStyle w:val="SIBulletList2"/>
            </w:pPr>
            <w:r w:rsidRPr="000946A8">
              <w:t>staple guns</w:t>
            </w:r>
          </w:p>
          <w:p w14:paraId="78012D01" w14:textId="77777777" w:rsidR="000946A8" w:rsidRPr="000946A8" w:rsidRDefault="000946A8" w:rsidP="000946A8">
            <w:pPr>
              <w:pStyle w:val="SIBulletList2"/>
            </w:pPr>
            <w:r w:rsidRPr="000946A8">
              <w:t>nail guns</w:t>
            </w:r>
          </w:p>
          <w:p w14:paraId="60286F01" w14:textId="77777777" w:rsidR="000946A8" w:rsidRPr="000946A8" w:rsidRDefault="000946A8" w:rsidP="000946A8">
            <w:pPr>
              <w:pStyle w:val="SIBulletList2"/>
            </w:pPr>
            <w:r w:rsidRPr="000946A8">
              <w:t>compressor or compressed air supply</w:t>
            </w:r>
          </w:p>
          <w:p w14:paraId="0A376C15" w14:textId="77777777" w:rsidR="000946A8" w:rsidRPr="000946A8" w:rsidRDefault="000946A8" w:rsidP="000946A8">
            <w:pPr>
              <w:pStyle w:val="SIBulletList2"/>
            </w:pPr>
            <w:r w:rsidRPr="000946A8">
              <w:t>marking equipment</w:t>
            </w:r>
          </w:p>
          <w:p w14:paraId="0B3A18A1" w14:textId="77777777" w:rsidR="000946A8" w:rsidRPr="000946A8" w:rsidRDefault="000946A8" w:rsidP="000946A8">
            <w:pPr>
              <w:pStyle w:val="SIBulletList2"/>
            </w:pPr>
            <w:r w:rsidRPr="000946A8">
              <w:t>strapping equipment</w:t>
            </w:r>
          </w:p>
          <w:p w14:paraId="4ECF9867" w14:textId="77777777" w:rsidR="000946A8" w:rsidRPr="000946A8" w:rsidRDefault="000946A8" w:rsidP="000946A8">
            <w:pPr>
              <w:pStyle w:val="SIBulletList2"/>
            </w:pPr>
            <w:r w:rsidRPr="000946A8">
              <w:t>assembly hardware:</w:t>
            </w:r>
          </w:p>
          <w:p w14:paraId="0D167EF0" w14:textId="77777777" w:rsidR="000946A8" w:rsidRPr="000946A8" w:rsidRDefault="000946A8" w:rsidP="000946A8">
            <w:pPr>
              <w:pStyle w:val="SIBulletList2"/>
            </w:pPr>
            <w:r w:rsidRPr="000946A8">
              <w:t>nailing plates</w:t>
            </w:r>
          </w:p>
          <w:p w14:paraId="331076A9" w14:textId="77777777" w:rsidR="000946A8" w:rsidRPr="000946A8" w:rsidRDefault="000946A8" w:rsidP="000946A8">
            <w:pPr>
              <w:pStyle w:val="SIBulletList2"/>
            </w:pPr>
            <w:r w:rsidRPr="000946A8">
              <w:t>gang nails</w:t>
            </w:r>
          </w:p>
          <w:p w14:paraId="19A4F116" w14:textId="77777777" w:rsidR="000946A8" w:rsidRPr="000946A8" w:rsidRDefault="000946A8" w:rsidP="000946A8">
            <w:pPr>
              <w:pStyle w:val="SIBulletList2"/>
            </w:pPr>
            <w:r w:rsidRPr="000946A8">
              <w:t>nail gun nails</w:t>
            </w:r>
          </w:p>
          <w:p w14:paraId="67C19B9A" w14:textId="77777777" w:rsidR="000946A8" w:rsidRPr="000946A8" w:rsidRDefault="000946A8" w:rsidP="000946A8">
            <w:pPr>
              <w:pStyle w:val="SIBulletList2"/>
            </w:pPr>
            <w:r w:rsidRPr="000946A8">
              <w:t>staples</w:t>
            </w:r>
          </w:p>
          <w:p w14:paraId="097B4F25" w14:textId="77777777" w:rsidR="000946A8" w:rsidRPr="000946A8" w:rsidRDefault="000946A8" w:rsidP="000946A8">
            <w:pPr>
              <w:pStyle w:val="SIBulletList2"/>
            </w:pPr>
            <w:r w:rsidRPr="000946A8">
              <w:t>personal protective equipment suitable for assembling products</w:t>
            </w:r>
          </w:p>
          <w:p w14:paraId="5A97FD01" w14:textId="77777777" w:rsidR="000946A8" w:rsidRPr="000946A8" w:rsidRDefault="000946A8" w:rsidP="000946A8">
            <w:pPr>
              <w:pStyle w:val="SIBulletList2"/>
            </w:pPr>
            <w:r w:rsidRPr="000946A8">
              <w:t>pre-cut sections of timber</w:t>
            </w:r>
          </w:p>
          <w:p w14:paraId="30DC31CA" w14:textId="7B969553" w:rsidR="00F83D7C" w:rsidRDefault="008660DD" w:rsidP="008660DD">
            <w:pPr>
              <w:pStyle w:val="SIBulletList1"/>
              <w:rPr>
                <w:rFonts w:eastAsia="Calibri"/>
              </w:rPr>
            </w:pPr>
            <w:r w:rsidRPr="008660DD">
              <w:rPr>
                <w:rFonts w:eastAsia="Calibri"/>
              </w:rPr>
              <w:t xml:space="preserve"> </w:t>
            </w:r>
            <w:r w:rsidR="00F83D7C" w:rsidRPr="000754EC">
              <w:rPr>
                <w:rFonts w:eastAsia="Calibri"/>
              </w:rPr>
              <w:t>specifications:</w:t>
            </w:r>
          </w:p>
          <w:p w14:paraId="3EF59FD4" w14:textId="6780473F" w:rsidR="000946A8" w:rsidRPr="000946A8" w:rsidRDefault="000946A8" w:rsidP="000946A8">
            <w:pPr>
              <w:pStyle w:val="SIBulletList2"/>
            </w:pPr>
            <w:r w:rsidRPr="000946A8">
              <w:t>manufacturer instructions for equipment use</w:t>
            </w:r>
          </w:p>
          <w:p w14:paraId="700153D7" w14:textId="77777777" w:rsidR="000946A8" w:rsidRPr="000946A8" w:rsidRDefault="000946A8" w:rsidP="000946A8">
            <w:pPr>
              <w:pStyle w:val="SIBulletList2"/>
            </w:pPr>
            <w:r w:rsidRPr="000946A8">
              <w:t>work order and construction plan with specifications for assembling products</w:t>
            </w:r>
          </w:p>
          <w:p w14:paraId="7DFA5869" w14:textId="77777777" w:rsidR="000946A8" w:rsidRPr="000946A8" w:rsidRDefault="000946A8" w:rsidP="000946A8">
            <w:pPr>
              <w:pStyle w:val="SIBulletList2"/>
            </w:pPr>
            <w:r w:rsidRPr="000946A8">
              <w:t>template documents for recording production outcomes and equipment faults</w:t>
            </w:r>
          </w:p>
          <w:p w14:paraId="354B3772" w14:textId="77777777" w:rsidR="00CC534C" w:rsidRPr="00CC534C" w:rsidRDefault="00CC534C" w:rsidP="00CC534C">
            <w:pPr>
              <w:pStyle w:val="SIBulletList2"/>
              <w:rPr>
                <w:ins w:id="72" w:author="gdaian" w:date="2018-08-02T04:56:00Z"/>
              </w:rPr>
            </w:pPr>
            <w:ins w:id="73" w:author="gdaian" w:date="2018-08-02T04:56:00Z">
              <w:r w:rsidRPr="00CC534C">
                <w:t>workplace health and safety and emergency procedures</w:t>
              </w:r>
            </w:ins>
          </w:p>
          <w:p w14:paraId="0246AD5E" w14:textId="702ECAF6" w:rsidR="00CC534C" w:rsidRDefault="00CC534C" w:rsidP="00B73F1E">
            <w:pPr>
              <w:pStyle w:val="SIBulletList2"/>
              <w:rPr>
                <w:ins w:id="74" w:author="gdaian" w:date="2018-08-02T04:56:00Z"/>
              </w:rPr>
            </w:pPr>
            <w:ins w:id="75" w:author="gdaian" w:date="2018-08-02T04:56:00Z">
              <w:r w:rsidRPr="00CC534C">
                <w:t>environmental protection procedures</w:t>
              </w:r>
            </w:ins>
          </w:p>
          <w:p w14:paraId="081EB759" w14:textId="176477A0" w:rsidR="000946A8" w:rsidRPr="000946A8" w:rsidRDefault="000946A8" w:rsidP="000946A8">
            <w:pPr>
              <w:pStyle w:val="SIBulletList2"/>
            </w:pPr>
            <w:r w:rsidRPr="000946A8">
              <w:t xml:space="preserve">organisational procedures for assembling </w:t>
            </w:r>
            <w:ins w:id="76" w:author="Georgiana Daian" w:date="2018-08-02T12:30:00Z">
              <w:r w:rsidR="005D0230">
                <w:t xml:space="preserve">timber </w:t>
              </w:r>
            </w:ins>
            <w:bookmarkStart w:id="77" w:name="_GoBack"/>
            <w:bookmarkEnd w:id="77"/>
            <w:r w:rsidRPr="000946A8">
              <w:t>products</w:t>
            </w:r>
            <w:ins w:id="78" w:author="gdaian" w:date="2018-08-02T04:56:00Z">
              <w:r w:rsidR="00CC534C">
                <w:t>.</w:t>
              </w:r>
            </w:ins>
          </w:p>
          <w:p w14:paraId="1D8680BF" w14:textId="77777777" w:rsidR="008660DD" w:rsidRDefault="008660DD" w:rsidP="000754EC">
            <w:pPr>
              <w:pStyle w:val="SIText"/>
            </w:pPr>
          </w:p>
          <w:p w14:paraId="1B6E7476" w14:textId="294D2B18" w:rsidR="00F1480E" w:rsidRPr="000754EC" w:rsidRDefault="007134FE" w:rsidP="00C407E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CB005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0944291" w14:textId="77777777" w:rsidTr="004679E3">
        <w:tc>
          <w:tcPr>
            <w:tcW w:w="990" w:type="pct"/>
            <w:shd w:val="clear" w:color="auto" w:fill="auto"/>
          </w:tcPr>
          <w:p w14:paraId="27D904B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F42CBE0" w14:textId="2F83A69F" w:rsidR="001A5E43" w:rsidRPr="000754EC" w:rsidRDefault="00D67717" w:rsidP="000754EC">
            <w:pPr>
              <w:pStyle w:val="SIText"/>
            </w:pPr>
            <w:r w:rsidRPr="00D67717">
              <w:t xml:space="preserve">Companion Volumes, including Implementation Guides, are available at VETNet: </w:t>
            </w:r>
            <w:hyperlink r:id="rId12" w:history="1">
              <w:r w:rsidRPr="00D67717">
                <w:t>https://vetnet.education.gov.au/Pages/TrainingDocs.aspx?q=0d96fe23-5747-4c01-9d6f-3509ff8d3d47</w:t>
              </w:r>
            </w:hyperlink>
          </w:p>
        </w:tc>
      </w:tr>
    </w:tbl>
    <w:p w14:paraId="62CA879F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6D075" w14:textId="77777777" w:rsidR="006E6D6A" w:rsidRDefault="006E6D6A" w:rsidP="00BF3F0A">
      <w:r>
        <w:separator/>
      </w:r>
    </w:p>
    <w:p w14:paraId="3CC7F198" w14:textId="77777777" w:rsidR="006E6D6A" w:rsidRDefault="006E6D6A"/>
  </w:endnote>
  <w:endnote w:type="continuationSeparator" w:id="0">
    <w:p w14:paraId="65A4A90F" w14:textId="77777777" w:rsidR="006E6D6A" w:rsidRDefault="006E6D6A" w:rsidP="00BF3F0A">
      <w:r>
        <w:continuationSeparator/>
      </w:r>
    </w:p>
    <w:p w14:paraId="78F6954A" w14:textId="77777777" w:rsidR="006E6D6A" w:rsidRDefault="006E6D6A"/>
  </w:endnote>
  <w:endnote w:type="continuationNotice" w:id="1">
    <w:p w14:paraId="74CBFA90" w14:textId="77777777" w:rsidR="00DB01A6" w:rsidRDefault="00DB01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A25421" w14:textId="77777777" w:rsidR="005D0230" w:rsidRDefault="005D023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010DC61" w14:textId="412B923B" w:rsidR="006E6D6A" w:rsidRPr="000754EC" w:rsidRDefault="006E6D6A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D0230">
          <w:rPr>
            <w:noProof/>
          </w:rPr>
          <w:t>5</w:t>
        </w:r>
        <w:r w:rsidRPr="000754EC">
          <w:fldChar w:fldCharType="end"/>
        </w:r>
      </w:p>
      <w:p w14:paraId="11E35393" w14:textId="5888297E" w:rsidR="006E6D6A" w:rsidRDefault="005D0230" w:rsidP="005F771F">
        <w:pPr>
          <w:pStyle w:val="SIText"/>
        </w:pPr>
      </w:p>
    </w:sdtContent>
  </w:sdt>
  <w:p w14:paraId="5909FC2D" w14:textId="77777777" w:rsidR="006E6D6A" w:rsidRDefault="006E6D6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78B42" w14:textId="77777777" w:rsidR="005D0230" w:rsidRDefault="005D023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2141D" w14:textId="77777777" w:rsidR="006E6D6A" w:rsidRDefault="006E6D6A" w:rsidP="00BF3F0A">
      <w:r>
        <w:separator/>
      </w:r>
    </w:p>
    <w:p w14:paraId="75AA7C8E" w14:textId="77777777" w:rsidR="006E6D6A" w:rsidRDefault="006E6D6A"/>
  </w:footnote>
  <w:footnote w:type="continuationSeparator" w:id="0">
    <w:p w14:paraId="4D600E71" w14:textId="77777777" w:rsidR="006E6D6A" w:rsidRDefault="006E6D6A" w:rsidP="00BF3F0A">
      <w:r>
        <w:continuationSeparator/>
      </w:r>
    </w:p>
    <w:p w14:paraId="7916EEFF" w14:textId="77777777" w:rsidR="006E6D6A" w:rsidRDefault="006E6D6A"/>
  </w:footnote>
  <w:footnote w:type="continuationNotice" w:id="1">
    <w:p w14:paraId="707DF7DE" w14:textId="77777777" w:rsidR="00DB01A6" w:rsidRDefault="00DB01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F3C7F" w14:textId="77777777" w:rsidR="005D0230" w:rsidRDefault="005D023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24E46" w14:textId="7B2A89F1" w:rsidR="006E6D6A" w:rsidRPr="000754EC" w:rsidRDefault="005D0230" w:rsidP="00146EEC">
    <w:pPr>
      <w:pStyle w:val="SIText"/>
    </w:pPr>
    <w:sdt>
      <w:sdtPr>
        <w:id w:val="1408578839"/>
        <w:docPartObj>
          <w:docPartGallery w:val="Watermarks"/>
          <w:docPartUnique/>
        </w:docPartObj>
      </w:sdtPr>
      <w:sdtContent>
        <w:r w:rsidRPr="005D0230">
          <w:rPr>
            <w:lang w:val="en-US"/>
          </w:rPr>
          <w:pict w14:anchorId="51F2C7B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E6D6A" w:rsidRPr="00AF4C58">
      <w:t>FWP</w:t>
    </w:r>
    <w:r w:rsidR="006E6D6A">
      <w:t>COT2230</w:t>
    </w:r>
    <w:r w:rsidR="006E6D6A" w:rsidRPr="00AF4C58">
      <w:t xml:space="preserve"> </w:t>
    </w:r>
    <w:r w:rsidR="006E6D6A">
      <w:t>Assemble products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58C21" w14:textId="77777777" w:rsidR="005D0230" w:rsidRDefault="005D023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daian">
    <w15:presenceInfo w15:providerId="None" w15:userId="gdaian"/>
  </w15:person>
  <w15:person w15:author="Georgiana Daian">
    <w15:presenceInfo w15:providerId="None" w15:userId="Georgiana Dai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c1szQxNzM3MTIxMjVS0lEKTi0uzszPAykwrwUARfPyxCwAAAA="/>
  </w:docVars>
  <w:rsids>
    <w:rsidRoot w:val="008312E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DE5"/>
    <w:rsid w:val="00041E59"/>
    <w:rsid w:val="00044C07"/>
    <w:rsid w:val="00062105"/>
    <w:rsid w:val="00064BFE"/>
    <w:rsid w:val="00070B3E"/>
    <w:rsid w:val="00071F95"/>
    <w:rsid w:val="000737BB"/>
    <w:rsid w:val="00074E47"/>
    <w:rsid w:val="000754EC"/>
    <w:rsid w:val="0009093B"/>
    <w:rsid w:val="000946A8"/>
    <w:rsid w:val="000A5441"/>
    <w:rsid w:val="000C149A"/>
    <w:rsid w:val="000C224E"/>
    <w:rsid w:val="000E25E6"/>
    <w:rsid w:val="000E2C86"/>
    <w:rsid w:val="000F29F2"/>
    <w:rsid w:val="00101659"/>
    <w:rsid w:val="001078BF"/>
    <w:rsid w:val="00120E45"/>
    <w:rsid w:val="00133957"/>
    <w:rsid w:val="001372F6"/>
    <w:rsid w:val="00144385"/>
    <w:rsid w:val="00146EEC"/>
    <w:rsid w:val="00151D55"/>
    <w:rsid w:val="00151D93"/>
    <w:rsid w:val="00156EF3"/>
    <w:rsid w:val="00165E6F"/>
    <w:rsid w:val="00176E4F"/>
    <w:rsid w:val="0018546B"/>
    <w:rsid w:val="001A5E43"/>
    <w:rsid w:val="001A6A3E"/>
    <w:rsid w:val="001A7B6D"/>
    <w:rsid w:val="001B34D5"/>
    <w:rsid w:val="001B4391"/>
    <w:rsid w:val="001B513A"/>
    <w:rsid w:val="001C0A75"/>
    <w:rsid w:val="001C1306"/>
    <w:rsid w:val="001C7A2E"/>
    <w:rsid w:val="001D5C1B"/>
    <w:rsid w:val="001D7F5B"/>
    <w:rsid w:val="001E16BC"/>
    <w:rsid w:val="001E16DF"/>
    <w:rsid w:val="001E2D44"/>
    <w:rsid w:val="001F2BA5"/>
    <w:rsid w:val="001F308D"/>
    <w:rsid w:val="00201A7C"/>
    <w:rsid w:val="0021210E"/>
    <w:rsid w:val="0021414D"/>
    <w:rsid w:val="00223124"/>
    <w:rsid w:val="0023050F"/>
    <w:rsid w:val="00233143"/>
    <w:rsid w:val="00234444"/>
    <w:rsid w:val="00242293"/>
    <w:rsid w:val="00244EA7"/>
    <w:rsid w:val="00256DB1"/>
    <w:rsid w:val="00262FC3"/>
    <w:rsid w:val="0026394F"/>
    <w:rsid w:val="00276DB8"/>
    <w:rsid w:val="00282664"/>
    <w:rsid w:val="00285FB8"/>
    <w:rsid w:val="002970C3"/>
    <w:rsid w:val="002A4CD3"/>
    <w:rsid w:val="002A6CC4"/>
    <w:rsid w:val="002C49F0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6B89"/>
    <w:rsid w:val="0043212E"/>
    <w:rsid w:val="00434366"/>
    <w:rsid w:val="00434ECE"/>
    <w:rsid w:val="00444423"/>
    <w:rsid w:val="00452F3E"/>
    <w:rsid w:val="0046031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7385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427"/>
    <w:rsid w:val="005A3AA5"/>
    <w:rsid w:val="005A6C9C"/>
    <w:rsid w:val="005A74DC"/>
    <w:rsid w:val="005B5146"/>
    <w:rsid w:val="005D0230"/>
    <w:rsid w:val="005D1AFD"/>
    <w:rsid w:val="005D5560"/>
    <w:rsid w:val="005E51E6"/>
    <w:rsid w:val="005F027A"/>
    <w:rsid w:val="005F33CC"/>
    <w:rsid w:val="005F771F"/>
    <w:rsid w:val="006121D4"/>
    <w:rsid w:val="00613B49"/>
    <w:rsid w:val="00616845"/>
    <w:rsid w:val="00620E8E"/>
    <w:rsid w:val="00627F84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2F1"/>
    <w:rsid w:val="006D38C3"/>
    <w:rsid w:val="006D4448"/>
    <w:rsid w:val="006D6DFD"/>
    <w:rsid w:val="006E11A2"/>
    <w:rsid w:val="006E2C4D"/>
    <w:rsid w:val="006E42FE"/>
    <w:rsid w:val="006E6D6A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5411"/>
    <w:rsid w:val="00771B60"/>
    <w:rsid w:val="00775114"/>
    <w:rsid w:val="00781D77"/>
    <w:rsid w:val="00783549"/>
    <w:rsid w:val="007860B7"/>
    <w:rsid w:val="00786DC8"/>
    <w:rsid w:val="007A300D"/>
    <w:rsid w:val="007B1ACF"/>
    <w:rsid w:val="007D5A78"/>
    <w:rsid w:val="007E3BD1"/>
    <w:rsid w:val="007F0AA6"/>
    <w:rsid w:val="007F1563"/>
    <w:rsid w:val="007F1EB2"/>
    <w:rsid w:val="007F44DB"/>
    <w:rsid w:val="007F5A8B"/>
    <w:rsid w:val="008044F1"/>
    <w:rsid w:val="00807E8E"/>
    <w:rsid w:val="00817D51"/>
    <w:rsid w:val="00821694"/>
    <w:rsid w:val="00823530"/>
    <w:rsid w:val="00823FF4"/>
    <w:rsid w:val="00830267"/>
    <w:rsid w:val="008306E7"/>
    <w:rsid w:val="008312ED"/>
    <w:rsid w:val="00834BC8"/>
    <w:rsid w:val="00837FD6"/>
    <w:rsid w:val="00847B60"/>
    <w:rsid w:val="00850243"/>
    <w:rsid w:val="00851BE5"/>
    <w:rsid w:val="008545EB"/>
    <w:rsid w:val="00865011"/>
    <w:rsid w:val="008660DD"/>
    <w:rsid w:val="00886790"/>
    <w:rsid w:val="008908DE"/>
    <w:rsid w:val="008A12ED"/>
    <w:rsid w:val="008A39D3"/>
    <w:rsid w:val="008A5761"/>
    <w:rsid w:val="008B2C77"/>
    <w:rsid w:val="008B4AD2"/>
    <w:rsid w:val="008B7138"/>
    <w:rsid w:val="008D2B55"/>
    <w:rsid w:val="008E260C"/>
    <w:rsid w:val="008E39BE"/>
    <w:rsid w:val="008E62EC"/>
    <w:rsid w:val="008F32F6"/>
    <w:rsid w:val="0091368D"/>
    <w:rsid w:val="00916CD7"/>
    <w:rsid w:val="00920927"/>
    <w:rsid w:val="00921B38"/>
    <w:rsid w:val="00923720"/>
    <w:rsid w:val="009278C9"/>
    <w:rsid w:val="00932CD7"/>
    <w:rsid w:val="00942F96"/>
    <w:rsid w:val="00944C09"/>
    <w:rsid w:val="009527CB"/>
    <w:rsid w:val="00953835"/>
    <w:rsid w:val="00960F6C"/>
    <w:rsid w:val="00963959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1F21"/>
    <w:rsid w:val="009F0DCC"/>
    <w:rsid w:val="009F11CA"/>
    <w:rsid w:val="00A02F9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77394"/>
    <w:rsid w:val="00A8502A"/>
    <w:rsid w:val="00A87356"/>
    <w:rsid w:val="00A92DD1"/>
    <w:rsid w:val="00A940DA"/>
    <w:rsid w:val="00AA5338"/>
    <w:rsid w:val="00AB1B8E"/>
    <w:rsid w:val="00AC0696"/>
    <w:rsid w:val="00AC4C98"/>
    <w:rsid w:val="00AC5F6B"/>
    <w:rsid w:val="00AD2173"/>
    <w:rsid w:val="00AD3896"/>
    <w:rsid w:val="00AD5B47"/>
    <w:rsid w:val="00AE1ED9"/>
    <w:rsid w:val="00AE32CB"/>
    <w:rsid w:val="00AF3957"/>
    <w:rsid w:val="00AF4C58"/>
    <w:rsid w:val="00B12013"/>
    <w:rsid w:val="00B228DE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6F50"/>
    <w:rsid w:val="00BA1CB1"/>
    <w:rsid w:val="00BA4178"/>
    <w:rsid w:val="00BA482D"/>
    <w:rsid w:val="00BB23F4"/>
    <w:rsid w:val="00BC5075"/>
    <w:rsid w:val="00BC5419"/>
    <w:rsid w:val="00BD3B0F"/>
    <w:rsid w:val="00BE2D13"/>
    <w:rsid w:val="00BE4B6C"/>
    <w:rsid w:val="00BF1D4C"/>
    <w:rsid w:val="00BF3F0A"/>
    <w:rsid w:val="00C143C3"/>
    <w:rsid w:val="00C1739B"/>
    <w:rsid w:val="00C21ADE"/>
    <w:rsid w:val="00C26067"/>
    <w:rsid w:val="00C30A29"/>
    <w:rsid w:val="00C317DC"/>
    <w:rsid w:val="00C407E8"/>
    <w:rsid w:val="00C578E9"/>
    <w:rsid w:val="00C63AEB"/>
    <w:rsid w:val="00C70626"/>
    <w:rsid w:val="00C71775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534C"/>
    <w:rsid w:val="00CD4E9D"/>
    <w:rsid w:val="00CD4F4D"/>
    <w:rsid w:val="00CE7D19"/>
    <w:rsid w:val="00CF0CF5"/>
    <w:rsid w:val="00CF2B3E"/>
    <w:rsid w:val="00D0201F"/>
    <w:rsid w:val="00D02CC1"/>
    <w:rsid w:val="00D03685"/>
    <w:rsid w:val="00D07D4E"/>
    <w:rsid w:val="00D115AA"/>
    <w:rsid w:val="00D145BE"/>
    <w:rsid w:val="00D20C57"/>
    <w:rsid w:val="00D25D16"/>
    <w:rsid w:val="00D32124"/>
    <w:rsid w:val="00D54C76"/>
    <w:rsid w:val="00D67717"/>
    <w:rsid w:val="00D71E43"/>
    <w:rsid w:val="00D727F3"/>
    <w:rsid w:val="00D73695"/>
    <w:rsid w:val="00D73F04"/>
    <w:rsid w:val="00D810DE"/>
    <w:rsid w:val="00D87D32"/>
    <w:rsid w:val="00D91188"/>
    <w:rsid w:val="00D92C83"/>
    <w:rsid w:val="00DA0A81"/>
    <w:rsid w:val="00DA3C10"/>
    <w:rsid w:val="00DA53B5"/>
    <w:rsid w:val="00DB01A6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8325A"/>
    <w:rsid w:val="00E91BFF"/>
    <w:rsid w:val="00E92933"/>
    <w:rsid w:val="00E94FAD"/>
    <w:rsid w:val="00EB0AA4"/>
    <w:rsid w:val="00EB5C88"/>
    <w:rsid w:val="00EC0469"/>
    <w:rsid w:val="00ED35CB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20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63E0B86C-321E-4F7F-BD5D-09E5BD3BA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3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0d96fe23-5747-4c01-9d6f-3509ff8d3d4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m%20Cleary\SyncedFolder\TP.Development\CLT%20and%20Glulam\TGA%20Fil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3FC889B82B7A48AE4BF755BDCA62DA" ma:contentTypeVersion="2" ma:contentTypeDescription="Create a new document." ma:contentTypeScope="" ma:versionID="7bfb083a05a0bb328f3a7345f8486fa0">
  <xsd:schema xmlns:xsd="http://www.w3.org/2001/XMLSchema" xmlns:xs="http://www.w3.org/2001/XMLSchema" xmlns:p="http://schemas.microsoft.com/office/2006/metadata/properties" xmlns:ns2="173bb40d-7b9f-4d3b-9f13-a8833f2b4c6a" targetNamespace="http://schemas.microsoft.com/office/2006/metadata/properties" ma:root="true" ma:fieldsID="b6d04cf50eee322ba46901d80adc8eed" ns2:_="">
    <xsd:import namespace="173bb40d-7b9f-4d3b-9f13-a8833f2b4c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3bb40d-7b9f-4d3b-9f13-a8833f2b4c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173bb40d-7b9f-4d3b-9f13-a8833f2b4c6a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8322F54-2CCF-4487-8C8C-59A213743B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3bb40d-7b9f-4d3b-9f13-a8833f2b4c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AC2EF4-9C41-4506-B7C4-82A29EFD9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299</TotalTime>
  <Pages>5</Pages>
  <Words>1445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Tim Cleary</dc:creator>
  <cp:lastModifiedBy>Georgiana Daian</cp:lastModifiedBy>
  <cp:revision>45</cp:revision>
  <cp:lastPrinted>2016-05-27T05:21:00Z</cp:lastPrinted>
  <dcterms:created xsi:type="dcterms:W3CDTF">2018-02-02T01:02:00Z</dcterms:created>
  <dcterms:modified xsi:type="dcterms:W3CDTF">2018-08-02T02:30:00Z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0x0101006D3FC889B82B7A48AE4BF755BDCA62DA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