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1022" w14:paraId="493D6FC5" w14:textId="77777777" w:rsidTr="003F021D">
        <w:tc>
          <w:tcPr>
            <w:tcW w:w="2689" w:type="dxa"/>
          </w:tcPr>
          <w:p w14:paraId="3334571F" w14:textId="77777777" w:rsidR="00F11022" w:rsidRPr="00F11022" w:rsidRDefault="00F11022" w:rsidP="00F11022">
            <w:pPr>
              <w:pStyle w:val="SIText-Bold"/>
            </w:pPr>
            <w:r w:rsidRPr="00F11022">
              <w:t>Release</w:t>
            </w:r>
          </w:p>
        </w:tc>
        <w:tc>
          <w:tcPr>
            <w:tcW w:w="6939" w:type="dxa"/>
          </w:tcPr>
          <w:p w14:paraId="79FF1109" w14:textId="77777777" w:rsidR="00F11022" w:rsidRPr="00F11022" w:rsidRDefault="00F11022" w:rsidP="00F11022">
            <w:pPr>
              <w:pStyle w:val="SIText-Bold"/>
            </w:pPr>
            <w:r w:rsidRPr="00F11022">
              <w:t>Comments</w:t>
            </w:r>
          </w:p>
        </w:tc>
      </w:tr>
      <w:tr w:rsidR="00F11022" w14:paraId="4849FE51" w14:textId="77777777" w:rsidTr="003F021D">
        <w:tc>
          <w:tcPr>
            <w:tcW w:w="2689" w:type="dxa"/>
          </w:tcPr>
          <w:p w14:paraId="54F5A8D0" w14:textId="77777777" w:rsidR="00F11022" w:rsidRPr="00F11022" w:rsidRDefault="00F11022" w:rsidP="00F11022">
            <w:pPr>
              <w:pStyle w:val="SIText"/>
            </w:pPr>
            <w:r w:rsidRPr="00F11022">
              <w:t>Release 2</w:t>
            </w:r>
          </w:p>
        </w:tc>
        <w:tc>
          <w:tcPr>
            <w:tcW w:w="6939" w:type="dxa"/>
          </w:tcPr>
          <w:p w14:paraId="6F5A2201" w14:textId="77777777" w:rsidR="00F11022" w:rsidRPr="00F11022" w:rsidRDefault="00F11022" w:rsidP="003F021D">
            <w:pPr>
              <w:pStyle w:val="SIText"/>
            </w:pPr>
            <w:r w:rsidRPr="00F11022">
              <w:t>This version released with FWP Forest and Wood Products Training Package Version [4.0]</w:t>
            </w:r>
          </w:p>
          <w:p w14:paraId="6FD77686" w14:textId="77777777" w:rsidR="00F11022" w:rsidRPr="00F11022" w:rsidRDefault="00F11022" w:rsidP="003F021D">
            <w:pPr>
              <w:pStyle w:val="SIText"/>
            </w:pPr>
          </w:p>
          <w:p w14:paraId="37EADDC1" w14:textId="77777777" w:rsidR="00F11022" w:rsidRPr="00F11022" w:rsidRDefault="00F11022" w:rsidP="00F11022">
            <w:pPr>
              <w:pStyle w:val="SIText"/>
            </w:pPr>
            <w:r w:rsidRPr="00F11022">
              <w:t>Version created to update workplace health and safety requirements in performance criteria and clarify intent of unit and assessment requirements.</w:t>
            </w:r>
          </w:p>
        </w:tc>
      </w:tr>
      <w:tr w:rsidR="00F11022" w14:paraId="0210F7AC" w14:textId="77777777" w:rsidTr="003F021D">
        <w:tc>
          <w:tcPr>
            <w:tcW w:w="2689" w:type="dxa"/>
          </w:tcPr>
          <w:p w14:paraId="59AE5506" w14:textId="77777777" w:rsidR="00F11022" w:rsidRPr="00F11022" w:rsidRDefault="00F11022" w:rsidP="003F021D">
            <w:pPr>
              <w:pStyle w:val="SIText"/>
            </w:pPr>
            <w:r w:rsidRPr="00F11022">
              <w:t>Release 1</w:t>
            </w:r>
          </w:p>
        </w:tc>
        <w:tc>
          <w:tcPr>
            <w:tcW w:w="6939" w:type="dxa"/>
          </w:tcPr>
          <w:p w14:paraId="11BE7922" w14:textId="4F2F2EF3" w:rsidR="00F11022" w:rsidRDefault="00F11022" w:rsidP="00F11022">
            <w:r w:rsidRPr="00F11022">
              <w:t xml:space="preserve">This version replaces equivalent FPICOT3234B Cut material using CNC sizing machines, which </w:t>
            </w:r>
            <w:proofErr w:type="gramStart"/>
            <w:r w:rsidRPr="00F11022">
              <w:t>was first released</w:t>
            </w:r>
            <w:proofErr w:type="gramEnd"/>
            <w:r w:rsidRPr="00F11022">
              <w:t xml:space="preserve"> with FPI11 Forest and Forest Products Training Package Version 2.2.</w:t>
            </w:r>
          </w:p>
          <w:p w14:paraId="6028EEBA" w14:textId="77777777" w:rsidR="00F11022" w:rsidRPr="00F11022" w:rsidRDefault="00F11022" w:rsidP="00F11022"/>
          <w:p w14:paraId="69D3EBFB" w14:textId="69F4F332" w:rsidR="00F11022" w:rsidRPr="00F11022" w:rsidRDefault="00F11022" w:rsidP="00F11022">
            <w:r w:rsidRPr="00F11022">
              <w:t>This is the first release of this unit in the new standards format.</w:t>
            </w:r>
          </w:p>
        </w:tc>
      </w:tr>
    </w:tbl>
    <w:p w14:paraId="26871C01" w14:textId="4310B4A0" w:rsidR="00F11022" w:rsidRDefault="00F1102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30494620" w14:textId="3648B35C" w:rsidR="00F1480E" w:rsidRPr="000754EC" w:rsidRDefault="007306B1" w:rsidP="007306B1">
            <w:pPr>
              <w:pStyle w:val="SIUnittitle"/>
            </w:pPr>
            <w:r w:rsidRPr="007306B1">
              <w:t>FWPCOT3234 Cut material using CNC sizing machines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B2B32E" w14:textId="00EFED58" w:rsidR="00C25AAF" w:rsidRDefault="00C25AAF" w:rsidP="00C25AAF">
            <w:r w:rsidRPr="00877E34">
              <w:t xml:space="preserve">This unit of competency describes the </w:t>
            </w:r>
            <w:r w:rsidR="00A94AE5">
              <w:t xml:space="preserve">skills and knowledge </w:t>
            </w:r>
            <w:r w:rsidRPr="00877E34">
              <w:t xml:space="preserve">required to set up and operate computer numerically controlled (CNC) sizing machines </w:t>
            </w:r>
            <w:ins w:id="0" w:author="Georgiana Daian" w:date="2018-07-31T15:14:00Z">
              <w:r w:rsidR="00142A21">
                <w:t>to pro</w:t>
              </w:r>
            </w:ins>
            <w:ins w:id="1" w:author="Georgiana Daian" w:date="2018-08-02T10:28:00Z">
              <w:r w:rsidR="00E24470">
                <w:t>cess</w:t>
              </w:r>
            </w:ins>
            <w:ins w:id="2" w:author="Georgiana Daian" w:date="2018-07-31T15:14:00Z">
              <w:r w:rsidR="00142A21">
                <w:t xml:space="preserve"> </w:t>
              </w:r>
            </w:ins>
            <w:del w:id="3" w:author="Georgiana Daian" w:date="2018-07-31T15:17:00Z">
              <w:r w:rsidRPr="00877E34" w:rsidDel="00142A21">
                <w:delText>used for the production of</w:delText>
              </w:r>
            </w:del>
            <w:ins w:id="4" w:author="Georgiana Daian" w:date="2018-07-31T15:17:00Z">
              <w:r w:rsidR="00142A21">
                <w:t>engineered wood</w:t>
              </w:r>
            </w:ins>
            <w:r w:rsidRPr="00877E34">
              <w:t xml:space="preserve"> </w:t>
            </w:r>
            <w:ins w:id="5" w:author="Georgiana Daian" w:date="2018-07-31T15:29:00Z">
              <w:r w:rsidR="005C359B" w:rsidRPr="005C359B">
                <w:t>products</w:t>
              </w:r>
            </w:ins>
            <w:r w:rsidRPr="00877E34">
              <w:t xml:space="preserve"> and</w:t>
            </w:r>
            <w:ins w:id="6" w:author="Georgiana Daian" w:date="2018-07-31T15:18:00Z">
              <w:r w:rsidR="00142A21">
                <w:t xml:space="preserve"> timber </w:t>
              </w:r>
            </w:ins>
            <w:del w:id="7" w:author="Georgiana Daian" w:date="2018-07-31T15:19:00Z">
              <w:r w:rsidRPr="00877E34" w:rsidDel="00142A21">
                <w:delText xml:space="preserve"> </w:delText>
              </w:r>
            </w:del>
            <w:r w:rsidRPr="00877E34">
              <w:t>components</w:t>
            </w:r>
            <w:ins w:id="8" w:author="Georgiana Daian" w:date="2018-07-31T15:20:00Z">
              <w:r w:rsidR="00142A21">
                <w:t xml:space="preserve"> </w:t>
              </w:r>
              <w:r w:rsidR="00142A21" w:rsidRPr="00142A21">
                <w:t xml:space="preserve">in a timber </w:t>
              </w:r>
            </w:ins>
            <w:ins w:id="9" w:author="Georgiana Daian" w:date="2018-08-02T10:27:00Z">
              <w:r w:rsidR="00EF08C2">
                <w:t>manufacturing facility</w:t>
              </w:r>
            </w:ins>
            <w:r w:rsidRPr="00877E34">
              <w:t xml:space="preserve">. Work </w:t>
            </w:r>
            <w:ins w:id="10" w:author="Georgiana Daian" w:date="2018-07-31T15:19:00Z">
              <w:r w:rsidR="00142A21">
                <w:t xml:space="preserve">also involves </w:t>
              </w:r>
            </w:ins>
            <w:del w:id="11" w:author="Georgiana Daian" w:date="2018-07-31T15:19:00Z">
              <w:r w:rsidRPr="00877E34" w:rsidDel="00142A21">
                <w:delText>is completed in a forest products factory set</w:delText>
              </w:r>
            </w:del>
            <w:ins w:id="12" w:author="gdaian" w:date="2018-07-31T20:38:00Z">
              <w:del w:id="13" w:author="Georgiana Daian" w:date="2018-08-02T10:28:00Z">
                <w:r w:rsidR="009F77D5" w:rsidDel="00EF08C2">
                  <w:delText>s</w:delText>
                </w:r>
              </w:del>
            </w:ins>
            <w:del w:id="14" w:author="Georgiana Daian" w:date="2018-07-31T15:19:00Z">
              <w:r w:rsidRPr="00877E34" w:rsidDel="00142A21">
                <w:delText xml:space="preserve">ting and includes </w:delText>
              </w:r>
            </w:del>
            <w:r w:rsidRPr="00877E34">
              <w:t>operator maintenance.</w:t>
            </w:r>
          </w:p>
          <w:p w14:paraId="2BFBB682" w14:textId="77777777" w:rsidR="00220118" w:rsidRPr="00877E34" w:rsidRDefault="00220118" w:rsidP="00C25AAF"/>
          <w:p w14:paraId="4D90DC67" w14:textId="463C27F5" w:rsidR="00C25AAF" w:rsidRDefault="00C25AAF" w:rsidP="00C25AAF">
            <w:pPr>
              <w:rPr>
                <w:ins w:id="15" w:author="Georgiana Daian" w:date="2018-07-31T15:21:00Z"/>
              </w:rPr>
            </w:pPr>
            <w:r w:rsidRPr="00877E34">
              <w:t xml:space="preserve">The unit applies to </w:t>
            </w:r>
            <w:r w:rsidR="00220118">
              <w:t>individuals who work as p</w:t>
            </w:r>
            <w:r w:rsidRPr="00877E34">
              <w:t xml:space="preserve">roduction </w:t>
            </w:r>
            <w:r w:rsidR="00247D91">
              <w:t>workers</w:t>
            </w:r>
            <w:r w:rsidRPr="00877E34">
              <w:t xml:space="preserve">, </w:t>
            </w:r>
            <w:r w:rsidR="00220118">
              <w:t>e</w:t>
            </w:r>
            <w:r w:rsidRPr="00877E34">
              <w:t xml:space="preserve">ngineered </w:t>
            </w:r>
            <w:r w:rsidR="00220118">
              <w:t>t</w:t>
            </w:r>
            <w:r w:rsidRPr="00877E34">
              <w:t xml:space="preserve">imber </w:t>
            </w:r>
            <w:r w:rsidR="00220118">
              <w:t>p</w:t>
            </w:r>
            <w:r w:rsidRPr="00877E34">
              <w:t xml:space="preserve">roducts </w:t>
            </w:r>
            <w:r w:rsidR="00220118">
              <w:t>t</w:t>
            </w:r>
            <w:r w:rsidRPr="00877E34">
              <w:t>echnician</w:t>
            </w:r>
            <w:r w:rsidR="00220118">
              <w:t>s</w:t>
            </w:r>
            <w:r w:rsidRPr="00877E34">
              <w:t xml:space="preserve">, </w:t>
            </w:r>
            <w:r w:rsidR="00220118">
              <w:t>m</w:t>
            </w:r>
            <w:r w:rsidRPr="00877E34">
              <w:t xml:space="preserve">achine </w:t>
            </w:r>
            <w:r w:rsidR="00220118">
              <w:t>o</w:t>
            </w:r>
            <w:r w:rsidR="00220118" w:rsidRPr="00877E34">
              <w:t>perato</w:t>
            </w:r>
            <w:r w:rsidR="00220118">
              <w:t>rs</w:t>
            </w:r>
            <w:r w:rsidR="000144EC">
              <w:t xml:space="preserve"> or</w:t>
            </w:r>
            <w:r w:rsidRPr="00877E34">
              <w:t xml:space="preserve"> </w:t>
            </w:r>
            <w:r w:rsidR="00220118">
              <w:t>t</w:t>
            </w:r>
            <w:r w:rsidRPr="00877E34">
              <w:t xml:space="preserve">imber </w:t>
            </w:r>
            <w:r w:rsidR="00220118">
              <w:t>f</w:t>
            </w:r>
            <w:r w:rsidRPr="00877E34">
              <w:t>abricator</w:t>
            </w:r>
            <w:r w:rsidR="00220118">
              <w:t>s</w:t>
            </w:r>
            <w:r w:rsidRPr="00877E34">
              <w:t xml:space="preserve">. </w:t>
            </w:r>
            <w:ins w:id="16" w:author="Georgiana Daian" w:date="2018-07-31T15:21:00Z">
              <w:r w:rsidR="00AF16DA" w:rsidRPr="00AF16DA">
                <w:t>Operators generally work under broad or limited direction to complete routine activities related to own work and take responsibility for their work</w:t>
              </w:r>
              <w:r w:rsidR="00AF16DA">
                <w:t>.</w:t>
              </w:r>
            </w:ins>
          </w:p>
          <w:p w14:paraId="6B3F819C" w14:textId="6E9F8553" w:rsidR="00AF16DA" w:rsidRDefault="00AF16DA" w:rsidP="00C25AAF">
            <w:pPr>
              <w:rPr>
                <w:ins w:id="17" w:author="Georgiana Daian" w:date="2018-07-31T15:21:00Z"/>
              </w:rPr>
            </w:pPr>
          </w:p>
          <w:p w14:paraId="78CAA7A7" w14:textId="76136316" w:rsidR="00AF16DA" w:rsidRDefault="00AF16DA" w:rsidP="00B45C40">
            <w:pPr>
              <w:pStyle w:val="SIText"/>
            </w:pPr>
            <w:ins w:id="18" w:author="Georgiana Daian" w:date="2018-07-31T15:21:00Z">
              <w:r w:rsidRPr="00AF16DA">
                <w:rPr>
                  <w:rStyle w:val="SITemporaryText"/>
                  <w:color w:val="auto"/>
                  <w:sz w:val="20"/>
                </w:rPr>
                <w:t xml:space="preserve">All work </w:t>
              </w:r>
              <w:proofErr w:type="gramStart"/>
              <w:r w:rsidRPr="00AF16DA">
                <w:rPr>
                  <w:rStyle w:val="SITemporaryText"/>
                  <w:color w:val="auto"/>
                  <w:sz w:val="20"/>
                </w:rPr>
                <w:t>must be carried out</w:t>
              </w:r>
              <w:proofErr w:type="gramEnd"/>
              <w:r w:rsidRPr="00AF16DA">
                <w:rPr>
                  <w:rStyle w:val="SITemporaryText"/>
                  <w:color w:val="auto"/>
                  <w:sz w:val="20"/>
                </w:rPr>
                <w:t xml:space="preserve"> to comply with workplace procedures, </w:t>
              </w:r>
              <w:r w:rsidRPr="009510BE">
                <w:rPr>
                  <w:rStyle w:val="SITemporaryText"/>
                  <w:color w:val="auto"/>
                  <w:sz w:val="20"/>
                </w:rPr>
                <w:t xml:space="preserve">according to state/territory health and safety regulations, legislation and standards that apply to the workplace. </w:t>
              </w:r>
            </w:ins>
          </w:p>
          <w:p w14:paraId="7C08DA42" w14:textId="77777777" w:rsidR="00220118" w:rsidRPr="00877E34" w:rsidRDefault="00220118" w:rsidP="00C25AAF"/>
          <w:p w14:paraId="70546F4A" w14:textId="2F66BC64" w:rsidR="00F1480E" w:rsidRPr="000754EC" w:rsidRDefault="00C25AAF" w:rsidP="00220118">
            <w:r w:rsidRPr="00877E34">
              <w:t>No licensing, legislative, regulatory,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B92EF21" w:rsidR="00F1480E" w:rsidRPr="000754EC" w:rsidRDefault="00F1480E" w:rsidP="00C25AAF">
            <w:pPr>
              <w:pStyle w:val="SIText"/>
            </w:pPr>
            <w:r w:rsidRPr="008908DE">
              <w:t>Ni</w:t>
            </w:r>
            <w:r w:rsidR="00C25AAF">
              <w:t>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B8E4A02" w:rsidR="00F1480E" w:rsidRPr="000754EC" w:rsidRDefault="00C25AAF" w:rsidP="000754EC">
            <w:pPr>
              <w:pStyle w:val="SIText"/>
            </w:pPr>
            <w:r>
              <w:t>Common Technical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25AAF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14893DD" w:rsidR="00C25AAF" w:rsidRPr="00C25AAF" w:rsidRDefault="00C25AAF" w:rsidP="00EA2262">
            <w:pPr>
              <w:pStyle w:val="SIText"/>
            </w:pPr>
            <w:r w:rsidRPr="00C25AAF">
              <w:t>1. Prepare for cutting</w:t>
            </w:r>
            <w:ins w:id="19" w:author="Georgiana Daian" w:date="2018-07-31T15:22:00Z">
              <w:r w:rsidR="009510BE">
                <w:t xml:space="preserve"> </w:t>
              </w:r>
            </w:ins>
            <w:ins w:id="20" w:author="Georgiana Daian" w:date="2018-08-02T10:36:00Z">
              <w:r w:rsidR="00EE4783">
                <w:t xml:space="preserve">engineered wood product </w:t>
              </w:r>
            </w:ins>
            <w:ins w:id="21" w:author="Georgiana Daian" w:date="2018-08-02T10:33:00Z">
              <w:r w:rsidR="00D54ACD">
                <w:t xml:space="preserve">or </w:t>
              </w:r>
            </w:ins>
            <w:r w:rsidR="00EA2262">
              <w:t>timber</w:t>
            </w:r>
          </w:p>
        </w:tc>
        <w:tc>
          <w:tcPr>
            <w:tcW w:w="3604" w:type="pct"/>
            <w:shd w:val="clear" w:color="auto" w:fill="auto"/>
          </w:tcPr>
          <w:p w14:paraId="347F666E" w14:textId="6FF2A598" w:rsidR="00C25AAF" w:rsidRPr="00C25AAF" w:rsidRDefault="00C25AAF" w:rsidP="00C25AAF">
            <w:r w:rsidRPr="00877E34">
              <w:t xml:space="preserve">1.1 Review work order </w:t>
            </w:r>
            <w:ins w:id="22" w:author="Georgiana Daian" w:date="2018-07-31T15:24:00Z">
              <w:r w:rsidR="000440E8">
                <w:t xml:space="preserve">and specifications </w:t>
              </w:r>
            </w:ins>
            <w:r w:rsidRPr="00877E34">
              <w:t>and where required check with appropriate personnel</w:t>
            </w:r>
          </w:p>
          <w:p w14:paraId="3E7112A0" w14:textId="42AA9965" w:rsidR="009510BE" w:rsidRPr="009510BE" w:rsidRDefault="009510BE" w:rsidP="009510BE">
            <w:pPr>
              <w:rPr>
                <w:ins w:id="23" w:author="Georgiana Daian" w:date="2018-07-31T15:23:00Z"/>
              </w:rPr>
            </w:pPr>
            <w:ins w:id="24" w:author="Georgiana Daian" w:date="2018-07-31T15:23:00Z">
              <w:r w:rsidRPr="009510BE">
                <w:t>1.2 Follow workplace health and safety requirements, environmental protection practices and emergency procedures and use personal protective equipment (PPE) in line with operational requirements</w:t>
              </w:r>
            </w:ins>
            <w:ins w:id="25" w:author="gdaian" w:date="2018-08-01T21:12:00Z">
              <w:r w:rsidR="001271D6">
                <w:t xml:space="preserve"> throughout </w:t>
              </w:r>
            </w:ins>
            <w:ins w:id="26" w:author="Georgiana Daian" w:date="2018-08-02T10:42:00Z">
              <w:r w:rsidR="000E460B">
                <w:t xml:space="preserve">CNC </w:t>
              </w:r>
            </w:ins>
            <w:ins w:id="27" w:author="gdaian" w:date="2018-08-01T21:12:00Z">
              <w:r w:rsidR="001271D6">
                <w:t>cutting operations</w:t>
              </w:r>
            </w:ins>
          </w:p>
          <w:p w14:paraId="12E45D84" w14:textId="77777777" w:rsidR="009510BE" w:rsidRPr="009510BE" w:rsidRDefault="009510BE" w:rsidP="00B45C40">
            <w:pPr>
              <w:pStyle w:val="SIText"/>
              <w:rPr>
                <w:ins w:id="28" w:author="Georgiana Daian" w:date="2018-07-31T15:23:00Z"/>
              </w:rPr>
            </w:pPr>
            <w:ins w:id="29" w:author="Georgiana Daian" w:date="2018-07-31T15:23:00Z">
              <w:r w:rsidRPr="009510BE">
                <w:t>1.3 Identify and report hazards, accidents, incidents and/or near misses in line with operational requirements and health and safety legislative requirements to maintain safe work practices</w:t>
              </w:r>
              <w:del w:id="30" w:author="Unknown">
                <w:r w:rsidRPr="009510BE" w:rsidDel="006A1946">
                  <w:delText>.</w:delText>
                </w:r>
              </w:del>
            </w:ins>
          </w:p>
          <w:p w14:paraId="16895D95" w14:textId="1D78CD84" w:rsidR="00C25AAF" w:rsidRPr="00C25AAF" w:rsidDel="009510BE" w:rsidRDefault="00C25AAF" w:rsidP="00C25AAF">
            <w:pPr>
              <w:rPr>
                <w:del w:id="31" w:author="Georgiana Daian" w:date="2018-07-31T15:23:00Z"/>
              </w:rPr>
            </w:pPr>
            <w:del w:id="32" w:author="Georgiana Daian" w:date="2018-07-31T15:23:00Z">
              <w:r w:rsidRPr="00877E34" w:rsidDel="009510BE">
                <w:delText>1.2 Select appropriate personal protective equipment and check for operational effectiveness</w:delText>
              </w:r>
            </w:del>
          </w:p>
          <w:p w14:paraId="2ED7EBE1" w14:textId="59608B7B" w:rsidR="00C25AAF" w:rsidRPr="00C25AAF" w:rsidRDefault="00C25AAF" w:rsidP="00C25AAF">
            <w:r w:rsidRPr="00877E34">
              <w:t>1.3 Obtain type and quantity of material to be cut from storage location</w:t>
            </w:r>
          </w:p>
          <w:p w14:paraId="6B54344D" w14:textId="3385C3B9" w:rsidR="00C25AAF" w:rsidRPr="000144EC" w:rsidRDefault="00C25AAF" w:rsidP="000144EC">
            <w:pPr>
              <w:pStyle w:val="SIText"/>
            </w:pPr>
            <w:del w:id="33" w:author="Georgiana Daian" w:date="2018-07-31T15:23:00Z">
              <w:r w:rsidRPr="00877E34" w:rsidDel="009510BE">
                <w:delText>1.4 Plan material cutting process in line with work order</w:delText>
              </w:r>
            </w:del>
          </w:p>
        </w:tc>
      </w:tr>
      <w:tr w:rsidR="00C25AAF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3FAEE30" w:rsidR="00C25AAF" w:rsidRPr="00C25AAF" w:rsidRDefault="00C25AAF" w:rsidP="00C25AAF">
            <w:pPr>
              <w:pStyle w:val="SIText"/>
            </w:pPr>
            <w:r w:rsidRPr="00C25AAF">
              <w:lastRenderedPageBreak/>
              <w:t xml:space="preserve">2. Set up </w:t>
            </w:r>
            <w:ins w:id="34" w:author="Georgiana Daian" w:date="2018-07-31T15:27:00Z">
              <w:r w:rsidR="000440E8">
                <w:t xml:space="preserve">CNC sizing </w:t>
              </w:r>
            </w:ins>
            <w:r w:rsidRPr="00C25AAF">
              <w:t>machine</w:t>
            </w:r>
          </w:p>
        </w:tc>
        <w:tc>
          <w:tcPr>
            <w:tcW w:w="3604" w:type="pct"/>
            <w:shd w:val="clear" w:color="auto" w:fill="auto"/>
          </w:tcPr>
          <w:p w14:paraId="3FA0706F" w14:textId="7BBA81A4" w:rsidR="00C25AAF" w:rsidRPr="00C25AAF" w:rsidRDefault="00C25AAF" w:rsidP="00C25AAF">
            <w:r w:rsidRPr="00877E34">
              <w:t xml:space="preserve">2.1 Set CNC optimising program to </w:t>
            </w:r>
            <w:del w:id="35" w:author="Georgiana Daian" w:date="2018-07-31T15:25:00Z">
              <w:r w:rsidRPr="00877E34" w:rsidDel="000440E8">
                <w:delText>job</w:delText>
              </w:r>
            </w:del>
            <w:ins w:id="36" w:author="Georgiana Daian" w:date="2018-07-31T15:25:00Z">
              <w:r w:rsidR="000440E8">
                <w:t xml:space="preserve">meet </w:t>
              </w:r>
            </w:ins>
            <w:ins w:id="37" w:author="Georgiana Daian" w:date="2018-07-31T15:26:00Z">
              <w:r w:rsidR="000440E8">
                <w:t>work</w:t>
              </w:r>
            </w:ins>
            <w:r w:rsidRPr="00877E34">
              <w:t xml:space="preserve"> </w:t>
            </w:r>
            <w:r w:rsidRPr="00C25AAF">
              <w:t>specifications</w:t>
            </w:r>
          </w:p>
          <w:p w14:paraId="0906348F" w14:textId="2A34572A" w:rsidR="00C25AAF" w:rsidRPr="00C25AAF" w:rsidRDefault="00C25AAF" w:rsidP="00C25AAF">
            <w:r w:rsidRPr="00877E34">
              <w:t>2.2 Check cutting machine mechanisms, emergency stops, gauges, guards and controls for safe and effective operation</w:t>
            </w:r>
          </w:p>
          <w:p w14:paraId="4E1B0A72" w14:textId="6669411F" w:rsidR="00C25AAF" w:rsidRPr="00C25AAF" w:rsidRDefault="00C25AAF" w:rsidP="00C25AAF">
            <w:r w:rsidRPr="00877E34">
              <w:t xml:space="preserve">2.3 Adjust cutting machine settings in line with work </w:t>
            </w:r>
            <w:del w:id="38" w:author="Georgiana Daian" w:date="2018-07-31T15:26:00Z">
              <w:r w:rsidRPr="00877E34" w:rsidDel="000440E8">
                <w:delText>order</w:delText>
              </w:r>
            </w:del>
            <w:ins w:id="39" w:author="Georgiana Daian" w:date="2018-07-31T15:26:00Z">
              <w:r w:rsidR="000440E8">
                <w:t>specifications</w:t>
              </w:r>
            </w:ins>
          </w:p>
          <w:p w14:paraId="7E6C8F9A" w14:textId="3C6934AF" w:rsidR="00C25AAF" w:rsidRPr="00C25AAF" w:rsidRDefault="00C25AAF" w:rsidP="00C25AAF">
            <w:r w:rsidRPr="00877E34">
              <w:t>2.4 Complete trial run to check system and machine operation for accuracy, quality and dimensions of finished work</w:t>
            </w:r>
          </w:p>
          <w:p w14:paraId="25CDFF22" w14:textId="6AE44C1F" w:rsidR="00C25AAF" w:rsidRPr="00C25AAF" w:rsidRDefault="00C25AAF" w:rsidP="00C25AAF">
            <w:r w:rsidRPr="00877E34">
              <w:t>2.5 Accept or reject trialled material and dispose of in line with environmental protection practices</w:t>
            </w:r>
          </w:p>
          <w:p w14:paraId="32CEB6C9" w14:textId="402ADA6A" w:rsidR="00C25AAF" w:rsidRPr="000144EC" w:rsidRDefault="00C25AAF" w:rsidP="000144EC">
            <w:pPr>
              <w:pStyle w:val="SIText"/>
            </w:pPr>
            <w:r w:rsidRPr="00877E34">
              <w:t>2.6 Complete final adjustments to CNC optimising program and equipment</w:t>
            </w:r>
          </w:p>
        </w:tc>
      </w:tr>
      <w:tr w:rsidR="00C25AAF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23953674" w:rsidR="00C25AAF" w:rsidRPr="00C25AAF" w:rsidRDefault="00C25AAF" w:rsidP="00C25AAF">
            <w:pPr>
              <w:pStyle w:val="SIText"/>
            </w:pPr>
            <w:r w:rsidRPr="00C25AAF">
              <w:t xml:space="preserve">3. Operate </w:t>
            </w:r>
            <w:ins w:id="40" w:author="Georgiana Daian" w:date="2018-07-31T15:27:00Z">
              <w:r w:rsidR="000440E8">
                <w:t xml:space="preserve">CNC sizing </w:t>
              </w:r>
            </w:ins>
            <w:r w:rsidRPr="00C25AAF">
              <w:t>machine</w:t>
            </w:r>
          </w:p>
        </w:tc>
        <w:tc>
          <w:tcPr>
            <w:tcW w:w="3604" w:type="pct"/>
            <w:shd w:val="clear" w:color="auto" w:fill="auto"/>
          </w:tcPr>
          <w:p w14:paraId="543589A5" w14:textId="3304BF70" w:rsidR="00C25AAF" w:rsidRPr="00C25AAF" w:rsidRDefault="00C25AAF" w:rsidP="00C25AAF">
            <w:r w:rsidRPr="00877E34">
              <w:t>3.1 Use</w:t>
            </w:r>
            <w:r w:rsidRPr="00C25AAF">
              <w:t xml:space="preserve"> equipment in line with </w:t>
            </w:r>
            <w:del w:id="41" w:author="gdaian" w:date="2018-08-01T20:57:00Z">
              <w:r w:rsidRPr="00C25AAF" w:rsidDel="00285D9B">
                <w:delText xml:space="preserve">organisational </w:delText>
              </w:r>
            </w:del>
            <w:ins w:id="42" w:author="gdaian" w:date="2018-08-01T20:57:00Z">
              <w:r w:rsidR="00285D9B">
                <w:t xml:space="preserve">workplace </w:t>
              </w:r>
            </w:ins>
            <w:ins w:id="43" w:author="gdaian" w:date="2018-08-01T20:58:00Z">
              <w:r w:rsidR="00285D9B">
                <w:t>health and</w:t>
              </w:r>
            </w:ins>
            <w:ins w:id="44" w:author="gdaian" w:date="2018-08-01T20:57:00Z">
              <w:r w:rsidR="00285D9B" w:rsidRPr="00C25AAF">
                <w:t xml:space="preserve"> </w:t>
              </w:r>
            </w:ins>
            <w:r w:rsidRPr="00C25AAF">
              <w:t>safety procedures, manufacturer</w:t>
            </w:r>
            <w:del w:id="45" w:author="Georgiana Daian" w:date="2018-07-31T15:30:00Z">
              <w:r w:rsidRPr="00C25AAF" w:rsidDel="009851B2">
                <w:delText>’s</w:delText>
              </w:r>
            </w:del>
            <w:r w:rsidRPr="00C25AAF">
              <w:t xml:space="preserve"> instructions</w:t>
            </w:r>
            <w:del w:id="46" w:author="Georgiana Daian" w:date="2018-07-31T15:30:00Z">
              <w:r w:rsidRPr="00C25AAF" w:rsidDel="009851B2">
                <w:delText xml:space="preserve"> </w:delText>
              </w:r>
            </w:del>
            <w:r w:rsidRPr="00C25AAF">
              <w:t xml:space="preserve">, </w:t>
            </w:r>
            <w:del w:id="47" w:author="Georgiana Daian" w:date="2018-07-31T15:31:00Z">
              <w:r w:rsidRPr="00C25AAF" w:rsidDel="009851B2">
                <w:delText xml:space="preserve">design </w:delText>
              </w:r>
            </w:del>
            <w:ins w:id="48" w:author="Georgiana Daian" w:date="2018-07-31T15:31:00Z">
              <w:r w:rsidR="009851B2">
                <w:t>operating</w:t>
              </w:r>
              <w:r w:rsidR="009851B2" w:rsidRPr="00C25AAF">
                <w:t xml:space="preserve"> </w:t>
              </w:r>
            </w:ins>
            <w:r w:rsidRPr="00C25AAF">
              <w:t>capacity and purpose and environmental protection practices</w:t>
            </w:r>
          </w:p>
          <w:p w14:paraId="24EE6A3E" w14:textId="2148B639" w:rsidR="00C25AAF" w:rsidRPr="00C25AAF" w:rsidRDefault="00C25AAF" w:rsidP="00C25AAF">
            <w:r w:rsidRPr="00877E34">
              <w:t xml:space="preserve">3.2 Feed </w:t>
            </w:r>
            <w:ins w:id="49" w:author="Georgiana Daian" w:date="2018-08-02T10:34:00Z">
              <w:r w:rsidR="00D54ACD">
                <w:t xml:space="preserve">engineered wood </w:t>
              </w:r>
            </w:ins>
            <w:ins w:id="50" w:author="Georgiana Daian" w:date="2018-08-02T10:37:00Z">
              <w:r w:rsidR="00EE4783">
                <w:t xml:space="preserve">product or </w:t>
              </w:r>
            </w:ins>
            <w:ins w:id="51" w:author="Georgiana Daian" w:date="2018-08-02T11:03:00Z">
              <w:r w:rsidR="00EA2262">
                <w:t>timber</w:t>
              </w:r>
            </w:ins>
            <w:del w:id="52" w:author="Georgiana Daian" w:date="2018-08-02T10:43:00Z">
              <w:r w:rsidRPr="00877E34" w:rsidDel="000E460B">
                <w:delText>material</w:delText>
              </w:r>
            </w:del>
            <w:del w:id="53" w:author="Georgiana Daian" w:date="2018-08-02T10:35:00Z">
              <w:r w:rsidRPr="00877E34" w:rsidDel="00D54ACD">
                <w:delText>s</w:delText>
              </w:r>
            </w:del>
            <w:r w:rsidRPr="00877E34">
              <w:t xml:space="preserve"> into machine, operate cutting equipment in line with tooling requirements and monitor </w:t>
            </w:r>
            <w:del w:id="54" w:author="Georgiana Daian" w:date="2018-07-31T15:33:00Z">
              <w:r w:rsidRPr="00877E34" w:rsidDel="009851B2">
                <w:delText xml:space="preserve">use </w:delText>
              </w:r>
            </w:del>
            <w:r w:rsidRPr="00877E34">
              <w:t>regularly to minimise waste and ensure correct dimensions are produced</w:t>
            </w:r>
          </w:p>
          <w:p w14:paraId="696E8431" w14:textId="15FB9EC6" w:rsidR="00C25AAF" w:rsidRPr="00C25AAF" w:rsidRDefault="00C25AAF" w:rsidP="00C25AAF">
            <w:r w:rsidRPr="00877E34">
              <w:t>3.3 Repair or dispose of incorrect cuts, off-cuts and material with defects in line with environmental protection practices</w:t>
            </w:r>
          </w:p>
          <w:p w14:paraId="558F5963" w14:textId="6BC939FC" w:rsidR="00C25AAF" w:rsidRPr="000144EC" w:rsidRDefault="00C25AAF" w:rsidP="000144EC">
            <w:pPr>
              <w:pStyle w:val="SIText"/>
            </w:pPr>
            <w:r w:rsidRPr="00877E34">
              <w:t>3.4 Identify routine processing problems and resolve or report to appropriate personne</w:t>
            </w:r>
            <w:r w:rsidRPr="00C25AAF">
              <w:t>l</w:t>
            </w:r>
          </w:p>
        </w:tc>
      </w:tr>
      <w:tr w:rsidR="00C25AAF" w:rsidRPr="00963A46" w14:paraId="6C7187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141927" w14:textId="1621C341" w:rsidR="00C25AAF" w:rsidRPr="00C25AAF" w:rsidRDefault="00C25AAF" w:rsidP="00C25AAF">
            <w:pPr>
              <w:pStyle w:val="SIText"/>
            </w:pPr>
            <w:r w:rsidRPr="00C25AAF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20746F4" w14:textId="3FE4A896" w:rsidR="00C25AAF" w:rsidRPr="00C25AAF" w:rsidRDefault="00C25AAF" w:rsidP="00C25AAF">
            <w:r w:rsidRPr="00877E34">
              <w:t xml:space="preserve">4.1 </w:t>
            </w:r>
            <w:ins w:id="55" w:author="Georgiana Daian" w:date="2018-08-02T10:35:00Z">
              <w:r w:rsidR="00D54ACD">
                <w:t>L</w:t>
              </w:r>
              <w:r w:rsidR="00D54ACD" w:rsidRPr="00877E34">
                <w:t>ock out equipment</w:t>
              </w:r>
              <w:r w:rsidR="00D54ACD" w:rsidRPr="00D54ACD">
                <w:t xml:space="preserve"> </w:t>
              </w:r>
            </w:ins>
            <w:del w:id="56" w:author="Georgiana Daian" w:date="2018-08-02T10:35:00Z">
              <w:r w:rsidRPr="00877E34" w:rsidDel="00D54ACD">
                <w:delText xml:space="preserve">Follow </w:delText>
              </w:r>
            </w:del>
            <w:ins w:id="57" w:author="Georgiana Daian" w:date="2018-08-02T10:35:00Z">
              <w:r w:rsidR="00D54ACD">
                <w:t>in line with</w:t>
              </w:r>
              <w:r w:rsidR="00D54ACD" w:rsidRPr="00877E34">
                <w:t xml:space="preserve"> </w:t>
              </w:r>
            </w:ins>
            <w:del w:id="58" w:author="gdaian" w:date="2018-08-01T20:58:00Z">
              <w:r w:rsidRPr="00877E34" w:rsidDel="00285D9B">
                <w:delText>organisational safety</w:delText>
              </w:r>
            </w:del>
            <w:ins w:id="59" w:author="gdaian" w:date="2018-08-01T20:58:00Z">
              <w:r w:rsidR="00285D9B">
                <w:t>workplace health and safety</w:t>
              </w:r>
            </w:ins>
            <w:r w:rsidRPr="00877E34">
              <w:t xml:space="preserve"> procedures </w:t>
            </w:r>
            <w:del w:id="60" w:author="Georgiana Daian" w:date="2018-08-02T10:35:00Z">
              <w:r w:rsidRPr="00877E34" w:rsidDel="00D54ACD">
                <w:delText>to lock out equipment</w:delText>
              </w:r>
            </w:del>
          </w:p>
          <w:p w14:paraId="1C39EB5D" w14:textId="375F4734" w:rsidR="00C25AAF" w:rsidRPr="00C25AAF" w:rsidRDefault="00C25AAF" w:rsidP="00C25AAF">
            <w:r w:rsidRPr="00877E34">
              <w:t>4.2 Check blades for bluntness or damage</w:t>
            </w:r>
          </w:p>
          <w:p w14:paraId="750717D6" w14:textId="3F54A9AD" w:rsidR="00C25AAF" w:rsidRPr="00C25AAF" w:rsidRDefault="00C25AAF" w:rsidP="00C25AAF">
            <w:r w:rsidRPr="00877E34">
              <w:t>4.3 Remove and replace blades in line with manufacturer recommendations</w:t>
            </w:r>
          </w:p>
          <w:p w14:paraId="2C2A70C4" w14:textId="2D2C7ADF" w:rsidR="00C25AAF" w:rsidRPr="00C25AAF" w:rsidRDefault="00C25AAF" w:rsidP="00C25AAF">
            <w:r w:rsidRPr="00877E34">
              <w:t>4.4 Dispose of used blades in line with environmental protection practices</w:t>
            </w:r>
          </w:p>
          <w:p w14:paraId="7334EB23" w14:textId="35DB937C" w:rsidR="00C25AAF" w:rsidRPr="00C25AAF" w:rsidRDefault="00C25AAF" w:rsidP="00C25AAF">
            <w:r w:rsidRPr="00877E34">
              <w:t>4.5 Keep machine clear of dust and debris in line with organisational safety procedures</w:t>
            </w:r>
          </w:p>
          <w:p w14:paraId="0715DAA4" w14:textId="1C5309F6" w:rsidR="00C25AAF" w:rsidRPr="00C25AAF" w:rsidRDefault="00C25AAF" w:rsidP="000144EC">
            <w:pPr>
              <w:pStyle w:val="SIText"/>
            </w:pPr>
            <w:r w:rsidRPr="00877E34">
              <w:t>4.6 Record and report production outcomes, equipment faults and maintenance requirements to appropriate personnel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C25AAF">
              <w:t>oun</w:t>
            </w:r>
            <w:r w:rsidRPr="000754EC">
              <w:t>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5AAF" w:rsidRPr="00336FCA" w:rsidDel="00423CB2" w14:paraId="7E89E6AA" w14:textId="77777777" w:rsidTr="00CA2922">
        <w:tc>
          <w:tcPr>
            <w:tcW w:w="1396" w:type="pct"/>
          </w:tcPr>
          <w:p w14:paraId="7F7FBEA7" w14:textId="70991D7E" w:rsidR="00C25AAF" w:rsidRPr="00C25AAF" w:rsidRDefault="00C25AAF" w:rsidP="000144EC">
            <w:pPr>
              <w:pStyle w:val="SIText"/>
            </w:pPr>
            <w:r w:rsidRPr="00C25AAF">
              <w:t xml:space="preserve">Numeracy </w:t>
            </w:r>
          </w:p>
        </w:tc>
        <w:tc>
          <w:tcPr>
            <w:tcW w:w="3604" w:type="pct"/>
          </w:tcPr>
          <w:p w14:paraId="69AB06C8" w14:textId="3057C274" w:rsidR="00C25AAF" w:rsidRPr="00C25AAF" w:rsidRDefault="00C25AAF" w:rsidP="00C25AAF">
            <w:pPr>
              <w:pStyle w:val="SIBulletList1"/>
            </w:pPr>
            <w:r w:rsidRPr="00877E34">
              <w:t xml:space="preserve">identify quantities of required material within </w:t>
            </w:r>
            <w:r w:rsidRPr="00C25AAF">
              <w:t>work orders and co</w:t>
            </w:r>
            <w:r>
              <w:t>unt and count numbers to be cut</w:t>
            </w:r>
          </w:p>
          <w:p w14:paraId="61300969" w14:textId="77777777" w:rsidR="00C25AAF" w:rsidRPr="00C25AAF" w:rsidRDefault="00C25AAF" w:rsidP="00C25AAF">
            <w:pPr>
              <w:pStyle w:val="SIBulletList1"/>
            </w:pPr>
            <w:r w:rsidRPr="00877E34">
              <w:t>set numerical data on CNC optimising program according to sizing specifications</w:t>
            </w:r>
          </w:p>
          <w:p w14:paraId="0AE5EA6C" w14:textId="77777777" w:rsidR="00C25AAF" w:rsidRPr="00C25AAF" w:rsidRDefault="00C25AAF" w:rsidP="00C25AAF">
            <w:pPr>
              <w:pStyle w:val="SIBulletList1"/>
            </w:pPr>
            <w:r w:rsidRPr="00877E34">
              <w:t>calculate the feed rate to optimise quality and quantity of production output</w:t>
            </w:r>
          </w:p>
          <w:p w14:paraId="7A2F2ACD" w14:textId="220D357E" w:rsidR="00C25AAF" w:rsidRPr="00C25AAF" w:rsidRDefault="00C25AAF" w:rsidP="00C25AAF">
            <w:pPr>
              <w:pStyle w:val="SIBulletList1"/>
            </w:pPr>
            <w:r w:rsidRPr="00877E34">
              <w:t>measure finished dimensions against specificati</w:t>
            </w:r>
            <w:r>
              <w:t>ons and allowable tolerances</w:t>
            </w:r>
          </w:p>
        </w:tc>
      </w:tr>
      <w:tr w:rsidR="00C25AAF" w:rsidRPr="00336FCA" w:rsidDel="00423CB2" w14:paraId="5B7B5B74" w14:textId="77777777" w:rsidTr="00CA2922">
        <w:tc>
          <w:tcPr>
            <w:tcW w:w="1396" w:type="pct"/>
          </w:tcPr>
          <w:p w14:paraId="0B63130E" w14:textId="31A0B7C9" w:rsidR="00C25AAF" w:rsidRPr="00C25AAF" w:rsidRDefault="00C25AAF" w:rsidP="000144EC">
            <w:r w:rsidRPr="00C25AAF">
              <w:t xml:space="preserve">Oral communication </w:t>
            </w:r>
          </w:p>
        </w:tc>
        <w:tc>
          <w:tcPr>
            <w:tcW w:w="3604" w:type="pct"/>
          </w:tcPr>
          <w:p w14:paraId="62B882B6" w14:textId="0F1AE90B" w:rsidR="00C25AAF" w:rsidRPr="00C25AAF" w:rsidRDefault="00C25AAF" w:rsidP="00C25AAF">
            <w:pPr>
              <w:pStyle w:val="SIBulletList1"/>
              <w:rPr>
                <w:rFonts w:eastAsia="Calibri"/>
              </w:rPr>
            </w:pPr>
            <w:r w:rsidRPr="00877E34">
              <w:t xml:space="preserve">ask open and closed probe questions and actively listen to </w:t>
            </w:r>
            <w:r>
              <w:t>clarify contents of work orders</w:t>
            </w:r>
          </w:p>
        </w:tc>
      </w:tr>
      <w:tr w:rsidR="00C25AAF" w:rsidRPr="00336FCA" w:rsidDel="00423CB2" w14:paraId="26EB2619" w14:textId="77777777" w:rsidTr="00CA2922">
        <w:tc>
          <w:tcPr>
            <w:tcW w:w="1396" w:type="pct"/>
          </w:tcPr>
          <w:p w14:paraId="26705B17" w14:textId="37A3D136" w:rsidR="00C25AAF" w:rsidRPr="00C25AAF" w:rsidRDefault="00C25AAF" w:rsidP="000144EC">
            <w:r w:rsidRPr="00C25AAF">
              <w:t xml:space="preserve">Reading </w:t>
            </w:r>
          </w:p>
        </w:tc>
        <w:tc>
          <w:tcPr>
            <w:tcW w:w="3604" w:type="pct"/>
          </w:tcPr>
          <w:p w14:paraId="568A9707" w14:textId="77777777" w:rsidR="00C25AAF" w:rsidRPr="00C25AAF" w:rsidRDefault="00C25AAF" w:rsidP="00C25AAF">
            <w:pPr>
              <w:pStyle w:val="SIBulletList1"/>
            </w:pPr>
            <w:r w:rsidRPr="00877E34">
              <w:t>interpret:</w:t>
            </w:r>
          </w:p>
          <w:p w14:paraId="1DD0CAAD" w14:textId="77777777" w:rsidR="00C25AAF" w:rsidRPr="00C25AAF" w:rsidRDefault="00C25AAF" w:rsidP="00C25AAF">
            <w:pPr>
              <w:pStyle w:val="SIBulletList2"/>
            </w:pPr>
            <w:r w:rsidRPr="00877E34">
              <w:t>wo</w:t>
            </w:r>
            <w:r w:rsidRPr="00C25AAF">
              <w:t>rkplace health and safety and other organisational procedures</w:t>
            </w:r>
          </w:p>
          <w:p w14:paraId="6DFC0E3C" w14:textId="77777777" w:rsidR="00C25AAF" w:rsidRPr="00C25AAF" w:rsidRDefault="00C25AAF" w:rsidP="00C25AAF">
            <w:pPr>
              <w:pStyle w:val="SIBulletList2"/>
            </w:pPr>
            <w:r w:rsidRPr="00877E34">
              <w:t xml:space="preserve">work </w:t>
            </w:r>
            <w:r w:rsidRPr="00C25AAF">
              <w:t>orders</w:t>
            </w:r>
          </w:p>
          <w:p w14:paraId="60C2A970" w14:textId="3CE4A3CB" w:rsidR="00C25AAF" w:rsidRPr="00C25AAF" w:rsidRDefault="00C25AAF" w:rsidP="002C2511">
            <w:pPr>
              <w:pStyle w:val="SIBulletList2"/>
              <w:rPr>
                <w:rFonts w:eastAsia="Calibri"/>
              </w:rPr>
            </w:pPr>
            <w:r w:rsidRPr="00877E34">
              <w:t>manu</w:t>
            </w:r>
            <w:r w:rsidRPr="00C25AAF">
              <w:t>facturer instructions and maintenance recommendations</w:t>
            </w:r>
            <w:del w:id="61" w:author="Georgiana Daian" w:date="2018-07-31T15:34:00Z">
              <w:r w:rsidRPr="00C25AAF" w:rsidDel="002C2511">
                <w:delText>.</w:delText>
              </w:r>
            </w:del>
          </w:p>
        </w:tc>
      </w:tr>
      <w:tr w:rsidR="00C25AAF" w:rsidRPr="00336FCA" w:rsidDel="00423CB2" w14:paraId="31550FFB" w14:textId="77777777" w:rsidTr="00CA2922">
        <w:tc>
          <w:tcPr>
            <w:tcW w:w="1396" w:type="pct"/>
          </w:tcPr>
          <w:p w14:paraId="56E6966E" w14:textId="6E20E8A1" w:rsidR="00C25AAF" w:rsidRPr="00C25AAF" w:rsidRDefault="00C25AAF" w:rsidP="000144EC">
            <w:r w:rsidRPr="00C25AAF">
              <w:t xml:space="preserve">Writing </w:t>
            </w:r>
          </w:p>
        </w:tc>
        <w:tc>
          <w:tcPr>
            <w:tcW w:w="3604" w:type="pct"/>
          </w:tcPr>
          <w:p w14:paraId="6725D479" w14:textId="6D50C407" w:rsidR="00C25AAF" w:rsidRPr="00C25AAF" w:rsidRDefault="00C25AAF" w:rsidP="00C25AAF">
            <w:pPr>
              <w:pStyle w:val="SIBulletList1"/>
              <w:rPr>
                <w:rFonts w:eastAsia="Calibri"/>
              </w:rPr>
            </w:pPr>
            <w:r w:rsidRPr="00877E34">
              <w:t>complete accurate basic records for production outcomes, equipment faul</w:t>
            </w:r>
            <w:r>
              <w:t>ts and maintenance requirements</w:t>
            </w:r>
          </w:p>
        </w:tc>
      </w:tr>
      <w:tr w:rsidR="00C25AAF" w:rsidRPr="00336FCA" w:rsidDel="00423CB2" w14:paraId="43D2C832" w14:textId="77777777" w:rsidTr="00CA2922">
        <w:tc>
          <w:tcPr>
            <w:tcW w:w="1396" w:type="pct"/>
          </w:tcPr>
          <w:p w14:paraId="5F107673" w14:textId="4F9AD151" w:rsidR="00C25AAF" w:rsidRPr="00C25AAF" w:rsidRDefault="00C25AAF" w:rsidP="000144EC">
            <w:r w:rsidRPr="00C25AAF">
              <w:t>Plan and organis</w:t>
            </w:r>
            <w:r w:rsidR="000144EC">
              <w:t>e</w:t>
            </w:r>
          </w:p>
        </w:tc>
        <w:tc>
          <w:tcPr>
            <w:tcW w:w="3604" w:type="pct"/>
          </w:tcPr>
          <w:p w14:paraId="159D04ED" w14:textId="34B401F2" w:rsidR="00C25AAF" w:rsidRPr="00C25AAF" w:rsidRDefault="00C25AAF" w:rsidP="00C25AAF">
            <w:pPr>
              <w:pStyle w:val="SIBulletList1"/>
              <w:rPr>
                <w:rFonts w:eastAsia="Calibri"/>
              </w:rPr>
            </w:pPr>
            <w:r w:rsidRPr="00877E34">
              <w:t>efficiently and logically sequence the stages of preparation and production using</w:t>
            </w:r>
            <w:r>
              <w:t xml:space="preserve"> work order to guide activities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82702D4" w:rsidR="00041E59" w:rsidRPr="000754EC" w:rsidRDefault="000144EC" w:rsidP="000754EC">
            <w:pPr>
              <w:pStyle w:val="SIText"/>
            </w:pPr>
            <w:r w:rsidRPr="000144EC">
              <w:t>FWPCOT3234 Cut material using CNC sizing machines</w:t>
            </w:r>
          </w:p>
        </w:tc>
        <w:tc>
          <w:tcPr>
            <w:tcW w:w="1105" w:type="pct"/>
          </w:tcPr>
          <w:p w14:paraId="050696DA" w14:textId="3AB5B7A4" w:rsidR="00041E59" w:rsidRPr="000754EC" w:rsidRDefault="000144EC" w:rsidP="000754EC">
            <w:pPr>
              <w:pStyle w:val="SIText"/>
            </w:pPr>
            <w:r w:rsidRPr="000144EC">
              <w:t>FWPCOT3234 Cut material using CNC sizing machines</w:t>
            </w:r>
          </w:p>
        </w:tc>
        <w:tc>
          <w:tcPr>
            <w:tcW w:w="1251" w:type="pct"/>
          </w:tcPr>
          <w:p w14:paraId="68D5E6EF" w14:textId="13AC8C46" w:rsidR="00041E59" w:rsidRPr="000754EC" w:rsidRDefault="000144EC" w:rsidP="000754EC">
            <w:pPr>
              <w:pStyle w:val="SIText"/>
            </w:pPr>
            <w:r w:rsidRPr="000144EC">
              <w:t>Updated workplace health and safety requirements in performance criteria and clarified intent of unit and assessment requirements</w:t>
            </w:r>
          </w:p>
        </w:tc>
        <w:tc>
          <w:tcPr>
            <w:tcW w:w="1616" w:type="pct"/>
          </w:tcPr>
          <w:p w14:paraId="0AC6D4CB" w14:textId="0BB24D3A" w:rsidR="00041E59" w:rsidRPr="000754EC" w:rsidRDefault="00916CD7" w:rsidP="000754EC">
            <w:pPr>
              <w:pStyle w:val="SIText"/>
            </w:pPr>
            <w:r w:rsidRPr="000754EC">
              <w:t xml:space="preserve">Equivalent unit </w:t>
            </w:r>
          </w:p>
          <w:p w14:paraId="71095270" w14:textId="4E9ABCF9" w:rsidR="00916CD7" w:rsidRPr="000754EC" w:rsidRDefault="00916CD7" w:rsidP="000754EC">
            <w:pPr>
              <w:pStyle w:val="SIText"/>
            </w:pP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B45C40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564AB8B6" w:rsidR="00F1480E" w:rsidRPr="000754EC" w:rsidRDefault="00D939FE" w:rsidP="00E40225">
            <w:pPr>
              <w:pStyle w:val="SIText"/>
            </w:pPr>
            <w:hyperlink r:id="rId11" w:history="1">
              <w:r w:rsidR="000144EC" w:rsidRPr="000144EC">
                <w:t>https://vetnet.education.gov.au/Pages/TrainingDocs.aspx?q=0d96fe23-5747-4c01-9d6f-3509ff8d3d47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5DB6A3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5AAF" w:rsidRPr="00C25AAF">
              <w:t>FWPCOT3234 Cut material using CNC sizing machines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6C00E41" w14:textId="77777777" w:rsidR="00E85205" w:rsidRPr="00E85205" w:rsidRDefault="00E85205" w:rsidP="00E85205">
            <w:r w:rsidRPr="00E85205">
              <w:t>An individual demonstrating competency must satisfy all of the elements, performance criteria and foundation skills of this unit. There must be evidence that, on at least one occasion, the individual has:</w:t>
            </w:r>
          </w:p>
          <w:p w14:paraId="14BD41D4" w14:textId="208DFB48" w:rsidR="00C25AAF" w:rsidRPr="00C25AAF" w:rsidRDefault="00C25AAF" w:rsidP="00C25AAF">
            <w:pPr>
              <w:pStyle w:val="SIBulletList1"/>
            </w:pPr>
            <w:r w:rsidRPr="00C25AAF">
              <w:t>follow</w:t>
            </w:r>
            <w:r w:rsidR="00AF1410">
              <w:t>ed</w:t>
            </w:r>
            <w:r w:rsidRPr="00C25AAF">
              <w:t xml:space="preserve"> organisational </w:t>
            </w:r>
            <w:ins w:id="62" w:author="Georgiana Daian" w:date="2018-07-31T15:50:00Z">
              <w:r w:rsidR="00BA13F9" w:rsidRPr="00BA13F9">
                <w:t xml:space="preserve">workplace health and safety </w:t>
              </w:r>
              <w:r w:rsidR="00BA13F9">
                <w:t xml:space="preserve">requirements </w:t>
              </w:r>
              <w:r w:rsidR="00BA13F9" w:rsidRPr="00BA13F9">
                <w:t xml:space="preserve">and environmental protection </w:t>
              </w:r>
            </w:ins>
            <w:del w:id="63" w:author="Georgiana Daian" w:date="2018-07-31T15:50:00Z">
              <w:r w:rsidRPr="00C25AAF" w:rsidDel="00BA13F9">
                <w:delText xml:space="preserve">policies and </w:delText>
              </w:r>
            </w:del>
            <w:r w:rsidRPr="00C25AAF">
              <w:t xml:space="preserve">procedures </w:t>
            </w:r>
            <w:del w:id="64" w:author="Georgiana Daian" w:date="2018-07-31T15:50:00Z">
              <w:r w:rsidRPr="00C25AAF" w:rsidDel="00BA13F9">
                <w:delText>relevant to</w:delText>
              </w:r>
            </w:del>
            <w:ins w:id="65" w:author="Georgiana Daian" w:date="2018-07-31T15:50:00Z">
              <w:r w:rsidR="00BA13F9">
                <w:t>for</w:t>
              </w:r>
            </w:ins>
            <w:r w:rsidRPr="00C25AAF">
              <w:t xml:space="preserve"> cutting </w:t>
            </w:r>
            <w:ins w:id="66" w:author="Georgiana Daian" w:date="2018-08-02T10:39:00Z">
              <w:r w:rsidR="00042B0D">
                <w:t xml:space="preserve">engineered wood product or </w:t>
              </w:r>
            </w:ins>
            <w:ins w:id="67" w:author="Georgiana Daian" w:date="2018-08-02T11:04:00Z">
              <w:r w:rsidR="00EA2262">
                <w:t>timber</w:t>
              </w:r>
            </w:ins>
            <w:del w:id="68" w:author="Georgiana Daian" w:date="2018-08-02T10:43:00Z">
              <w:r w:rsidRPr="00C25AAF" w:rsidDel="000E460B">
                <w:delText>material</w:delText>
              </w:r>
            </w:del>
            <w:r w:rsidRPr="00C25AAF">
              <w:t xml:space="preserve"> using CNC sizing machines</w:t>
            </w:r>
          </w:p>
          <w:p w14:paraId="3B93187D" w14:textId="2CF643A9" w:rsidR="00C25AAF" w:rsidRPr="00C25AAF" w:rsidRDefault="00C25AAF" w:rsidP="00C25AAF">
            <w:pPr>
              <w:pStyle w:val="SIBulletList1"/>
            </w:pPr>
            <w:r w:rsidRPr="00C25AAF">
              <w:t xml:space="preserve">cut </w:t>
            </w:r>
            <w:ins w:id="69" w:author="Georgiana Daian" w:date="2018-08-02T10:39:00Z">
              <w:r w:rsidR="00042B0D">
                <w:t xml:space="preserve">engineered wood product or </w:t>
              </w:r>
            </w:ins>
            <w:ins w:id="70" w:author="Georgiana Daian" w:date="2018-08-02T11:04:00Z">
              <w:r w:rsidR="00EA2262">
                <w:t>timber</w:t>
              </w:r>
            </w:ins>
            <w:del w:id="71" w:author="Georgiana Daian" w:date="2018-08-02T10:43:00Z">
              <w:r w:rsidRPr="00C25AAF" w:rsidDel="000E460B">
                <w:delText>materials</w:delText>
              </w:r>
            </w:del>
            <w:r w:rsidRPr="00C25AAF">
              <w:t xml:space="preserve"> using CNC </w:t>
            </w:r>
            <w:ins w:id="72" w:author="Georgiana Daian" w:date="2018-07-31T15:37:00Z">
              <w:r w:rsidR="002C2511">
                <w:t xml:space="preserve">sizing </w:t>
              </w:r>
            </w:ins>
            <w:r w:rsidRPr="00C25AAF">
              <w:t>equipment in line with a work order and within prescribed organisational tolerances and according to manufacturer</w:t>
            </w:r>
            <w:del w:id="73" w:author="Georgiana Daian" w:date="2018-07-31T15:37:00Z">
              <w:r w:rsidRPr="00C25AAF" w:rsidDel="002C2511">
                <w:delText>s</w:delText>
              </w:r>
            </w:del>
            <w:r w:rsidRPr="00C25AAF">
              <w:t xml:space="preserve"> recommendations</w:t>
            </w:r>
          </w:p>
          <w:p w14:paraId="151F4F46" w14:textId="28754AE6" w:rsidR="00C25AAF" w:rsidRPr="00C25AAF" w:rsidRDefault="00C25AAF" w:rsidP="00C25AAF">
            <w:pPr>
              <w:pStyle w:val="SIBulletList1"/>
            </w:pPr>
            <w:r w:rsidRPr="00C25AAF">
              <w:t>set</w:t>
            </w:r>
            <w:del w:id="74" w:author="Georgiana Daian" w:date="2018-07-31T15:52:00Z">
              <w:r w:rsidRPr="00C25AAF" w:rsidDel="00D92F4C">
                <w:delText>ting</w:delText>
              </w:r>
            </w:del>
            <w:r w:rsidRPr="00C25AAF">
              <w:t xml:space="preserve"> computer programs for the CNC </w:t>
            </w:r>
            <w:ins w:id="75" w:author="Georgiana Daian" w:date="2018-07-31T15:53:00Z">
              <w:r w:rsidR="00D92F4C">
                <w:t xml:space="preserve">sizing </w:t>
              </w:r>
            </w:ins>
            <w:r w:rsidRPr="00C25AAF">
              <w:t xml:space="preserve">equipment </w:t>
            </w:r>
            <w:del w:id="76" w:author="Georgiana Daian" w:date="2018-07-31T15:53:00Z">
              <w:r w:rsidRPr="00C25AAF" w:rsidDel="00D92F4C">
                <w:delText>to follow</w:delText>
              </w:r>
            </w:del>
            <w:ins w:id="77" w:author="Georgiana Daian" w:date="2018-07-31T15:53:00Z">
              <w:r w:rsidR="00D92F4C">
                <w:t>in line with work specifications</w:t>
              </w:r>
            </w:ins>
          </w:p>
          <w:p w14:paraId="1ECE61F8" w14:textId="6C6339B8" w:rsidR="00556C4C" w:rsidRPr="000754EC" w:rsidRDefault="00C25AAF" w:rsidP="00C25AAF">
            <w:pPr>
              <w:pStyle w:val="SIBulletList1"/>
            </w:pPr>
            <w:proofErr w:type="gramStart"/>
            <w:r w:rsidRPr="00C25AAF">
              <w:t>conduct</w:t>
            </w:r>
            <w:r w:rsidR="00AF1410">
              <w:t>ed</w:t>
            </w:r>
            <w:proofErr w:type="gramEnd"/>
            <w:r w:rsidRPr="00C25AAF">
              <w:t xml:space="preserve"> operator maintenance on CNC equipment</w:t>
            </w:r>
            <w:r w:rsidR="00AF1410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2CB403C" w14:textId="77777777" w:rsidR="00E85205" w:rsidRPr="00E85205" w:rsidRDefault="00E85205" w:rsidP="00E85205">
            <w:pPr>
              <w:pStyle w:val="SIText"/>
            </w:pPr>
            <w:r w:rsidRPr="00E85205">
              <w:t>An individual must be able to demonstrate the knowledge required to perform the tasks outlined in the elements and performance criteria of this unit. This includes knowledge of:</w:t>
            </w:r>
          </w:p>
          <w:p w14:paraId="15428F07" w14:textId="7509374A" w:rsidR="00F57FF1" w:rsidRDefault="00F57FF1" w:rsidP="00C7568C">
            <w:pPr>
              <w:pStyle w:val="SIBulletList1"/>
            </w:pPr>
            <w:ins w:id="78" w:author="Georgiana Daian" w:date="2018-07-31T13:34:00Z">
              <w:r w:rsidRPr="00F57FF1">
                <w:t xml:space="preserve">health and operational hazards or risks related to </w:t>
              </w:r>
            </w:ins>
            <w:ins w:id="79" w:author="Georgiana Daian" w:date="2018-08-02T10:39:00Z">
              <w:r w:rsidR="00042B0D">
                <w:t>o</w:t>
              </w:r>
            </w:ins>
            <w:ins w:id="80" w:author="Georgiana Daian" w:date="2018-08-02T10:40:00Z">
              <w:r w:rsidR="00042B0D">
                <w:t xml:space="preserve">perating </w:t>
              </w:r>
            </w:ins>
            <w:ins w:id="81" w:author="Georgiana Daian" w:date="2018-07-31T15:57:00Z">
              <w:r w:rsidRPr="00F57FF1">
                <w:t xml:space="preserve">CNC sizing machines for cutting </w:t>
              </w:r>
            </w:ins>
            <w:ins w:id="82" w:author="Georgiana Daian" w:date="2018-08-02T10:40:00Z">
              <w:r w:rsidR="00042B0D">
                <w:t xml:space="preserve">engineered wood products or </w:t>
              </w:r>
            </w:ins>
            <w:ins w:id="83" w:author="Georgiana Daian" w:date="2018-08-02T11:04:00Z">
              <w:r w:rsidR="00EA2262">
                <w:t xml:space="preserve">timber as </w:t>
              </w:r>
            </w:ins>
            <w:ins w:id="84" w:author="Georgiana Daian" w:date="2018-07-31T13:34:00Z">
              <w:r w:rsidRPr="00F57FF1">
                <w:t>identified through risk assessments, manufacturer technical information, regulations and industry health and safety guides</w:t>
              </w:r>
            </w:ins>
          </w:p>
          <w:p w14:paraId="5BE28A8B" w14:textId="77777777" w:rsidR="00EA2262" w:rsidRPr="00EA2262" w:rsidRDefault="00EA2262" w:rsidP="00EA2262">
            <w:pPr>
              <w:pStyle w:val="SIBulletList1"/>
            </w:pPr>
            <w:r w:rsidRPr="00C25AAF">
              <w:t>organisational policies and procedures specific to cutting material using CNC sizing machines:</w:t>
            </w:r>
          </w:p>
          <w:p w14:paraId="1CE9DFFF" w14:textId="619504A2" w:rsidR="00EA2262" w:rsidRDefault="00EA2262" w:rsidP="00EA2262">
            <w:pPr>
              <w:pStyle w:val="SIBulletList2"/>
            </w:pPr>
            <w:r w:rsidRPr="00C25AAF">
              <w:t>workplace health and safety with particular emphasis on equipment lock out and use of personal protective equipment</w:t>
            </w:r>
          </w:p>
          <w:p w14:paraId="4A1C9021" w14:textId="5E6B904F" w:rsidR="00EA2262" w:rsidRDefault="00EA2262" w:rsidP="00EA2262">
            <w:pPr>
              <w:pStyle w:val="SIBulletList2"/>
              <w:rPr>
                <w:ins w:id="85" w:author="Georgiana Daian" w:date="2018-08-02T11:05:00Z"/>
              </w:rPr>
            </w:pPr>
            <w:ins w:id="86" w:author="Georgiana Daian" w:date="2018-08-02T11:05:00Z">
              <w:r>
                <w:t>use of CNC equipment</w:t>
              </w:r>
            </w:ins>
          </w:p>
          <w:p w14:paraId="534309E2" w14:textId="06216496" w:rsidR="00EA2262" w:rsidRPr="00EA2262" w:rsidRDefault="00EA2262" w:rsidP="00EA2262">
            <w:pPr>
              <w:pStyle w:val="SIBulletList2"/>
            </w:pPr>
            <w:r w:rsidRPr="00C25AAF">
              <w:t>communication reporting lines</w:t>
            </w:r>
          </w:p>
          <w:p w14:paraId="4B4F5808" w14:textId="12E8E4FE" w:rsidR="00EA2262" w:rsidRDefault="00EA2262" w:rsidP="00EA2262">
            <w:pPr>
              <w:pStyle w:val="SIBulletList2"/>
            </w:pPr>
            <w:r w:rsidRPr="00C25AAF">
              <w:t>recording and reporting production outcomes, equipment faults and maintenance requirements</w:t>
            </w:r>
          </w:p>
          <w:p w14:paraId="6B0FD8E2" w14:textId="2785991B" w:rsidR="00057DB2" w:rsidRPr="00057DB2" w:rsidRDefault="00057DB2" w:rsidP="00EA2262">
            <w:pPr>
              <w:pStyle w:val="SIBulletList1"/>
            </w:pPr>
            <w:r w:rsidRPr="00057DB2">
              <w:t xml:space="preserve">environmental protection practices for </w:t>
            </w:r>
            <w:del w:id="87" w:author="Georgiana Daian" w:date="2018-08-02T10:43:00Z">
              <w:r w:rsidRPr="00057DB2" w:rsidDel="000E460B">
                <w:delText>forest products factory settings</w:delText>
              </w:r>
            </w:del>
            <w:ins w:id="88" w:author="Georgiana Daian" w:date="2018-08-02T10:43:00Z">
              <w:r w:rsidR="000E460B">
                <w:t>timber manufacturing facilities</w:t>
              </w:r>
            </w:ins>
            <w:r w:rsidRPr="00057DB2">
              <w:t>:</w:t>
            </w:r>
          </w:p>
          <w:p w14:paraId="5A004B10" w14:textId="77777777" w:rsidR="00057DB2" w:rsidRPr="00057DB2" w:rsidRDefault="00057DB2" w:rsidP="00057DB2">
            <w:pPr>
              <w:pStyle w:val="SIBulletList2"/>
            </w:pPr>
            <w:r w:rsidRPr="00057DB2">
              <w:t xml:space="preserve">reducing water and energy use </w:t>
            </w:r>
          </w:p>
          <w:p w14:paraId="584C937B" w14:textId="77777777" w:rsidR="00057DB2" w:rsidRPr="00057DB2" w:rsidRDefault="00057DB2" w:rsidP="00057DB2">
            <w:pPr>
              <w:pStyle w:val="SIBulletList2"/>
            </w:pPr>
            <w:r w:rsidRPr="00057DB2">
              <w:t>cleaning plant, tools and equipment</w:t>
            </w:r>
          </w:p>
          <w:p w14:paraId="52BF6E5B" w14:textId="77777777" w:rsidR="00057DB2" w:rsidRDefault="00057DB2" w:rsidP="00057DB2">
            <w:pPr>
              <w:pStyle w:val="SIBulletList2"/>
            </w:pPr>
            <w:r w:rsidRPr="00057DB2">
              <w:t>disposing of, recycling and reusing timber and other waste</w:t>
            </w:r>
          </w:p>
          <w:p w14:paraId="055E2FA3" w14:textId="3F56C95D" w:rsidR="00C25AAF" w:rsidRPr="00C25AAF" w:rsidRDefault="00C25AAF" w:rsidP="00057DB2">
            <w:pPr>
              <w:pStyle w:val="SIBulletList1"/>
            </w:pPr>
            <w:r w:rsidRPr="00C25AAF">
              <w:t xml:space="preserve">range of cutting patterns used with CNC sizing machines to achieve accurate dimensions and quality of finished </w:t>
            </w:r>
            <w:del w:id="89" w:author="gdaian" w:date="2018-07-31T20:36:00Z">
              <w:r w:rsidRPr="00C25AAF" w:rsidDel="009F77D5">
                <w:delText>work</w:delText>
              </w:r>
            </w:del>
            <w:ins w:id="90" w:author="gdaian" w:date="2018-07-31T20:36:00Z">
              <w:r w:rsidR="009F77D5">
                <w:t>product</w:t>
              </w:r>
            </w:ins>
          </w:p>
          <w:p w14:paraId="095623BC" w14:textId="77777777" w:rsidR="00C25AAF" w:rsidRPr="00C25AAF" w:rsidRDefault="00C25AAF" w:rsidP="00C25AAF">
            <w:pPr>
              <w:pStyle w:val="SIBulletList1"/>
            </w:pPr>
            <w:r w:rsidRPr="00C25AAF">
              <w:t>characteristics of timber, timber products and timber defects</w:t>
            </w:r>
          </w:p>
          <w:p w14:paraId="48A59A85" w14:textId="77777777" w:rsidR="00C25AAF" w:rsidRPr="00C25AAF" w:rsidRDefault="00C25AAF" w:rsidP="00C25AAF">
            <w:pPr>
              <w:pStyle w:val="SIBulletList1"/>
            </w:pPr>
            <w:r w:rsidRPr="00C25AAF">
              <w:t>system functions and capabilities of CNC software for sizing machines including cutting patterns and sequences</w:t>
            </w:r>
          </w:p>
          <w:p w14:paraId="1425B523" w14:textId="77777777" w:rsidR="00C25AAF" w:rsidRPr="00C25AAF" w:rsidRDefault="00C25AAF" w:rsidP="00C25AAF">
            <w:pPr>
              <w:pStyle w:val="SIBulletList1"/>
            </w:pPr>
            <w:r w:rsidRPr="00C25AAF">
              <w:t>purpose, features and operation of CNC sizing machines:</w:t>
            </w:r>
          </w:p>
          <w:p w14:paraId="05A2CADF" w14:textId="77777777" w:rsidR="00C25AAF" w:rsidRPr="00C25AAF" w:rsidRDefault="00C25AAF" w:rsidP="00C25AAF">
            <w:pPr>
              <w:pStyle w:val="SIBulletList2"/>
            </w:pPr>
            <w:r w:rsidRPr="00C25AAF">
              <w:t>CNC beam saws</w:t>
            </w:r>
          </w:p>
          <w:p w14:paraId="514D879B" w14:textId="77777777" w:rsidR="00C25AAF" w:rsidRPr="00C25AAF" w:rsidRDefault="00C25AAF" w:rsidP="00C25AAF">
            <w:pPr>
              <w:pStyle w:val="SIBulletList2"/>
            </w:pPr>
            <w:r w:rsidRPr="00C25AAF">
              <w:t>CNC double end profiling machines</w:t>
            </w:r>
          </w:p>
          <w:p w14:paraId="5B02A910" w14:textId="61EC02DE" w:rsidR="00F1480E" w:rsidRPr="000754EC" w:rsidRDefault="00C25AAF" w:rsidP="00EA2262">
            <w:pPr>
              <w:pStyle w:val="SIBulletList1"/>
            </w:pPr>
            <w:r w:rsidRPr="00C25AAF">
              <w:t>methods for assessing saw blade condition</w:t>
            </w:r>
            <w:r w:rsidR="00EA2262">
              <w:t>.</w:t>
            </w:r>
            <w:bookmarkStart w:id="91" w:name="_GoBack"/>
            <w:bookmarkEnd w:id="91"/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BBDC2C4" w14:textId="77777777" w:rsidR="00E85205" w:rsidRPr="00E85205" w:rsidRDefault="00E85205" w:rsidP="00E85205">
            <w:pPr>
              <w:pStyle w:val="SIText"/>
            </w:pPr>
            <w:r w:rsidRPr="00E85205">
              <w:t>Assessment of skills must take place under the following conditions:</w:t>
            </w:r>
          </w:p>
          <w:p w14:paraId="79E5BC08" w14:textId="77777777" w:rsidR="00E85205" w:rsidRPr="00E85205" w:rsidRDefault="00E85205" w:rsidP="00E85205">
            <w:pPr>
              <w:pStyle w:val="SIBulletList1"/>
            </w:pPr>
            <w:r w:rsidRPr="00E85205">
              <w:t>physical conditions:</w:t>
            </w:r>
          </w:p>
          <w:p w14:paraId="1A067E8A" w14:textId="77777777" w:rsidR="00E85205" w:rsidRPr="00E85205" w:rsidRDefault="00E85205" w:rsidP="00E85205">
            <w:pPr>
              <w:pStyle w:val="SIBulletList2"/>
            </w:pPr>
            <w:r w:rsidRPr="00E85205">
              <w:t>skills must be demonstrated in an environment that accurately represents workplace conditions</w:t>
            </w:r>
          </w:p>
          <w:p w14:paraId="06312EE1" w14:textId="77777777" w:rsidR="00E85205" w:rsidRPr="00E85205" w:rsidRDefault="00E85205" w:rsidP="00E85205">
            <w:pPr>
              <w:pStyle w:val="SIBulletList1"/>
            </w:pPr>
            <w:r w:rsidRPr="00E85205">
              <w:t>resources, equipment and materials:</w:t>
            </w:r>
          </w:p>
          <w:p w14:paraId="0C60CD27" w14:textId="33FA8438" w:rsidR="00C25AAF" w:rsidRPr="0006713F" w:rsidRDefault="00C25AAF" w:rsidP="00E85205">
            <w:pPr>
              <w:pStyle w:val="SIBulletList2"/>
            </w:pPr>
            <w:r w:rsidRPr="0006713F">
              <w:t>CNC sizing machine</w:t>
            </w:r>
            <w:del w:id="92" w:author="gdaian" w:date="2018-07-31T20:23:00Z">
              <w:r w:rsidRPr="0006713F" w:rsidDel="00F32B18">
                <w:delText>s</w:delText>
              </w:r>
            </w:del>
          </w:p>
          <w:p w14:paraId="78AB10C7" w14:textId="77777777" w:rsidR="00C25AAF" w:rsidRPr="0006713F" w:rsidRDefault="00C25AAF" w:rsidP="00E85205">
            <w:pPr>
              <w:pStyle w:val="SIBulletList2"/>
            </w:pPr>
            <w:r w:rsidRPr="0006713F">
              <w:t>computer program for sizing machines</w:t>
            </w:r>
          </w:p>
          <w:p w14:paraId="55AFAAA9" w14:textId="3B9D3B88" w:rsidR="00C25AAF" w:rsidRPr="0006713F" w:rsidRDefault="00C25AAF" w:rsidP="00E85205">
            <w:pPr>
              <w:pStyle w:val="SIBulletList2"/>
            </w:pPr>
            <w:r w:rsidRPr="0006713F">
              <w:t>maintenance tools and equipment for sizing machines</w:t>
            </w:r>
          </w:p>
          <w:p w14:paraId="4F3305B6" w14:textId="77777777" w:rsidR="00C25AAF" w:rsidRPr="0006713F" w:rsidRDefault="00C25AAF" w:rsidP="00E85205">
            <w:pPr>
              <w:pStyle w:val="SIBulletList2"/>
            </w:pPr>
            <w:r w:rsidRPr="0006713F">
              <w:t>consumable saw blades</w:t>
            </w:r>
          </w:p>
          <w:p w14:paraId="736EFBAB" w14:textId="77777777" w:rsidR="00C25AAF" w:rsidRPr="0006713F" w:rsidRDefault="00C25AAF" w:rsidP="00E85205">
            <w:pPr>
              <w:pStyle w:val="SIBulletList2"/>
            </w:pPr>
            <w:r w:rsidRPr="0006713F">
              <w:t xml:space="preserve">personal protective equipment suitable for cutting material using CNC sizing machines </w:t>
            </w:r>
          </w:p>
          <w:p w14:paraId="03B9C630" w14:textId="0DCEF1C8" w:rsidR="00C25AAF" w:rsidRPr="0006713F" w:rsidRDefault="00CB686F" w:rsidP="00E85205">
            <w:pPr>
              <w:pStyle w:val="SIBulletList2"/>
            </w:pPr>
            <w:ins w:id="93" w:author="gdaian" w:date="2018-07-31T20:24:00Z">
              <w:r>
                <w:t xml:space="preserve">suitable material </w:t>
              </w:r>
            </w:ins>
            <w:del w:id="94" w:author="gdaian" w:date="2018-07-31T20:24:00Z">
              <w:r w:rsidR="00C25AAF" w:rsidRPr="0006713F" w:rsidDel="00CB686F">
                <w:delText xml:space="preserve">a diverse range of </w:delText>
              </w:r>
            </w:del>
            <w:ins w:id="95" w:author="gdaian" w:date="2018-07-31T20:24:00Z">
              <w:r>
                <w:t xml:space="preserve">including one or more of the following </w:t>
              </w:r>
            </w:ins>
            <w:r w:rsidR="00C25AAF" w:rsidRPr="0006713F">
              <w:t>commercial timber</w:t>
            </w:r>
            <w:r w:rsidR="00E85205">
              <w:t>:</w:t>
            </w:r>
          </w:p>
          <w:p w14:paraId="08F4C4AE" w14:textId="05B2D7B7" w:rsidR="00C25AAF" w:rsidRDefault="00C25AAF" w:rsidP="002A640A">
            <w:pPr>
              <w:pStyle w:val="SIBulletList2"/>
              <w:rPr>
                <w:ins w:id="96" w:author="gdaian" w:date="2018-07-31T20:25:00Z"/>
              </w:rPr>
            </w:pPr>
            <w:r w:rsidRPr="002A640A">
              <w:t>beams, including laminated beams</w:t>
            </w:r>
          </w:p>
          <w:p w14:paraId="571E420C" w14:textId="5DE63164" w:rsidR="00CB686F" w:rsidRPr="002A640A" w:rsidRDefault="00CB686F" w:rsidP="002A640A">
            <w:pPr>
              <w:pStyle w:val="SIBulletList2"/>
            </w:pPr>
            <w:ins w:id="97" w:author="gdaian" w:date="2018-07-31T20:25:00Z">
              <w:r>
                <w:t>cross laminated timber</w:t>
              </w:r>
            </w:ins>
          </w:p>
          <w:p w14:paraId="312A0541" w14:textId="77777777" w:rsidR="00C25AAF" w:rsidRPr="002A640A" w:rsidRDefault="00C25AAF" w:rsidP="002A640A">
            <w:pPr>
              <w:pStyle w:val="SIBulletList2"/>
            </w:pPr>
            <w:r w:rsidRPr="002A640A">
              <w:t>laminated veneer</w:t>
            </w:r>
          </w:p>
          <w:p w14:paraId="34185160" w14:textId="77777777" w:rsidR="00C25AAF" w:rsidRPr="002A640A" w:rsidRDefault="00C25AAF" w:rsidP="002A640A">
            <w:pPr>
              <w:pStyle w:val="SIBulletList2"/>
            </w:pPr>
            <w:r w:rsidRPr="002A640A">
              <w:t>chipboard</w:t>
            </w:r>
          </w:p>
          <w:p w14:paraId="23F6A3A6" w14:textId="77777777" w:rsidR="00C25AAF" w:rsidRPr="002A640A" w:rsidRDefault="00C25AAF" w:rsidP="002A640A">
            <w:pPr>
              <w:pStyle w:val="SIBulletList2"/>
            </w:pPr>
            <w:r w:rsidRPr="002A640A">
              <w:t>medium density fibreboard</w:t>
            </w:r>
          </w:p>
          <w:p w14:paraId="47F0CDA1" w14:textId="77777777" w:rsidR="00C25AAF" w:rsidRPr="002A640A" w:rsidRDefault="00C25AAF" w:rsidP="002A640A">
            <w:pPr>
              <w:pStyle w:val="SIBulletList2"/>
            </w:pPr>
            <w:r w:rsidRPr="002A640A">
              <w:t>dressed timber</w:t>
            </w:r>
          </w:p>
          <w:p w14:paraId="7C0D6769" w14:textId="0760907C" w:rsidR="00C25AAF" w:rsidRPr="002A640A" w:rsidRDefault="00C25AAF" w:rsidP="002A640A">
            <w:pPr>
              <w:pStyle w:val="SIBulletList2"/>
            </w:pPr>
            <w:r w:rsidRPr="002A640A">
              <w:lastRenderedPageBreak/>
              <w:t>preservative treated timber</w:t>
            </w:r>
          </w:p>
          <w:p w14:paraId="6888986C" w14:textId="30D36983" w:rsidR="00E85205" w:rsidRPr="00E85205" w:rsidRDefault="00E85205" w:rsidP="00E85205">
            <w:pPr>
              <w:pStyle w:val="SIBulletList1"/>
            </w:pPr>
            <w:r w:rsidRPr="00E85205">
              <w:rPr>
                <w:rFonts w:eastAsia="Calibri"/>
              </w:rPr>
              <w:t>specifications:</w:t>
            </w:r>
          </w:p>
          <w:p w14:paraId="294523C1" w14:textId="5171F1BD" w:rsidR="00C25AAF" w:rsidRPr="0006713F" w:rsidRDefault="00C25AAF" w:rsidP="00E85205">
            <w:pPr>
              <w:pStyle w:val="SIBulletList2"/>
            </w:pPr>
            <w:r w:rsidRPr="0006713F">
              <w:t>manufacturer instructions for use and maintenance of equipment</w:t>
            </w:r>
          </w:p>
          <w:p w14:paraId="5C795949" w14:textId="77777777" w:rsidR="00C25AAF" w:rsidRPr="0006713F" w:rsidRDefault="00C25AAF" w:rsidP="00E85205">
            <w:pPr>
              <w:pStyle w:val="SIBulletList2"/>
            </w:pPr>
            <w:r w:rsidRPr="0006713F">
              <w:t>work order with specific instructions for cutting material using CNC sizing machines</w:t>
            </w:r>
          </w:p>
          <w:p w14:paraId="7DAAF0A5" w14:textId="77777777" w:rsidR="00F57FF1" w:rsidRPr="00F57FF1" w:rsidRDefault="00F57FF1" w:rsidP="00F57FF1">
            <w:pPr>
              <w:pStyle w:val="SIBulletList2"/>
              <w:rPr>
                <w:ins w:id="98" w:author="Georgiana Daian" w:date="2018-07-31T13:44:00Z"/>
              </w:rPr>
            </w:pPr>
            <w:ins w:id="99" w:author="Georgiana Daian" w:date="2018-07-31T13:44:00Z">
              <w:r w:rsidRPr="00F57FF1">
                <w:t>workplace health and safety and emergency procedures</w:t>
              </w:r>
            </w:ins>
          </w:p>
          <w:p w14:paraId="21DEED98" w14:textId="77777777" w:rsidR="00F57FF1" w:rsidRPr="00F57FF1" w:rsidRDefault="00F57FF1" w:rsidP="00F57FF1">
            <w:pPr>
              <w:pStyle w:val="SIBulletList2"/>
              <w:rPr>
                <w:ins w:id="100" w:author="Georgiana Daian" w:date="2018-07-31T13:44:00Z"/>
              </w:rPr>
            </w:pPr>
            <w:ins w:id="101" w:author="Georgiana Daian" w:date="2018-07-31T13:44:00Z">
              <w:r w:rsidRPr="00F57FF1">
                <w:t>environmental protection procedures</w:t>
              </w:r>
            </w:ins>
          </w:p>
          <w:p w14:paraId="66640F69" w14:textId="77777777" w:rsidR="00F57FF1" w:rsidRPr="00F57FF1" w:rsidRDefault="00F57FF1" w:rsidP="00F57FF1">
            <w:pPr>
              <w:pStyle w:val="SIBulletList2"/>
            </w:pPr>
            <w:proofErr w:type="gramStart"/>
            <w:r w:rsidRPr="00F57FF1">
              <w:t>organisational</w:t>
            </w:r>
            <w:proofErr w:type="gramEnd"/>
            <w:r w:rsidRPr="00F57FF1">
              <w:t xml:space="preserve"> policies and procedures for cutting material using CNC sizing machines.</w:t>
            </w:r>
          </w:p>
          <w:p w14:paraId="36632BDF" w14:textId="6D87913E" w:rsidR="00C25AAF" w:rsidRPr="0006713F" w:rsidRDefault="00C25AAF" w:rsidP="00E85205">
            <w:pPr>
              <w:pStyle w:val="SIBulletList2"/>
            </w:pPr>
            <w:r w:rsidRPr="0006713F">
              <w:t>template documents for recording production outcomes, equipment faults and maintenance requirements</w:t>
            </w:r>
          </w:p>
          <w:p w14:paraId="59622BD9" w14:textId="77777777" w:rsidR="00C25AAF" w:rsidRPr="0006713F" w:rsidRDefault="00C25AAF" w:rsidP="00C25AAF"/>
          <w:p w14:paraId="05C42BBF" w14:textId="4B648C52" w:rsidR="00F1480E" w:rsidRPr="000754EC" w:rsidRDefault="007134FE" w:rsidP="00E8520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30D27DE7" w:rsidR="00F1480E" w:rsidRPr="000754EC" w:rsidRDefault="00D939FE" w:rsidP="000754EC">
            <w:pPr>
              <w:pStyle w:val="SIText"/>
            </w:pPr>
            <w:hyperlink r:id="rId12" w:history="1">
              <w:r w:rsidR="00E85205" w:rsidRPr="00E85205">
                <w:t>https://vetnet.education.gov.au/Pages/TrainingDocs.aspx?q=0d96fe23-5747-4c01-9d6f-3509ff8d3d47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649A7" w14:textId="77777777" w:rsidR="006F0D02" w:rsidRDefault="006F0D02" w:rsidP="00BF3F0A">
      <w:r>
        <w:separator/>
      </w:r>
    </w:p>
    <w:p w14:paraId="630466DB" w14:textId="77777777" w:rsidR="006F0D02" w:rsidRDefault="006F0D02"/>
  </w:endnote>
  <w:endnote w:type="continuationSeparator" w:id="0">
    <w:p w14:paraId="5A2AABFA" w14:textId="77777777" w:rsidR="006F0D02" w:rsidRDefault="006F0D02" w:rsidP="00BF3F0A">
      <w:r>
        <w:continuationSeparator/>
      </w:r>
    </w:p>
    <w:p w14:paraId="32146ACA" w14:textId="77777777" w:rsidR="006F0D02" w:rsidRDefault="006F0D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70CE0" w14:textId="77777777" w:rsidR="007E4797" w:rsidRDefault="007E479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25CFB3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39FE">
          <w:rPr>
            <w:noProof/>
          </w:rPr>
          <w:t>5</w:t>
        </w:r>
        <w:r w:rsidRPr="000754EC">
          <w:fldChar w:fldCharType="end"/>
        </w:r>
      </w:p>
      <w:p w14:paraId="19EF64C9" w14:textId="08DDC67C" w:rsidR="00D810DE" w:rsidRDefault="00D939FE" w:rsidP="005F771F">
        <w:pPr>
          <w:pStyle w:val="SIText"/>
        </w:pP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1D8E5" w14:textId="77777777" w:rsidR="007E4797" w:rsidRDefault="007E47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0B17A" w14:textId="77777777" w:rsidR="006F0D02" w:rsidRDefault="006F0D02" w:rsidP="00BF3F0A">
      <w:r>
        <w:separator/>
      </w:r>
    </w:p>
    <w:p w14:paraId="1AE56C04" w14:textId="77777777" w:rsidR="006F0D02" w:rsidRDefault="006F0D02"/>
  </w:footnote>
  <w:footnote w:type="continuationSeparator" w:id="0">
    <w:p w14:paraId="7C13B9A7" w14:textId="77777777" w:rsidR="006F0D02" w:rsidRDefault="006F0D02" w:rsidP="00BF3F0A">
      <w:r>
        <w:continuationSeparator/>
      </w:r>
    </w:p>
    <w:p w14:paraId="1BC646F6" w14:textId="77777777" w:rsidR="006F0D02" w:rsidRDefault="006F0D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99588" w14:textId="77777777" w:rsidR="007E4797" w:rsidRDefault="007E479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79F4B53" w:rsidR="009C2650" w:rsidRPr="000754EC" w:rsidRDefault="00D939FE" w:rsidP="00146EEC">
    <w:pPr>
      <w:pStyle w:val="SIText"/>
    </w:pPr>
    <w:customXmlInsRangeStart w:id="102" w:author="Georgiana Daian" w:date="2018-08-02T10:27:00Z"/>
    <w:sdt>
      <w:sdtPr>
        <w:id w:val="1781688949"/>
        <w:docPartObj>
          <w:docPartGallery w:val="Watermarks"/>
          <w:docPartUnique/>
        </w:docPartObj>
      </w:sdtPr>
      <w:sdtEndPr/>
      <w:sdtContent>
        <w:customXmlInsRangeEnd w:id="102"/>
        <w:ins w:id="103" w:author="Georgiana Daian" w:date="2018-08-02T10:27:00Z">
          <w:r>
            <w:rPr>
              <w:lang w:val="en-US"/>
            </w:rPr>
            <w:pict w14:anchorId="7789C080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104" w:author="Georgiana Daian" w:date="2018-08-02T10:27:00Z"/>
      </w:sdtContent>
    </w:sdt>
    <w:customXmlInsRangeEnd w:id="104"/>
    <w:r w:rsidR="00C25AAF" w:rsidRPr="00877E34">
      <w:t>FWPCOT3234 Cut material using CNC sizing machines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539E" w14:textId="77777777" w:rsidR="007E4797" w:rsidRDefault="007E4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ListBullet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  <w:num w:numId="1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orgiana Daian">
    <w15:presenceInfo w15:providerId="None" w15:userId="Georgiana Daian"/>
  </w15:person>
  <w15:person w15:author="gdaian">
    <w15:presenceInfo w15:providerId="None" w15:userId="gda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exMLO0NDA1NDMwMzZS0lEKTi0uzszPAykwrQUAUfTV/y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44EC"/>
    <w:rsid w:val="00016803"/>
    <w:rsid w:val="00023992"/>
    <w:rsid w:val="000275AE"/>
    <w:rsid w:val="00041E59"/>
    <w:rsid w:val="00042B0D"/>
    <w:rsid w:val="000440E8"/>
    <w:rsid w:val="00057DB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3FCC"/>
    <w:rsid w:val="000E460B"/>
    <w:rsid w:val="000F29F2"/>
    <w:rsid w:val="00101659"/>
    <w:rsid w:val="001078BF"/>
    <w:rsid w:val="001271D6"/>
    <w:rsid w:val="00133957"/>
    <w:rsid w:val="001372F6"/>
    <w:rsid w:val="00142A21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7632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0118"/>
    <w:rsid w:val="00223124"/>
    <w:rsid w:val="00233143"/>
    <w:rsid w:val="00234444"/>
    <w:rsid w:val="00242293"/>
    <w:rsid w:val="00244EA7"/>
    <w:rsid w:val="00247D91"/>
    <w:rsid w:val="00262FC3"/>
    <w:rsid w:val="0026394F"/>
    <w:rsid w:val="00276DB8"/>
    <w:rsid w:val="00282664"/>
    <w:rsid w:val="00285D9B"/>
    <w:rsid w:val="00285FB8"/>
    <w:rsid w:val="002970C3"/>
    <w:rsid w:val="002A4CD3"/>
    <w:rsid w:val="002A640A"/>
    <w:rsid w:val="002A6CC4"/>
    <w:rsid w:val="002C2511"/>
    <w:rsid w:val="002C55E9"/>
    <w:rsid w:val="002D0C8B"/>
    <w:rsid w:val="002D330A"/>
    <w:rsid w:val="002E170C"/>
    <w:rsid w:val="002E193E"/>
    <w:rsid w:val="00310A6A"/>
    <w:rsid w:val="003144E6"/>
    <w:rsid w:val="00334C50"/>
    <w:rsid w:val="00337E82"/>
    <w:rsid w:val="00346FDC"/>
    <w:rsid w:val="00350BB1"/>
    <w:rsid w:val="00352C83"/>
    <w:rsid w:val="00360EB1"/>
    <w:rsid w:val="00366805"/>
    <w:rsid w:val="0037067D"/>
    <w:rsid w:val="003709B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5814"/>
    <w:rsid w:val="003D2E73"/>
    <w:rsid w:val="003E72B6"/>
    <w:rsid w:val="003E7BBE"/>
    <w:rsid w:val="004127E3"/>
    <w:rsid w:val="0043212E"/>
    <w:rsid w:val="00434366"/>
    <w:rsid w:val="00434ECE"/>
    <w:rsid w:val="0044383C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C21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59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55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005"/>
    <w:rsid w:val="0070572C"/>
    <w:rsid w:val="00705EEC"/>
    <w:rsid w:val="00707741"/>
    <w:rsid w:val="007134FE"/>
    <w:rsid w:val="00715794"/>
    <w:rsid w:val="00717385"/>
    <w:rsid w:val="00722769"/>
    <w:rsid w:val="00727901"/>
    <w:rsid w:val="007306B1"/>
    <w:rsid w:val="0073075B"/>
    <w:rsid w:val="0073385D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797"/>
    <w:rsid w:val="007F1563"/>
    <w:rsid w:val="007F1EB2"/>
    <w:rsid w:val="007F44DB"/>
    <w:rsid w:val="007F5A8B"/>
    <w:rsid w:val="00817D51"/>
    <w:rsid w:val="00823530"/>
    <w:rsid w:val="00823FF4"/>
    <w:rsid w:val="008269EC"/>
    <w:rsid w:val="00830267"/>
    <w:rsid w:val="008306E7"/>
    <w:rsid w:val="00834BC8"/>
    <w:rsid w:val="00837FD6"/>
    <w:rsid w:val="00843CC1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FB0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8AE"/>
    <w:rsid w:val="009278C9"/>
    <w:rsid w:val="00932CD7"/>
    <w:rsid w:val="00944C09"/>
    <w:rsid w:val="009510BE"/>
    <w:rsid w:val="009527CB"/>
    <w:rsid w:val="00953835"/>
    <w:rsid w:val="00960F6C"/>
    <w:rsid w:val="00970747"/>
    <w:rsid w:val="009851B2"/>
    <w:rsid w:val="009902F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7D5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94AE5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1410"/>
    <w:rsid w:val="00AF16DA"/>
    <w:rsid w:val="00AF3957"/>
    <w:rsid w:val="00B12013"/>
    <w:rsid w:val="00B22C67"/>
    <w:rsid w:val="00B3508F"/>
    <w:rsid w:val="00B443EE"/>
    <w:rsid w:val="00B45C40"/>
    <w:rsid w:val="00B560C8"/>
    <w:rsid w:val="00B61150"/>
    <w:rsid w:val="00B65BC7"/>
    <w:rsid w:val="00B746B9"/>
    <w:rsid w:val="00B848D4"/>
    <w:rsid w:val="00B865B7"/>
    <w:rsid w:val="00BA13F9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AAF"/>
    <w:rsid w:val="00C26067"/>
    <w:rsid w:val="00C30A29"/>
    <w:rsid w:val="00C317DC"/>
    <w:rsid w:val="00C434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86F"/>
    <w:rsid w:val="00CB746F"/>
    <w:rsid w:val="00CC451E"/>
    <w:rsid w:val="00CD424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1BA"/>
    <w:rsid w:val="00D145BE"/>
    <w:rsid w:val="00D20C57"/>
    <w:rsid w:val="00D25D16"/>
    <w:rsid w:val="00D32124"/>
    <w:rsid w:val="00D54ACD"/>
    <w:rsid w:val="00D54C76"/>
    <w:rsid w:val="00D71E43"/>
    <w:rsid w:val="00D727F3"/>
    <w:rsid w:val="00D73695"/>
    <w:rsid w:val="00D810DE"/>
    <w:rsid w:val="00D87D32"/>
    <w:rsid w:val="00D91188"/>
    <w:rsid w:val="00D92C83"/>
    <w:rsid w:val="00D92F4C"/>
    <w:rsid w:val="00D939FE"/>
    <w:rsid w:val="00DA0A81"/>
    <w:rsid w:val="00DA3358"/>
    <w:rsid w:val="00DA3C10"/>
    <w:rsid w:val="00DA53B5"/>
    <w:rsid w:val="00DC1D69"/>
    <w:rsid w:val="00DC5A3A"/>
    <w:rsid w:val="00DD0726"/>
    <w:rsid w:val="00E238E6"/>
    <w:rsid w:val="00E24470"/>
    <w:rsid w:val="00E35064"/>
    <w:rsid w:val="00E3681D"/>
    <w:rsid w:val="00E40225"/>
    <w:rsid w:val="00E501F0"/>
    <w:rsid w:val="00E6166D"/>
    <w:rsid w:val="00E71FFE"/>
    <w:rsid w:val="00E85205"/>
    <w:rsid w:val="00E91BFF"/>
    <w:rsid w:val="00E92933"/>
    <w:rsid w:val="00E94FAD"/>
    <w:rsid w:val="00EA2262"/>
    <w:rsid w:val="00EB0AA4"/>
    <w:rsid w:val="00EB5C88"/>
    <w:rsid w:val="00EC0469"/>
    <w:rsid w:val="00ED4249"/>
    <w:rsid w:val="00EE4783"/>
    <w:rsid w:val="00EF01F8"/>
    <w:rsid w:val="00EF08C2"/>
    <w:rsid w:val="00EF40EF"/>
    <w:rsid w:val="00EF47FE"/>
    <w:rsid w:val="00F069BD"/>
    <w:rsid w:val="00F11022"/>
    <w:rsid w:val="00F1480E"/>
    <w:rsid w:val="00F1497D"/>
    <w:rsid w:val="00F16AAC"/>
    <w:rsid w:val="00F32B18"/>
    <w:rsid w:val="00F33FF2"/>
    <w:rsid w:val="00F438FC"/>
    <w:rsid w:val="00F5616F"/>
    <w:rsid w:val="00F56451"/>
    <w:rsid w:val="00F56827"/>
    <w:rsid w:val="00F57FF1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0F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646B5D9-D46C-4A82-9E9A-5A5CC4CB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25A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5AAF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25AAF"/>
    <w:pPr>
      <w:ind w:left="1083" w:hanging="360"/>
      <w:contextualSpacing/>
    </w:pPr>
  </w:style>
  <w:style w:type="paragraph" w:styleId="List">
    <w:name w:val="List"/>
    <w:basedOn w:val="Normal"/>
    <w:uiPriority w:val="99"/>
    <w:semiHidden/>
    <w:unhideWhenUsed/>
    <w:locked/>
    <w:rsid w:val="00C25AAF"/>
    <w:pPr>
      <w:ind w:left="283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C25AAF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0d96fe23-5747-4c01-9d6f-3509ff8d3d4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B3CDB8FF93A4F8362F228DEA13947" ma:contentTypeVersion="2" ma:contentTypeDescription="Create a new document." ma:contentTypeScope="" ma:versionID="53113e761d48b2a3c00667d8d19bad93">
  <xsd:schema xmlns:xsd="http://www.w3.org/2001/XMLSchema" xmlns:xs="http://www.w3.org/2001/XMLSchema" xmlns:p="http://schemas.microsoft.com/office/2006/metadata/properties" xmlns:ns2="9308fee8-3b66-480a-a5a8-360aa9ca2af3" targetNamespace="http://schemas.microsoft.com/office/2006/metadata/properties" ma:root="true" ma:fieldsID="0340c1277dfac91b495f9527e1225c30" ns2:_="">
    <xsd:import namespace="9308fee8-3b66-480a-a5a8-360aa9ca2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8fee8-3b66-480a-a5a8-360aa9ca2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B35FB-CF72-4215-BCDD-D112616D8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08fee8-3b66-480a-a5a8-360aa9ca2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9308fee8-3b66-480a-a5a8-360aa9ca2af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079480C-8D76-4AF2-8B94-8AE5EFD0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Georgiana Daian</cp:lastModifiedBy>
  <cp:revision>53</cp:revision>
  <cp:lastPrinted>2016-05-27T05:21:00Z</cp:lastPrinted>
  <dcterms:created xsi:type="dcterms:W3CDTF">2017-12-11T04:37:00Z</dcterms:created>
  <dcterms:modified xsi:type="dcterms:W3CDTF">2018-08-02T01:06:00Z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0x0101008CEB3CDB8FF93A4F8362F228DEA13947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