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143F44">
        <w:trPr>
          <w:tblHeader/>
        </w:trPr>
        <w:tc>
          <w:tcPr>
            <w:tcW w:w="1396" w:type="pct"/>
            <w:shd w:val="clear" w:color="auto" w:fill="auto"/>
          </w:tcPr>
          <w:p w14:paraId="0FF11F45" w14:textId="2F7EA93C" w:rsidR="00F1480E" w:rsidRPr="000754EC" w:rsidRDefault="00341A1A" w:rsidP="009C76D2">
            <w:pPr>
              <w:pStyle w:val="SIUNITCODE"/>
            </w:pPr>
            <w:r w:rsidRPr="00341A1A">
              <w:t>RGRPS</w:t>
            </w:r>
            <w:r w:rsidR="002870A2">
              <w:t>H</w:t>
            </w:r>
            <w:r w:rsidR="00DE5289">
              <w:t>X</w:t>
            </w:r>
            <w:r w:rsidRPr="00341A1A">
              <w:t>X</w:t>
            </w:r>
            <w:r w:rsidR="00BE7507">
              <w:t>4</w:t>
            </w:r>
            <w:r w:rsidR="00D47A4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0494620" w14:textId="0836C994" w:rsidR="00F1480E" w:rsidRPr="000754EC" w:rsidRDefault="000D27D2" w:rsidP="000D27D2">
            <w:pPr>
              <w:pStyle w:val="SIUnittitle"/>
            </w:pPr>
            <w:r w:rsidRPr="000D27D2">
              <w:t xml:space="preserve">Re-educate horses to manage behaviours </w:t>
            </w:r>
            <w:r w:rsidR="00BE7507">
              <w:t>and/</w:t>
            </w:r>
            <w:r w:rsidRPr="000D27D2">
              <w:t xml:space="preserve">or transition to new purposes </w:t>
            </w:r>
          </w:p>
        </w:tc>
      </w:tr>
      <w:tr w:rsidR="00F1480E" w:rsidRPr="00963A46" w14:paraId="723E5CBF" w14:textId="77777777" w:rsidTr="00143F44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3D112EBD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E5A83">
              <w:t>assess</w:t>
            </w:r>
            <w:r w:rsidR="000D27D2">
              <w:t xml:space="preserve"> and implement a plan to modify horse behaviour and/or prepare a horse to </w:t>
            </w:r>
            <w:r w:rsidR="00EE5A83">
              <w:t xml:space="preserve">transition </w:t>
            </w:r>
            <w:r w:rsidR="000D27D2">
              <w:t xml:space="preserve">to </w:t>
            </w:r>
            <w:r w:rsidR="004E7BCA">
              <w:t>new purposes</w:t>
            </w:r>
            <w:r w:rsidR="00EE5A83">
              <w:t>.</w:t>
            </w:r>
            <w:r w:rsidR="00D47A46" w:rsidRPr="00D47A46">
              <w:t xml:space="preserve"> It </w:t>
            </w:r>
            <w:r w:rsidR="00D47A46">
              <w:t>focuses</w:t>
            </w:r>
            <w:r w:rsidR="00D47A46" w:rsidRPr="00D47A46">
              <w:t xml:space="preserve"> on safely and humanely conducting re-education activities within the cognitive and physical limitations of the individual horse</w:t>
            </w:r>
            <w:r w:rsidR="00D47A46">
              <w:t>.</w:t>
            </w:r>
            <w:r w:rsidR="00D47A46" w:rsidRPr="00D47A46">
              <w:t xml:space="preserve"> </w:t>
            </w:r>
            <w:r w:rsidR="006228DE">
              <w:t xml:space="preserve">The unit applies to all breeds of horses and disciplines </w:t>
            </w:r>
            <w:r w:rsidR="00F36509">
              <w:t xml:space="preserve">and </w:t>
            </w:r>
            <w:r w:rsidR="006228DE">
              <w:t xml:space="preserve">has particular relevance to </w:t>
            </w:r>
            <w:r w:rsidR="00D47A46">
              <w:t>racehorses</w:t>
            </w:r>
            <w:r w:rsidR="006228DE">
              <w:t xml:space="preserve"> and performance horses</w:t>
            </w:r>
            <w:r w:rsidR="00D02945" w:rsidRPr="00D02945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63FF9E55" w14:textId="3DAAE04D" w:rsidR="00F36509" w:rsidRDefault="00F36509" w:rsidP="00F36509">
            <w:pPr>
              <w:pStyle w:val="SIText"/>
            </w:pPr>
            <w:r w:rsidRPr="00341B1D">
              <w:t xml:space="preserve">The unit applies to individuals who have responsibility for </w:t>
            </w:r>
            <w:r>
              <w:t xml:space="preserve">re-educating horses </w:t>
            </w:r>
            <w:r w:rsidRPr="00F36509">
              <w:t>to perform in new disciplines</w:t>
            </w:r>
            <w:r>
              <w:t>, transition to new</w:t>
            </w:r>
            <w:r w:rsidR="00DD0342">
              <w:t xml:space="preserve"> purposes and/or modify a </w:t>
            </w:r>
            <w:r w:rsidRPr="00341B1D">
              <w:t>wide range of behaviours</w:t>
            </w:r>
            <w:r w:rsidRPr="00F36509">
              <w:t xml:space="preserve">. </w:t>
            </w:r>
            <w:r w:rsidRPr="00131D3E">
              <w:t>Individuals mus</w:t>
            </w:r>
            <w:bookmarkStart w:id="0" w:name="_GoBack"/>
            <w:bookmarkEnd w:id="0"/>
            <w:r w:rsidRPr="00131D3E">
              <w:t xml:space="preserve">t </w:t>
            </w:r>
            <w:r w:rsidR="00DD0342">
              <w:t>have</w:t>
            </w:r>
            <w:r w:rsidRPr="00131D3E">
              <w:t xml:space="preserve"> existing high-level handling and riding skills and experience handling a variety of horses, including those with difficult behaviours in-hand and under saddle.</w:t>
            </w:r>
          </w:p>
          <w:p w14:paraId="3E5C7670" w14:textId="77777777" w:rsidR="00935181" w:rsidRDefault="00935181" w:rsidP="00F36509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77777777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143F44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997ED0" w14:textId="77777777" w:rsidR="00D47A46" w:rsidRPr="0022101D" w:rsidRDefault="00D47A46" w:rsidP="0001237E">
            <w:pPr>
              <w:rPr>
                <w:rStyle w:val="SITemporaryText"/>
              </w:rPr>
            </w:pPr>
            <w:r w:rsidRPr="0022101D">
              <w:rPr>
                <w:rStyle w:val="SITemporaryText"/>
              </w:rPr>
              <w:t>Nil</w:t>
            </w:r>
          </w:p>
          <w:p w14:paraId="343CDDFD" w14:textId="01A7AC1D" w:rsidR="00D47A46" w:rsidRPr="0022101D" w:rsidRDefault="00AC5200" w:rsidP="0001237E">
            <w:pPr>
              <w:rPr>
                <w:rStyle w:val="SITemporaryText"/>
              </w:rPr>
            </w:pPr>
            <w:r>
              <w:rPr>
                <w:rStyle w:val="SITemporaryText"/>
              </w:rPr>
              <w:tab/>
            </w:r>
            <w:r w:rsidR="00D47A46" w:rsidRPr="0022101D">
              <w:rPr>
                <w:rStyle w:val="SITemporaryText"/>
              </w:rPr>
              <w:t>OR</w:t>
            </w:r>
          </w:p>
          <w:p w14:paraId="6BD440A5" w14:textId="33176344" w:rsidR="0001237E" w:rsidRPr="0022101D" w:rsidRDefault="0001237E" w:rsidP="0001237E">
            <w:pPr>
              <w:rPr>
                <w:rStyle w:val="SITemporaryText"/>
              </w:rPr>
            </w:pPr>
            <w:r w:rsidRPr="0022101D">
              <w:rPr>
                <w:rStyle w:val="SITemporaryText"/>
              </w:rPr>
              <w:t>The prerequisite unit of competency for this unit is:</w:t>
            </w:r>
          </w:p>
          <w:p w14:paraId="049F558F" w14:textId="61E3B4BC" w:rsidR="009C456E" w:rsidRPr="000E389D" w:rsidRDefault="004E7BCA">
            <w:pPr>
              <w:pStyle w:val="SIBulletList1"/>
              <w:rPr>
                <w:rStyle w:val="SITemporaryText"/>
                <w:color w:val="auto"/>
                <w:sz w:val="20"/>
                <w:szCs w:val="22"/>
                <w:lang w:eastAsia="en-AU"/>
              </w:rPr>
            </w:pPr>
            <w:commentRangeStart w:id="1"/>
            <w:r w:rsidRPr="0022101D">
              <w:rPr>
                <w:rStyle w:val="SITemporaryText"/>
              </w:rPr>
              <w:t>ACM</w:t>
            </w:r>
            <w:r w:rsidR="000E389D" w:rsidRPr="0022101D">
              <w:rPr>
                <w:rStyle w:val="SITemporaryText"/>
              </w:rPr>
              <w:t xml:space="preserve">PHR401 </w:t>
            </w:r>
            <w:commentRangeEnd w:id="1"/>
            <w:r w:rsidR="009C76D2">
              <w:rPr>
                <w:szCs w:val="22"/>
                <w:lang w:eastAsia="en-AU"/>
              </w:rPr>
              <w:commentReference w:id="1"/>
            </w:r>
            <w:r w:rsidR="009C456E" w:rsidRPr="0022101D">
              <w:rPr>
                <w:rStyle w:val="SITemporaryText"/>
              </w:rPr>
              <w:t xml:space="preserve">Interpret </w:t>
            </w:r>
            <w:r w:rsidRPr="0022101D">
              <w:rPr>
                <w:rStyle w:val="SITemporaryText"/>
              </w:rPr>
              <w:t>equine behaviour</w:t>
            </w:r>
          </w:p>
        </w:tc>
      </w:tr>
      <w:tr w:rsidR="00F1480E" w:rsidRPr="00963A46" w14:paraId="6A27A30B" w14:textId="77777777" w:rsidTr="00143F44">
        <w:tc>
          <w:tcPr>
            <w:tcW w:w="1396" w:type="pct"/>
            <w:shd w:val="clear" w:color="auto" w:fill="auto"/>
          </w:tcPr>
          <w:p w14:paraId="3574BF12" w14:textId="1E1D0FE6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3D8B0E" w:rsidR="00F1480E" w:rsidRPr="000754EC" w:rsidRDefault="00341A1A" w:rsidP="004E7BCA">
            <w:pPr>
              <w:pStyle w:val="SIText"/>
            </w:pPr>
            <w:r w:rsidRPr="00341A1A">
              <w:t xml:space="preserve">Performance services </w:t>
            </w:r>
            <w:r w:rsidR="004E7BCA">
              <w:t>horses</w:t>
            </w:r>
            <w:r w:rsidR="00F1480E" w:rsidRPr="000754EC">
              <w:t xml:space="preserve"> (</w:t>
            </w:r>
            <w:r w:rsidR="009C456E">
              <w:t>PS</w:t>
            </w:r>
            <w:r w:rsidR="004E7BCA">
              <w:t>H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143F4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43F4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629230BC" w14:textId="5A756240" w:rsidR="00F1480E" w:rsidRPr="000754EC" w:rsidRDefault="00F1480E" w:rsidP="00BE7507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3D167B">
              <w:t xml:space="preserve">Establish arrangements for </w:t>
            </w:r>
            <w:r w:rsidR="00AF28F4">
              <w:t>re-educat</w:t>
            </w:r>
            <w:r w:rsidR="003D167B">
              <w:t>ing</w:t>
            </w:r>
            <w:r w:rsidR="00AF28F4">
              <w:t xml:space="preserve"> and/or </w:t>
            </w:r>
            <w:r w:rsidR="00F041C4" w:rsidRPr="00F041C4">
              <w:t>transition</w:t>
            </w:r>
            <w:r w:rsidR="00AF28F4">
              <w:t>ing</w:t>
            </w:r>
            <w:r w:rsidR="00F041C4" w:rsidRPr="00F041C4">
              <w:t xml:space="preserve"> </w:t>
            </w:r>
            <w:r w:rsidR="003D167B">
              <w:t xml:space="preserve">a horse to </w:t>
            </w:r>
            <w:r w:rsidR="00F041C4" w:rsidRPr="00F041C4">
              <w:t>new purposes</w:t>
            </w:r>
          </w:p>
        </w:tc>
        <w:tc>
          <w:tcPr>
            <w:tcW w:w="3604" w:type="pct"/>
            <w:shd w:val="clear" w:color="auto" w:fill="auto"/>
          </w:tcPr>
          <w:p w14:paraId="7CE08BFB" w14:textId="158A2F77" w:rsidR="006170C6" w:rsidRDefault="00F1480E" w:rsidP="00BE7507">
            <w:r w:rsidRPr="008908DE">
              <w:t xml:space="preserve">1.1 </w:t>
            </w:r>
            <w:r w:rsidR="006170C6">
              <w:t>Determine client requirements for re-educating and/or transitioning the horse to new purposes</w:t>
            </w:r>
          </w:p>
          <w:p w14:paraId="2A6FC111" w14:textId="3FDC529F" w:rsidR="006170C6" w:rsidRDefault="006170C6" w:rsidP="00BE7507">
            <w:r>
              <w:t xml:space="preserve">1.2 </w:t>
            </w:r>
            <w:r w:rsidRPr="006170C6">
              <w:annotationRef/>
            </w:r>
            <w:r w:rsidR="003D167B">
              <w:t>Confirm</w:t>
            </w:r>
            <w:r w:rsidRPr="006170C6">
              <w:t xml:space="preserve"> business arrangements</w:t>
            </w:r>
            <w:r>
              <w:t>,</w:t>
            </w:r>
            <w:r w:rsidRPr="006170C6">
              <w:t xml:space="preserve"> fees</w:t>
            </w:r>
            <w:r>
              <w:t xml:space="preserve"> and timeframes </w:t>
            </w:r>
            <w:r w:rsidRPr="006170C6">
              <w:t>with the client</w:t>
            </w:r>
          </w:p>
          <w:p w14:paraId="6DD105BA" w14:textId="42CA95B7" w:rsidR="003802EA" w:rsidRDefault="006170C6" w:rsidP="003802EA">
            <w:r>
              <w:t>1.3</w:t>
            </w:r>
            <w:r w:rsidR="003802EA" w:rsidRPr="003802EA">
              <w:t xml:space="preserve"> Collate and review horse history and background information provided by client and/or from other relevant sources of information</w:t>
            </w:r>
          </w:p>
          <w:p w14:paraId="32BE45EC" w14:textId="2ED5112E" w:rsidR="006170C6" w:rsidRPr="000754EC" w:rsidRDefault="003802EA" w:rsidP="003802EA">
            <w:r>
              <w:t xml:space="preserve">1.4 </w:t>
            </w:r>
            <w:r w:rsidR="006170C6">
              <w:t>I</w:t>
            </w:r>
            <w:r w:rsidR="00AF28F4">
              <w:t xml:space="preserve">dentify individual horse, establish </w:t>
            </w:r>
            <w:r w:rsidR="004E7BCA">
              <w:t xml:space="preserve">ownership and </w:t>
            </w:r>
            <w:r w:rsidR="00AF28F4">
              <w:t>industry sector requirements relevant to transitioning or rehoming horses</w:t>
            </w:r>
          </w:p>
        </w:tc>
      </w:tr>
      <w:tr w:rsidR="00F1480E" w:rsidRPr="00963A46" w14:paraId="524B7678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6B7A0B5D" w14:textId="6447222A" w:rsidR="00F1480E" w:rsidRPr="000754EC" w:rsidRDefault="004E7BCA">
            <w:r>
              <w:t>2.</w:t>
            </w:r>
            <w:r w:rsidR="00CE4384">
              <w:t xml:space="preserve"> </w:t>
            </w:r>
            <w:r w:rsidR="00F041C4">
              <w:t xml:space="preserve">Conduct </w:t>
            </w:r>
            <w:r w:rsidR="003D167B">
              <w:t xml:space="preserve">initial </w:t>
            </w:r>
            <w:r w:rsidR="00F041C4">
              <w:t xml:space="preserve">assessment of </w:t>
            </w:r>
            <w:r w:rsidR="00AF28F4">
              <w:t>the horse</w:t>
            </w:r>
          </w:p>
        </w:tc>
        <w:tc>
          <w:tcPr>
            <w:tcW w:w="3604" w:type="pct"/>
            <w:shd w:val="clear" w:color="auto" w:fill="auto"/>
          </w:tcPr>
          <w:p w14:paraId="5CC45F39" w14:textId="52E9A368" w:rsidR="000E389D" w:rsidRPr="004E7BCA" w:rsidRDefault="000E389D" w:rsidP="004E7BCA">
            <w:r>
              <w:t>2.</w:t>
            </w:r>
            <w:r w:rsidR="003802EA">
              <w:t>1</w:t>
            </w:r>
            <w:r>
              <w:t xml:space="preserve"> Establish a safe controlled environment to conduct </w:t>
            </w:r>
            <w:r w:rsidR="003802EA">
              <w:t>the</w:t>
            </w:r>
            <w:r w:rsidR="006170C6">
              <w:t xml:space="preserve"> </w:t>
            </w:r>
            <w:r>
              <w:t>assessment</w:t>
            </w:r>
          </w:p>
          <w:p w14:paraId="221CC576" w14:textId="47985539" w:rsidR="004E7BCA" w:rsidRPr="004E7BCA" w:rsidRDefault="004E7BCA" w:rsidP="004E7BCA">
            <w:r>
              <w:t>2.</w:t>
            </w:r>
            <w:r w:rsidR="003802EA">
              <w:t>2</w:t>
            </w:r>
            <w:r>
              <w:t xml:space="preserve"> </w:t>
            </w:r>
            <w:r w:rsidRPr="004E7BCA">
              <w:t xml:space="preserve">Assess horse </w:t>
            </w:r>
            <w:r w:rsidR="009A4394">
              <w:t xml:space="preserve">soundness, </w:t>
            </w:r>
            <w:r w:rsidRPr="004E7BCA">
              <w:t>conformation</w:t>
            </w:r>
            <w:r w:rsidR="00B15990">
              <w:t>,</w:t>
            </w:r>
            <w:r w:rsidRPr="004E7BCA">
              <w:t xml:space="preserve"> physical </w:t>
            </w:r>
            <w:r w:rsidR="00B15990">
              <w:t xml:space="preserve">features and health </w:t>
            </w:r>
          </w:p>
          <w:p w14:paraId="41645BCE" w14:textId="17F69B33" w:rsidR="00105C67" w:rsidRDefault="004E7BCA" w:rsidP="00B15990">
            <w:r>
              <w:t>2.</w:t>
            </w:r>
            <w:r w:rsidR="003802EA">
              <w:t>3</w:t>
            </w:r>
            <w:r>
              <w:t xml:space="preserve"> </w:t>
            </w:r>
            <w:r w:rsidRPr="004E7BCA">
              <w:t>Assess horse behaviour</w:t>
            </w:r>
            <w:r w:rsidR="00B15990">
              <w:t>,</w:t>
            </w:r>
            <w:r w:rsidRPr="004E7BCA">
              <w:t xml:space="preserve"> temperament</w:t>
            </w:r>
            <w:r w:rsidR="003D167B">
              <w:t xml:space="preserve">, </w:t>
            </w:r>
            <w:r w:rsidR="00B15990">
              <w:t xml:space="preserve">ground manner </w:t>
            </w:r>
            <w:r w:rsidR="003802EA">
              <w:t xml:space="preserve">and determine current level of </w:t>
            </w:r>
            <w:r w:rsidR="009A4394">
              <w:t>education</w:t>
            </w:r>
          </w:p>
          <w:p w14:paraId="300BC4AF" w14:textId="676B3BE9" w:rsidR="000E389D" w:rsidRDefault="000E389D" w:rsidP="00B15990">
            <w:r>
              <w:t>2.</w:t>
            </w:r>
            <w:r w:rsidR="003802EA">
              <w:t>4</w:t>
            </w:r>
            <w:r w:rsidR="00105C67">
              <w:t xml:space="preserve"> </w:t>
            </w:r>
            <w:r w:rsidR="003802EA">
              <w:t xml:space="preserve">Identify </w:t>
            </w:r>
            <w:r w:rsidRPr="000E389D">
              <w:t>behaviours</w:t>
            </w:r>
            <w:r>
              <w:t xml:space="preserve"> or</w:t>
            </w:r>
            <w:r w:rsidRPr="000E389D">
              <w:t xml:space="preserve"> </w:t>
            </w:r>
            <w:r>
              <w:t xml:space="preserve">conditions that </w:t>
            </w:r>
            <w:r w:rsidR="003802EA">
              <w:t xml:space="preserve">need to be addressed in a re-education </w:t>
            </w:r>
            <w:r w:rsidR="00442064">
              <w:t>and/</w:t>
            </w:r>
            <w:r w:rsidR="003802EA">
              <w:t>or transition plan</w:t>
            </w:r>
          </w:p>
          <w:p w14:paraId="5849A9FD" w14:textId="616D8246" w:rsidR="003D167B" w:rsidRDefault="000216DD" w:rsidP="003802EA">
            <w:r>
              <w:t>2.</w:t>
            </w:r>
            <w:r w:rsidR="003802EA">
              <w:t>5</w:t>
            </w:r>
            <w:r>
              <w:t xml:space="preserve"> Record </w:t>
            </w:r>
            <w:r w:rsidR="00A72D1E">
              <w:t xml:space="preserve">information about the horse and </w:t>
            </w:r>
            <w:r>
              <w:t xml:space="preserve">assessment </w:t>
            </w:r>
            <w:r w:rsidR="00A72D1E">
              <w:t xml:space="preserve">outcomes </w:t>
            </w:r>
            <w:r>
              <w:t>accurately</w:t>
            </w:r>
            <w:r w:rsidR="003D167B">
              <w:t xml:space="preserve"> </w:t>
            </w:r>
          </w:p>
          <w:p w14:paraId="09D2856E" w14:textId="412B9889" w:rsidR="003D167B" w:rsidRDefault="003D167B" w:rsidP="003802EA">
            <w:r>
              <w:t xml:space="preserve">2.6 Make a </w:t>
            </w:r>
            <w:r w:rsidR="003802EA" w:rsidRPr="003802EA">
              <w:t xml:space="preserve">judgement </w:t>
            </w:r>
            <w:r w:rsidR="003802EA">
              <w:t xml:space="preserve">about the type and extent of re-education required </w:t>
            </w:r>
          </w:p>
          <w:p w14:paraId="605259CA" w14:textId="7BFFE980" w:rsidR="000216DD" w:rsidRPr="000754EC" w:rsidRDefault="003D167B">
            <w:r>
              <w:t>2.</w:t>
            </w:r>
            <w:r w:rsidR="00442064">
              <w:t>7</w:t>
            </w:r>
            <w:r>
              <w:t xml:space="preserve"> D</w:t>
            </w:r>
            <w:r w:rsidR="003802EA">
              <w:t xml:space="preserve">iscuss </w:t>
            </w:r>
            <w:r>
              <w:t>findings</w:t>
            </w:r>
            <w:r w:rsidR="00442064">
              <w:t xml:space="preserve">, desired outcomes and </w:t>
            </w:r>
            <w:r w:rsidR="00382065" w:rsidRPr="00382065">
              <w:t xml:space="preserve">required </w:t>
            </w:r>
            <w:r w:rsidR="00442064">
              <w:t xml:space="preserve">action </w:t>
            </w:r>
            <w:r w:rsidR="009A4394">
              <w:t xml:space="preserve">including costs </w:t>
            </w:r>
            <w:r>
              <w:t xml:space="preserve">with </w:t>
            </w:r>
            <w:r w:rsidR="003802EA">
              <w:t>owner or relevant person</w:t>
            </w:r>
            <w:r>
              <w:t xml:space="preserve"> </w:t>
            </w:r>
          </w:p>
        </w:tc>
      </w:tr>
      <w:tr w:rsidR="006170C6" w:rsidRPr="00963A46" w14:paraId="08C789D7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0940700E" w14:textId="23ADBB21" w:rsidR="006170C6" w:rsidRDefault="00382065" w:rsidP="00BE7507">
            <w:pPr>
              <w:pStyle w:val="SIText"/>
            </w:pPr>
            <w:r>
              <w:lastRenderedPageBreak/>
              <w:t>3</w:t>
            </w:r>
            <w:r w:rsidR="006170C6">
              <w:t xml:space="preserve">. </w:t>
            </w:r>
            <w:r w:rsidR="006170C6" w:rsidRPr="00084825">
              <w:t>Dev</w:t>
            </w:r>
            <w:r w:rsidR="006170C6">
              <w:t xml:space="preserve">elop a sequential plan to </w:t>
            </w:r>
            <w:r w:rsidR="003D167B">
              <w:t>re-</w:t>
            </w:r>
            <w:r w:rsidR="006170C6" w:rsidRPr="00084825">
              <w:t xml:space="preserve">educate </w:t>
            </w:r>
            <w:r w:rsidR="003D167B">
              <w:t xml:space="preserve">and/or transition </w:t>
            </w:r>
            <w:r w:rsidR="006170C6" w:rsidRPr="00084825">
              <w:t xml:space="preserve">individual </w:t>
            </w:r>
            <w:r w:rsidR="003D167B">
              <w:t>horses</w:t>
            </w:r>
            <w:r w:rsidR="006170C6" w:rsidRPr="0008482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018D03F6" w14:textId="5AF09C8E" w:rsidR="006170C6" w:rsidRPr="006170C6" w:rsidRDefault="00382065" w:rsidP="006170C6">
            <w:r>
              <w:t>3</w:t>
            </w:r>
            <w:r w:rsidR="00442064">
              <w:t>.1</w:t>
            </w:r>
            <w:r w:rsidR="006170C6">
              <w:t xml:space="preserve"> </w:t>
            </w:r>
            <w:r w:rsidR="006170C6" w:rsidRPr="006170C6">
              <w:t xml:space="preserve">Apply knowledge of equine behaviour and learning theory to design an individual horse </w:t>
            </w:r>
            <w:r w:rsidR="00442064">
              <w:t>re-</w:t>
            </w:r>
            <w:r w:rsidR="006170C6" w:rsidRPr="006170C6">
              <w:t xml:space="preserve">education </w:t>
            </w:r>
            <w:r w:rsidR="00442064">
              <w:t xml:space="preserve">and/or </w:t>
            </w:r>
            <w:r w:rsidR="000A6EA6">
              <w:t xml:space="preserve">transitioning </w:t>
            </w:r>
            <w:r w:rsidR="006170C6" w:rsidRPr="006170C6">
              <w:t>plan after initial assessment</w:t>
            </w:r>
          </w:p>
          <w:p w14:paraId="1B8B00C4" w14:textId="5BB2DCEF" w:rsidR="00830EA8" w:rsidRDefault="00382065" w:rsidP="006170C6">
            <w:r>
              <w:t>3</w:t>
            </w:r>
            <w:r w:rsidR="00442064">
              <w:t>.2</w:t>
            </w:r>
            <w:r w:rsidR="006170C6" w:rsidRPr="006170C6">
              <w:t xml:space="preserve"> </w:t>
            </w:r>
            <w:r w:rsidR="00830EA8" w:rsidRPr="00830EA8">
              <w:t xml:space="preserve">Assess safety risks and </w:t>
            </w:r>
            <w:r w:rsidR="00830EA8">
              <w:t>horse</w:t>
            </w:r>
            <w:r w:rsidR="00830EA8" w:rsidRPr="00830EA8">
              <w:t xml:space="preserve"> welfare requirements associated with </w:t>
            </w:r>
            <w:r w:rsidR="00830EA8">
              <w:t>re-</w:t>
            </w:r>
            <w:r w:rsidR="00830EA8" w:rsidRPr="00830EA8">
              <w:t>educating</w:t>
            </w:r>
            <w:r w:rsidR="00830EA8">
              <w:t xml:space="preserve"> and/or transitioning </w:t>
            </w:r>
            <w:r w:rsidR="00830EA8" w:rsidRPr="00830EA8">
              <w:t xml:space="preserve">individual horses </w:t>
            </w:r>
          </w:p>
          <w:p w14:paraId="6526F60A" w14:textId="3D0F10FD" w:rsidR="006170C6" w:rsidRPr="006170C6" w:rsidRDefault="00382065" w:rsidP="006170C6">
            <w:r>
              <w:t>3</w:t>
            </w:r>
            <w:r w:rsidR="006600DF">
              <w:t>.</w:t>
            </w:r>
            <w:r w:rsidR="009A4394">
              <w:t>3</w:t>
            </w:r>
            <w:r w:rsidR="006600DF">
              <w:t xml:space="preserve"> I</w:t>
            </w:r>
            <w:r w:rsidR="006600DF" w:rsidRPr="006170C6">
              <w:t>ncorporate</w:t>
            </w:r>
            <w:r w:rsidR="006600DF" w:rsidRPr="006600DF">
              <w:t xml:space="preserve"> </w:t>
            </w:r>
            <w:r w:rsidR="006600DF">
              <w:t>client</w:t>
            </w:r>
            <w:r w:rsidR="006170C6" w:rsidRPr="006170C6">
              <w:t xml:space="preserve"> involvement in </w:t>
            </w:r>
            <w:r w:rsidR="006600DF">
              <w:t xml:space="preserve">plan as required </w:t>
            </w:r>
          </w:p>
          <w:p w14:paraId="2E689F1B" w14:textId="773A4F41" w:rsidR="00382065" w:rsidRDefault="00382065" w:rsidP="00BE7507">
            <w:r>
              <w:t>3</w:t>
            </w:r>
            <w:r w:rsidRPr="00382065">
              <w:t>.</w:t>
            </w:r>
            <w:r w:rsidR="009A4394">
              <w:t>4</w:t>
            </w:r>
            <w:r w:rsidRPr="00382065">
              <w:t xml:space="preserve"> Ensure diet and exercise requirements specific to the individual horse and consistent with proposed new purpose are included in the program</w:t>
            </w:r>
          </w:p>
          <w:p w14:paraId="08178149" w14:textId="478FC665" w:rsidR="006170C6" w:rsidRDefault="00382065">
            <w:r>
              <w:t>3.</w:t>
            </w:r>
            <w:r w:rsidR="00700DB3">
              <w:t>5</w:t>
            </w:r>
            <w:r w:rsidR="006170C6">
              <w:t xml:space="preserve"> </w:t>
            </w:r>
            <w:r w:rsidR="00700DB3">
              <w:t>Record</w:t>
            </w:r>
            <w:r w:rsidR="00700DB3" w:rsidRPr="006170C6">
              <w:t xml:space="preserve"> </w:t>
            </w:r>
            <w:r w:rsidR="006170C6" w:rsidRPr="006170C6">
              <w:t xml:space="preserve">key stages of </w:t>
            </w:r>
            <w:r>
              <w:t>the</w:t>
            </w:r>
            <w:r w:rsidR="006170C6" w:rsidRPr="006170C6">
              <w:t xml:space="preserve"> plan, proposed timeframes</w:t>
            </w:r>
            <w:r w:rsidR="00830EA8">
              <w:t xml:space="preserve"> </w:t>
            </w:r>
            <w:r w:rsidR="006170C6" w:rsidRPr="006170C6">
              <w:t xml:space="preserve">and success criteria </w:t>
            </w:r>
          </w:p>
        </w:tc>
      </w:tr>
      <w:tr w:rsidR="006170C6" w:rsidRPr="00963A46" w14:paraId="4C3E7C0A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2A33F082" w14:textId="286E4FFB" w:rsidR="006170C6" w:rsidRDefault="00382065">
            <w:pPr>
              <w:pStyle w:val="SIText"/>
            </w:pPr>
            <w:r>
              <w:t>4</w:t>
            </w:r>
            <w:r w:rsidR="006170C6">
              <w:t xml:space="preserve">. </w:t>
            </w:r>
            <w:r w:rsidR="006170C6" w:rsidRPr="00084825">
              <w:t xml:space="preserve">Implement </w:t>
            </w:r>
            <w:r w:rsidR="003D167B">
              <w:t>re-</w:t>
            </w:r>
            <w:r w:rsidR="006170C6">
              <w:t>education</w:t>
            </w:r>
            <w:r w:rsidR="003D167B">
              <w:t xml:space="preserve"> </w:t>
            </w:r>
            <w:r w:rsidR="00830EA8">
              <w:t>and/</w:t>
            </w:r>
            <w:r w:rsidR="003D167B">
              <w:t>or transition</w:t>
            </w:r>
            <w:r w:rsidR="006170C6" w:rsidRPr="00084825">
              <w:t xml:space="preserve"> program </w:t>
            </w:r>
          </w:p>
        </w:tc>
        <w:tc>
          <w:tcPr>
            <w:tcW w:w="3604" w:type="pct"/>
            <w:shd w:val="clear" w:color="auto" w:fill="auto"/>
          </w:tcPr>
          <w:p w14:paraId="584B1774" w14:textId="162AA5D3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 xml:space="preserve">1 Establish a safe, controlled environment free from hazards to minimise risks to people and horses </w:t>
            </w:r>
          </w:p>
          <w:p w14:paraId="53CFA3F1" w14:textId="7D2856C2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>2 Introduce new tack, ground work, flatwork and other relevant activities to shape behaviour and responses to cues appropriate for new purpose</w:t>
            </w:r>
          </w:p>
          <w:p w14:paraId="5FD1367B" w14:textId="0F9538C8" w:rsidR="006170C6" w:rsidRPr="006170C6" w:rsidRDefault="00382065" w:rsidP="006170C6">
            <w:r>
              <w:t>4</w:t>
            </w:r>
            <w:r w:rsidR="006170C6">
              <w:t>.</w:t>
            </w:r>
            <w:r w:rsidR="006170C6" w:rsidRPr="006170C6">
              <w:t>3 Expose the horse to new activities, routines and/or environments to assist with transitioning to a new purpose</w:t>
            </w:r>
          </w:p>
          <w:p w14:paraId="259E7D6D" w14:textId="24C641DC" w:rsidR="006170C6" w:rsidRDefault="00382065">
            <w:r>
              <w:t>4</w:t>
            </w:r>
            <w:r w:rsidR="006170C6">
              <w:t>.</w:t>
            </w:r>
            <w:r w:rsidR="006170C6" w:rsidRPr="006170C6">
              <w:t xml:space="preserve">4 Devise strategies to manage </w:t>
            </w:r>
            <w:r w:rsidR="00830EA8">
              <w:t>unwanted</w:t>
            </w:r>
            <w:r w:rsidR="006170C6" w:rsidRPr="006170C6">
              <w:t xml:space="preserve"> behaviours tailored to individual horse requirements </w:t>
            </w:r>
          </w:p>
        </w:tc>
      </w:tr>
      <w:tr w:rsidR="006170C6" w:rsidRPr="00963A46" w14:paraId="47FC4727" w14:textId="77777777" w:rsidTr="00143F44">
        <w:trPr>
          <w:cantSplit/>
        </w:trPr>
        <w:tc>
          <w:tcPr>
            <w:tcW w:w="1396" w:type="pct"/>
            <w:shd w:val="clear" w:color="auto" w:fill="auto"/>
          </w:tcPr>
          <w:p w14:paraId="3CD2F8F1" w14:textId="64D95369" w:rsidR="006170C6" w:rsidRDefault="00382065" w:rsidP="00BE7507">
            <w:pPr>
              <w:pStyle w:val="SIText"/>
            </w:pPr>
            <w:r>
              <w:t>5</w:t>
            </w:r>
            <w:r w:rsidR="006170C6">
              <w:t xml:space="preserve">. </w:t>
            </w:r>
            <w:r w:rsidR="006170C6" w:rsidRPr="00084825">
              <w:t xml:space="preserve">Review </w:t>
            </w:r>
            <w:r w:rsidR="003D167B">
              <w:t>re-</w:t>
            </w:r>
            <w:r w:rsidR="006170C6">
              <w:t>education</w:t>
            </w:r>
            <w:r w:rsidR="006170C6" w:rsidRPr="00084825">
              <w:t xml:space="preserve"> </w:t>
            </w:r>
            <w:r w:rsidR="003D167B">
              <w:t xml:space="preserve">and/or transition </w:t>
            </w:r>
            <w:r w:rsidR="006170C6" w:rsidRPr="00084825">
              <w:t>program</w:t>
            </w:r>
          </w:p>
        </w:tc>
        <w:tc>
          <w:tcPr>
            <w:tcW w:w="3604" w:type="pct"/>
            <w:shd w:val="clear" w:color="auto" w:fill="auto"/>
          </w:tcPr>
          <w:p w14:paraId="1577FB5F" w14:textId="2E5F452F" w:rsidR="006170C6" w:rsidRPr="006170C6" w:rsidRDefault="00382065" w:rsidP="006170C6">
            <w:r>
              <w:t>5</w:t>
            </w:r>
            <w:r w:rsidR="006170C6">
              <w:t xml:space="preserve">.1 </w:t>
            </w:r>
            <w:r w:rsidR="006170C6" w:rsidRPr="006170C6">
              <w:t xml:space="preserve">Assess </w:t>
            </w:r>
            <w:r w:rsidR="00830EA8" w:rsidRPr="006170C6">
              <w:t>progress</w:t>
            </w:r>
            <w:r w:rsidR="00830EA8">
              <w:t xml:space="preserve"> of</w:t>
            </w:r>
            <w:r w:rsidR="00830EA8" w:rsidRPr="006170C6">
              <w:t xml:space="preserve"> </w:t>
            </w:r>
            <w:r w:rsidR="006170C6" w:rsidRPr="006170C6">
              <w:t>individual horse against success criteria</w:t>
            </w:r>
            <w:r w:rsidR="00830EA8">
              <w:t xml:space="preserve"> </w:t>
            </w:r>
            <w:r w:rsidR="000A6EA6">
              <w:t>and e</w:t>
            </w:r>
            <w:r w:rsidR="006170C6" w:rsidRPr="006170C6">
              <w:t xml:space="preserve">valuate horse readiness to transition to new purpose </w:t>
            </w:r>
          </w:p>
          <w:p w14:paraId="36F330E5" w14:textId="1A3D1A84" w:rsidR="006170C6" w:rsidRPr="006170C6" w:rsidRDefault="00382065" w:rsidP="006170C6">
            <w:r>
              <w:t>5</w:t>
            </w:r>
            <w:r w:rsidR="006170C6">
              <w:t>.</w:t>
            </w:r>
            <w:r w:rsidR="000A6EA6">
              <w:t>2</w:t>
            </w:r>
            <w:r w:rsidR="006170C6">
              <w:t xml:space="preserve"> Revise </w:t>
            </w:r>
            <w:r w:rsidR="006170C6" w:rsidRPr="006170C6">
              <w:t>plan</w:t>
            </w:r>
            <w:r w:rsidR="00830EA8">
              <w:t>,</w:t>
            </w:r>
            <w:r w:rsidR="006170C6" w:rsidRPr="006170C6">
              <w:t xml:space="preserve"> modifying activities and/or extending timelines</w:t>
            </w:r>
            <w:r w:rsidR="00830EA8">
              <w:t>,</w:t>
            </w:r>
            <w:r w:rsidR="006170C6" w:rsidRPr="006170C6">
              <w:t xml:space="preserve"> to address needs of horses that </w:t>
            </w:r>
            <w:r w:rsidR="00830EA8">
              <w:t xml:space="preserve">have not met success criteria </w:t>
            </w:r>
          </w:p>
          <w:p w14:paraId="5518E2C5" w14:textId="676B0332" w:rsidR="00BE7507" w:rsidRDefault="00382065" w:rsidP="00BE7507">
            <w:r>
              <w:t>5</w:t>
            </w:r>
            <w:r w:rsidR="006170C6">
              <w:t>.</w:t>
            </w:r>
            <w:r w:rsidR="000A6EA6">
              <w:t>3</w:t>
            </w:r>
            <w:r w:rsidR="006170C6">
              <w:t xml:space="preserve"> </w:t>
            </w:r>
            <w:r w:rsidR="00BE7507">
              <w:t>Discuss with client alternative plans for</w:t>
            </w:r>
            <w:r w:rsidR="006170C6">
              <w:t xml:space="preserve"> </w:t>
            </w:r>
            <w:r w:rsidR="00BE7507">
              <w:t xml:space="preserve">a </w:t>
            </w:r>
            <w:r w:rsidR="006170C6">
              <w:t xml:space="preserve">horse </w:t>
            </w:r>
            <w:r w:rsidR="00BE7507">
              <w:t>that has significant re-education</w:t>
            </w:r>
            <w:r w:rsidR="00BE7507" w:rsidRPr="00BE7507">
              <w:t xml:space="preserve"> issues </w:t>
            </w:r>
            <w:r w:rsidR="00BE7507">
              <w:t>or is</w:t>
            </w:r>
            <w:r w:rsidR="006170C6">
              <w:t xml:space="preserve"> unsuit</w:t>
            </w:r>
            <w:r w:rsidR="00BE7507">
              <w:t>ed</w:t>
            </w:r>
            <w:r w:rsidR="006170C6">
              <w:t xml:space="preserve"> for proposed </w:t>
            </w:r>
            <w:r w:rsidR="00BE7507">
              <w:t xml:space="preserve">new </w:t>
            </w:r>
            <w:r w:rsidR="006170C6">
              <w:t>purpose</w:t>
            </w:r>
          </w:p>
          <w:p w14:paraId="04A4F94A" w14:textId="4C1C1840" w:rsidR="006170C6" w:rsidRDefault="00382065">
            <w:r>
              <w:t>5</w:t>
            </w:r>
            <w:r w:rsidR="00830EA8">
              <w:t>.</w:t>
            </w:r>
            <w:r w:rsidR="000A6EA6">
              <w:t>4</w:t>
            </w:r>
            <w:r w:rsidR="006170C6">
              <w:t xml:space="preserve"> </w:t>
            </w:r>
            <w:r w:rsidR="00CF4647">
              <w:t>Recommend</w:t>
            </w:r>
            <w:r w:rsidR="006170C6">
              <w:t xml:space="preserve"> </w:t>
            </w:r>
            <w:r w:rsidR="00044FAB">
              <w:t>o</w:t>
            </w:r>
            <w:r w:rsidR="00044FAB" w:rsidRPr="00044FAB">
              <w:t>ngoing education</w:t>
            </w:r>
            <w:r w:rsidR="006170C6">
              <w:t xml:space="preserve">, </w:t>
            </w:r>
            <w:r w:rsidR="00830EA8">
              <w:t>welfare</w:t>
            </w:r>
            <w:r w:rsidR="006170C6">
              <w:t xml:space="preserve"> </w:t>
            </w:r>
            <w:r w:rsidR="00044FAB">
              <w:t xml:space="preserve">and </w:t>
            </w:r>
            <w:r w:rsidR="006170C6">
              <w:t xml:space="preserve">care requirements </w:t>
            </w:r>
            <w:r w:rsidR="00CF4647">
              <w:t xml:space="preserve">for </w:t>
            </w:r>
            <w:r w:rsidR="00044FAB">
              <w:t>individual horse at the completion of the program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143F4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43F44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E7507" w:rsidRPr="00336FCA" w:rsidDel="00423CB2" w14:paraId="43C89C5C" w14:textId="77777777" w:rsidTr="00143F44">
        <w:tc>
          <w:tcPr>
            <w:tcW w:w="1396" w:type="pct"/>
          </w:tcPr>
          <w:p w14:paraId="4B38AB40" w14:textId="77777777" w:rsidR="00BE7507" w:rsidRPr="00BE7507" w:rsidRDefault="00BE7507" w:rsidP="00BE7507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80E9DCD" w14:textId="6E01FC19" w:rsidR="00BE7507" w:rsidRPr="00BE7507" w:rsidRDefault="00BE7507" w:rsidP="00BE7507">
            <w:pPr>
              <w:pStyle w:val="SIBulletList1"/>
            </w:pPr>
            <w:r w:rsidRPr="00A66529">
              <w:t xml:space="preserve">Actively </w:t>
            </w:r>
            <w:r w:rsidRPr="00BE7507">
              <w:t>source current, evidence-based information on equine education and learning theory to inform practices</w:t>
            </w:r>
          </w:p>
        </w:tc>
      </w:tr>
      <w:tr w:rsidR="00507BF9" w:rsidRPr="00336FCA" w:rsidDel="00423CB2" w14:paraId="5B9D7230" w14:textId="77777777" w:rsidTr="00143F44">
        <w:tc>
          <w:tcPr>
            <w:tcW w:w="1396" w:type="pct"/>
          </w:tcPr>
          <w:p w14:paraId="6D4F4935" w14:textId="55F4A774" w:rsidR="00507BF9" w:rsidRPr="00507BF9" w:rsidRDefault="00507BF9" w:rsidP="00507BF9">
            <w:pPr>
              <w:pStyle w:val="SIText"/>
            </w:pPr>
            <w:r w:rsidRPr="00507BF9">
              <w:t>Numeracy</w:t>
            </w:r>
          </w:p>
        </w:tc>
        <w:tc>
          <w:tcPr>
            <w:tcW w:w="3604" w:type="pct"/>
          </w:tcPr>
          <w:p w14:paraId="25C9028E" w14:textId="77777777" w:rsidR="00507BF9" w:rsidRPr="00507BF9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Use mathematical concepts to calculate training fees and costs</w:t>
            </w:r>
          </w:p>
          <w:p w14:paraId="15B854E4" w14:textId="2B73CD44" w:rsidR="00507BF9" w:rsidRPr="00507BF9" w:rsidRDefault="00507BF9" w:rsidP="00507BF9">
            <w:pPr>
              <w:pStyle w:val="SIBulletList1"/>
            </w:pPr>
            <w:r w:rsidRPr="00507BF9">
              <w:t>Calculate and adjust timelines in schedules or plans</w:t>
            </w:r>
          </w:p>
        </w:tc>
      </w:tr>
      <w:tr w:rsidR="00BE7507" w:rsidRPr="00336FCA" w:rsidDel="00423CB2" w14:paraId="538B2701" w14:textId="77777777" w:rsidTr="00143F44">
        <w:tc>
          <w:tcPr>
            <w:tcW w:w="1396" w:type="pct"/>
          </w:tcPr>
          <w:p w14:paraId="02235BEE" w14:textId="77777777" w:rsidR="00BE7507" w:rsidRPr="00BE7507" w:rsidRDefault="00BE7507" w:rsidP="00BE7507">
            <w:pPr>
              <w:pStyle w:val="SIText"/>
            </w:pPr>
            <w:r>
              <w:t>N</w:t>
            </w:r>
            <w:r w:rsidRPr="00BE7507">
              <w:t xml:space="preserve">avigate the world of work </w:t>
            </w:r>
          </w:p>
        </w:tc>
        <w:tc>
          <w:tcPr>
            <w:tcW w:w="3604" w:type="pct"/>
          </w:tcPr>
          <w:p w14:paraId="025B1431" w14:textId="77777777" w:rsidR="00507BF9" w:rsidRPr="00507BF9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Take responsibility for complying with regulatory requirements, including work health and safety and animal welfare within own role and area of work</w:t>
            </w:r>
          </w:p>
          <w:p w14:paraId="218A5928" w14:textId="2F1D4505" w:rsidR="00BE7507" w:rsidRPr="00BE7507" w:rsidRDefault="00507BF9" w:rsidP="00507BF9">
            <w:pPr>
              <w:pStyle w:val="SIBulletList1"/>
              <w:rPr>
                <w:rFonts w:eastAsia="Calibri"/>
              </w:rPr>
            </w:pPr>
            <w:r w:rsidRPr="00507BF9">
              <w:t>Follow safe, ethical and humane horse handling industry practices</w:t>
            </w:r>
          </w:p>
        </w:tc>
      </w:tr>
      <w:tr w:rsidR="00BE7507" w:rsidRPr="00336FCA" w:rsidDel="00423CB2" w14:paraId="58B23E24" w14:textId="77777777" w:rsidTr="00143F44">
        <w:tc>
          <w:tcPr>
            <w:tcW w:w="1396" w:type="pct"/>
          </w:tcPr>
          <w:p w14:paraId="1C64292F" w14:textId="77777777" w:rsidR="00BE7507" w:rsidRPr="00BE7507" w:rsidRDefault="00BE7507" w:rsidP="00BE7507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2BEB1A8" w14:textId="77777777" w:rsidR="00BE7507" w:rsidRPr="00BE7507" w:rsidRDefault="00BE7507" w:rsidP="00BE7507">
            <w:pPr>
              <w:pStyle w:val="SIBulletList1"/>
              <w:rPr>
                <w:rFonts w:eastAsia="Calibri"/>
              </w:rPr>
            </w:pPr>
            <w:r w:rsidRPr="00A66529">
              <w:t>Use problem solving strategies, intuition and past-experience to manage contingencies and potential problems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46EC2D35" w:rsidR="00041E59" w:rsidRPr="000754EC" w:rsidRDefault="002002E9" w:rsidP="003C2D70">
            <w:pPr>
              <w:pStyle w:val="SIText"/>
            </w:pPr>
            <w:r>
              <w:t xml:space="preserve">RGRPSHXX4 </w:t>
            </w:r>
            <w:r w:rsidR="000D27D2" w:rsidRPr="000D27D2">
              <w:t xml:space="preserve">Re-educate horses to manage behaviours </w:t>
            </w:r>
            <w:r w:rsidR="00BE7507">
              <w:t>and/</w:t>
            </w:r>
            <w:r w:rsidR="000D27D2" w:rsidRPr="000D27D2">
              <w:t>or transition to new purposes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0FFC22BF" w:rsidR="00041E59" w:rsidRPr="000754EC" w:rsidRDefault="00DA0330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143F44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703FA9F8" w:rsidR="00F1480E" w:rsidRPr="000754EC" w:rsidRDefault="00DA0330" w:rsidP="00DA0330">
            <w:r w:rsidRPr="00DA0330">
              <w:lastRenderedPageBreak/>
              <w:t xml:space="preserve">https://vetnet.education.gov.au/Pages/TrainingDocs.aspx?q=5c4b8489-f7e1-463b-81c8-6ecce6c192a0 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01CDE1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43F44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D1CB535" w:rsidR="00556C4C" w:rsidRPr="00963911" w:rsidRDefault="00556C4C" w:rsidP="003C2D70">
            <w:pPr>
              <w:pStyle w:val="SIUnittitle"/>
            </w:pPr>
            <w:r w:rsidRPr="00F56827">
              <w:t xml:space="preserve">Assessment requirements for </w:t>
            </w:r>
            <w:r w:rsidR="002002E9">
              <w:t xml:space="preserve">RGRPSHXX4 </w:t>
            </w:r>
            <w:r w:rsidR="002002E9" w:rsidRPr="000D27D2">
              <w:t xml:space="preserve">Re-educate horses </w:t>
            </w:r>
            <w:r w:rsidR="002002E9" w:rsidRPr="002002E9">
              <w:t>to manage behaviours and/or transition to new purposes</w:t>
            </w:r>
          </w:p>
        </w:tc>
      </w:tr>
      <w:tr w:rsidR="00556C4C" w:rsidRPr="00A55106" w14:paraId="7E8892DD" w14:textId="77777777" w:rsidTr="00143F4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43F44">
        <w:tc>
          <w:tcPr>
            <w:tcW w:w="5000" w:type="pct"/>
            <w:gridSpan w:val="2"/>
            <w:shd w:val="clear" w:color="auto" w:fill="auto"/>
          </w:tcPr>
          <w:p w14:paraId="00CB76F6" w14:textId="33B20A69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2F38B222" w14:textId="5B8F0E83" w:rsidR="007A300D" w:rsidRDefault="008C21F1" w:rsidP="0001237E">
            <w:pPr>
              <w:pStyle w:val="SIBulletList1"/>
            </w:pPr>
            <w:r>
              <w:t xml:space="preserve">assessed at least </w:t>
            </w:r>
            <w:r w:rsidR="00044FAB">
              <w:t xml:space="preserve">three </w:t>
            </w:r>
            <w:r w:rsidR="00534872">
              <w:t>horses</w:t>
            </w:r>
            <w:r>
              <w:t xml:space="preserve"> for </w:t>
            </w:r>
            <w:r w:rsidR="003D7873">
              <w:t xml:space="preserve">re-education or </w:t>
            </w:r>
            <w:r>
              <w:t xml:space="preserve">transitioning to a </w:t>
            </w:r>
            <w:r w:rsidR="00534872">
              <w:t>new purpose</w:t>
            </w:r>
          </w:p>
          <w:p w14:paraId="485FB125" w14:textId="553E50E6" w:rsidR="003D7873" w:rsidRDefault="003D7873" w:rsidP="003D7873">
            <w:pPr>
              <w:pStyle w:val="SIBulletList1"/>
            </w:pPr>
            <w:r>
              <w:t xml:space="preserve">developed and implemented </w:t>
            </w:r>
            <w:r w:rsidRPr="003D7873">
              <w:t>a</w:t>
            </w:r>
            <w:r>
              <w:t xml:space="preserve"> </w:t>
            </w:r>
            <w:r w:rsidRPr="003D7873">
              <w:t>plan for</w:t>
            </w:r>
            <w:r>
              <w:t>:</w:t>
            </w:r>
          </w:p>
          <w:p w14:paraId="398E15CA" w14:textId="22BE4D9A" w:rsidR="003D7873" w:rsidRDefault="003D7873" w:rsidP="003C2D70">
            <w:pPr>
              <w:pStyle w:val="SIBulletList2"/>
            </w:pPr>
            <w:r>
              <w:t xml:space="preserve">one horse displaying difficult or unwanted behaviour </w:t>
            </w:r>
          </w:p>
          <w:p w14:paraId="1290D4EE" w14:textId="4EDE97C7" w:rsidR="003D7873" w:rsidRPr="003D7873" w:rsidRDefault="00A777EB" w:rsidP="003C2D70">
            <w:pPr>
              <w:pStyle w:val="SIBulletList2"/>
            </w:pPr>
            <w:r>
              <w:t>one</w:t>
            </w:r>
            <w:r w:rsidR="00B7610D">
              <w:t xml:space="preserve"> </w:t>
            </w:r>
            <w:r w:rsidR="003D7873">
              <w:t>horse</w:t>
            </w:r>
            <w:r w:rsidR="003D7873" w:rsidRPr="003D7873">
              <w:t xml:space="preserve"> to </w:t>
            </w:r>
            <w:r w:rsidR="003D7873">
              <w:t xml:space="preserve">be </w:t>
            </w:r>
            <w:r w:rsidR="003D7873" w:rsidRPr="003D7873">
              <w:t>transition</w:t>
            </w:r>
            <w:r w:rsidR="003D7873">
              <w:t>ed</w:t>
            </w:r>
            <w:r w:rsidR="003D7873" w:rsidRPr="003D7873">
              <w:t xml:space="preserve"> to </w:t>
            </w:r>
            <w:r w:rsidR="00B7610D">
              <w:t xml:space="preserve">a </w:t>
            </w:r>
            <w:r w:rsidR="003D7873" w:rsidRPr="003D7873">
              <w:t>new purpose</w:t>
            </w:r>
            <w:r w:rsidR="00B7610D">
              <w:t xml:space="preserve"> or environment</w:t>
            </w:r>
          </w:p>
          <w:p w14:paraId="5B524A13" w14:textId="3DAB921D" w:rsidR="009A4394" w:rsidRPr="009A4394" w:rsidRDefault="009A4394" w:rsidP="009A4394">
            <w:pPr>
              <w:pStyle w:val="SIBulletList1"/>
            </w:pPr>
            <w:r w:rsidRPr="009A4394">
              <w:t>demonstrated ground work activities, including long</w:t>
            </w:r>
            <w:r>
              <w:t>-</w:t>
            </w:r>
            <w:r w:rsidRPr="009A4394">
              <w:t>reining, lungeing, tying up in different environments</w:t>
            </w:r>
            <w:r>
              <w:t xml:space="preserve"> and </w:t>
            </w:r>
            <w:r w:rsidRPr="009A4394">
              <w:t>general commands</w:t>
            </w:r>
            <w:r>
              <w:t xml:space="preserve"> for two</w:t>
            </w:r>
            <w:r w:rsidRPr="009A4394">
              <w:t xml:space="preserve"> horses</w:t>
            </w:r>
          </w:p>
          <w:p w14:paraId="7EF0A05A" w14:textId="09020299" w:rsidR="009A4394" w:rsidRPr="009A4394" w:rsidRDefault="009A4394" w:rsidP="009A4394">
            <w:pPr>
              <w:pStyle w:val="SIBulletList1"/>
            </w:pPr>
            <w:r>
              <w:t xml:space="preserve">demonstrated </w:t>
            </w:r>
            <w:r w:rsidRPr="009A4394">
              <w:t xml:space="preserve">flatwork riding activities including, mounting from blocks, riding under saddle in different gaits </w:t>
            </w:r>
            <w:r>
              <w:t xml:space="preserve">for two </w:t>
            </w:r>
            <w:r w:rsidRPr="009A4394">
              <w:t>horses</w:t>
            </w:r>
          </w:p>
          <w:p w14:paraId="08721ACD" w14:textId="26CB5EE9" w:rsidR="003D7873" w:rsidRDefault="003D7873" w:rsidP="0001237E">
            <w:pPr>
              <w:pStyle w:val="SIBulletList1"/>
            </w:pPr>
            <w:r>
              <w:t>discussed</w:t>
            </w:r>
            <w:r w:rsidR="00534872">
              <w:t xml:space="preserve"> </w:t>
            </w:r>
            <w:r>
              <w:t>with</w:t>
            </w:r>
            <w:r w:rsidR="00534872">
              <w:t xml:space="preserve"> </w:t>
            </w:r>
            <w:r w:rsidR="00044FAB">
              <w:t>a</w:t>
            </w:r>
            <w:r>
              <w:t xml:space="preserve"> client or owner:</w:t>
            </w:r>
          </w:p>
          <w:p w14:paraId="101C95F8" w14:textId="5BAB41B1" w:rsidR="003D7873" w:rsidRDefault="003D7873" w:rsidP="003C2D70">
            <w:pPr>
              <w:pStyle w:val="SIBulletList2"/>
            </w:pPr>
            <w:r>
              <w:t>business arrangements for re-educating/transitioning one horse</w:t>
            </w:r>
          </w:p>
          <w:p w14:paraId="3DC54B3B" w14:textId="62D909D9" w:rsidR="00044FAB" w:rsidRDefault="00044FAB" w:rsidP="003C2D70">
            <w:pPr>
              <w:pStyle w:val="SIBulletList2"/>
            </w:pPr>
            <w:r>
              <w:t xml:space="preserve">the </w:t>
            </w:r>
            <w:r w:rsidRPr="00044FAB">
              <w:t>ongoing education, welfare and care requirements of the individual horse at the completion of the program</w:t>
            </w:r>
          </w:p>
          <w:p w14:paraId="1ECE61F8" w14:textId="3E40B161" w:rsidR="0001237E" w:rsidRPr="000754EC" w:rsidRDefault="003D7873" w:rsidP="003C2D70">
            <w:pPr>
              <w:pStyle w:val="SIBulletList2"/>
            </w:pPr>
            <w:r>
              <w:t>options for</w:t>
            </w:r>
            <w:r w:rsidR="00534872">
              <w:t xml:space="preserve"> a </w:t>
            </w:r>
            <w:r w:rsidR="00534872" w:rsidRPr="00534872">
              <w:t xml:space="preserve">horse that </w:t>
            </w:r>
            <w:r w:rsidR="00534872">
              <w:t>was</w:t>
            </w:r>
            <w:r w:rsidR="00534872" w:rsidRPr="00534872">
              <w:t xml:space="preserve"> deemed unsuitable to </w:t>
            </w:r>
            <w:r>
              <w:t xml:space="preserve">re-educate or </w:t>
            </w:r>
            <w:r w:rsidR="00534872" w:rsidRPr="00534872">
              <w:t>transition to a new purpose</w:t>
            </w:r>
            <w:r w:rsidR="00044FA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43F4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43F44">
        <w:tc>
          <w:tcPr>
            <w:tcW w:w="5000" w:type="pct"/>
            <w:shd w:val="clear" w:color="auto" w:fill="auto"/>
          </w:tcPr>
          <w:p w14:paraId="44415D66" w14:textId="6E3F44C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F6F56B" w14:textId="4C717C91" w:rsidR="00044FAB" w:rsidRPr="00044FAB" w:rsidRDefault="00044FAB" w:rsidP="00044FAB">
            <w:pPr>
              <w:pStyle w:val="SIBulletList1"/>
            </w:pPr>
            <w:r w:rsidRPr="0005653C">
              <w:t xml:space="preserve">animal welfare principles and industry </w:t>
            </w:r>
            <w:r>
              <w:t>requirements</w:t>
            </w:r>
            <w:r w:rsidRPr="0005653C">
              <w:t xml:space="preserve"> relevant to </w:t>
            </w:r>
            <w:r>
              <w:t xml:space="preserve">rehoming or </w:t>
            </w:r>
            <w:r w:rsidRPr="0005653C">
              <w:t>transitioning horses to new purposes</w:t>
            </w:r>
            <w:r>
              <w:t xml:space="preserve"> including the </w:t>
            </w:r>
            <w:r w:rsidR="009A4394">
              <w:t xml:space="preserve">Rules of Racing related to </w:t>
            </w:r>
            <w:r>
              <w:t>harness and/or thoroughbred racing codes</w:t>
            </w:r>
          </w:p>
          <w:p w14:paraId="1031D33B" w14:textId="77777777" w:rsidR="00044FAB" w:rsidRDefault="00044FAB" w:rsidP="00044FAB">
            <w:pPr>
              <w:pStyle w:val="SIBulletList1"/>
            </w:pPr>
            <w:r>
              <w:t>work health and safety requirements relating to interacting with horses</w:t>
            </w:r>
            <w:r w:rsidR="00AB032B">
              <w:t>, including:</w:t>
            </w:r>
          </w:p>
          <w:p w14:paraId="337AF845" w14:textId="550E7098" w:rsidR="00AB032B" w:rsidRPr="00AB032B" w:rsidRDefault="00AB032B" w:rsidP="00143F44">
            <w:pPr>
              <w:pStyle w:val="SIBulletList2"/>
            </w:pPr>
            <w:r>
              <w:t>safe environments - fenced areas, free from hazards</w:t>
            </w:r>
          </w:p>
          <w:p w14:paraId="0F9334AE" w14:textId="77777777" w:rsidR="00AB032B" w:rsidRPr="00AB032B" w:rsidRDefault="00AB032B" w:rsidP="00AB032B">
            <w:pPr>
              <w:pStyle w:val="SIBulletList2"/>
            </w:pPr>
            <w:r>
              <w:t>personal protective equipment</w:t>
            </w:r>
            <w:r w:rsidRPr="00AB032B">
              <w:t xml:space="preserve"> (PPE)</w:t>
            </w:r>
          </w:p>
          <w:p w14:paraId="2F8660C3" w14:textId="5512A52A" w:rsidR="00CE4384" w:rsidRDefault="00CE4384" w:rsidP="00CE4384">
            <w:pPr>
              <w:pStyle w:val="SIBulletList1"/>
            </w:pPr>
            <w:r w:rsidRPr="00CE4384">
              <w:t xml:space="preserve">sources of </w:t>
            </w:r>
            <w:r w:rsidR="009A4394">
              <w:t xml:space="preserve">background </w:t>
            </w:r>
            <w:r w:rsidRPr="00CE4384">
              <w:t xml:space="preserve">information </w:t>
            </w:r>
            <w:r>
              <w:t xml:space="preserve">on </w:t>
            </w:r>
            <w:r w:rsidR="009A4394">
              <w:t xml:space="preserve">individual </w:t>
            </w:r>
            <w:r>
              <w:t>horses, including:</w:t>
            </w:r>
            <w:r w:rsidRPr="00CE4384">
              <w:t xml:space="preserve"> </w:t>
            </w:r>
          </w:p>
          <w:p w14:paraId="00530E73" w14:textId="0BBC78B6" w:rsidR="00CE4384" w:rsidRPr="00CE4384" w:rsidRDefault="009A4394" w:rsidP="00143F44">
            <w:pPr>
              <w:pStyle w:val="SIBulletList2"/>
            </w:pPr>
            <w:r w:rsidRPr="009A4394">
              <w:t>previous rider, driver</w:t>
            </w:r>
            <w:r>
              <w:t>,</w:t>
            </w:r>
            <w:r w:rsidRPr="009A4394">
              <w:t xml:space="preserve"> </w:t>
            </w:r>
            <w:r w:rsidR="002F1550">
              <w:t xml:space="preserve">owner, trainer and/or </w:t>
            </w:r>
            <w:r w:rsidR="00CE4384" w:rsidRPr="00CE4384">
              <w:t>breeder</w:t>
            </w:r>
          </w:p>
          <w:p w14:paraId="1EFAF9BC" w14:textId="505E6290" w:rsidR="00CE4384" w:rsidRDefault="00AB032B" w:rsidP="00143F44">
            <w:pPr>
              <w:pStyle w:val="SIBulletList2"/>
            </w:pPr>
            <w:r>
              <w:t>records from relevant discipline</w:t>
            </w:r>
            <w:r w:rsidR="00A777EB">
              <w:t xml:space="preserve"> bodies</w:t>
            </w:r>
            <w:r>
              <w:t xml:space="preserve"> or </w:t>
            </w:r>
            <w:r w:rsidR="00CE4384" w:rsidRPr="00CE4384">
              <w:t xml:space="preserve">Principal Racing Authority </w:t>
            </w:r>
          </w:p>
          <w:p w14:paraId="07497C28" w14:textId="1DA9A613" w:rsidR="00CE4384" w:rsidRDefault="00A777EB" w:rsidP="00CE4384">
            <w:pPr>
              <w:pStyle w:val="SIBulletList2"/>
            </w:pPr>
            <w:r>
              <w:t xml:space="preserve">identification </w:t>
            </w:r>
            <w:r w:rsidR="00CE4384">
              <w:t xml:space="preserve">information </w:t>
            </w:r>
          </w:p>
          <w:p w14:paraId="71176203" w14:textId="62F18317" w:rsidR="004E7BCA" w:rsidRDefault="00CE4384" w:rsidP="00CE4384">
            <w:pPr>
              <w:pStyle w:val="SIBulletList1"/>
            </w:pPr>
            <w:r>
              <w:t>types of background information to consider in assessment, including:</w:t>
            </w:r>
          </w:p>
          <w:p w14:paraId="68E4318A" w14:textId="06851421" w:rsidR="00CE4384" w:rsidRDefault="002F1550" w:rsidP="00CE4384">
            <w:pPr>
              <w:pStyle w:val="SIBulletList2"/>
            </w:pPr>
            <w:r w:rsidRPr="002F1550">
              <w:t xml:space="preserve">breeding </w:t>
            </w:r>
            <w:r w:rsidR="00CE4384">
              <w:t>pedigree and bloodline</w:t>
            </w:r>
          </w:p>
          <w:p w14:paraId="55E7723A" w14:textId="14DF4F7F" w:rsidR="00AB032B" w:rsidRPr="00AB032B" w:rsidRDefault="00CE4384" w:rsidP="00143F44">
            <w:pPr>
              <w:pStyle w:val="SIBulletList2"/>
            </w:pPr>
            <w:r>
              <w:t>early education</w:t>
            </w:r>
            <w:r w:rsidR="00AB032B">
              <w:t xml:space="preserve">, exposure to tack and gear, training regime </w:t>
            </w:r>
          </w:p>
          <w:p w14:paraId="33EF2A3F" w14:textId="764B2B12" w:rsidR="00CB7E2A" w:rsidRDefault="00CE4384" w:rsidP="00CE4384">
            <w:pPr>
              <w:pStyle w:val="SIBulletList2"/>
            </w:pPr>
            <w:r>
              <w:t xml:space="preserve">racing </w:t>
            </w:r>
            <w:r w:rsidR="00044FAB">
              <w:t xml:space="preserve">or performance </w:t>
            </w:r>
            <w:r w:rsidR="00534872">
              <w:t xml:space="preserve">history </w:t>
            </w:r>
          </w:p>
          <w:p w14:paraId="0263DC70" w14:textId="5D1C6974" w:rsidR="00AB032B" w:rsidRDefault="00CB7E2A" w:rsidP="00AB032B">
            <w:pPr>
              <w:pStyle w:val="SIBulletList2"/>
            </w:pPr>
            <w:r>
              <w:t>health and injury history</w:t>
            </w:r>
            <w:r w:rsidR="00AB032B">
              <w:t xml:space="preserve">, diet </w:t>
            </w:r>
          </w:p>
          <w:p w14:paraId="5D44E823" w14:textId="2A2D921E" w:rsidR="00AB032B" w:rsidRPr="00AB032B" w:rsidRDefault="00AB032B" w:rsidP="00AB032B">
            <w:pPr>
              <w:pStyle w:val="SIBulletList1"/>
            </w:pPr>
            <w:r>
              <w:t>costs associated with a re-education/</w:t>
            </w:r>
            <w:r w:rsidRPr="00AB032B">
              <w:t xml:space="preserve">transition plan, including fees for agistment, veterinarian, farrier, feed, training and gear </w:t>
            </w:r>
          </w:p>
          <w:p w14:paraId="378A7EFA" w14:textId="77777777" w:rsidR="00AB032B" w:rsidRPr="00AB032B" w:rsidRDefault="00AB032B" w:rsidP="00AB032B">
            <w:pPr>
              <w:pStyle w:val="SIBulletList1"/>
            </w:pPr>
            <w:r w:rsidRPr="0027106B">
              <w:t>current research in equine cognition, ethology, behaviour and learning</w:t>
            </w:r>
            <w:r w:rsidRPr="00AB032B">
              <w:t xml:space="preserve"> theory</w:t>
            </w:r>
          </w:p>
          <w:p w14:paraId="3F34DA0F" w14:textId="77777777" w:rsidR="00B92BA9" w:rsidRPr="00B92BA9" w:rsidRDefault="00B92BA9" w:rsidP="00B92BA9">
            <w:pPr>
              <w:pStyle w:val="SIBulletList1"/>
            </w:pPr>
            <w:r w:rsidRPr="00B92BA9">
              <w:t>different types and purposes of tack and gear, including saddles, bridles, bits, girth, stirrups</w:t>
            </w:r>
          </w:p>
          <w:p w14:paraId="7E454FE3" w14:textId="5364DC95" w:rsidR="00AB032B" w:rsidRPr="00AB032B" w:rsidRDefault="00AB032B" w:rsidP="00AB032B">
            <w:pPr>
              <w:pStyle w:val="SIBulletList1"/>
            </w:pPr>
            <w:r>
              <w:t>exposure to new/different environments and activities</w:t>
            </w:r>
            <w:r w:rsidR="00A777EB">
              <w:t xml:space="preserve"> </w:t>
            </w:r>
            <w:r w:rsidR="00A777EB" w:rsidRPr="00A777EB">
              <w:t xml:space="preserve">relevant to specific outcomes </w:t>
            </w:r>
          </w:p>
          <w:p w14:paraId="5DA77422" w14:textId="46C67D94" w:rsidR="00604153" w:rsidRPr="002F1550" w:rsidRDefault="00604153" w:rsidP="003C2D70">
            <w:pPr>
              <w:pStyle w:val="SIBulletList1"/>
            </w:pPr>
            <w:r w:rsidRPr="002F1550">
              <w:t xml:space="preserve">behaviours and conditions that may impact on a horse </w:t>
            </w:r>
            <w:r>
              <w:t>due to</w:t>
            </w:r>
            <w:r w:rsidR="0065017B">
              <w:t xml:space="preserve"> </w:t>
            </w:r>
            <w:r w:rsidR="00A777EB" w:rsidRPr="00A777EB">
              <w:t xml:space="preserve">its history, level of education and </w:t>
            </w:r>
            <w:r w:rsidR="0065017B">
              <w:t>welfare issues, including</w:t>
            </w:r>
            <w:r w:rsidRPr="00604153">
              <w:t xml:space="preserve"> pain</w:t>
            </w:r>
            <w:r>
              <w:t xml:space="preserve">, </w:t>
            </w:r>
            <w:r w:rsidR="002F1550" w:rsidRPr="002F1550">
              <w:t>injuries</w:t>
            </w:r>
            <w:r w:rsidR="0065017B">
              <w:t>,</w:t>
            </w:r>
            <w:r w:rsidR="002F1550" w:rsidRPr="002F1550">
              <w:t xml:space="preserve"> </w:t>
            </w:r>
            <w:r>
              <w:t>hoof problems</w:t>
            </w:r>
          </w:p>
          <w:p w14:paraId="503A78F6" w14:textId="47CC6D4F" w:rsidR="001C0770" w:rsidRDefault="001C0770">
            <w:pPr>
              <w:pStyle w:val="SIBulletList1"/>
            </w:pPr>
            <w:r>
              <w:t xml:space="preserve">humane options for horses assessed as not suitable for </w:t>
            </w:r>
            <w:r w:rsidR="00AB032B">
              <w:t>re-educating/</w:t>
            </w:r>
            <w:r>
              <w:t>transition</w:t>
            </w:r>
            <w:r w:rsidR="00AB032B">
              <w:t>ing</w:t>
            </w:r>
            <w:r>
              <w:t xml:space="preserve"> </w:t>
            </w:r>
            <w:r w:rsidR="002F1550">
              <w:t>to</w:t>
            </w:r>
            <w:r>
              <w:t xml:space="preserve"> new purposes</w:t>
            </w:r>
            <w:r w:rsidR="00A777EB">
              <w:t>, including:</w:t>
            </w:r>
          </w:p>
          <w:p w14:paraId="6AEF315A" w14:textId="77777777" w:rsidR="00A777EB" w:rsidRPr="00A777EB" w:rsidRDefault="00A777EB" w:rsidP="0022101D">
            <w:pPr>
              <w:pStyle w:val="SIBulletList2"/>
            </w:pPr>
            <w:r w:rsidRPr="00A777EB">
              <w:t>alternate uses</w:t>
            </w:r>
          </w:p>
          <w:p w14:paraId="75453630" w14:textId="0F71D7B7" w:rsidR="00A777EB" w:rsidRPr="00A777EB" w:rsidRDefault="00A777EB" w:rsidP="0022101D">
            <w:pPr>
              <w:pStyle w:val="SIBulletList2"/>
            </w:pPr>
            <w:r w:rsidRPr="00A777EB">
              <w:t>paddock retirement</w:t>
            </w:r>
          </w:p>
          <w:p w14:paraId="5B02A910" w14:textId="2FBBDEA8" w:rsidR="00A777EB" w:rsidRPr="000754EC" w:rsidRDefault="00A777EB" w:rsidP="0022101D">
            <w:pPr>
              <w:pStyle w:val="SIBulletList2"/>
            </w:pPr>
            <w:r w:rsidRPr="00A777EB">
              <w:t>euthanasia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43F4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43F44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521B3A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3B063262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1C0770">
              <w:rPr>
                <w:rFonts w:eastAsia="Calibri"/>
              </w:rPr>
              <w:t xml:space="preserve">horses </w:t>
            </w:r>
            <w:r w:rsidR="00D95E19">
              <w:rPr>
                <w:rFonts w:eastAsia="Calibri"/>
              </w:rPr>
              <w:t>to be re-educated and/or transitioned to a new purpose</w:t>
            </w:r>
            <w:r w:rsidR="00027868">
              <w:rPr>
                <w:rFonts w:eastAsia="Calibri"/>
              </w:rPr>
              <w:t xml:space="preserve"> </w:t>
            </w:r>
            <w:r w:rsidR="00D95E19">
              <w:rPr>
                <w:rFonts w:eastAsia="Calibri"/>
              </w:rPr>
              <w:t xml:space="preserve">assessed as appropriate for the skill of the </w:t>
            </w:r>
            <w:r w:rsidR="00A777EB">
              <w:rPr>
                <w:rFonts w:eastAsia="Calibri"/>
              </w:rPr>
              <w:t>individual</w:t>
            </w:r>
          </w:p>
          <w:p w14:paraId="19FD1DEB" w14:textId="77C7BDB4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</w:t>
            </w:r>
            <w:r w:rsidR="00D95E19">
              <w:t>including tack and PPE</w:t>
            </w:r>
            <w:r w:rsidR="00A777EB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3E6AD725" w:rsidR="00F1480E" w:rsidRPr="000754EC" w:rsidRDefault="00DA0330" w:rsidP="00DA0330">
            <w:r w:rsidRPr="00DA0330">
              <w:t xml:space="preserve">https://vetnet.education.gov.au/Pages/TrainingDocs.aspx?q=5c4b8489-f7e1-463b-81c8-6ecce6c192a0 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nni McDonald" w:date="2019-01-29T13:54:00Z" w:initials="DM">
    <w:p w14:paraId="1F32402A" w14:textId="3841F2F0" w:rsidR="009C76D2" w:rsidRDefault="009C76D2">
      <w:r>
        <w:t xml:space="preserve">Q - </w:t>
      </w:r>
      <w:r>
        <w:annotationRef/>
      </w:r>
      <w:r>
        <w:t>Is this prerequisite unit required?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F32402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18EE4" w14:textId="77777777" w:rsidR="000A2DC6" w:rsidRDefault="000A2DC6" w:rsidP="00BF3F0A">
      <w:r>
        <w:separator/>
      </w:r>
    </w:p>
    <w:p w14:paraId="5113A5E8" w14:textId="77777777" w:rsidR="000A2DC6" w:rsidRDefault="000A2DC6"/>
  </w:endnote>
  <w:endnote w:type="continuationSeparator" w:id="0">
    <w:p w14:paraId="514047BC" w14:textId="77777777" w:rsidR="000A2DC6" w:rsidRDefault="000A2DC6" w:rsidP="00BF3F0A">
      <w:r>
        <w:continuationSeparator/>
      </w:r>
    </w:p>
    <w:p w14:paraId="2A0CD76E" w14:textId="77777777" w:rsidR="000A2DC6" w:rsidRDefault="000A2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0FA4E" w14:textId="77777777" w:rsidR="009C76D2" w:rsidRDefault="009C76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ADC3A00" w:rsidR="00143F44" w:rsidRPr="000754EC" w:rsidRDefault="00143F4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76D2">
          <w:rPr>
            <w:noProof/>
          </w:rPr>
          <w:t>4</w:t>
        </w:r>
        <w:r w:rsidRPr="000754EC">
          <w:fldChar w:fldCharType="end"/>
        </w:r>
      </w:p>
      <w:p w14:paraId="19EF64C9" w14:textId="29A8CB35" w:rsidR="00143F44" w:rsidRDefault="00143F44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143F44" w:rsidRDefault="00143F4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8AA65" w14:textId="77777777" w:rsidR="009C76D2" w:rsidRDefault="009C76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AE4FC" w14:textId="77777777" w:rsidR="000A2DC6" w:rsidRDefault="000A2DC6" w:rsidP="00BF3F0A">
      <w:r>
        <w:separator/>
      </w:r>
    </w:p>
    <w:p w14:paraId="029F8253" w14:textId="77777777" w:rsidR="000A2DC6" w:rsidRDefault="000A2DC6"/>
  </w:footnote>
  <w:footnote w:type="continuationSeparator" w:id="0">
    <w:p w14:paraId="7DC125E5" w14:textId="77777777" w:rsidR="000A2DC6" w:rsidRDefault="000A2DC6" w:rsidP="00BF3F0A">
      <w:r>
        <w:continuationSeparator/>
      </w:r>
    </w:p>
    <w:p w14:paraId="75D7AF5C" w14:textId="77777777" w:rsidR="000A2DC6" w:rsidRDefault="000A2D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E60F6" w14:textId="77777777" w:rsidR="009C76D2" w:rsidRDefault="009C76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06279F29" w:rsidR="00143F44" w:rsidRPr="000754EC" w:rsidRDefault="009C76D2" w:rsidP="00146EEC">
    <w:pPr>
      <w:pStyle w:val="SIText"/>
    </w:pPr>
    <w:sdt>
      <w:sdtPr>
        <w:id w:val="-1994168188"/>
        <w:docPartObj>
          <w:docPartGallery w:val="Watermarks"/>
          <w:docPartUnique/>
        </w:docPartObj>
      </w:sdtPr>
      <w:sdtContent>
        <w:r w:rsidRPr="009C76D2">
          <w:rPr>
            <w:lang w:val="en-US"/>
          </w:rPr>
          <w:pict w14:anchorId="708C26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43F44">
      <w:t xml:space="preserve">RGRPSHXX4 </w:t>
    </w:r>
    <w:r w:rsidR="00143F44" w:rsidRPr="000D27D2">
      <w:t xml:space="preserve">Re-educate horses to manage behaviours or transition to new purposes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F79A5" w14:textId="77777777" w:rsidR="009C76D2" w:rsidRDefault="009C76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CE0EB0"/>
    <w:multiLevelType w:val="hybridMultilevel"/>
    <w:tmpl w:val="AD82D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5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  <w:num w:numId="2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ni McDonald">
    <w15:presenceInfo w15:providerId="AD" w15:userId="S-1-5-21-1144197097-1077214497-1142788899-26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3992"/>
    <w:rsid w:val="000275AE"/>
    <w:rsid w:val="00027868"/>
    <w:rsid w:val="00041E59"/>
    <w:rsid w:val="00044FAB"/>
    <w:rsid w:val="00064BFE"/>
    <w:rsid w:val="00070B3E"/>
    <w:rsid w:val="00071F95"/>
    <w:rsid w:val="000737BB"/>
    <w:rsid w:val="00074E47"/>
    <w:rsid w:val="000754EC"/>
    <w:rsid w:val="0009093B"/>
    <w:rsid w:val="000918D8"/>
    <w:rsid w:val="000A2D4D"/>
    <w:rsid w:val="000A2DC6"/>
    <w:rsid w:val="000A5441"/>
    <w:rsid w:val="000A6EA6"/>
    <w:rsid w:val="000B34A3"/>
    <w:rsid w:val="000C149A"/>
    <w:rsid w:val="000C224E"/>
    <w:rsid w:val="000D27D2"/>
    <w:rsid w:val="000E25E6"/>
    <w:rsid w:val="000E2C86"/>
    <w:rsid w:val="000E389D"/>
    <w:rsid w:val="000F29F2"/>
    <w:rsid w:val="00101659"/>
    <w:rsid w:val="00105AEA"/>
    <w:rsid w:val="00105C67"/>
    <w:rsid w:val="001078BF"/>
    <w:rsid w:val="00133957"/>
    <w:rsid w:val="001372F6"/>
    <w:rsid w:val="00143F44"/>
    <w:rsid w:val="00144385"/>
    <w:rsid w:val="00146EEC"/>
    <w:rsid w:val="00151D55"/>
    <w:rsid w:val="00151D93"/>
    <w:rsid w:val="00156EF3"/>
    <w:rsid w:val="00166F90"/>
    <w:rsid w:val="00176E4F"/>
    <w:rsid w:val="0018546B"/>
    <w:rsid w:val="001968C2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2E9"/>
    <w:rsid w:val="00201378"/>
    <w:rsid w:val="00201A7C"/>
    <w:rsid w:val="002115DD"/>
    <w:rsid w:val="0021210E"/>
    <w:rsid w:val="0021414D"/>
    <w:rsid w:val="0022101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50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5F14"/>
    <w:rsid w:val="00366805"/>
    <w:rsid w:val="0037067D"/>
    <w:rsid w:val="00373436"/>
    <w:rsid w:val="003802EA"/>
    <w:rsid w:val="00382065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D70"/>
    <w:rsid w:val="003D167B"/>
    <w:rsid w:val="003D2E73"/>
    <w:rsid w:val="003D7873"/>
    <w:rsid w:val="003E72B6"/>
    <w:rsid w:val="003E7BBE"/>
    <w:rsid w:val="00401347"/>
    <w:rsid w:val="004127E3"/>
    <w:rsid w:val="0043212E"/>
    <w:rsid w:val="00434366"/>
    <w:rsid w:val="00434ECE"/>
    <w:rsid w:val="00442064"/>
    <w:rsid w:val="00444423"/>
    <w:rsid w:val="00452F3E"/>
    <w:rsid w:val="004640AE"/>
    <w:rsid w:val="004679E3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1F22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5BE7"/>
    <w:rsid w:val="00507BF9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07347"/>
    <w:rsid w:val="006121D4"/>
    <w:rsid w:val="00613B49"/>
    <w:rsid w:val="00616845"/>
    <w:rsid w:val="006170C6"/>
    <w:rsid w:val="00620E8E"/>
    <w:rsid w:val="006228DE"/>
    <w:rsid w:val="00633CFE"/>
    <w:rsid w:val="00634FCA"/>
    <w:rsid w:val="00643D1B"/>
    <w:rsid w:val="006452B8"/>
    <w:rsid w:val="0065017B"/>
    <w:rsid w:val="00652E62"/>
    <w:rsid w:val="006600DF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C7298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0DB3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3688B"/>
    <w:rsid w:val="007404E9"/>
    <w:rsid w:val="007444CF"/>
    <w:rsid w:val="00752C75"/>
    <w:rsid w:val="00757005"/>
    <w:rsid w:val="00761DBE"/>
    <w:rsid w:val="007642E2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0EA8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E260C"/>
    <w:rsid w:val="008E39BE"/>
    <w:rsid w:val="008E62EC"/>
    <w:rsid w:val="008F32F6"/>
    <w:rsid w:val="00900748"/>
    <w:rsid w:val="00915D64"/>
    <w:rsid w:val="00916CD7"/>
    <w:rsid w:val="00920927"/>
    <w:rsid w:val="00921B38"/>
    <w:rsid w:val="00923720"/>
    <w:rsid w:val="009278C9"/>
    <w:rsid w:val="00932CD7"/>
    <w:rsid w:val="00935181"/>
    <w:rsid w:val="00940F6B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394"/>
    <w:rsid w:val="009A4ACC"/>
    <w:rsid w:val="009A5900"/>
    <w:rsid w:val="009A6E6C"/>
    <w:rsid w:val="009A6F3F"/>
    <w:rsid w:val="009B331A"/>
    <w:rsid w:val="009C2650"/>
    <w:rsid w:val="009C456E"/>
    <w:rsid w:val="009C76D2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72D1E"/>
    <w:rsid w:val="00A76C6C"/>
    <w:rsid w:val="00A777EB"/>
    <w:rsid w:val="00A87356"/>
    <w:rsid w:val="00A92DD1"/>
    <w:rsid w:val="00AA5338"/>
    <w:rsid w:val="00AB032B"/>
    <w:rsid w:val="00AB1B8E"/>
    <w:rsid w:val="00AB2D4D"/>
    <w:rsid w:val="00AC0696"/>
    <w:rsid w:val="00AC4C98"/>
    <w:rsid w:val="00AC5200"/>
    <w:rsid w:val="00AC5F6B"/>
    <w:rsid w:val="00AD3896"/>
    <w:rsid w:val="00AD5B47"/>
    <w:rsid w:val="00AE1ED9"/>
    <w:rsid w:val="00AE32CB"/>
    <w:rsid w:val="00AF28F4"/>
    <w:rsid w:val="00AF3957"/>
    <w:rsid w:val="00B00528"/>
    <w:rsid w:val="00B0712C"/>
    <w:rsid w:val="00B12013"/>
    <w:rsid w:val="00B146FF"/>
    <w:rsid w:val="00B15990"/>
    <w:rsid w:val="00B22C67"/>
    <w:rsid w:val="00B26DFE"/>
    <w:rsid w:val="00B3508F"/>
    <w:rsid w:val="00B443EE"/>
    <w:rsid w:val="00B560C8"/>
    <w:rsid w:val="00B61150"/>
    <w:rsid w:val="00B65BC7"/>
    <w:rsid w:val="00B746B9"/>
    <w:rsid w:val="00B7610D"/>
    <w:rsid w:val="00B848D4"/>
    <w:rsid w:val="00B865B7"/>
    <w:rsid w:val="00B92BA9"/>
    <w:rsid w:val="00BA1CB1"/>
    <w:rsid w:val="00BA4178"/>
    <w:rsid w:val="00BA482D"/>
    <w:rsid w:val="00BB1755"/>
    <w:rsid w:val="00BB23F4"/>
    <w:rsid w:val="00BC5075"/>
    <w:rsid w:val="00BC5419"/>
    <w:rsid w:val="00BD3B0F"/>
    <w:rsid w:val="00BE7507"/>
    <w:rsid w:val="00BF1D4C"/>
    <w:rsid w:val="00BF3F0A"/>
    <w:rsid w:val="00BF549F"/>
    <w:rsid w:val="00C017C3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3C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CF4647"/>
    <w:rsid w:val="00D0201F"/>
    <w:rsid w:val="00D02945"/>
    <w:rsid w:val="00D03685"/>
    <w:rsid w:val="00D07D4E"/>
    <w:rsid w:val="00D115AA"/>
    <w:rsid w:val="00D145BE"/>
    <w:rsid w:val="00D2035A"/>
    <w:rsid w:val="00D20C57"/>
    <w:rsid w:val="00D25D16"/>
    <w:rsid w:val="00D3119E"/>
    <w:rsid w:val="00D32124"/>
    <w:rsid w:val="00D47A46"/>
    <w:rsid w:val="00D54C76"/>
    <w:rsid w:val="00D71E43"/>
    <w:rsid w:val="00D727F3"/>
    <w:rsid w:val="00D73695"/>
    <w:rsid w:val="00D810DE"/>
    <w:rsid w:val="00D87D32"/>
    <w:rsid w:val="00D91188"/>
    <w:rsid w:val="00D92C83"/>
    <w:rsid w:val="00D95E19"/>
    <w:rsid w:val="00DA0330"/>
    <w:rsid w:val="00DA0A81"/>
    <w:rsid w:val="00DA3C10"/>
    <w:rsid w:val="00DA53B5"/>
    <w:rsid w:val="00DC1D69"/>
    <w:rsid w:val="00DC4BD3"/>
    <w:rsid w:val="00DC5A3A"/>
    <w:rsid w:val="00DD0342"/>
    <w:rsid w:val="00DD0726"/>
    <w:rsid w:val="00DE5289"/>
    <w:rsid w:val="00DE5BC0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36509"/>
    <w:rsid w:val="00F438FC"/>
    <w:rsid w:val="00F53DB6"/>
    <w:rsid w:val="00F556F4"/>
    <w:rsid w:val="00F5616F"/>
    <w:rsid w:val="00F56451"/>
    <w:rsid w:val="00F56827"/>
    <w:rsid w:val="00F57E4A"/>
    <w:rsid w:val="00F62866"/>
    <w:rsid w:val="00F655BA"/>
    <w:rsid w:val="00F65EF0"/>
    <w:rsid w:val="00F71651"/>
    <w:rsid w:val="00F76191"/>
    <w:rsid w:val="00F76CC6"/>
    <w:rsid w:val="00F83D7C"/>
    <w:rsid w:val="00F86CB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98C1A5FDF9A4E82B0AA8A4A9314CE" ma:contentTypeVersion="" ma:contentTypeDescription="Create a new document." ma:contentTypeScope="" ma:versionID="2187a27753450001c7953ad95bb1ac4e">
  <xsd:schema xmlns:xsd="http://www.w3.org/2001/XMLSchema" xmlns:xs="http://www.w3.org/2001/XMLSchema" xmlns:p="http://schemas.microsoft.com/office/2006/metadata/properties" xmlns:ns2="4d074fc5-4881-4904-900d-cdf408c29254" xmlns:ns3="aa6d8971-b69a-4562-aa6f-337afdb30ae4" targetNamespace="http://schemas.microsoft.com/office/2006/metadata/properties" ma:root="true" ma:fieldsID="702c3b06a22c7218e6d18a9617215c29" ns2:_="" ns3:_="">
    <xsd:import namespace="4d074fc5-4881-4904-900d-cdf408c29254"/>
    <xsd:import namespace="aa6d8971-b69a-4562-aa6f-337afdb30ae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d8971-b69a-4562-aa6f-337afdb30ae4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aa6d8971-b69a-4562-aa6f-337afdb30ae4">Ex-racing animals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FE9E9-0A22-42BF-A9C2-4127CB020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aa6d8971-b69a-4562-aa6f-337afdb30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aa6d8971-b69a-4562-aa6f-337afdb30ae4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32B0EFE-3CA1-4FF0-9C87-5F690AC11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Danni McDonald</cp:lastModifiedBy>
  <cp:revision>2</cp:revision>
  <cp:lastPrinted>2018-12-18T06:32:00Z</cp:lastPrinted>
  <dcterms:created xsi:type="dcterms:W3CDTF">2019-01-29T02:54:00Z</dcterms:created>
  <dcterms:modified xsi:type="dcterms:W3CDTF">2019-01-29T02:54:00Z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0x01010066A98C1A5FDF9A4E82B0AA8A4A9314CE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