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A83F0B" w14:paraId="1701B47B" w14:textId="77777777" w:rsidTr="00146EEC">
        <w:tc>
          <w:tcPr>
            <w:tcW w:w="2689" w:type="dxa"/>
          </w:tcPr>
          <w:p w14:paraId="2B94AA6D" w14:textId="1A6B616A" w:rsidR="00A83F0B" w:rsidRPr="00A83F0B" w:rsidRDefault="00A83F0B" w:rsidP="00A83F0B">
            <w:pPr>
              <w:pStyle w:val="SIText"/>
            </w:pPr>
            <w:r w:rsidRPr="00A83F0B">
              <w:t>Release 2</w:t>
            </w:r>
          </w:p>
        </w:tc>
        <w:tc>
          <w:tcPr>
            <w:tcW w:w="6939" w:type="dxa"/>
          </w:tcPr>
          <w:p w14:paraId="015AE4A1" w14:textId="1811AE8A" w:rsidR="00A83F0B" w:rsidRPr="00A83F0B" w:rsidRDefault="00A83F0B" w:rsidP="00A83F0B">
            <w:pPr>
              <w:pStyle w:val="SIText"/>
            </w:pPr>
            <w:r w:rsidRPr="00A83F0B">
              <w:t>This version released with ACM Animal Care Management Training Package Version 3.0.</w:t>
            </w:r>
          </w:p>
        </w:tc>
      </w:tr>
      <w:tr w:rsidR="00A83F0B" w14:paraId="7A1870E5" w14:textId="77777777" w:rsidTr="00146EEC">
        <w:tc>
          <w:tcPr>
            <w:tcW w:w="2689" w:type="dxa"/>
          </w:tcPr>
          <w:p w14:paraId="43133BA7" w14:textId="6473F1B3" w:rsidR="00A83F0B" w:rsidRPr="00A83F0B" w:rsidRDefault="00A83F0B" w:rsidP="00A83F0B">
            <w:pPr>
              <w:pStyle w:val="SIText"/>
            </w:pPr>
            <w:r>
              <w:t>Release 1</w:t>
            </w:r>
          </w:p>
        </w:tc>
        <w:tc>
          <w:tcPr>
            <w:tcW w:w="6939" w:type="dxa"/>
          </w:tcPr>
          <w:p w14:paraId="53E45833" w14:textId="0E1341B6" w:rsidR="00A83F0B" w:rsidRPr="00A83F0B" w:rsidRDefault="00A83F0B" w:rsidP="00A83F0B">
            <w:pPr>
              <w:pStyle w:val="SIText"/>
            </w:pPr>
            <w:r w:rsidRPr="00A83F0B">
              <w:t xml:space="preserve">This version released with ACM Animal Care Management Training Package Version </w:t>
            </w:r>
            <w:r>
              <w:t>1</w:t>
            </w:r>
            <w:r w:rsidRPr="00A83F0B">
              <w:t>.0.</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83F0B" w:rsidRPr="00963A46" w14:paraId="27C65D41" w14:textId="77777777" w:rsidTr="00CA2922">
        <w:trPr>
          <w:tblHeader/>
        </w:trPr>
        <w:tc>
          <w:tcPr>
            <w:tcW w:w="1396" w:type="pct"/>
            <w:shd w:val="clear" w:color="auto" w:fill="auto"/>
          </w:tcPr>
          <w:p w14:paraId="335AE80D" w14:textId="4390AC0B" w:rsidR="00A83F0B" w:rsidRPr="00A83F0B" w:rsidRDefault="00A83F0B" w:rsidP="00A83F0B">
            <w:pPr>
              <w:pStyle w:val="SIUNITCODE"/>
            </w:pPr>
            <w:r w:rsidRPr="00A83F0B">
              <w:t>ACMWHS201</w:t>
            </w:r>
          </w:p>
        </w:tc>
        <w:tc>
          <w:tcPr>
            <w:tcW w:w="3604" w:type="pct"/>
            <w:shd w:val="clear" w:color="auto" w:fill="auto"/>
          </w:tcPr>
          <w:p w14:paraId="41850966" w14:textId="2024F552" w:rsidR="00A83F0B" w:rsidRPr="00A83F0B" w:rsidRDefault="00A83F0B" w:rsidP="00A83F0B">
            <w:pPr>
              <w:pStyle w:val="SIUnittitle"/>
            </w:pPr>
            <w:r w:rsidRPr="00A83F0B">
              <w:t>Participate in workplace health and safety processes</w:t>
            </w:r>
          </w:p>
        </w:tc>
      </w:tr>
      <w:tr w:rsidR="00F1480E" w:rsidRPr="00963A46" w14:paraId="5508DB71" w14:textId="77777777" w:rsidTr="00CA2922">
        <w:tc>
          <w:tcPr>
            <w:tcW w:w="1396" w:type="pct"/>
            <w:shd w:val="clear" w:color="auto" w:fill="auto"/>
          </w:tcPr>
          <w:p w14:paraId="7FF46039" w14:textId="77777777" w:rsidR="00F1480E" w:rsidRPr="000754EC" w:rsidRDefault="00FD557D" w:rsidP="000754EC">
            <w:pPr>
              <w:pStyle w:val="SIHeading2"/>
            </w:pPr>
            <w:r w:rsidRPr="00FD557D">
              <w:t>Application</w:t>
            </w:r>
          </w:p>
          <w:p w14:paraId="5D1C7433" w14:textId="77777777" w:rsidR="00FD557D" w:rsidRPr="00923720" w:rsidRDefault="00FD557D" w:rsidP="000754EC">
            <w:pPr>
              <w:pStyle w:val="SIHeading2"/>
            </w:pPr>
          </w:p>
        </w:tc>
        <w:tc>
          <w:tcPr>
            <w:tcW w:w="3604" w:type="pct"/>
            <w:shd w:val="clear" w:color="auto" w:fill="auto"/>
          </w:tcPr>
          <w:p w14:paraId="4FF9DE64" w14:textId="77777777" w:rsidR="00A83F0B" w:rsidRPr="00A83F0B" w:rsidRDefault="00A83F0B" w:rsidP="00A83F0B">
            <w:pPr>
              <w:pStyle w:val="SIText"/>
            </w:pPr>
            <w:r w:rsidRPr="00A83F0B">
              <w:t>This unit of competency describes the skills and knowledge required to work safely and participate in work health and safety processes in an animal care environment.</w:t>
            </w:r>
          </w:p>
          <w:p w14:paraId="3FD58875" w14:textId="77777777" w:rsidR="00A83F0B" w:rsidRPr="00A83F0B" w:rsidRDefault="00A83F0B" w:rsidP="00A83F0B">
            <w:pPr>
              <w:pStyle w:val="SIText"/>
            </w:pPr>
          </w:p>
          <w:p w14:paraId="7DE0BA14" w14:textId="77777777" w:rsidR="00A83F0B" w:rsidRPr="00A83F0B" w:rsidRDefault="00A83F0B" w:rsidP="00A83F0B">
            <w:pPr>
              <w:pStyle w:val="SIText"/>
            </w:pPr>
            <w:r w:rsidRPr="00A83F0B">
              <w:t>This unit applies to individuals who require knowledge of work, health and safety to carry out their own work under routine supervision. They work in known contexts dealing with routine tasks and a limited range of predicable problems.</w:t>
            </w:r>
          </w:p>
          <w:p w14:paraId="314F9FB5" w14:textId="77777777" w:rsidR="00A83F0B" w:rsidRPr="00A83F0B" w:rsidRDefault="00A83F0B" w:rsidP="00A83F0B">
            <w:pPr>
              <w:pStyle w:val="SIText"/>
            </w:pPr>
          </w:p>
          <w:p w14:paraId="56AEA1C4" w14:textId="77777777" w:rsidR="00A83F0B" w:rsidRPr="00A83F0B" w:rsidRDefault="00A83F0B" w:rsidP="00A83F0B">
            <w:pPr>
              <w:pStyle w:val="SIText"/>
            </w:pPr>
            <w:r w:rsidRPr="00A83F0B">
              <w:t xml:space="preserve">All work must be carried out to comply with workplace procedures, in accordance with State/Territory health and safety regulations, legislation and standards that apply to the workplace. </w:t>
            </w:r>
          </w:p>
          <w:p w14:paraId="0480D331" w14:textId="77777777" w:rsidR="00A83F0B" w:rsidRPr="00A83F0B" w:rsidRDefault="00A83F0B" w:rsidP="00A83F0B">
            <w:pPr>
              <w:pStyle w:val="SIText"/>
            </w:pPr>
          </w:p>
          <w:p w14:paraId="5D32C35C" w14:textId="77777777" w:rsidR="00A83F0B" w:rsidRPr="00A83F0B" w:rsidRDefault="00A83F0B" w:rsidP="00A83F0B">
            <w:pPr>
              <w:pStyle w:val="SIText"/>
            </w:pPr>
            <w:r w:rsidRPr="00A83F0B">
              <w:t>No occupational licensing, legislative or certification requirements apply to this unit at the time of publication.</w:t>
            </w:r>
          </w:p>
          <w:p w14:paraId="222DE076" w14:textId="77777777" w:rsidR="00373436" w:rsidRPr="000754EC" w:rsidRDefault="00373436" w:rsidP="008E39B1">
            <w:pPr>
              <w:pStyle w:val="SIText"/>
            </w:pPr>
          </w:p>
        </w:tc>
      </w:tr>
      <w:tr w:rsidR="00F1480E" w:rsidRPr="00963A46" w14:paraId="7692BB3E" w14:textId="77777777" w:rsidTr="00CA2922">
        <w:tc>
          <w:tcPr>
            <w:tcW w:w="1396" w:type="pct"/>
            <w:shd w:val="clear" w:color="auto" w:fill="auto"/>
          </w:tcPr>
          <w:p w14:paraId="4FD77051" w14:textId="77777777" w:rsidR="00F1480E" w:rsidRPr="000754EC" w:rsidRDefault="00FD557D" w:rsidP="000754EC">
            <w:pPr>
              <w:pStyle w:val="SIHeading2"/>
            </w:pPr>
            <w:r w:rsidRPr="00923720">
              <w:t>Prerequisite Unit</w:t>
            </w:r>
          </w:p>
        </w:tc>
        <w:tc>
          <w:tcPr>
            <w:tcW w:w="3604" w:type="pct"/>
            <w:shd w:val="clear" w:color="auto" w:fill="auto"/>
          </w:tcPr>
          <w:p w14:paraId="16FCAD58" w14:textId="63723645" w:rsidR="00F1480E" w:rsidRPr="000754EC" w:rsidRDefault="00F1480E" w:rsidP="008E39B1">
            <w:pPr>
              <w:pStyle w:val="SIText"/>
            </w:pPr>
            <w:r w:rsidRPr="008908DE">
              <w:t>Ni</w:t>
            </w:r>
            <w:r w:rsidR="007A300D" w:rsidRPr="000754EC">
              <w:t xml:space="preserve">l </w:t>
            </w:r>
          </w:p>
        </w:tc>
      </w:tr>
      <w:tr w:rsidR="00F1480E" w:rsidRPr="00963A46" w14:paraId="3F7AB666" w14:textId="77777777" w:rsidTr="00CA2922">
        <w:tc>
          <w:tcPr>
            <w:tcW w:w="1396" w:type="pct"/>
            <w:shd w:val="clear" w:color="auto" w:fill="auto"/>
          </w:tcPr>
          <w:p w14:paraId="76263527" w14:textId="77777777" w:rsidR="00F1480E" w:rsidRPr="000754EC" w:rsidRDefault="00FD557D" w:rsidP="000754EC">
            <w:pPr>
              <w:pStyle w:val="SIHeading2"/>
            </w:pPr>
            <w:r w:rsidRPr="00923720">
              <w:t>Unit Sector</w:t>
            </w:r>
          </w:p>
        </w:tc>
        <w:tc>
          <w:tcPr>
            <w:tcW w:w="3604" w:type="pct"/>
            <w:shd w:val="clear" w:color="auto" w:fill="auto"/>
          </w:tcPr>
          <w:p w14:paraId="32D20E48" w14:textId="0A5656D5" w:rsidR="00F1480E" w:rsidRPr="000754EC" w:rsidRDefault="00347A85" w:rsidP="000754EC">
            <w:pPr>
              <w:pStyle w:val="SIText"/>
            </w:pPr>
            <w:r w:rsidRPr="00347A85">
              <w:t>Work Health and Safety (WHS)</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77777777" w:rsidR="00F1480E" w:rsidRPr="000754EC" w:rsidRDefault="00FD557D" w:rsidP="000754EC">
            <w:pPr>
              <w:pStyle w:val="SIHeading2"/>
            </w:pPr>
            <w:r w:rsidRPr="00923720">
              <w:t>Performance 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83F0B" w:rsidRPr="00963A46" w14:paraId="4ACFC18D" w14:textId="77777777" w:rsidTr="00CA2922">
        <w:trPr>
          <w:cantSplit/>
        </w:trPr>
        <w:tc>
          <w:tcPr>
            <w:tcW w:w="1396" w:type="pct"/>
            <w:shd w:val="clear" w:color="auto" w:fill="auto"/>
          </w:tcPr>
          <w:p w14:paraId="6064CF7F" w14:textId="1DA3E449" w:rsidR="00A83F0B" w:rsidRPr="00A83F0B" w:rsidRDefault="00A83F0B" w:rsidP="00A83F0B">
            <w:pPr>
              <w:pStyle w:val="SIText"/>
            </w:pPr>
            <w:r w:rsidRPr="00A83F0B">
              <w:t>1. Plan and prepare to work safely</w:t>
            </w:r>
          </w:p>
        </w:tc>
        <w:tc>
          <w:tcPr>
            <w:tcW w:w="3604" w:type="pct"/>
            <w:shd w:val="clear" w:color="auto" w:fill="auto"/>
          </w:tcPr>
          <w:p w14:paraId="33797FA4" w14:textId="01E51A09" w:rsidR="00A83F0B" w:rsidRPr="00A83F0B" w:rsidRDefault="00A83F0B" w:rsidP="00A83F0B">
            <w:pPr>
              <w:pStyle w:val="SIText"/>
            </w:pPr>
            <w:r w:rsidRPr="00A83F0B">
              <w:t xml:space="preserve">1.1 Locate and interpret information on </w:t>
            </w:r>
            <w:del w:id="0" w:author="Andrea Hayman" w:date="2018-03-27T14:56:00Z">
              <w:r w:rsidRPr="00A83F0B" w:rsidDel="00555415">
                <w:delText xml:space="preserve">WHS </w:delText>
              </w:r>
            </w:del>
            <w:ins w:id="1" w:author="Andrea Hayman" w:date="2018-03-27T14:56:00Z">
              <w:r w:rsidR="00555415">
                <w:t xml:space="preserve">workplace health and safety </w:t>
              </w:r>
            </w:ins>
            <w:r w:rsidRPr="00A83F0B">
              <w:t>related to work area</w:t>
            </w:r>
          </w:p>
          <w:p w14:paraId="5722761E" w14:textId="25771EF0" w:rsidR="00A83F0B" w:rsidRPr="00A83F0B" w:rsidRDefault="00A83F0B" w:rsidP="00A83F0B">
            <w:pPr>
              <w:pStyle w:val="SIText"/>
            </w:pPr>
            <w:r w:rsidRPr="00A83F0B">
              <w:t xml:space="preserve">1.2 Identify </w:t>
            </w:r>
            <w:del w:id="2" w:author="Andrea Hayman" w:date="2018-03-27T14:57:00Z">
              <w:r w:rsidRPr="00A83F0B" w:rsidDel="00555415">
                <w:delText>WHS</w:delText>
              </w:r>
            </w:del>
            <w:ins w:id="3" w:author="Andrea Hayman" w:date="2018-03-27T14:56:00Z">
              <w:r w:rsidR="00555415" w:rsidRPr="00555415">
                <w:t>workplace health and safety</w:t>
              </w:r>
            </w:ins>
            <w:r w:rsidRPr="00A83F0B">
              <w:t xml:space="preserve"> responsibilities in the workplace</w:t>
            </w:r>
          </w:p>
          <w:p w14:paraId="601A37EF" w14:textId="77777777" w:rsidR="00A83F0B" w:rsidRPr="00A83F0B" w:rsidRDefault="00A83F0B" w:rsidP="00A83F0B">
            <w:pPr>
              <w:pStyle w:val="SIText"/>
            </w:pPr>
            <w:r w:rsidRPr="00A83F0B">
              <w:t xml:space="preserve">1.3 Identify hazards, including signs of common animal diseases, in the work area </w:t>
            </w:r>
          </w:p>
          <w:p w14:paraId="68E0C043" w14:textId="0F983656" w:rsidR="00A83F0B" w:rsidRPr="00A83F0B" w:rsidRDefault="00A83F0B" w:rsidP="00A83F0B">
            <w:pPr>
              <w:pStyle w:val="SIText"/>
            </w:pPr>
            <w:r w:rsidRPr="00A83F0B">
              <w:t xml:space="preserve">1.4 Take action to control risks </w:t>
            </w:r>
            <w:r w:rsidR="00435D3B">
              <w:t xml:space="preserve">related to own safety </w:t>
            </w:r>
          </w:p>
          <w:p w14:paraId="113CAE86" w14:textId="77777777" w:rsidR="00A83F0B" w:rsidRPr="00A83F0B" w:rsidRDefault="00A83F0B" w:rsidP="00A83F0B">
            <w:pPr>
              <w:pStyle w:val="SIText"/>
            </w:pPr>
            <w:r w:rsidRPr="00A83F0B">
              <w:t xml:space="preserve">1.5 Report other hazards and risks to supervisor </w:t>
            </w:r>
          </w:p>
          <w:p w14:paraId="202872FB" w14:textId="5FFFF889" w:rsidR="00A83F0B" w:rsidRPr="00A83F0B" w:rsidRDefault="00A83F0B" w:rsidP="00A83F0B">
            <w:pPr>
              <w:pStyle w:val="SIText"/>
            </w:pPr>
            <w:r w:rsidRPr="00A83F0B">
              <w:t>1.6 Carry out pre-start checks according to workplace procedures</w:t>
            </w:r>
          </w:p>
        </w:tc>
      </w:tr>
      <w:tr w:rsidR="00A83F0B" w:rsidRPr="00963A46" w14:paraId="795DEADA" w14:textId="77777777" w:rsidTr="00CA2922">
        <w:trPr>
          <w:cantSplit/>
        </w:trPr>
        <w:tc>
          <w:tcPr>
            <w:tcW w:w="1396" w:type="pct"/>
            <w:shd w:val="clear" w:color="auto" w:fill="auto"/>
          </w:tcPr>
          <w:p w14:paraId="1F412B2C" w14:textId="79EE7FE6" w:rsidR="00A83F0B" w:rsidRPr="00A83F0B" w:rsidRDefault="00A83F0B" w:rsidP="00A83F0B">
            <w:pPr>
              <w:pStyle w:val="SIText"/>
            </w:pPr>
            <w:r w:rsidRPr="00A83F0B">
              <w:t>2. Conduct work safely</w:t>
            </w:r>
          </w:p>
        </w:tc>
        <w:tc>
          <w:tcPr>
            <w:tcW w:w="3604" w:type="pct"/>
            <w:shd w:val="clear" w:color="auto" w:fill="auto"/>
          </w:tcPr>
          <w:p w14:paraId="4DAD9C7B" w14:textId="77777777" w:rsidR="00A83F0B" w:rsidRPr="00A83F0B" w:rsidRDefault="00A83F0B" w:rsidP="00A83F0B">
            <w:pPr>
              <w:pStyle w:val="SIText"/>
            </w:pPr>
            <w:r w:rsidRPr="00A83F0B">
              <w:t>2.1 Use personal protective equipment correctly</w:t>
            </w:r>
          </w:p>
          <w:p w14:paraId="1858F354" w14:textId="77777777" w:rsidR="00A83F0B" w:rsidRPr="00A83F0B" w:rsidRDefault="00A83F0B" w:rsidP="00A83F0B">
            <w:pPr>
              <w:pStyle w:val="SIText"/>
            </w:pPr>
            <w:r w:rsidRPr="00A83F0B">
              <w:t>2.2 Follow work procedures and work instructions, including infection control, to ensure safe work</w:t>
            </w:r>
          </w:p>
          <w:p w14:paraId="277B8C6C" w14:textId="77777777" w:rsidR="00A83F0B" w:rsidRPr="00A83F0B" w:rsidRDefault="00A83F0B" w:rsidP="00A83F0B">
            <w:pPr>
              <w:pStyle w:val="SIText"/>
            </w:pPr>
            <w:r w:rsidRPr="00A83F0B">
              <w:t xml:space="preserve">2.3 Report incidents and injuries to supervisor </w:t>
            </w:r>
          </w:p>
          <w:p w14:paraId="49C6D9D5" w14:textId="17D429FA" w:rsidR="00A83F0B" w:rsidRPr="00A83F0B" w:rsidRDefault="00A83F0B" w:rsidP="00A83F0B">
            <w:pPr>
              <w:pStyle w:val="SIText"/>
            </w:pPr>
            <w:r w:rsidRPr="00A83F0B">
              <w:t xml:space="preserve">2.4 Undertake </w:t>
            </w:r>
            <w:del w:id="4" w:author="Andrea Hayman" w:date="2018-03-27T14:57:00Z">
              <w:r w:rsidRPr="00A83F0B" w:rsidDel="00555415">
                <w:delText xml:space="preserve">WHS </w:delText>
              </w:r>
            </w:del>
            <w:ins w:id="5" w:author="Andrea Hayman" w:date="2018-03-27T14:57:00Z">
              <w:r w:rsidR="00555415">
                <w:t xml:space="preserve">workplace health and safety </w:t>
              </w:r>
            </w:ins>
            <w:r w:rsidRPr="00A83F0B">
              <w:t>housekeeping in work area</w:t>
            </w:r>
          </w:p>
          <w:p w14:paraId="2B73179F" w14:textId="6C9FAEF8" w:rsidR="00A83F0B" w:rsidRPr="00A83F0B" w:rsidRDefault="00A83F0B" w:rsidP="00A83F0B">
            <w:pPr>
              <w:pStyle w:val="SIText"/>
            </w:pPr>
            <w:r w:rsidRPr="00A83F0B">
              <w:t>2.5 Identify own levels of stress and fatigue to ensure ability to work safely and sustainably</w:t>
            </w:r>
          </w:p>
        </w:tc>
      </w:tr>
      <w:tr w:rsidR="00A83F0B" w:rsidRPr="00963A46" w14:paraId="6647092C" w14:textId="77777777" w:rsidTr="00CA2922">
        <w:trPr>
          <w:cantSplit/>
        </w:trPr>
        <w:tc>
          <w:tcPr>
            <w:tcW w:w="1396" w:type="pct"/>
            <w:shd w:val="clear" w:color="auto" w:fill="auto"/>
          </w:tcPr>
          <w:p w14:paraId="4013ADCF" w14:textId="00A4C6F4" w:rsidR="00A83F0B" w:rsidRPr="00A83F0B" w:rsidRDefault="00A83F0B" w:rsidP="00A83F0B">
            <w:pPr>
              <w:pStyle w:val="SIText"/>
            </w:pPr>
            <w:r w:rsidRPr="00A83F0B">
              <w:t>3. Participate in work health and safety activities</w:t>
            </w:r>
          </w:p>
        </w:tc>
        <w:tc>
          <w:tcPr>
            <w:tcW w:w="3604" w:type="pct"/>
            <w:shd w:val="clear" w:color="auto" w:fill="auto"/>
          </w:tcPr>
          <w:p w14:paraId="42FD31AB" w14:textId="4B629399" w:rsidR="00A83F0B" w:rsidRPr="00A83F0B" w:rsidRDefault="00A83F0B" w:rsidP="00A83F0B">
            <w:pPr>
              <w:pStyle w:val="SIText"/>
            </w:pPr>
            <w:r w:rsidRPr="00A83F0B">
              <w:t xml:space="preserve">3.1 Contribute to workplace meetings, workplace inspections and other </w:t>
            </w:r>
            <w:del w:id="6" w:author="Andrea Hayman" w:date="2018-03-27T14:57:00Z">
              <w:r w:rsidRPr="00A83F0B" w:rsidDel="00555415">
                <w:delText xml:space="preserve">WHS </w:delText>
              </w:r>
            </w:del>
            <w:ins w:id="7" w:author="Andrea Hayman" w:date="2018-03-27T14:57:00Z">
              <w:r w:rsidR="00555415">
                <w:t xml:space="preserve">workplace health and safety </w:t>
              </w:r>
            </w:ins>
            <w:r w:rsidRPr="00A83F0B">
              <w:t>consultative activities</w:t>
            </w:r>
          </w:p>
          <w:p w14:paraId="06674FF5" w14:textId="28F35555" w:rsidR="00A83F0B" w:rsidRPr="00A83F0B" w:rsidRDefault="00A83F0B" w:rsidP="00A83F0B">
            <w:pPr>
              <w:pStyle w:val="SIText"/>
            </w:pPr>
            <w:r w:rsidRPr="00A83F0B">
              <w:t xml:space="preserve">3.2 Raise </w:t>
            </w:r>
            <w:del w:id="8" w:author="Andrea Hayman" w:date="2018-03-27T14:57:00Z">
              <w:r w:rsidRPr="00A83F0B" w:rsidDel="00555415">
                <w:delText xml:space="preserve">WHS </w:delText>
              </w:r>
            </w:del>
            <w:ins w:id="9" w:author="Andrea Hayman" w:date="2018-03-27T14:57:00Z">
              <w:r w:rsidR="00555415">
                <w:t xml:space="preserve">workplace health and safety </w:t>
              </w:r>
            </w:ins>
            <w:r w:rsidRPr="00A83F0B">
              <w:t>issues with designated personnel in line with workplace policies and procedures</w:t>
            </w:r>
          </w:p>
          <w:p w14:paraId="4DFFB81D" w14:textId="775DF986" w:rsidR="00A83F0B" w:rsidRPr="00A83F0B" w:rsidRDefault="00A83F0B" w:rsidP="00555415">
            <w:pPr>
              <w:pStyle w:val="SIText"/>
            </w:pPr>
            <w:r w:rsidRPr="00A83F0B">
              <w:t xml:space="preserve">3.3 Contribute to improving </w:t>
            </w:r>
            <w:del w:id="10" w:author="Andrea Hayman" w:date="2018-03-27T14:57:00Z">
              <w:r w:rsidRPr="00A83F0B" w:rsidDel="00555415">
                <w:delText xml:space="preserve">WHS </w:delText>
              </w:r>
            </w:del>
            <w:ins w:id="11" w:author="Andrea Hayman" w:date="2018-03-27T14:57:00Z">
              <w:r w:rsidR="00555415">
                <w:t xml:space="preserve">workplace health and safety </w:t>
              </w:r>
            </w:ins>
            <w:r w:rsidRPr="00A83F0B">
              <w:t>systems and processes</w:t>
            </w:r>
          </w:p>
        </w:tc>
      </w:tr>
      <w:tr w:rsidR="00A83F0B" w:rsidRPr="00963A46" w14:paraId="771D91EB" w14:textId="77777777" w:rsidTr="00CA2922">
        <w:trPr>
          <w:cantSplit/>
        </w:trPr>
        <w:tc>
          <w:tcPr>
            <w:tcW w:w="1396" w:type="pct"/>
            <w:shd w:val="clear" w:color="auto" w:fill="auto"/>
          </w:tcPr>
          <w:p w14:paraId="2307A0F6" w14:textId="0CDA84E8" w:rsidR="00A83F0B" w:rsidRPr="00A83F0B" w:rsidRDefault="00A83F0B" w:rsidP="00A83F0B">
            <w:pPr>
              <w:pStyle w:val="SIText"/>
            </w:pPr>
            <w:r w:rsidRPr="00A83F0B">
              <w:t>4. Follow emergency response procedures</w:t>
            </w:r>
          </w:p>
        </w:tc>
        <w:tc>
          <w:tcPr>
            <w:tcW w:w="3604" w:type="pct"/>
            <w:shd w:val="clear" w:color="auto" w:fill="auto"/>
          </w:tcPr>
          <w:p w14:paraId="362966BD" w14:textId="77777777" w:rsidR="00A83F0B" w:rsidRPr="00A83F0B" w:rsidRDefault="00A83F0B" w:rsidP="00A83F0B">
            <w:pPr>
              <w:pStyle w:val="SIText"/>
            </w:pPr>
            <w:r w:rsidRPr="00A83F0B">
              <w:t xml:space="preserve">4.1 Identify and report emergency situations </w:t>
            </w:r>
          </w:p>
          <w:p w14:paraId="02A7B6D4" w14:textId="6D572BD0" w:rsidR="00A83F0B" w:rsidRPr="00A83F0B" w:rsidRDefault="00A83F0B" w:rsidP="00A83F0B">
            <w:pPr>
              <w:pStyle w:val="SIText"/>
            </w:pPr>
            <w:r w:rsidRPr="00A83F0B">
              <w:t>4.2 Follow organisation procedures for responding to emergencies</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83F0B" w:rsidRPr="00336FCA" w:rsidDel="00423CB2" w14:paraId="7A6C86DB" w14:textId="77777777" w:rsidTr="00CA2922">
        <w:tc>
          <w:tcPr>
            <w:tcW w:w="1396" w:type="pct"/>
          </w:tcPr>
          <w:p w14:paraId="63013FFB" w14:textId="7BD55AE1" w:rsidR="00A83F0B" w:rsidRPr="00A83F0B" w:rsidRDefault="00A83F0B" w:rsidP="00A83F0B">
            <w:pPr>
              <w:pStyle w:val="SIText"/>
            </w:pPr>
            <w:r w:rsidRPr="00A83F0B">
              <w:t>Reading</w:t>
            </w:r>
          </w:p>
        </w:tc>
        <w:tc>
          <w:tcPr>
            <w:tcW w:w="3604" w:type="pct"/>
          </w:tcPr>
          <w:p w14:paraId="1D26F408" w14:textId="430C6CDD" w:rsidR="00A83F0B" w:rsidRPr="00A83F0B" w:rsidRDefault="00A83F0B" w:rsidP="00A83F0B">
            <w:pPr>
              <w:pStyle w:val="SIBulletList1"/>
            </w:pPr>
            <w:r w:rsidRPr="00A83F0B">
              <w:rPr>
                <w:rFonts w:eastAsia="Calibri"/>
              </w:rPr>
              <w:t>Access and follow information in standard workplace procedures, work instructions and emergency procedures</w:t>
            </w:r>
          </w:p>
        </w:tc>
      </w:tr>
      <w:tr w:rsidR="00A83F0B" w:rsidRPr="00336FCA" w:rsidDel="00423CB2" w14:paraId="229D9642" w14:textId="77777777" w:rsidTr="00CA2922">
        <w:tc>
          <w:tcPr>
            <w:tcW w:w="1396" w:type="pct"/>
          </w:tcPr>
          <w:p w14:paraId="307E895A" w14:textId="4EB92F54" w:rsidR="00A83F0B" w:rsidRPr="00A83F0B" w:rsidRDefault="00A83F0B" w:rsidP="00A83F0B">
            <w:pPr>
              <w:pStyle w:val="SIText"/>
            </w:pPr>
            <w:r w:rsidRPr="00A83F0B">
              <w:t>Oral communication</w:t>
            </w:r>
          </w:p>
        </w:tc>
        <w:tc>
          <w:tcPr>
            <w:tcW w:w="3604" w:type="pct"/>
          </w:tcPr>
          <w:p w14:paraId="122EA5DC" w14:textId="31598993" w:rsidR="00A83F0B" w:rsidRPr="00A83F0B" w:rsidRDefault="00A83F0B" w:rsidP="00A83F0B">
            <w:pPr>
              <w:pStyle w:val="SIBulletList1"/>
              <w:rPr>
                <w:rFonts w:eastAsia="Calibri"/>
              </w:rPr>
            </w:pPr>
            <w:r w:rsidRPr="00A83F0B">
              <w:rPr>
                <w:rFonts w:eastAsia="Calibri"/>
              </w:rPr>
              <w:t>Provide accurate descriptions of hazards, risks, incidents and injuries to supervisor</w:t>
            </w:r>
          </w:p>
        </w:tc>
      </w:tr>
      <w:tr w:rsidR="00A83F0B" w:rsidRPr="00336FCA" w:rsidDel="00423CB2" w14:paraId="376B22CD" w14:textId="77777777" w:rsidTr="00CA2922">
        <w:tc>
          <w:tcPr>
            <w:tcW w:w="1396" w:type="pct"/>
          </w:tcPr>
          <w:p w14:paraId="129A1CD6" w14:textId="52FFA0FF" w:rsidR="00A83F0B" w:rsidRPr="00A83F0B" w:rsidRDefault="00A83F0B" w:rsidP="00A83F0B">
            <w:pPr>
              <w:pStyle w:val="SIText"/>
            </w:pPr>
            <w:r w:rsidRPr="00A83F0B">
              <w:t>Navigate the world of work</w:t>
            </w:r>
          </w:p>
        </w:tc>
        <w:tc>
          <w:tcPr>
            <w:tcW w:w="3604" w:type="pct"/>
          </w:tcPr>
          <w:p w14:paraId="6649C72E" w14:textId="4469CF86" w:rsidR="00A83F0B" w:rsidRPr="00A83F0B" w:rsidRDefault="00A83F0B" w:rsidP="00555415">
            <w:pPr>
              <w:pStyle w:val="SIBulletList1"/>
              <w:rPr>
                <w:rFonts w:eastAsia="Calibri"/>
              </w:rPr>
            </w:pPr>
            <w:r w:rsidRPr="00A83F0B">
              <w:rPr>
                <w:rFonts w:eastAsia="Calibri"/>
              </w:rPr>
              <w:t xml:space="preserve">Understand main tasks, responsibilities and boundaries of own role in relation to </w:t>
            </w:r>
            <w:del w:id="12" w:author="Andrea Hayman" w:date="2018-03-27T14:57:00Z">
              <w:r w:rsidRPr="00A83F0B" w:rsidDel="00555415">
                <w:rPr>
                  <w:rFonts w:eastAsia="Calibri"/>
                </w:rPr>
                <w:delText>WHS</w:delText>
              </w:r>
            </w:del>
            <w:ins w:id="13" w:author="Andrea Hayman" w:date="2018-03-27T14:57:00Z">
              <w:r w:rsidR="00555415">
                <w:t xml:space="preserve"> </w:t>
              </w:r>
              <w:r w:rsidR="00555415">
                <w:t>workplace health and safety</w:t>
              </w:r>
            </w:ins>
          </w:p>
        </w:tc>
      </w:tr>
    </w:tbl>
    <w:p w14:paraId="2422EC50" w14:textId="77777777" w:rsidR="00916CD7" w:rsidRDefault="00916CD7" w:rsidP="005F771F">
      <w:pPr>
        <w:pStyle w:val="SIText"/>
      </w:pPr>
    </w:p>
    <w:p w14:paraId="2890A1AE" w14:textId="5BDF0D05"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A83F0B" w14:paraId="67633B90" w14:textId="77777777" w:rsidTr="00F33FF2">
        <w:tc>
          <w:tcPr>
            <w:tcW w:w="1028" w:type="pct"/>
          </w:tcPr>
          <w:p w14:paraId="666F2C5F" w14:textId="1E164134" w:rsidR="00A83F0B" w:rsidRPr="00A83F0B" w:rsidRDefault="00A83F0B" w:rsidP="00A83F0B">
            <w:pPr>
              <w:pStyle w:val="SIText"/>
            </w:pPr>
            <w:r w:rsidRPr="00A83F0B">
              <w:t>ACMWHS201 Participate in workplace health and safety processes (Release 2)</w:t>
            </w:r>
          </w:p>
        </w:tc>
        <w:tc>
          <w:tcPr>
            <w:tcW w:w="1105" w:type="pct"/>
          </w:tcPr>
          <w:p w14:paraId="5B47E0C0" w14:textId="77777777" w:rsidR="00A83F0B" w:rsidRPr="00A83F0B" w:rsidRDefault="00A83F0B" w:rsidP="00A83F0B">
            <w:pPr>
              <w:pStyle w:val="SIText"/>
            </w:pPr>
            <w:r w:rsidRPr="00A83F0B">
              <w:t>ACMWHS201 Participate in workplace health and safety processes (Release 1)</w:t>
            </w:r>
          </w:p>
          <w:p w14:paraId="520629F4" w14:textId="02210D6A" w:rsidR="00A83F0B" w:rsidRPr="00A83F0B" w:rsidRDefault="00A83F0B" w:rsidP="00A83F0B">
            <w:pPr>
              <w:pStyle w:val="SIText"/>
            </w:pPr>
          </w:p>
        </w:tc>
        <w:tc>
          <w:tcPr>
            <w:tcW w:w="1251" w:type="pct"/>
          </w:tcPr>
          <w:p w14:paraId="51844FA1" w14:textId="4C6C6F80" w:rsidR="00A83F0B" w:rsidRPr="00A83F0B" w:rsidRDefault="00A83F0B" w:rsidP="00555415">
            <w:pPr>
              <w:pStyle w:val="SIText"/>
            </w:pPr>
            <w:r w:rsidRPr="00A83F0B">
              <w:t xml:space="preserve">Minor changes to make infection control more explicit as a </w:t>
            </w:r>
            <w:del w:id="14" w:author="Andrea Hayman" w:date="2018-03-27T14:58:00Z">
              <w:r w:rsidRPr="00A83F0B" w:rsidDel="00555415">
                <w:delText xml:space="preserve">WHS </w:delText>
              </w:r>
            </w:del>
            <w:ins w:id="15" w:author="Andrea Hayman" w:date="2018-03-27T14:58:00Z">
              <w:r w:rsidR="00555415">
                <w:t xml:space="preserve">workplace health and safety </w:t>
              </w:r>
            </w:ins>
            <w:r w:rsidRPr="00A83F0B">
              <w:t>issue</w:t>
            </w:r>
          </w:p>
        </w:tc>
        <w:tc>
          <w:tcPr>
            <w:tcW w:w="1616" w:type="pct"/>
          </w:tcPr>
          <w:p w14:paraId="429D61B8" w14:textId="77777777" w:rsidR="00A83F0B" w:rsidRPr="00A83F0B" w:rsidRDefault="00A83F0B" w:rsidP="00A83F0B">
            <w:pPr>
              <w:pStyle w:val="SIText"/>
            </w:pPr>
            <w:r w:rsidRPr="00A83F0B">
              <w:t xml:space="preserve">Equivalent unit </w:t>
            </w:r>
          </w:p>
          <w:p w14:paraId="509E63B0" w14:textId="0659EB1D" w:rsidR="00A83F0B" w:rsidRPr="00A83F0B" w:rsidRDefault="00A83F0B" w:rsidP="00A83F0B">
            <w:pPr>
              <w:pStyle w:val="SIText"/>
            </w:pP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123F69AC" w:rsidR="00F1480E" w:rsidRPr="000754EC" w:rsidRDefault="00555415" w:rsidP="00E40225">
            <w:pPr>
              <w:pStyle w:val="SIText"/>
            </w:pPr>
            <w:hyperlink r:id="rId11" w:history="1">
              <w:r w:rsidR="00A83F0B" w:rsidRPr="00A83F0B">
                <w:t>https://vetnet.education.gov.au/Pages/TrainingDocs.aspx?q=b75f4b23-54c9-4cc9-a5db-d3502d154103</w:t>
              </w:r>
            </w:hyperlink>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72601A83" w:rsidR="00556C4C" w:rsidRPr="000754EC" w:rsidRDefault="00556C4C" w:rsidP="008F0FC5">
            <w:pPr>
              <w:pStyle w:val="SIUnittitle"/>
            </w:pPr>
            <w:r w:rsidRPr="00F56827">
              <w:t xml:space="preserve">Assessment requirements for </w:t>
            </w:r>
            <w:r w:rsidR="00A83F0B" w:rsidRPr="00A83F0B">
              <w:t>ACMWHS201 Participate in workplace health and safety processes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556C4C" w:rsidRPr="00067E1C" w14:paraId="5FA5C884" w14:textId="77777777" w:rsidTr="00113678">
        <w:tc>
          <w:tcPr>
            <w:tcW w:w="5000" w:type="pct"/>
            <w:gridSpan w:val="2"/>
            <w:shd w:val="clear" w:color="auto" w:fill="auto"/>
          </w:tcPr>
          <w:p w14:paraId="719408EB" w14:textId="77777777" w:rsidR="00A83F0B" w:rsidRPr="00A83F0B" w:rsidRDefault="00A83F0B" w:rsidP="00A83F0B">
            <w:pPr>
              <w:pStyle w:val="SIText"/>
            </w:pPr>
            <w:r w:rsidRPr="00A83F0B">
              <w:t xml:space="preserve">An individual demonstrating competency must satisfy all of the elements and performance criteria in this unit. </w:t>
            </w:r>
          </w:p>
          <w:p w14:paraId="57270E7D" w14:textId="77777777" w:rsidR="00A83F0B" w:rsidRPr="00A83F0B" w:rsidRDefault="00A83F0B" w:rsidP="00A83F0B">
            <w:pPr>
              <w:pStyle w:val="SIText"/>
            </w:pPr>
          </w:p>
          <w:p w14:paraId="1063B9A3" w14:textId="77777777" w:rsidR="00A83F0B" w:rsidRPr="00A83F0B" w:rsidRDefault="00A83F0B" w:rsidP="00A83F0B">
            <w:pPr>
              <w:pStyle w:val="SIText"/>
            </w:pPr>
            <w:r w:rsidRPr="00A83F0B">
              <w:t xml:space="preserve">There must be evidence that the individual has: </w:t>
            </w:r>
          </w:p>
          <w:p w14:paraId="5CD56F17" w14:textId="77777777" w:rsidR="00A83F0B" w:rsidRPr="00A83F0B" w:rsidRDefault="00A83F0B" w:rsidP="00A83F0B">
            <w:pPr>
              <w:pStyle w:val="SIBulletList1"/>
            </w:pPr>
            <w:r w:rsidRPr="00A83F0B">
              <w:rPr>
                <w:rFonts w:eastAsia="Calibri"/>
              </w:rPr>
              <w:t>followed workplace instructions to carry out a minimum of three animal care tasks safely, including:</w:t>
            </w:r>
          </w:p>
          <w:p w14:paraId="0313AD23" w14:textId="77777777" w:rsidR="00A83F0B" w:rsidRPr="00A83F0B" w:rsidRDefault="00A83F0B" w:rsidP="00A83F0B">
            <w:pPr>
              <w:pStyle w:val="SIBulletList2"/>
              <w:rPr>
                <w:rFonts w:eastAsia="Calibri"/>
              </w:rPr>
            </w:pPr>
            <w:r w:rsidRPr="00A83F0B">
              <w:rPr>
                <w:rFonts w:eastAsia="Calibri"/>
              </w:rPr>
              <w:t>identified hazards, including the transfer of disease from the animal to humans</w:t>
            </w:r>
          </w:p>
          <w:p w14:paraId="24E5BAC9" w14:textId="5D693085" w:rsidR="00A83F0B" w:rsidRPr="00A83F0B" w:rsidRDefault="00A83F0B" w:rsidP="00A83F0B">
            <w:pPr>
              <w:pStyle w:val="SIBulletList2"/>
              <w:rPr>
                <w:rFonts w:eastAsia="Calibri"/>
              </w:rPr>
            </w:pPr>
            <w:r w:rsidRPr="00A83F0B">
              <w:rPr>
                <w:rFonts w:eastAsia="Calibri"/>
              </w:rPr>
              <w:t xml:space="preserve">controlled risks </w:t>
            </w:r>
            <w:r w:rsidR="00435D3B">
              <w:rPr>
                <w:rFonts w:eastAsia="Calibri"/>
              </w:rPr>
              <w:t>related to own safety</w:t>
            </w:r>
          </w:p>
          <w:p w14:paraId="1C3B64CD" w14:textId="77777777" w:rsidR="00A83F0B" w:rsidRPr="00A83F0B" w:rsidRDefault="00A83F0B" w:rsidP="00A83F0B">
            <w:pPr>
              <w:pStyle w:val="SIBulletList2"/>
              <w:rPr>
                <w:rFonts w:eastAsia="Calibri"/>
              </w:rPr>
            </w:pPr>
            <w:r w:rsidRPr="00A83F0B">
              <w:rPr>
                <w:rFonts w:eastAsia="Calibri"/>
              </w:rPr>
              <w:t>supported others to work safely</w:t>
            </w:r>
          </w:p>
          <w:p w14:paraId="2D96C44C" w14:textId="77777777" w:rsidR="00A83F0B" w:rsidRPr="00A83F0B" w:rsidRDefault="00A83F0B" w:rsidP="00A83F0B">
            <w:pPr>
              <w:pStyle w:val="SIBulletList2"/>
              <w:rPr>
                <w:rFonts w:eastAsia="Calibri"/>
              </w:rPr>
            </w:pPr>
            <w:r w:rsidRPr="00A83F0B">
              <w:rPr>
                <w:rFonts w:eastAsia="Calibri"/>
              </w:rPr>
              <w:t>reported risks to supervisor</w:t>
            </w:r>
          </w:p>
          <w:p w14:paraId="0BF55774" w14:textId="77777777" w:rsidR="00A83F0B" w:rsidRPr="00A83F0B" w:rsidRDefault="00A83F0B" w:rsidP="00A83F0B">
            <w:pPr>
              <w:pStyle w:val="SIBulletList2"/>
              <w:rPr>
                <w:rFonts w:eastAsia="Calibri"/>
              </w:rPr>
            </w:pPr>
            <w:r w:rsidRPr="00A83F0B">
              <w:rPr>
                <w:rFonts w:eastAsia="Calibri"/>
              </w:rPr>
              <w:t>used appropriate personal protective equipment</w:t>
            </w:r>
          </w:p>
          <w:p w14:paraId="5E28A753" w14:textId="3DC47263" w:rsidR="00A83F0B" w:rsidRPr="00A83F0B" w:rsidRDefault="00A83F0B" w:rsidP="00A83F0B">
            <w:pPr>
              <w:pStyle w:val="SIBulletList1"/>
              <w:rPr>
                <w:rFonts w:eastAsia="Calibri"/>
              </w:rPr>
            </w:pPr>
            <w:r w:rsidRPr="00A83F0B">
              <w:rPr>
                <w:rFonts w:eastAsia="Calibri"/>
              </w:rPr>
              <w:t xml:space="preserve">contributed to a minimum of two </w:t>
            </w:r>
            <w:del w:id="16" w:author="Andrea Hayman" w:date="2018-03-27T14:58:00Z">
              <w:r w:rsidRPr="00A83F0B" w:rsidDel="00555415">
                <w:rPr>
                  <w:rFonts w:eastAsia="Calibri"/>
                </w:rPr>
                <w:delText xml:space="preserve">WHS </w:delText>
              </w:r>
            </w:del>
            <w:ins w:id="17" w:author="Andrea Hayman" w:date="2018-03-27T14:58:00Z">
              <w:r w:rsidR="00555415">
                <w:t xml:space="preserve">workplace health and safety </w:t>
              </w:r>
            </w:ins>
            <w:r w:rsidRPr="00A83F0B">
              <w:rPr>
                <w:rFonts w:eastAsia="Calibri"/>
              </w:rPr>
              <w:t>activities</w:t>
            </w:r>
          </w:p>
          <w:p w14:paraId="48A43C30" w14:textId="5B73BFEF" w:rsidR="00556C4C" w:rsidRPr="000754EC" w:rsidRDefault="00A83F0B" w:rsidP="00A83F0B">
            <w:pPr>
              <w:pStyle w:val="SIBulletList1"/>
            </w:pPr>
            <w:proofErr w:type="gramStart"/>
            <w:r w:rsidRPr="00A83F0B">
              <w:rPr>
                <w:rFonts w:eastAsia="Calibri"/>
              </w:rPr>
              <w:t>identified</w:t>
            </w:r>
            <w:proofErr w:type="gramEnd"/>
            <w:r w:rsidRPr="00A83F0B">
              <w:rPr>
                <w:rFonts w:eastAsia="Calibri"/>
              </w:rPr>
              <w:t xml:space="preserve"> requirements for a minimum of two types of emergency situations that may occur in an animal care environment</w:t>
            </w:r>
            <w:r w:rsidRPr="00A83F0B">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8F0FC5" w:rsidRPr="00A55106" w14:paraId="39B0B235" w14:textId="77777777" w:rsidTr="00CA2922">
        <w:trPr>
          <w:tblHeader/>
        </w:trPr>
        <w:tc>
          <w:tcPr>
            <w:tcW w:w="5000" w:type="pct"/>
            <w:shd w:val="clear" w:color="auto" w:fill="auto"/>
          </w:tcPr>
          <w:p w14:paraId="17502727" w14:textId="77777777" w:rsidR="00A83F0B" w:rsidRPr="00A83F0B" w:rsidRDefault="00A83F0B" w:rsidP="00A83F0B">
            <w:pPr>
              <w:pStyle w:val="SIText"/>
            </w:pPr>
            <w:r w:rsidRPr="00A83F0B">
              <w:t>An individual must be able to demonstrate the knowledge required to perform the tasks outlined in the elements and performance criteria of this unit. This includes knowledge of:</w:t>
            </w:r>
          </w:p>
          <w:p w14:paraId="78FAC314" w14:textId="77777777" w:rsidR="00A83F0B" w:rsidRPr="00A83F0B" w:rsidRDefault="00A83F0B" w:rsidP="00A83F0B">
            <w:pPr>
              <w:pStyle w:val="SIBulletList1"/>
            </w:pPr>
            <w:r w:rsidRPr="00A83F0B">
              <w:rPr>
                <w:rFonts w:eastAsia="Calibri"/>
              </w:rPr>
              <w:t>organisation policies and procedures relevant to own work</w:t>
            </w:r>
          </w:p>
          <w:p w14:paraId="471AD425" w14:textId="77777777" w:rsidR="00A83F0B" w:rsidRPr="00A83F0B" w:rsidRDefault="00A83F0B" w:rsidP="00A83F0B">
            <w:pPr>
              <w:pStyle w:val="SIBulletList1"/>
              <w:rPr>
                <w:rFonts w:eastAsia="Calibri"/>
              </w:rPr>
            </w:pPr>
            <w:r w:rsidRPr="00A83F0B">
              <w:rPr>
                <w:rFonts w:eastAsia="Calibri"/>
              </w:rPr>
              <w:t>common workplace hazards that occur in an animal care environment, including those caused by:</w:t>
            </w:r>
          </w:p>
          <w:p w14:paraId="6B496F46" w14:textId="77777777" w:rsidR="00A83F0B" w:rsidRPr="00A83F0B" w:rsidRDefault="00A83F0B" w:rsidP="00A83F0B">
            <w:pPr>
              <w:pStyle w:val="SIBulletList2"/>
              <w:rPr>
                <w:rFonts w:eastAsia="Calibri"/>
              </w:rPr>
            </w:pPr>
            <w:r w:rsidRPr="00A83F0B">
              <w:rPr>
                <w:rFonts w:eastAsia="Calibri"/>
              </w:rPr>
              <w:t>animal bites, envenomation, kicks, scratches, crush injuries</w:t>
            </w:r>
          </w:p>
          <w:p w14:paraId="7B3EB67B" w14:textId="77777777" w:rsidR="00A83F0B" w:rsidRPr="00A83F0B" w:rsidRDefault="00A83F0B" w:rsidP="00A83F0B">
            <w:pPr>
              <w:pStyle w:val="SIBulletList2"/>
              <w:rPr>
                <w:rFonts w:eastAsia="Calibri"/>
              </w:rPr>
            </w:pPr>
            <w:r w:rsidRPr="00A83F0B">
              <w:rPr>
                <w:rFonts w:eastAsia="Calibri"/>
              </w:rPr>
              <w:t>animal diseases that can be transmitted to humans (zoonoses)</w:t>
            </w:r>
          </w:p>
          <w:p w14:paraId="2FEB75CF" w14:textId="77777777" w:rsidR="00A83F0B" w:rsidRPr="00A83F0B" w:rsidRDefault="00A83F0B" w:rsidP="00A83F0B">
            <w:pPr>
              <w:pStyle w:val="SIBulletList2"/>
              <w:rPr>
                <w:rFonts w:eastAsia="Calibri"/>
              </w:rPr>
            </w:pPr>
            <w:r w:rsidRPr="00A83F0B">
              <w:rPr>
                <w:rFonts w:eastAsia="Calibri"/>
              </w:rPr>
              <w:t>hazardous chemicals</w:t>
            </w:r>
          </w:p>
          <w:p w14:paraId="77135A0A" w14:textId="77777777" w:rsidR="00A83F0B" w:rsidRPr="00A83F0B" w:rsidRDefault="00A83F0B" w:rsidP="00A83F0B">
            <w:pPr>
              <w:pStyle w:val="SIBulletList2"/>
              <w:rPr>
                <w:rFonts w:eastAsia="Calibri"/>
              </w:rPr>
            </w:pPr>
            <w:r w:rsidRPr="00A83F0B">
              <w:rPr>
                <w:rFonts w:eastAsia="Calibri"/>
              </w:rPr>
              <w:t>body fluids</w:t>
            </w:r>
          </w:p>
          <w:p w14:paraId="3C723BA7" w14:textId="77777777" w:rsidR="00A83F0B" w:rsidRPr="00A83F0B" w:rsidRDefault="00A83F0B" w:rsidP="00A83F0B">
            <w:pPr>
              <w:pStyle w:val="SIBulletList2"/>
              <w:rPr>
                <w:rFonts w:eastAsia="Calibri"/>
              </w:rPr>
            </w:pPr>
            <w:r w:rsidRPr="00A83F0B">
              <w:rPr>
                <w:rFonts w:eastAsia="Calibri"/>
              </w:rPr>
              <w:t>chemicals and medicines</w:t>
            </w:r>
          </w:p>
          <w:p w14:paraId="05673FA0" w14:textId="77777777" w:rsidR="00A83F0B" w:rsidRPr="00A83F0B" w:rsidRDefault="00A83F0B" w:rsidP="00A83F0B">
            <w:pPr>
              <w:pStyle w:val="SIBulletList2"/>
              <w:rPr>
                <w:rFonts w:eastAsia="Calibri"/>
              </w:rPr>
            </w:pPr>
            <w:r w:rsidRPr="00A83F0B">
              <w:rPr>
                <w:rFonts w:eastAsia="Calibri"/>
              </w:rPr>
              <w:t>sharps</w:t>
            </w:r>
          </w:p>
          <w:p w14:paraId="65009B50" w14:textId="77777777" w:rsidR="00A83F0B" w:rsidRPr="00A83F0B" w:rsidRDefault="00A83F0B" w:rsidP="00A83F0B">
            <w:pPr>
              <w:pStyle w:val="SIBulletList2"/>
              <w:rPr>
                <w:rFonts w:eastAsia="Calibri"/>
              </w:rPr>
            </w:pPr>
            <w:r w:rsidRPr="00A83F0B">
              <w:rPr>
                <w:rFonts w:eastAsia="Calibri"/>
              </w:rPr>
              <w:t>manual tasks</w:t>
            </w:r>
          </w:p>
          <w:p w14:paraId="6353431F" w14:textId="77777777" w:rsidR="00A83F0B" w:rsidRPr="00A83F0B" w:rsidRDefault="00A83F0B" w:rsidP="00A83F0B">
            <w:pPr>
              <w:pStyle w:val="SIBulletList2"/>
              <w:rPr>
                <w:rFonts w:eastAsia="Calibri"/>
              </w:rPr>
            </w:pPr>
            <w:r w:rsidRPr="00A83F0B">
              <w:rPr>
                <w:rFonts w:eastAsia="Calibri"/>
              </w:rPr>
              <w:t>noise</w:t>
            </w:r>
          </w:p>
          <w:p w14:paraId="0C42EE28" w14:textId="77777777" w:rsidR="00A83F0B" w:rsidRPr="00A83F0B" w:rsidRDefault="00A83F0B" w:rsidP="00A83F0B">
            <w:pPr>
              <w:pStyle w:val="SIBulletList2"/>
              <w:rPr>
                <w:rFonts w:eastAsia="Calibri"/>
              </w:rPr>
            </w:pPr>
            <w:r w:rsidRPr="00A83F0B">
              <w:rPr>
                <w:rFonts w:eastAsia="Calibri"/>
              </w:rPr>
              <w:t>gravity</w:t>
            </w:r>
          </w:p>
          <w:p w14:paraId="7EB72B9A" w14:textId="77777777" w:rsidR="00A83F0B" w:rsidRPr="00A83F0B" w:rsidRDefault="00A83F0B" w:rsidP="00A83F0B">
            <w:pPr>
              <w:pStyle w:val="SIBulletList2"/>
              <w:rPr>
                <w:rFonts w:eastAsia="Calibri"/>
              </w:rPr>
            </w:pPr>
            <w:r w:rsidRPr="00A83F0B">
              <w:rPr>
                <w:rFonts w:eastAsia="Calibri"/>
              </w:rPr>
              <w:t>machinery and equipment</w:t>
            </w:r>
          </w:p>
          <w:p w14:paraId="5410A031" w14:textId="77777777" w:rsidR="00A83F0B" w:rsidRPr="00A83F0B" w:rsidRDefault="00A83F0B" w:rsidP="00A83F0B">
            <w:pPr>
              <w:pStyle w:val="SIBulletList2"/>
              <w:rPr>
                <w:rFonts w:eastAsia="Calibri"/>
              </w:rPr>
            </w:pPr>
            <w:r w:rsidRPr="00A83F0B">
              <w:rPr>
                <w:rFonts w:eastAsia="Calibri"/>
              </w:rPr>
              <w:t xml:space="preserve">extreme temperatures </w:t>
            </w:r>
          </w:p>
          <w:p w14:paraId="1CDE4B59" w14:textId="77777777" w:rsidR="00A83F0B" w:rsidRPr="00A83F0B" w:rsidRDefault="00A83F0B" w:rsidP="00A83F0B">
            <w:pPr>
              <w:pStyle w:val="SIBulletList2"/>
              <w:rPr>
                <w:rFonts w:eastAsia="Calibri"/>
              </w:rPr>
            </w:pPr>
            <w:r w:rsidRPr="00A83F0B">
              <w:rPr>
                <w:rFonts w:eastAsia="Calibri"/>
              </w:rPr>
              <w:t>spills</w:t>
            </w:r>
          </w:p>
          <w:p w14:paraId="16FD5D1E" w14:textId="77777777" w:rsidR="00A83F0B" w:rsidRPr="00A83F0B" w:rsidRDefault="00A83F0B" w:rsidP="00A83F0B">
            <w:pPr>
              <w:pStyle w:val="SIBulletList1"/>
              <w:rPr>
                <w:rFonts w:eastAsia="Calibri"/>
              </w:rPr>
            </w:pPr>
            <w:r w:rsidRPr="00A83F0B">
              <w:rPr>
                <w:rFonts w:eastAsia="Calibri"/>
              </w:rPr>
              <w:t>controls to eliminate hazards typical in the animal care environment</w:t>
            </w:r>
          </w:p>
          <w:p w14:paraId="10E9FBD4" w14:textId="77777777" w:rsidR="00A83F0B" w:rsidRPr="00A83F0B" w:rsidRDefault="00A83F0B" w:rsidP="00A83F0B">
            <w:pPr>
              <w:pStyle w:val="SIBulletList1"/>
              <w:rPr>
                <w:rFonts w:eastAsia="Calibri"/>
              </w:rPr>
            </w:pPr>
            <w:r w:rsidRPr="00A83F0B">
              <w:rPr>
                <w:rFonts w:eastAsia="Calibri"/>
              </w:rPr>
              <w:t>personal protective equipment, including:</w:t>
            </w:r>
          </w:p>
          <w:p w14:paraId="7B6EA2C5" w14:textId="77777777" w:rsidR="00A83F0B" w:rsidRPr="00A83F0B" w:rsidRDefault="00A83F0B" w:rsidP="00A83F0B">
            <w:pPr>
              <w:pStyle w:val="SIBulletList2"/>
              <w:rPr>
                <w:rFonts w:eastAsia="Calibri"/>
              </w:rPr>
            </w:pPr>
            <w:r w:rsidRPr="00A83F0B">
              <w:rPr>
                <w:rFonts w:eastAsia="Calibri"/>
              </w:rPr>
              <w:t>clothing and footwear</w:t>
            </w:r>
          </w:p>
          <w:p w14:paraId="5E674697" w14:textId="77777777" w:rsidR="00A83F0B" w:rsidRPr="00A83F0B" w:rsidRDefault="00A83F0B" w:rsidP="00A83F0B">
            <w:pPr>
              <w:pStyle w:val="SIBulletList2"/>
              <w:rPr>
                <w:rFonts w:eastAsia="Calibri"/>
              </w:rPr>
            </w:pPr>
            <w:r w:rsidRPr="00A83F0B">
              <w:rPr>
                <w:rFonts w:eastAsia="Calibri"/>
              </w:rPr>
              <w:t>face and eye protection</w:t>
            </w:r>
          </w:p>
          <w:p w14:paraId="3B0C05C4" w14:textId="77777777" w:rsidR="00A83F0B" w:rsidRPr="00A83F0B" w:rsidRDefault="00A83F0B" w:rsidP="00A83F0B">
            <w:pPr>
              <w:pStyle w:val="SIBulletList2"/>
              <w:rPr>
                <w:rFonts w:eastAsia="Calibri"/>
              </w:rPr>
            </w:pPr>
            <w:r w:rsidRPr="00A83F0B">
              <w:rPr>
                <w:rFonts w:eastAsia="Calibri"/>
              </w:rPr>
              <w:t>hand protection</w:t>
            </w:r>
          </w:p>
          <w:p w14:paraId="57461428" w14:textId="77777777" w:rsidR="00A83F0B" w:rsidRPr="00A83F0B" w:rsidRDefault="00A83F0B" w:rsidP="00A83F0B">
            <w:pPr>
              <w:pStyle w:val="SIBulletList2"/>
              <w:rPr>
                <w:rFonts w:eastAsia="Calibri"/>
              </w:rPr>
            </w:pPr>
            <w:r w:rsidRPr="00A83F0B">
              <w:rPr>
                <w:rFonts w:eastAsia="Calibri"/>
              </w:rPr>
              <w:t>head protection</w:t>
            </w:r>
          </w:p>
          <w:p w14:paraId="36802836" w14:textId="77777777" w:rsidR="00A83F0B" w:rsidRPr="00A83F0B" w:rsidRDefault="00A83F0B" w:rsidP="00A83F0B">
            <w:pPr>
              <w:pStyle w:val="SIBulletList2"/>
              <w:rPr>
                <w:rFonts w:eastAsia="Calibri"/>
              </w:rPr>
            </w:pPr>
            <w:r w:rsidRPr="00A83F0B">
              <w:rPr>
                <w:rFonts w:eastAsia="Calibri"/>
              </w:rPr>
              <w:t>hearing protection</w:t>
            </w:r>
          </w:p>
          <w:p w14:paraId="6D9365BF" w14:textId="77777777" w:rsidR="00A83F0B" w:rsidRPr="00A83F0B" w:rsidRDefault="00A83F0B" w:rsidP="00A83F0B">
            <w:pPr>
              <w:pStyle w:val="SIBulletList2"/>
              <w:rPr>
                <w:rFonts w:eastAsia="Calibri"/>
              </w:rPr>
            </w:pPr>
            <w:r w:rsidRPr="00A83F0B">
              <w:rPr>
                <w:rFonts w:eastAsia="Calibri"/>
              </w:rPr>
              <w:t>respiratory protection</w:t>
            </w:r>
          </w:p>
          <w:p w14:paraId="4AB35130" w14:textId="77777777" w:rsidR="00A83F0B" w:rsidRPr="00A83F0B" w:rsidRDefault="00A83F0B" w:rsidP="00A83F0B">
            <w:pPr>
              <w:pStyle w:val="SIBulletList1"/>
              <w:rPr>
                <w:rFonts w:eastAsia="Calibri"/>
              </w:rPr>
            </w:pPr>
            <w:r w:rsidRPr="00A83F0B">
              <w:rPr>
                <w:rFonts w:eastAsia="Calibri"/>
              </w:rPr>
              <w:t>typical workplace safety signs found in an animal care environment</w:t>
            </w:r>
          </w:p>
          <w:p w14:paraId="5C3E8191" w14:textId="77777777" w:rsidR="00A83F0B" w:rsidRPr="00A83F0B" w:rsidRDefault="00A83F0B" w:rsidP="00A83F0B">
            <w:pPr>
              <w:pStyle w:val="SIBulletList1"/>
              <w:rPr>
                <w:rFonts w:eastAsia="Calibri"/>
              </w:rPr>
            </w:pPr>
            <w:r w:rsidRPr="00A83F0B">
              <w:rPr>
                <w:rFonts w:eastAsia="Calibri"/>
              </w:rPr>
              <w:t xml:space="preserve">personal hygiene and hand washing </w:t>
            </w:r>
          </w:p>
          <w:p w14:paraId="64FD7D6D" w14:textId="77777777" w:rsidR="00A83F0B" w:rsidRPr="00A83F0B" w:rsidRDefault="00A83F0B" w:rsidP="00A83F0B">
            <w:pPr>
              <w:pStyle w:val="SIBulletList1"/>
              <w:rPr>
                <w:rFonts w:eastAsia="Calibri"/>
              </w:rPr>
            </w:pPr>
            <w:r w:rsidRPr="00A83F0B">
              <w:rPr>
                <w:rFonts w:eastAsia="Calibri"/>
              </w:rPr>
              <w:t xml:space="preserve">signs of personal stress and fatigue and potential to affect safe work </w:t>
            </w:r>
          </w:p>
          <w:p w14:paraId="6BC1B20F" w14:textId="77777777" w:rsidR="00A83F0B" w:rsidRPr="00A83F0B" w:rsidRDefault="00A83F0B" w:rsidP="00A83F0B">
            <w:pPr>
              <w:pStyle w:val="SIBulletList1"/>
              <w:rPr>
                <w:rFonts w:eastAsia="Calibri"/>
              </w:rPr>
            </w:pPr>
            <w:r w:rsidRPr="00A83F0B">
              <w:rPr>
                <w:rFonts w:eastAsia="Calibri"/>
              </w:rPr>
              <w:t>typical emergency situations that may occur in an animal care environment, including:</w:t>
            </w:r>
          </w:p>
          <w:p w14:paraId="00D8E622" w14:textId="77777777" w:rsidR="00A83F0B" w:rsidRPr="00A83F0B" w:rsidRDefault="00A83F0B" w:rsidP="00A83F0B">
            <w:pPr>
              <w:pStyle w:val="SIBulletList2"/>
              <w:rPr>
                <w:rFonts w:eastAsia="Calibri"/>
              </w:rPr>
            </w:pPr>
            <w:r w:rsidRPr="00A83F0B">
              <w:rPr>
                <w:rFonts w:eastAsia="Calibri"/>
              </w:rPr>
              <w:t>serious injury events</w:t>
            </w:r>
          </w:p>
          <w:p w14:paraId="1C01636C" w14:textId="77777777" w:rsidR="00A83F0B" w:rsidRPr="00A83F0B" w:rsidRDefault="00A83F0B" w:rsidP="00A83F0B">
            <w:pPr>
              <w:pStyle w:val="SIBulletList2"/>
              <w:rPr>
                <w:rFonts w:eastAsia="Calibri"/>
              </w:rPr>
            </w:pPr>
            <w:r w:rsidRPr="00A83F0B">
              <w:rPr>
                <w:rFonts w:eastAsia="Calibri"/>
              </w:rPr>
              <w:t>events requiring evacuation</w:t>
            </w:r>
          </w:p>
          <w:p w14:paraId="7C4FDB22" w14:textId="77777777" w:rsidR="00A83F0B" w:rsidRPr="00A83F0B" w:rsidRDefault="00A83F0B" w:rsidP="00A83F0B">
            <w:pPr>
              <w:pStyle w:val="SIBulletList2"/>
              <w:rPr>
                <w:rFonts w:eastAsia="Calibri"/>
              </w:rPr>
            </w:pPr>
            <w:r w:rsidRPr="00A83F0B">
              <w:rPr>
                <w:rFonts w:eastAsia="Calibri"/>
              </w:rPr>
              <w:t>fires and explosions</w:t>
            </w:r>
          </w:p>
          <w:p w14:paraId="1E9695D6" w14:textId="77777777" w:rsidR="00A83F0B" w:rsidRPr="00A83F0B" w:rsidRDefault="00A83F0B" w:rsidP="00A83F0B">
            <w:pPr>
              <w:pStyle w:val="SIBulletList2"/>
              <w:rPr>
                <w:rFonts w:eastAsia="Calibri"/>
              </w:rPr>
            </w:pPr>
            <w:r w:rsidRPr="00A83F0B">
              <w:rPr>
                <w:rFonts w:eastAsia="Calibri"/>
              </w:rPr>
              <w:t>hazardous substance and chemical spills</w:t>
            </w:r>
          </w:p>
          <w:p w14:paraId="11FEF2F5" w14:textId="77777777" w:rsidR="00A83F0B" w:rsidRPr="00A83F0B" w:rsidRDefault="00A83F0B" w:rsidP="00A83F0B">
            <w:pPr>
              <w:pStyle w:val="SIBulletList2"/>
              <w:rPr>
                <w:rFonts w:eastAsia="Calibri"/>
              </w:rPr>
            </w:pPr>
            <w:r w:rsidRPr="00A83F0B">
              <w:rPr>
                <w:rFonts w:eastAsia="Calibri"/>
              </w:rPr>
              <w:t>explosion and bomb alerts</w:t>
            </w:r>
          </w:p>
          <w:p w14:paraId="7CBB6E07" w14:textId="77777777" w:rsidR="00A83F0B" w:rsidRPr="00A83F0B" w:rsidRDefault="00A83F0B" w:rsidP="00A83F0B">
            <w:pPr>
              <w:pStyle w:val="SIBulletList2"/>
              <w:rPr>
                <w:rFonts w:eastAsia="Calibri"/>
              </w:rPr>
            </w:pPr>
            <w:r w:rsidRPr="00A83F0B">
              <w:rPr>
                <w:rFonts w:eastAsia="Calibri"/>
              </w:rPr>
              <w:t>security emergencies, such as intruders and disturbed persons</w:t>
            </w:r>
          </w:p>
          <w:p w14:paraId="3D78F841" w14:textId="77777777" w:rsidR="00A83F0B" w:rsidRPr="00A83F0B" w:rsidRDefault="00A83F0B" w:rsidP="00A83F0B">
            <w:pPr>
              <w:pStyle w:val="SIBulletList2"/>
              <w:rPr>
                <w:rFonts w:eastAsia="Calibri"/>
              </w:rPr>
            </w:pPr>
            <w:r w:rsidRPr="00A83F0B">
              <w:rPr>
                <w:rFonts w:eastAsia="Calibri"/>
              </w:rPr>
              <w:t>internal emergencies, such as loss of power or water supply and structural collapse</w:t>
            </w:r>
          </w:p>
          <w:p w14:paraId="64D8BD3D" w14:textId="77777777" w:rsidR="00A83F0B" w:rsidRPr="00A83F0B" w:rsidRDefault="00A83F0B" w:rsidP="00A83F0B">
            <w:pPr>
              <w:pStyle w:val="SIBulletList2"/>
              <w:rPr>
                <w:rFonts w:eastAsia="Calibri"/>
              </w:rPr>
            </w:pPr>
            <w:r w:rsidRPr="00A83F0B">
              <w:rPr>
                <w:rFonts w:eastAsia="Calibri"/>
              </w:rPr>
              <w:t xml:space="preserve">external emergencies and natural disasters, such as flood, storm and traffic accident </w:t>
            </w:r>
          </w:p>
          <w:p w14:paraId="7D18C0FD" w14:textId="668D1420" w:rsidR="008F0FC5" w:rsidRPr="002C55E9" w:rsidRDefault="00A83F0B" w:rsidP="00555415">
            <w:pPr>
              <w:pStyle w:val="SIBulletList1"/>
            </w:pPr>
            <w:proofErr w:type="gramStart"/>
            <w:r w:rsidRPr="00A83F0B">
              <w:rPr>
                <w:rFonts w:eastAsia="Calibri"/>
              </w:rPr>
              <w:t>the</w:t>
            </w:r>
            <w:proofErr w:type="gramEnd"/>
            <w:r w:rsidRPr="00A83F0B">
              <w:rPr>
                <w:rFonts w:eastAsia="Calibri"/>
              </w:rPr>
              <w:t xml:space="preserve"> </w:t>
            </w:r>
            <w:del w:id="18" w:author="Andrea Hayman" w:date="2018-03-27T14:58:00Z">
              <w:r w:rsidRPr="00A83F0B" w:rsidDel="00555415">
                <w:rPr>
                  <w:rFonts w:eastAsia="Calibri"/>
                </w:rPr>
                <w:delText xml:space="preserve">WHS </w:delText>
              </w:r>
            </w:del>
            <w:ins w:id="19" w:author="Andrea Hayman" w:date="2018-03-27T14:58:00Z">
              <w:r w:rsidR="00555415">
                <w:t xml:space="preserve">workplace health and safety </w:t>
              </w:r>
            </w:ins>
            <w:r w:rsidRPr="00A83F0B">
              <w:rPr>
                <w:rFonts w:eastAsia="Calibri"/>
              </w:rPr>
              <w:t>roles and responsibilities of employees, supervisors and managers in the workplace</w:t>
            </w:r>
            <w:r w:rsidRPr="00A83F0B">
              <w:t>.</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lastRenderedPageBreak/>
              <w:t>A</w:t>
            </w:r>
            <w:r w:rsidRPr="000754EC">
              <w:t>ssessment Conditions</w:t>
            </w:r>
          </w:p>
        </w:tc>
      </w:tr>
      <w:tr w:rsidR="008F0FC5" w:rsidRPr="00A55106" w14:paraId="7B4962B9" w14:textId="77777777" w:rsidTr="00CA2922">
        <w:trPr>
          <w:tblHeader/>
        </w:trPr>
        <w:tc>
          <w:tcPr>
            <w:tcW w:w="5000" w:type="pct"/>
            <w:shd w:val="clear" w:color="auto" w:fill="auto"/>
          </w:tcPr>
          <w:p w14:paraId="6C2B3DFC" w14:textId="77777777" w:rsidR="00A83F0B" w:rsidRPr="00A83F0B" w:rsidRDefault="00A83F0B" w:rsidP="00A83F0B">
            <w:pPr>
              <w:pStyle w:val="SIText"/>
            </w:pPr>
            <w:r w:rsidRPr="00A83F0B">
              <w:t xml:space="preserve">Assessment of skills must take place under the following conditions: </w:t>
            </w:r>
          </w:p>
          <w:p w14:paraId="51F5D299" w14:textId="77777777" w:rsidR="00A83F0B" w:rsidRPr="00A83F0B" w:rsidRDefault="00A83F0B" w:rsidP="00A83F0B">
            <w:pPr>
              <w:pStyle w:val="SIBulletList1"/>
            </w:pPr>
            <w:r w:rsidRPr="00A83F0B">
              <w:t>physical conditions:</w:t>
            </w:r>
          </w:p>
          <w:p w14:paraId="5E9D20B4" w14:textId="77777777" w:rsidR="00A83F0B" w:rsidRPr="00A83F0B" w:rsidRDefault="00A83F0B" w:rsidP="00A83F0B">
            <w:pPr>
              <w:pStyle w:val="SIBulletList2"/>
            </w:pPr>
            <w:r w:rsidRPr="00A83F0B">
              <w:t>a workplace or simulated environment that accurately reflects work undertaken in a real workplace setting</w:t>
            </w:r>
          </w:p>
          <w:p w14:paraId="4CFC9386" w14:textId="77777777" w:rsidR="00A83F0B" w:rsidRPr="00A83F0B" w:rsidRDefault="00A83F0B" w:rsidP="00A83F0B">
            <w:pPr>
              <w:pStyle w:val="SIBulletList1"/>
            </w:pPr>
            <w:r w:rsidRPr="00A83F0B">
              <w:t>resources, equipment and materials:</w:t>
            </w:r>
          </w:p>
          <w:p w14:paraId="10B4585F" w14:textId="77777777" w:rsidR="00A83F0B" w:rsidRPr="00A83F0B" w:rsidRDefault="00A83F0B" w:rsidP="00A83F0B">
            <w:pPr>
              <w:pStyle w:val="SIBulletList2"/>
            </w:pPr>
            <w:r w:rsidRPr="00A83F0B">
              <w:rPr>
                <w:rFonts w:eastAsia="Calibri"/>
              </w:rPr>
              <w:t>equipment and resources appropriate to work being undertaken in an animal care environment</w:t>
            </w:r>
          </w:p>
          <w:p w14:paraId="71AEDC12" w14:textId="77777777" w:rsidR="00A83F0B" w:rsidRPr="00A83F0B" w:rsidRDefault="00A83F0B" w:rsidP="00A83F0B">
            <w:pPr>
              <w:pStyle w:val="SIBulletList1"/>
              <w:rPr>
                <w:rFonts w:eastAsia="Calibri"/>
              </w:rPr>
            </w:pPr>
            <w:r w:rsidRPr="00A83F0B">
              <w:rPr>
                <w:rFonts w:eastAsia="Calibri"/>
              </w:rPr>
              <w:t>specifications:</w:t>
            </w:r>
          </w:p>
          <w:p w14:paraId="5C3D9B25" w14:textId="77777777" w:rsidR="00A83F0B" w:rsidRPr="00A83F0B" w:rsidRDefault="00A83F0B" w:rsidP="00A83F0B">
            <w:pPr>
              <w:pStyle w:val="SIBulletList2"/>
              <w:rPr>
                <w:rFonts w:eastAsia="Calibri"/>
              </w:rPr>
            </w:pPr>
            <w:r w:rsidRPr="00A83F0B">
              <w:rPr>
                <w:rFonts w:eastAsia="Calibri"/>
              </w:rPr>
              <w:t>relevant organisational policies and procedures</w:t>
            </w:r>
          </w:p>
          <w:p w14:paraId="4275B6FA" w14:textId="52560805" w:rsidR="00A83F0B" w:rsidRPr="00A83F0B" w:rsidRDefault="00A83F0B" w:rsidP="00A83F0B">
            <w:pPr>
              <w:pStyle w:val="SIBulletList2"/>
              <w:rPr>
                <w:rFonts w:eastAsia="Calibri"/>
              </w:rPr>
            </w:pPr>
            <w:r w:rsidRPr="00A83F0B">
              <w:rPr>
                <w:rFonts w:eastAsia="Calibri"/>
              </w:rPr>
              <w:t xml:space="preserve">current </w:t>
            </w:r>
            <w:del w:id="20" w:author="Andrea Hayman" w:date="2018-03-27T14:58:00Z">
              <w:r w:rsidRPr="00A83F0B" w:rsidDel="00555415">
                <w:rPr>
                  <w:rFonts w:eastAsia="Calibri"/>
                </w:rPr>
                <w:delText xml:space="preserve">WHS </w:delText>
              </w:r>
            </w:del>
            <w:ins w:id="21" w:author="Andrea Hayman" w:date="2018-03-27T14:58:00Z">
              <w:r w:rsidR="00555415">
                <w:t xml:space="preserve">workplace health and safety </w:t>
              </w:r>
            </w:ins>
            <w:bookmarkStart w:id="22" w:name="_GoBack"/>
            <w:bookmarkEnd w:id="22"/>
            <w:r w:rsidRPr="00A83F0B">
              <w:rPr>
                <w:rFonts w:eastAsia="Calibri"/>
              </w:rPr>
              <w:t xml:space="preserve">legislation and regulations </w:t>
            </w:r>
          </w:p>
          <w:p w14:paraId="38F97B2C" w14:textId="27774FC2" w:rsidR="00A83F0B" w:rsidRPr="00A83F0B" w:rsidRDefault="00A83F0B" w:rsidP="00A83F0B">
            <w:pPr>
              <w:pStyle w:val="SIBulletList1"/>
              <w:rPr>
                <w:rFonts w:eastAsia="Calibri"/>
              </w:rPr>
            </w:pPr>
            <w:r w:rsidRPr="00A83F0B">
              <w:t>relationships:</w:t>
            </w:r>
          </w:p>
          <w:p w14:paraId="55F72578" w14:textId="273B9F78" w:rsidR="00A83F0B" w:rsidRPr="00A83F0B" w:rsidRDefault="00F27A84" w:rsidP="00A83F0B">
            <w:pPr>
              <w:pStyle w:val="SIBulletList2"/>
            </w:pPr>
            <w:proofErr w:type="gramStart"/>
            <w:r>
              <w:t>supervisor</w:t>
            </w:r>
            <w:proofErr w:type="gramEnd"/>
            <w:r w:rsidR="00A83F0B" w:rsidRPr="00A83F0B">
              <w:t>.</w:t>
            </w:r>
          </w:p>
          <w:p w14:paraId="0565484F" w14:textId="77777777" w:rsidR="00A83F0B" w:rsidRPr="00A83F0B" w:rsidRDefault="00A83F0B" w:rsidP="00A83F0B">
            <w:pPr>
              <w:pStyle w:val="SIText"/>
            </w:pPr>
          </w:p>
          <w:p w14:paraId="71739C8B" w14:textId="5A6E808B" w:rsidR="008F0FC5" w:rsidRPr="002C55E9" w:rsidRDefault="00A83F0B" w:rsidP="00A83F0B">
            <w:pPr>
              <w:pStyle w:val="SIText"/>
            </w:pPr>
            <w:r w:rsidRPr="00A83F0B">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3468B508" w:rsidR="00F1480E" w:rsidRPr="000754EC" w:rsidRDefault="00555415" w:rsidP="000754EC">
            <w:pPr>
              <w:pStyle w:val="SIText"/>
            </w:pPr>
            <w:hyperlink r:id="rId12" w:history="1">
              <w:r w:rsidR="00A83F0B" w:rsidRPr="00A83F0B">
                <w:t>https://vetnet.education.gov.au/Pages/TrainingDocs.aspx?q=b75f4b23-54c9-4cc9-a5db-d3502d154103</w:t>
              </w:r>
            </w:hyperlink>
          </w:p>
        </w:tc>
      </w:tr>
    </w:tbl>
    <w:p w14:paraId="12CA76EC"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6530CCB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55415">
          <w:rPr>
            <w:noProof/>
          </w:rPr>
          <w:t>4</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55804" w14:textId="77777777" w:rsidR="00A83F0B" w:rsidRPr="00A83F0B" w:rsidRDefault="00555415" w:rsidP="00A83F0B">
    <w:sdt>
      <w:sdtPr>
        <w:id w:val="1473404557"/>
        <w:docPartObj>
          <w:docPartGallery w:val="Watermarks"/>
          <w:docPartUnique/>
        </w:docPartObj>
      </w:sdtPr>
      <w:sdtEndPr/>
      <w:sdtContent>
        <w:r>
          <w:pict w14:anchorId="010696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83F0B" w:rsidRPr="00A83F0B">
      <w:t>ACMWHS201 Participate in workplace health and safety processes</w:t>
    </w:r>
  </w:p>
  <w:p w14:paraId="06B301E5" w14:textId="73BBA71A" w:rsidR="009C2650" w:rsidRPr="00A83F0B" w:rsidRDefault="009C2650" w:rsidP="00A83F0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 w:numId="1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drea Hayman">
    <w15:presenceInfo w15:providerId="AD" w15:userId="S-1-5-21-1144197097-1077214497-1142788899-31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47A85"/>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35D3B"/>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2B85"/>
    <w:rsid w:val="004F5DC7"/>
    <w:rsid w:val="004F78DA"/>
    <w:rsid w:val="00520E9A"/>
    <w:rsid w:val="005248C1"/>
    <w:rsid w:val="00526134"/>
    <w:rsid w:val="005405B2"/>
    <w:rsid w:val="005427C8"/>
    <w:rsid w:val="005446D1"/>
    <w:rsid w:val="00555415"/>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2B68"/>
    <w:rsid w:val="006C2F32"/>
    <w:rsid w:val="006D37D4"/>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3F0B"/>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480E"/>
    <w:rsid w:val="00F1497D"/>
    <w:rsid w:val="00F16AAC"/>
    <w:rsid w:val="00F27A84"/>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7012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69042448">
      <w:bodyDiv w:val="1"/>
      <w:marLeft w:val="0"/>
      <w:marRight w:val="0"/>
      <w:marTop w:val="0"/>
      <w:marBottom w:val="0"/>
      <w:divBdr>
        <w:top w:val="none" w:sz="0" w:space="0" w:color="auto"/>
        <w:left w:val="none" w:sz="0" w:space="0" w:color="auto"/>
        <w:bottom w:val="none" w:sz="0" w:space="0" w:color="auto"/>
        <w:right w:val="none" w:sz="0" w:space="0" w:color="auto"/>
      </w:divBdr>
    </w:div>
    <w:div w:id="1381201964">
      <w:bodyDiv w:val="1"/>
      <w:marLeft w:val="0"/>
      <w:marRight w:val="0"/>
      <w:marTop w:val="0"/>
      <w:marBottom w:val="0"/>
      <w:divBdr>
        <w:top w:val="none" w:sz="0" w:space="0" w:color="auto"/>
        <w:left w:val="none" w:sz="0" w:space="0" w:color="auto"/>
        <w:bottom w:val="none" w:sz="0" w:space="0" w:color="auto"/>
        <w:right w:val="none" w:sz="0" w:space="0" w:color="auto"/>
      </w:divBdr>
    </w:div>
    <w:div w:id="1432552350">
      <w:bodyDiv w:val="1"/>
      <w:marLeft w:val="0"/>
      <w:marRight w:val="0"/>
      <w:marTop w:val="0"/>
      <w:marBottom w:val="0"/>
      <w:divBdr>
        <w:top w:val="none" w:sz="0" w:space="0" w:color="auto"/>
        <w:left w:val="none" w:sz="0" w:space="0" w:color="auto"/>
        <w:bottom w:val="none" w:sz="0" w:space="0" w:color="auto"/>
        <w:right w:val="none" w:sz="0" w:space="0" w:color="auto"/>
      </w:divBdr>
    </w:div>
    <w:div w:id="184859836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3061A5483445249A7712B16C59CEE8A" ma:contentTypeVersion="" ma:contentTypeDescription="Create a new document." ma:contentTypeScope="" ma:versionID="c0dd874674e7fea9d65bf91adfe58722">
  <xsd:schema xmlns:xsd="http://www.w3.org/2001/XMLSchema" xmlns:xs="http://www.w3.org/2001/XMLSchema" xmlns:p="http://schemas.microsoft.com/office/2006/metadata/properties" xmlns:ns2="4d074fc5-4881-4904-900d-cdf408c29254" targetNamespace="http://schemas.microsoft.com/office/2006/metadata/properties" ma:root="true" ma:fieldsID="92da39e0f64819a5605960838c2f0df9"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964</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9EF30BDC-3D9F-426D-BFA5-5F5D02BCC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CE3BEC7D-5FB4-4021-B9A2-BA52AC2B1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18</TotalTime>
  <Pages>4</Pages>
  <Words>1086</Words>
  <Characters>6196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Andrea Hayman</cp:lastModifiedBy>
  <cp:revision>7</cp:revision>
  <cp:lastPrinted>2016-05-27T05:21:00Z</cp:lastPrinted>
  <dcterms:created xsi:type="dcterms:W3CDTF">2018-03-01T04:51:00Z</dcterms:created>
  <dcterms:modified xsi:type="dcterms:W3CDTF">2018-03-27T03:59:00Z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0x01010063061A5483445249A7712B16C59CEE8A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