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5DA72D96" w:rsidR="00F1480E" w:rsidRPr="000754EC" w:rsidRDefault="00F1480E" w:rsidP="0046128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6128A">
              <w:t>1</w:t>
            </w:r>
          </w:p>
        </w:tc>
        <w:tc>
          <w:tcPr>
            <w:tcW w:w="6939" w:type="dxa"/>
          </w:tcPr>
          <w:p w14:paraId="6A1EE5D7" w14:textId="129FEE33" w:rsidR="00F1480E" w:rsidRPr="000754EC" w:rsidRDefault="00F1480E" w:rsidP="0046128A">
            <w:r w:rsidRPr="00CC451E">
              <w:t xml:space="preserve">This version released with </w:t>
            </w:r>
            <w:r w:rsidR="0046128A" w:rsidRPr="0046128A">
              <w:t xml:space="preserve">ACM Animal Care and Management Training Package Version </w:t>
            </w:r>
            <w:r w:rsidR="0046128A">
              <w:t>3.0.</w:t>
            </w:r>
            <w:r w:rsidR="00337E82" w:rsidRPr="000754EC">
              <w:t xml:space="preserve"> 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8C444C">
        <w:trPr>
          <w:tblHeader/>
        </w:trPr>
        <w:tc>
          <w:tcPr>
            <w:tcW w:w="1396" w:type="pct"/>
            <w:shd w:val="clear" w:color="auto" w:fill="auto"/>
          </w:tcPr>
          <w:p w14:paraId="0FF11F45" w14:textId="31191C5D" w:rsidR="00F1480E" w:rsidRPr="000754EC" w:rsidRDefault="0046128A" w:rsidP="0046128A">
            <w:pPr>
              <w:pStyle w:val="SIUNITCODE"/>
            </w:pPr>
            <w:r>
              <w:t>ACMINF20X</w:t>
            </w:r>
          </w:p>
        </w:tc>
        <w:tc>
          <w:tcPr>
            <w:tcW w:w="3604" w:type="pct"/>
            <w:shd w:val="clear" w:color="auto" w:fill="auto"/>
          </w:tcPr>
          <w:p w14:paraId="30494620" w14:textId="1091D243" w:rsidR="00F1480E" w:rsidRPr="000754EC" w:rsidRDefault="00A840A4" w:rsidP="000D2CAE">
            <w:pPr>
              <w:pStyle w:val="SIUnittitle"/>
            </w:pPr>
            <w:r>
              <w:t xml:space="preserve">Handle </w:t>
            </w:r>
            <w:r w:rsidR="003B7835">
              <w:t xml:space="preserve">companion </w:t>
            </w:r>
            <w:r>
              <w:t>animals safely and f</w:t>
            </w:r>
            <w:r w:rsidR="00610DD2">
              <w:t xml:space="preserve">ollow infection control </w:t>
            </w:r>
            <w:r w:rsidR="000D2CAE">
              <w:t>guidelines</w:t>
            </w:r>
            <w:r w:rsidR="00610DD2">
              <w:t xml:space="preserve"> </w:t>
            </w:r>
          </w:p>
        </w:tc>
      </w:tr>
      <w:tr w:rsidR="00F1480E" w:rsidRPr="00963A46" w14:paraId="723E5CBF" w14:textId="77777777" w:rsidTr="008C444C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639036B2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0B1B93">
              <w:t xml:space="preserve">handle </w:t>
            </w:r>
            <w:r w:rsidR="003B7835">
              <w:t xml:space="preserve">companion </w:t>
            </w:r>
            <w:r w:rsidR="000B1B93">
              <w:t xml:space="preserve">animals safely and follow </w:t>
            </w:r>
            <w:r w:rsidR="00180238">
              <w:t>workplace</w:t>
            </w:r>
            <w:r w:rsidR="000B1B93">
              <w:t xml:space="preserve"> infection control </w:t>
            </w:r>
            <w:r w:rsidR="003B7835">
              <w:t>procedures</w:t>
            </w:r>
            <w:r w:rsidR="000B1B93">
              <w:t xml:space="preserve"> in a range of work environments </w:t>
            </w:r>
            <w:r w:rsidR="00EC07A1">
              <w:t>where</w:t>
            </w:r>
            <w:r w:rsidR="000B1B93" w:rsidRPr="00C54CAC">
              <w:t xml:space="preserve"> </w:t>
            </w:r>
            <w:r w:rsidR="002F2176">
              <w:t xml:space="preserve">companion </w:t>
            </w:r>
            <w:r w:rsidR="002F2176" w:rsidRPr="002F2176">
              <w:t>animal</w:t>
            </w:r>
            <w:r w:rsidR="002F2176">
              <w:t>s</w:t>
            </w:r>
            <w:r w:rsidR="002F2176" w:rsidRPr="002F2176">
              <w:t xml:space="preserve"> </w:t>
            </w:r>
            <w:r w:rsidR="00EC07A1">
              <w:t xml:space="preserve">are </w:t>
            </w:r>
            <w:r w:rsidR="002021E3">
              <w:t xml:space="preserve">cared for </w:t>
            </w:r>
            <w:r w:rsidR="000B1B93" w:rsidRPr="00C54CAC">
              <w:t xml:space="preserve">on </w:t>
            </w:r>
            <w:r w:rsidR="003B7835">
              <w:t>a</w:t>
            </w:r>
            <w:r w:rsidR="000B1B93" w:rsidRPr="00C54CAC">
              <w:t xml:space="preserve"> temporary basis</w:t>
            </w:r>
            <w:r w:rsidR="000B1B93">
              <w:t>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60CFF0C4" w14:textId="0F4B30B3" w:rsidR="00180238" w:rsidRDefault="00F1480E" w:rsidP="00C54CAC">
            <w:pPr>
              <w:pStyle w:val="SIText"/>
            </w:pPr>
            <w:r w:rsidRPr="00C54CAC">
              <w:t>The unit applies to individuals who</w:t>
            </w:r>
            <w:r w:rsidR="000B1B93">
              <w:t xml:space="preserve"> are employed </w:t>
            </w:r>
            <w:r w:rsidR="00EC07A1">
              <w:t>and/</w:t>
            </w:r>
            <w:r w:rsidR="000B1B93">
              <w:t xml:space="preserve">or volunteer </w:t>
            </w:r>
            <w:r w:rsidR="00362C07">
              <w:t xml:space="preserve">in </w:t>
            </w:r>
            <w:r w:rsidR="003B7835">
              <w:t>providing services that cater for companion animals</w:t>
            </w:r>
            <w:r w:rsidR="00846742">
              <w:t xml:space="preserve"> such as </w:t>
            </w:r>
            <w:r w:rsidR="00846742" w:rsidRPr="00846742">
              <w:t>shelters</w:t>
            </w:r>
            <w:r w:rsidR="00846742">
              <w:t>,</w:t>
            </w:r>
            <w:r w:rsidR="00846742" w:rsidRPr="00846742">
              <w:t xml:space="preserve"> </w:t>
            </w:r>
            <w:r w:rsidR="00846742">
              <w:t>catteries/kennels and day care facilities, and grooming/walking businesses.</w:t>
            </w:r>
            <w:r w:rsidR="00180238">
              <w:t xml:space="preserve"> They work in known contexts dealing with routine tasks and a limited range of predicable problems.</w:t>
            </w:r>
          </w:p>
          <w:p w14:paraId="573FE64B" w14:textId="77777777" w:rsidR="00180238" w:rsidRDefault="00180238" w:rsidP="00C54CAC">
            <w:pPr>
              <w:pStyle w:val="SIText"/>
            </w:pPr>
          </w:p>
          <w:p w14:paraId="76E5E98A" w14:textId="24547602" w:rsidR="00373436" w:rsidRPr="00105AEA" w:rsidRDefault="00373436" w:rsidP="00C54CAC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652FDE1B" w:rsidR="00373436" w:rsidRPr="000754EC" w:rsidRDefault="00373436" w:rsidP="008C444C">
            <w:pPr>
              <w:pStyle w:val="SIText"/>
            </w:pPr>
          </w:p>
        </w:tc>
      </w:tr>
      <w:tr w:rsidR="00F1480E" w:rsidRPr="00963A46" w14:paraId="6FA203B2" w14:textId="77777777" w:rsidTr="008C444C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39655FF" w:rsidR="00F1480E" w:rsidRPr="000754EC" w:rsidRDefault="00F1480E" w:rsidP="0046128A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8C444C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10569AE" w:rsidR="00F1480E" w:rsidRPr="000754EC" w:rsidRDefault="0046128A" w:rsidP="0046128A">
            <w:pPr>
              <w:pStyle w:val="SIText"/>
            </w:pPr>
            <w:r>
              <w:t xml:space="preserve">Infection control </w:t>
            </w:r>
            <w:r w:rsidR="00F1480E" w:rsidRPr="000754EC">
              <w:t>(</w:t>
            </w:r>
            <w:r>
              <w:t>INF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8C444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8C444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021E3" w:rsidRPr="00963A46" w14:paraId="3560C1CA" w14:textId="77777777" w:rsidTr="00972069">
        <w:trPr>
          <w:cantSplit/>
          <w:trHeight w:val="1484"/>
        </w:trPr>
        <w:tc>
          <w:tcPr>
            <w:tcW w:w="1396" w:type="pct"/>
            <w:shd w:val="clear" w:color="auto" w:fill="auto"/>
          </w:tcPr>
          <w:p w14:paraId="00E318FE" w14:textId="59243117" w:rsidR="002021E3" w:rsidRPr="0073545B" w:rsidRDefault="002021E3" w:rsidP="000D2CAE">
            <w:pPr>
              <w:pStyle w:val="SIText"/>
            </w:pPr>
            <w:r>
              <w:t>1</w:t>
            </w:r>
            <w:r w:rsidRPr="0073545B">
              <w:t xml:space="preserve">. </w:t>
            </w:r>
            <w:r>
              <w:t>Follow infection control guidelines</w:t>
            </w:r>
            <w:r w:rsidRPr="002021E3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9E85708" w14:textId="6A4A56D3" w:rsidR="002021E3" w:rsidRPr="0073545B" w:rsidRDefault="002021E3" w:rsidP="0073545B">
            <w:pPr>
              <w:pStyle w:val="SIText"/>
            </w:pPr>
            <w:r>
              <w:t>1</w:t>
            </w:r>
            <w:r w:rsidRPr="0073545B">
              <w:t xml:space="preserve">.1 </w:t>
            </w:r>
            <w:r>
              <w:t>Access and interpret</w:t>
            </w:r>
            <w:r w:rsidRPr="0073545B">
              <w:t xml:space="preserve"> the </w:t>
            </w:r>
            <w:r w:rsidR="00846742">
              <w:t xml:space="preserve">key principles and </w:t>
            </w:r>
            <w:r w:rsidR="00180238">
              <w:t>workplace</w:t>
            </w:r>
            <w:r w:rsidRPr="0073545B">
              <w:t xml:space="preserve"> requirements </w:t>
            </w:r>
            <w:r w:rsidR="00846742">
              <w:t>for</w:t>
            </w:r>
            <w:r>
              <w:t xml:space="preserve"> </w:t>
            </w:r>
            <w:r w:rsidRPr="0073545B">
              <w:t xml:space="preserve">infection control </w:t>
            </w:r>
            <w:r w:rsidR="00AB3C58">
              <w:t>and biosecurity</w:t>
            </w:r>
          </w:p>
          <w:p w14:paraId="4C4B72F6" w14:textId="1586CC9E" w:rsidR="002021E3" w:rsidRPr="0073545B" w:rsidRDefault="002021E3" w:rsidP="002021E3">
            <w:pPr>
              <w:pStyle w:val="SIText"/>
            </w:pPr>
            <w:r>
              <w:t>1</w:t>
            </w:r>
            <w:r w:rsidRPr="008908DE">
              <w:t>.</w:t>
            </w:r>
            <w:r>
              <w:t>2</w:t>
            </w:r>
            <w:r w:rsidRPr="008908DE">
              <w:t xml:space="preserve"> </w:t>
            </w:r>
            <w:r>
              <w:t xml:space="preserve">Identify key personnel within the work environment relating to infection control matters </w:t>
            </w:r>
          </w:p>
          <w:p w14:paraId="009A2A98" w14:textId="2CEF56EB" w:rsidR="002021E3" w:rsidRPr="0073545B" w:rsidRDefault="002021E3" w:rsidP="00972069">
            <w:pPr>
              <w:pStyle w:val="SIText"/>
            </w:pPr>
            <w:r>
              <w:t>1.3</w:t>
            </w:r>
            <w:r w:rsidRPr="008908DE">
              <w:t xml:space="preserve"> </w:t>
            </w:r>
            <w:r>
              <w:t>Identify common infection risks and diseases</w:t>
            </w:r>
            <w:r w:rsidR="000D2CAE">
              <w:t>, including</w:t>
            </w:r>
            <w:r>
              <w:t xml:space="preserve"> </w:t>
            </w:r>
            <w:r w:rsidR="000D2CAE" w:rsidRPr="000D2CAE">
              <w:t>contagious and zoonotic diseases</w:t>
            </w:r>
            <w:r w:rsidR="000D2CAE">
              <w:t>,</w:t>
            </w:r>
            <w:r w:rsidR="000D2CAE" w:rsidRPr="000D2CAE">
              <w:t xml:space="preserve"> </w:t>
            </w:r>
            <w:r>
              <w:t>relating to companion animals</w:t>
            </w:r>
            <w:r w:rsidRPr="002021E3">
              <w:t xml:space="preserve"> </w:t>
            </w:r>
          </w:p>
        </w:tc>
      </w:tr>
      <w:tr w:rsidR="008C444C" w:rsidRPr="00963A46" w14:paraId="74B781B9" w14:textId="77777777" w:rsidTr="008C444C">
        <w:trPr>
          <w:cantSplit/>
        </w:trPr>
        <w:tc>
          <w:tcPr>
            <w:tcW w:w="1396" w:type="pct"/>
            <w:shd w:val="clear" w:color="auto" w:fill="auto"/>
          </w:tcPr>
          <w:p w14:paraId="5230C6AB" w14:textId="2DDC6EDF" w:rsidR="008C444C" w:rsidRDefault="000D2CAE" w:rsidP="00162867">
            <w:pPr>
              <w:pStyle w:val="SIText"/>
            </w:pPr>
            <w:r>
              <w:t>2</w:t>
            </w:r>
            <w:r w:rsidR="008C444C">
              <w:t xml:space="preserve">. Maintain personal </w:t>
            </w:r>
            <w:r w:rsidR="00846742">
              <w:t xml:space="preserve">safety and </w:t>
            </w:r>
            <w:r w:rsidR="008C444C">
              <w:t xml:space="preserve">hygiene when handling </w:t>
            </w:r>
            <w:r w:rsidR="00FD5501">
              <w:t xml:space="preserve">companion </w:t>
            </w:r>
            <w:r w:rsidR="008C444C">
              <w:t>animals</w:t>
            </w:r>
          </w:p>
        </w:tc>
        <w:tc>
          <w:tcPr>
            <w:tcW w:w="3604" w:type="pct"/>
            <w:shd w:val="clear" w:color="auto" w:fill="auto"/>
          </w:tcPr>
          <w:p w14:paraId="06F71E34" w14:textId="2E134738" w:rsidR="00A00D0E" w:rsidRDefault="000D2CAE" w:rsidP="000754EC">
            <w:pPr>
              <w:pStyle w:val="SIText"/>
            </w:pPr>
            <w:r>
              <w:t>2</w:t>
            </w:r>
            <w:r w:rsidR="00A00D0E">
              <w:t xml:space="preserve">.1 </w:t>
            </w:r>
            <w:r w:rsidR="00A67ED6">
              <w:t>Identify</w:t>
            </w:r>
            <w:r w:rsidR="00A00D0E">
              <w:t xml:space="preserve"> </w:t>
            </w:r>
            <w:r w:rsidR="00A00D0E" w:rsidRPr="00A00D0E">
              <w:t xml:space="preserve">the risks of personal injury, contracting </w:t>
            </w:r>
            <w:r w:rsidR="00A00D0E">
              <w:t xml:space="preserve">a </w:t>
            </w:r>
            <w:r w:rsidR="00846742">
              <w:t>zoonosis</w:t>
            </w:r>
            <w:r w:rsidR="00A00D0E" w:rsidRPr="00A00D0E">
              <w:t xml:space="preserve"> or other health problems associated with work</w:t>
            </w:r>
            <w:r w:rsidR="00FD5501">
              <w:t>ing with companion animals</w:t>
            </w:r>
            <w:r w:rsidR="00180238">
              <w:t>,</w:t>
            </w:r>
            <w:r w:rsidR="00A00D0E" w:rsidRPr="00A00D0E">
              <w:t xml:space="preserve"> and how these can be minimised</w:t>
            </w:r>
            <w:r w:rsidR="00A00D0E">
              <w:t xml:space="preserve"> </w:t>
            </w:r>
          </w:p>
          <w:p w14:paraId="4E8CFFDF" w14:textId="4C8EDB98" w:rsidR="008C444C" w:rsidRDefault="000D2CAE" w:rsidP="000754EC">
            <w:pPr>
              <w:pStyle w:val="SIText"/>
            </w:pPr>
            <w:r>
              <w:t>2</w:t>
            </w:r>
            <w:r w:rsidR="00A00D0E">
              <w:t xml:space="preserve">.2 </w:t>
            </w:r>
            <w:r w:rsidR="006B72C6">
              <w:t xml:space="preserve">Maintain personal hygiene when handling </w:t>
            </w:r>
            <w:r w:rsidR="00FD5501">
              <w:t xml:space="preserve">companion </w:t>
            </w:r>
            <w:r w:rsidR="006B72C6">
              <w:t xml:space="preserve">animals including washing </w:t>
            </w:r>
            <w:r w:rsidR="00846742">
              <w:t xml:space="preserve">and sanitising </w:t>
            </w:r>
            <w:r w:rsidR="006B72C6">
              <w:t xml:space="preserve">hands and covering cuts and abrasions according to </w:t>
            </w:r>
            <w:r w:rsidR="00EC07A1">
              <w:t xml:space="preserve">workplace </w:t>
            </w:r>
            <w:r w:rsidR="006B72C6">
              <w:t>guidelines</w:t>
            </w:r>
          </w:p>
          <w:p w14:paraId="388E7E39" w14:textId="7BC7DA94" w:rsidR="006B72C6" w:rsidRDefault="000D2CAE" w:rsidP="000754EC">
            <w:pPr>
              <w:pStyle w:val="SIText"/>
            </w:pPr>
            <w:r>
              <w:t>2</w:t>
            </w:r>
            <w:r w:rsidR="004469B7">
              <w:t>.</w:t>
            </w:r>
            <w:r w:rsidR="00A00D0E">
              <w:t>3</w:t>
            </w:r>
            <w:r w:rsidR="004469B7">
              <w:t xml:space="preserve"> </w:t>
            </w:r>
            <w:r w:rsidR="006B72C6" w:rsidRPr="0073545B">
              <w:t>Ensure personal vaccination/immunisation and boosters are obtained and up to date</w:t>
            </w:r>
            <w:r w:rsidR="006B72C6">
              <w:t xml:space="preserve"> </w:t>
            </w:r>
          </w:p>
          <w:p w14:paraId="2AE1EFE8" w14:textId="5682DCC8" w:rsidR="00846742" w:rsidRPr="00846742" w:rsidRDefault="00846742" w:rsidP="00846742">
            <w:pPr>
              <w:pStyle w:val="SIText"/>
            </w:pPr>
            <w:r w:rsidRPr="00846742">
              <w:t xml:space="preserve">2.4 </w:t>
            </w:r>
            <w:r w:rsidR="00A67ED6">
              <w:t xml:space="preserve">Select and fit appropriate clothing and </w:t>
            </w:r>
            <w:r w:rsidR="00A67ED6" w:rsidRPr="00A67ED6">
              <w:t>personal protective equipment (PPE) according to workplace guidelines</w:t>
            </w:r>
          </w:p>
          <w:p w14:paraId="3442760C" w14:textId="065C6ACB" w:rsidR="00846742" w:rsidRDefault="00846742" w:rsidP="00D34502">
            <w:pPr>
              <w:pStyle w:val="SIText"/>
            </w:pPr>
            <w:r w:rsidRPr="00846742">
              <w:t xml:space="preserve">2.5 </w:t>
            </w:r>
            <w:r w:rsidR="00A67ED6">
              <w:t>Select and fit appropriate PPE if contact with animal body fluids or excrement cannot be avoided</w:t>
            </w:r>
          </w:p>
        </w:tc>
      </w:tr>
      <w:tr w:rsidR="0073545B" w:rsidRPr="00963A46" w14:paraId="2D2D5FAA" w14:textId="77777777" w:rsidTr="008C444C">
        <w:trPr>
          <w:cantSplit/>
        </w:trPr>
        <w:tc>
          <w:tcPr>
            <w:tcW w:w="1396" w:type="pct"/>
            <w:shd w:val="clear" w:color="auto" w:fill="auto"/>
          </w:tcPr>
          <w:p w14:paraId="67E083A8" w14:textId="49E69B83" w:rsidR="0073545B" w:rsidRDefault="00846742" w:rsidP="00162867">
            <w:pPr>
              <w:pStyle w:val="SIText"/>
            </w:pPr>
            <w:r>
              <w:t>3</w:t>
            </w:r>
            <w:r w:rsidR="0073545B">
              <w:t xml:space="preserve">. Handle </w:t>
            </w:r>
            <w:r w:rsidR="00FD5501">
              <w:t xml:space="preserve">companion </w:t>
            </w:r>
            <w:r w:rsidR="0073545B">
              <w:t>animals safely</w:t>
            </w:r>
          </w:p>
        </w:tc>
        <w:tc>
          <w:tcPr>
            <w:tcW w:w="3604" w:type="pct"/>
            <w:shd w:val="clear" w:color="auto" w:fill="auto"/>
          </w:tcPr>
          <w:p w14:paraId="5509F874" w14:textId="739F736B" w:rsidR="0073545B" w:rsidRDefault="00846742" w:rsidP="0073545B">
            <w:pPr>
              <w:pStyle w:val="SIText"/>
            </w:pPr>
            <w:r>
              <w:t>3</w:t>
            </w:r>
            <w:r w:rsidR="0073545B">
              <w:t xml:space="preserve">.1 Observe animal behaviour before approaching or handling to check for risks to safety of self, </w:t>
            </w:r>
            <w:r w:rsidR="00E5126A">
              <w:t xml:space="preserve">and </w:t>
            </w:r>
            <w:r w:rsidR="0073545B">
              <w:t>other</w:t>
            </w:r>
            <w:r w:rsidR="00E5126A">
              <w:t xml:space="preserve"> people</w:t>
            </w:r>
            <w:r w:rsidR="0073545B">
              <w:t xml:space="preserve"> or animal</w:t>
            </w:r>
            <w:r w:rsidR="00E5126A">
              <w:t>s</w:t>
            </w:r>
          </w:p>
          <w:p w14:paraId="09914521" w14:textId="1028D5C0" w:rsidR="00803759" w:rsidRDefault="00803759" w:rsidP="0073545B">
            <w:pPr>
              <w:pStyle w:val="SIText"/>
            </w:pPr>
            <w:r>
              <w:t xml:space="preserve">3.2 </w:t>
            </w:r>
            <w:r w:rsidR="00A67ED6">
              <w:t xml:space="preserve">Use appropriate </w:t>
            </w:r>
            <w:r w:rsidR="00A67ED6" w:rsidRPr="00A67ED6">
              <w:t>techniques, equipment and PPE to safely handle and control the companion animal and to avoid being bitten or scratched</w:t>
            </w:r>
          </w:p>
          <w:p w14:paraId="2B27B3E7" w14:textId="2A8452D6" w:rsidR="0073545B" w:rsidRDefault="00803759" w:rsidP="009F6B92">
            <w:pPr>
              <w:pStyle w:val="SIText"/>
            </w:pPr>
            <w:r>
              <w:t>3.3</w:t>
            </w:r>
            <w:r w:rsidR="0073545B">
              <w:t xml:space="preserve"> Handle animals calmly and safely according to </w:t>
            </w:r>
            <w:r w:rsidR="009F6B92">
              <w:t>workplace</w:t>
            </w:r>
            <w:r w:rsidR="0073545B">
              <w:t xml:space="preserve"> guidelines</w:t>
            </w:r>
            <w:r w:rsidR="008C444C">
              <w:t xml:space="preserve"> and animal welfare principles</w:t>
            </w:r>
            <w:r w:rsidR="0073545B">
              <w:t xml:space="preserve"> </w:t>
            </w:r>
          </w:p>
        </w:tc>
      </w:tr>
      <w:tr w:rsidR="00E5126A" w:rsidRPr="00963A46" w14:paraId="579F4EC2" w14:textId="77777777" w:rsidTr="008C444C">
        <w:trPr>
          <w:cantSplit/>
        </w:trPr>
        <w:tc>
          <w:tcPr>
            <w:tcW w:w="1396" w:type="pct"/>
            <w:shd w:val="clear" w:color="auto" w:fill="auto"/>
          </w:tcPr>
          <w:p w14:paraId="0B220E8E" w14:textId="382BE36F" w:rsidR="00E5126A" w:rsidRDefault="00E5126A" w:rsidP="00E5126A">
            <w:pPr>
              <w:pStyle w:val="SIText"/>
            </w:pPr>
            <w:r>
              <w:lastRenderedPageBreak/>
              <w:t>4. Monitor companion animals for signs or symptoms of disease</w:t>
            </w:r>
          </w:p>
        </w:tc>
        <w:tc>
          <w:tcPr>
            <w:tcW w:w="3604" w:type="pct"/>
            <w:shd w:val="clear" w:color="auto" w:fill="auto"/>
          </w:tcPr>
          <w:p w14:paraId="0BF83924" w14:textId="155DFAD1" w:rsidR="00972069" w:rsidRPr="00972069" w:rsidRDefault="00972069" w:rsidP="009F6B92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4.1</w:t>
            </w:r>
            <w:r w:rsidRPr="00972069">
              <w:t xml:space="preserve"> Recognise signs and symptoms of common </w:t>
            </w:r>
            <w:r w:rsidRPr="009F6B92">
              <w:t xml:space="preserve">diseases affecting companion animals </w:t>
            </w:r>
            <w:r w:rsidRPr="009F6B92">
              <w:rPr>
                <w:rStyle w:val="SITemporaryText"/>
                <w:color w:val="auto"/>
                <w:sz w:val="20"/>
              </w:rPr>
              <w:t>handled in the work</w:t>
            </w:r>
            <w:r w:rsidR="009F6B92" w:rsidRPr="009F6B92">
              <w:rPr>
                <w:rStyle w:val="SITemporaryText"/>
                <w:color w:val="auto"/>
                <w:sz w:val="20"/>
              </w:rPr>
              <w:t>place</w:t>
            </w:r>
            <w:r w:rsidRPr="009F6B92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2507815F" w14:textId="598C83D7" w:rsidR="00972069" w:rsidRPr="00972069" w:rsidRDefault="00972069" w:rsidP="00972069">
            <w:pPr>
              <w:pStyle w:val="SIText"/>
            </w:pPr>
            <w:r w:rsidRPr="00972069">
              <w:rPr>
                <w:rStyle w:val="SITemporaryText"/>
                <w:color w:val="auto"/>
                <w:sz w:val="20"/>
              </w:rPr>
              <w:t>4.2 Report suspected cases of disease or illness to appropriate person</w:t>
            </w:r>
          </w:p>
          <w:p w14:paraId="1FF2E776" w14:textId="14EFA642" w:rsidR="00972069" w:rsidRPr="00972069" w:rsidRDefault="00972069" w:rsidP="00972069">
            <w:pPr>
              <w:pStyle w:val="SIText"/>
            </w:pPr>
            <w:r>
              <w:t xml:space="preserve">4.3 </w:t>
            </w:r>
            <w:r w:rsidRPr="00972069">
              <w:t xml:space="preserve">Separate animals according to zoning or protective barrier requirements to limit the spread of disease </w:t>
            </w:r>
          </w:p>
          <w:p w14:paraId="34951DA7" w14:textId="67ECF378" w:rsidR="00E5126A" w:rsidRDefault="00972069" w:rsidP="009F6B92">
            <w:pPr>
              <w:pStyle w:val="SIText"/>
            </w:pPr>
            <w:r>
              <w:t>4.4</w:t>
            </w:r>
            <w:r w:rsidRPr="00972069">
              <w:t xml:space="preserve"> Follow </w:t>
            </w:r>
            <w:r>
              <w:t xml:space="preserve">instructions or </w:t>
            </w:r>
            <w:r w:rsidRPr="00972069">
              <w:t>guidelines for controlling access to different areas of the work</w:t>
            </w:r>
            <w:r w:rsidR="009F6B92">
              <w:t>place</w:t>
            </w:r>
          </w:p>
        </w:tc>
      </w:tr>
      <w:tr w:rsidR="008C444C" w:rsidRPr="00963A46" w14:paraId="07BB5ADF" w14:textId="77777777" w:rsidTr="008C444C">
        <w:trPr>
          <w:cantSplit/>
        </w:trPr>
        <w:tc>
          <w:tcPr>
            <w:tcW w:w="1396" w:type="pct"/>
            <w:shd w:val="clear" w:color="auto" w:fill="auto"/>
          </w:tcPr>
          <w:p w14:paraId="05F30E07" w14:textId="268236B8" w:rsidR="008C444C" w:rsidRDefault="00972069" w:rsidP="00162867">
            <w:pPr>
              <w:pStyle w:val="SIText"/>
            </w:pPr>
            <w:r>
              <w:t>5</w:t>
            </w:r>
            <w:r w:rsidR="004469B7">
              <w:t xml:space="preserve">. </w:t>
            </w:r>
            <w:r w:rsidR="008C444C">
              <w:t>Maintain</w:t>
            </w:r>
            <w:r w:rsidR="004469B7">
              <w:t xml:space="preserve"> clean and hygienic animal environments</w:t>
            </w:r>
          </w:p>
        </w:tc>
        <w:tc>
          <w:tcPr>
            <w:tcW w:w="3604" w:type="pct"/>
            <w:shd w:val="clear" w:color="auto" w:fill="auto"/>
          </w:tcPr>
          <w:p w14:paraId="41CC17F2" w14:textId="7B22D0FC" w:rsidR="00CB0AA7" w:rsidRDefault="00972069" w:rsidP="0073545B">
            <w:pPr>
              <w:pStyle w:val="SIText"/>
            </w:pPr>
            <w:r>
              <w:t>5</w:t>
            </w:r>
            <w:r w:rsidR="004469B7">
              <w:t xml:space="preserve">.1 </w:t>
            </w:r>
            <w:r w:rsidR="00CB0AA7" w:rsidRPr="00CB0AA7">
              <w:t>Select and prepare appropriate cleaning products, disinfectants and cleaning equipment</w:t>
            </w:r>
          </w:p>
          <w:p w14:paraId="2333EAA8" w14:textId="15BCD228" w:rsidR="008C444C" w:rsidRDefault="00972069" w:rsidP="0073545B">
            <w:pPr>
              <w:pStyle w:val="SIText"/>
            </w:pPr>
            <w:r>
              <w:t>5</w:t>
            </w:r>
            <w:r w:rsidR="00CB0AA7">
              <w:t xml:space="preserve">.2 </w:t>
            </w:r>
            <w:r w:rsidR="00903256">
              <w:t xml:space="preserve">Follow procedures to clean </w:t>
            </w:r>
            <w:r w:rsidR="00CB0AA7">
              <w:t xml:space="preserve">and disinfect </w:t>
            </w:r>
            <w:r w:rsidR="00EC07A1">
              <w:t xml:space="preserve">animal environments </w:t>
            </w:r>
            <w:r w:rsidR="00903256">
              <w:t xml:space="preserve">regularly according to </w:t>
            </w:r>
            <w:r w:rsidR="00EC07A1">
              <w:t>workplace</w:t>
            </w:r>
            <w:r w:rsidR="00903256">
              <w:t xml:space="preserve"> guidelines</w:t>
            </w:r>
          </w:p>
          <w:p w14:paraId="323C4F85" w14:textId="475C97C7" w:rsidR="00903256" w:rsidRDefault="00972069" w:rsidP="002F2176">
            <w:pPr>
              <w:pStyle w:val="SIText"/>
            </w:pPr>
            <w:r>
              <w:t>5</w:t>
            </w:r>
            <w:r w:rsidR="00903256">
              <w:t>.</w:t>
            </w:r>
            <w:r>
              <w:t>3</w:t>
            </w:r>
            <w:r w:rsidR="00903256">
              <w:t xml:space="preserve"> </w:t>
            </w:r>
            <w:r w:rsidR="002F2176">
              <w:t>Clean or replace</w:t>
            </w:r>
            <w:r w:rsidR="00EC07A1">
              <w:t xml:space="preserve"> </w:t>
            </w:r>
            <w:r w:rsidR="00E5126A">
              <w:t xml:space="preserve">companion </w:t>
            </w:r>
            <w:r w:rsidR="00EC07A1">
              <w:t xml:space="preserve">animal </w:t>
            </w:r>
            <w:r w:rsidR="00CB0AA7">
              <w:t xml:space="preserve">bedding and </w:t>
            </w:r>
            <w:r w:rsidR="002F2176">
              <w:t>sort</w:t>
            </w:r>
            <w:r w:rsidR="00CB0AA7">
              <w:t xml:space="preserve"> washable items for laundering</w:t>
            </w:r>
            <w:r w:rsidR="002F2176">
              <w:t xml:space="preserve"> or disposal</w:t>
            </w:r>
          </w:p>
          <w:p w14:paraId="41D67C34" w14:textId="6243333F" w:rsidR="00E5126A" w:rsidRPr="00E5126A" w:rsidRDefault="00E5126A" w:rsidP="00E5126A">
            <w:pPr>
              <w:pStyle w:val="SIText"/>
            </w:pPr>
            <w:r>
              <w:t>5</w:t>
            </w:r>
            <w:r w:rsidRPr="00E5126A">
              <w:t xml:space="preserve">.4 Ensure </w:t>
            </w:r>
            <w:r w:rsidR="00972069">
              <w:t xml:space="preserve">companion animal </w:t>
            </w:r>
            <w:r>
              <w:t>environment</w:t>
            </w:r>
            <w:r w:rsidR="009F6B92">
              <w:t>s</w:t>
            </w:r>
            <w:r w:rsidRPr="00E5126A">
              <w:t>, feed and water are free of contaminants</w:t>
            </w:r>
            <w:r>
              <w:t xml:space="preserve"> </w:t>
            </w:r>
          </w:p>
          <w:p w14:paraId="586DCF6D" w14:textId="51F443FE" w:rsidR="00E5126A" w:rsidRDefault="00E5126A" w:rsidP="009F6B92">
            <w:pPr>
              <w:pStyle w:val="SIText"/>
            </w:pPr>
            <w:r w:rsidRPr="00E5126A">
              <w:t xml:space="preserve">5.5 Dispose of waste according to </w:t>
            </w:r>
            <w:r w:rsidR="009F6B92">
              <w:t>workplace</w:t>
            </w:r>
            <w:r w:rsidRPr="00E5126A">
              <w:t xml:space="preserve"> infection control and environmental practices, and local government requirements</w:t>
            </w:r>
          </w:p>
        </w:tc>
      </w:tr>
      <w:tr w:rsidR="00F1480E" w:rsidRPr="00963A46" w14:paraId="6A4A40F7" w14:textId="77777777" w:rsidTr="008C444C">
        <w:trPr>
          <w:cantSplit/>
        </w:trPr>
        <w:tc>
          <w:tcPr>
            <w:tcW w:w="1396" w:type="pct"/>
            <w:shd w:val="clear" w:color="auto" w:fill="auto"/>
          </w:tcPr>
          <w:p w14:paraId="340CBC80" w14:textId="5C8FA647" w:rsidR="00F1480E" w:rsidRPr="000754EC" w:rsidRDefault="00972069" w:rsidP="00162867">
            <w:pPr>
              <w:pStyle w:val="SIText"/>
            </w:pPr>
            <w:r>
              <w:t>6</w:t>
            </w:r>
            <w:r w:rsidR="008908DE" w:rsidRPr="000754EC">
              <w:t>.</w:t>
            </w:r>
            <w:r w:rsidR="00F1480E" w:rsidRPr="000754EC">
              <w:t xml:space="preserve"> </w:t>
            </w:r>
            <w:r w:rsidR="00162867">
              <w:t>Report infection control activity to supervisor</w:t>
            </w:r>
          </w:p>
        </w:tc>
        <w:tc>
          <w:tcPr>
            <w:tcW w:w="3604" w:type="pct"/>
            <w:shd w:val="clear" w:color="auto" w:fill="auto"/>
          </w:tcPr>
          <w:p w14:paraId="72F3F886" w14:textId="4D117AE8" w:rsidR="00972069" w:rsidRPr="00972069" w:rsidRDefault="00972069" w:rsidP="00972069">
            <w:pPr>
              <w:pStyle w:val="SIText"/>
            </w:pPr>
            <w:r>
              <w:t>6.</w:t>
            </w:r>
            <w:r w:rsidR="00F1480E" w:rsidRPr="008908DE">
              <w:t>1</w:t>
            </w:r>
            <w:r>
              <w:t xml:space="preserve"> </w:t>
            </w:r>
            <w:r w:rsidRPr="00972069">
              <w:t xml:space="preserve">Fill in </w:t>
            </w:r>
            <w:r w:rsidR="009F6B92">
              <w:t>workplace</w:t>
            </w:r>
            <w:r w:rsidRPr="00972069">
              <w:t xml:space="preserve"> records relating to infection control according to </w:t>
            </w:r>
            <w:r>
              <w:t xml:space="preserve">guidelines </w:t>
            </w:r>
          </w:p>
          <w:p w14:paraId="6E2A5D4D" w14:textId="11479D7E" w:rsidR="002021E3" w:rsidRPr="000754EC" w:rsidRDefault="00972069" w:rsidP="009F6B92">
            <w:pPr>
              <w:pStyle w:val="SIText"/>
            </w:pPr>
            <w:r>
              <w:t>6</w:t>
            </w:r>
            <w:r w:rsidRPr="00972069">
              <w:t xml:space="preserve">.2 Report infection control incidents and signs of contagious disease according to </w:t>
            </w:r>
            <w:r w:rsidR="009F6B92">
              <w:t>workplace</w:t>
            </w:r>
            <w:r w:rsidRPr="00972069">
              <w:t xml:space="preserve"> </w:t>
            </w:r>
            <w:r>
              <w:t>guidelines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8C444C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8C444C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E89E6AA" w14:textId="77777777" w:rsidTr="008C444C">
        <w:tc>
          <w:tcPr>
            <w:tcW w:w="1396" w:type="pct"/>
          </w:tcPr>
          <w:p w14:paraId="7F7FBEA7" w14:textId="164554CB" w:rsidR="00F1480E" w:rsidRPr="000754EC" w:rsidRDefault="00CB0AA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583A9D9" w14:textId="77777777" w:rsidR="00FD5501" w:rsidRDefault="00CB0AA7" w:rsidP="00FD5501">
            <w:pPr>
              <w:pStyle w:val="SIBulletList1"/>
            </w:pPr>
            <w:r>
              <w:rPr>
                <w:rFonts w:eastAsia="Calibri"/>
              </w:rPr>
              <w:t xml:space="preserve">Interpret information </w:t>
            </w:r>
            <w:r w:rsidR="00FD5501" w:rsidRPr="00FD5501">
              <w:t xml:space="preserve">about products such as disinfectants, cleaning agents, cleaning techniques and cleaning equipment </w:t>
            </w:r>
          </w:p>
          <w:p w14:paraId="7A2F2ACD" w14:textId="299F08AA" w:rsidR="00F1480E" w:rsidRPr="000754EC" w:rsidRDefault="00FD5501" w:rsidP="00FD5501">
            <w:pPr>
              <w:pStyle w:val="SIBulletList1"/>
            </w:pPr>
            <w:r>
              <w:t>Locate key information in</w:t>
            </w:r>
            <w:r w:rsidRPr="00FD5501">
              <w:t xml:space="preserve"> procedures </w:t>
            </w:r>
            <w:r>
              <w:t>and workplace forms</w:t>
            </w:r>
          </w:p>
        </w:tc>
      </w:tr>
      <w:tr w:rsidR="00972069" w:rsidRPr="00336FCA" w:rsidDel="00423CB2" w14:paraId="7D13C8D1" w14:textId="77777777" w:rsidTr="008C444C">
        <w:tc>
          <w:tcPr>
            <w:tcW w:w="1396" w:type="pct"/>
          </w:tcPr>
          <w:p w14:paraId="1B2B5C8E" w14:textId="74189C68" w:rsidR="00972069" w:rsidRPr="00972069" w:rsidRDefault="00972069" w:rsidP="00972069">
            <w:pPr>
              <w:pStyle w:val="SIText"/>
            </w:pPr>
            <w:r w:rsidRPr="00972069">
              <w:t>Oral communication</w:t>
            </w:r>
          </w:p>
        </w:tc>
        <w:tc>
          <w:tcPr>
            <w:tcW w:w="3604" w:type="pct"/>
          </w:tcPr>
          <w:p w14:paraId="698A6363" w14:textId="783E9091" w:rsidR="00972069" w:rsidRPr="00972069" w:rsidRDefault="00972069" w:rsidP="00972069">
            <w:pPr>
              <w:pStyle w:val="SIBulletList1"/>
              <w:rPr>
                <w:rFonts w:eastAsia="Calibri"/>
              </w:rPr>
            </w:pPr>
            <w:r w:rsidRPr="00972069">
              <w:t xml:space="preserve">Use active listening and questioning techniques to obtain and give clear information to others </w:t>
            </w:r>
          </w:p>
        </w:tc>
      </w:tr>
      <w:tr w:rsidR="00972069" w:rsidRPr="00336FCA" w:rsidDel="00423CB2" w14:paraId="63BF2B27" w14:textId="77777777" w:rsidTr="00C46CA1">
        <w:tc>
          <w:tcPr>
            <w:tcW w:w="1396" w:type="pct"/>
          </w:tcPr>
          <w:p w14:paraId="130B9647" w14:textId="77777777" w:rsidR="00972069" w:rsidRPr="00972069" w:rsidRDefault="00972069" w:rsidP="00972069">
            <w:pPr>
              <w:pStyle w:val="SIText"/>
            </w:pPr>
            <w:r w:rsidRPr="00972069">
              <w:t>Numeracy</w:t>
            </w:r>
          </w:p>
        </w:tc>
        <w:tc>
          <w:tcPr>
            <w:tcW w:w="3604" w:type="pct"/>
          </w:tcPr>
          <w:p w14:paraId="3E90EC7F" w14:textId="77777777" w:rsidR="00972069" w:rsidRPr="00972069" w:rsidRDefault="00972069" w:rsidP="00972069">
            <w:pPr>
              <w:pStyle w:val="SIBulletList1"/>
            </w:pPr>
            <w:r w:rsidRPr="00972069">
              <w:t>Measure and mix chemicals and disinfectants according to instructions</w:t>
            </w:r>
          </w:p>
          <w:p w14:paraId="58CDA1A5" w14:textId="77777777" w:rsidR="00972069" w:rsidRPr="00972069" w:rsidRDefault="00972069" w:rsidP="00972069">
            <w:pPr>
              <w:pStyle w:val="SIBulletList1"/>
            </w:pPr>
            <w:r w:rsidRPr="00972069">
              <w:t>Calculate and convert decimal measurements and quantities</w:t>
            </w:r>
          </w:p>
        </w:tc>
      </w:tr>
      <w:tr w:rsidR="00972069" w:rsidRPr="00336FCA" w:rsidDel="00423CB2" w14:paraId="4BCB16E1" w14:textId="77777777" w:rsidTr="00C46CA1">
        <w:tc>
          <w:tcPr>
            <w:tcW w:w="1396" w:type="pct"/>
          </w:tcPr>
          <w:p w14:paraId="37E76CCE" w14:textId="77777777" w:rsidR="00972069" w:rsidRPr="00972069" w:rsidRDefault="00972069" w:rsidP="00972069">
            <w:pPr>
              <w:pStyle w:val="SIText"/>
            </w:pPr>
            <w:r w:rsidRPr="00972069">
              <w:t>Navigate the world of work</w:t>
            </w:r>
          </w:p>
        </w:tc>
        <w:tc>
          <w:tcPr>
            <w:tcW w:w="3604" w:type="pct"/>
          </w:tcPr>
          <w:p w14:paraId="4445FB6B" w14:textId="77777777" w:rsidR="00972069" w:rsidRPr="00972069" w:rsidRDefault="00972069" w:rsidP="00972069">
            <w:pPr>
              <w:pStyle w:val="SIBulletList1"/>
            </w:pPr>
            <w:r w:rsidRPr="00972069">
              <w:t>Recognise the importance of infection control and associated responsibilities of own role and work</w:t>
            </w:r>
          </w:p>
        </w:tc>
      </w:tr>
      <w:tr w:rsidR="00972069" w:rsidRPr="00336FCA" w:rsidDel="00423CB2" w14:paraId="79316DAC" w14:textId="77777777" w:rsidTr="00C46CA1">
        <w:tc>
          <w:tcPr>
            <w:tcW w:w="1396" w:type="pct"/>
          </w:tcPr>
          <w:p w14:paraId="20580ABF" w14:textId="77777777" w:rsidR="00972069" w:rsidRPr="00972069" w:rsidRDefault="00972069" w:rsidP="00972069">
            <w:pPr>
              <w:pStyle w:val="SIText"/>
            </w:pPr>
            <w:r w:rsidRPr="00972069">
              <w:t>Get the work done</w:t>
            </w:r>
          </w:p>
        </w:tc>
        <w:tc>
          <w:tcPr>
            <w:tcW w:w="3604" w:type="pct"/>
          </w:tcPr>
          <w:p w14:paraId="6CA10B0A" w14:textId="21A06313" w:rsidR="00972069" w:rsidRPr="00972069" w:rsidRDefault="009F6B92" w:rsidP="009F6B9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="00972069" w:rsidRPr="00972069">
              <w:rPr>
                <w:rFonts w:eastAsia="Calibri"/>
              </w:rPr>
              <w:t xml:space="preserve">ssemble resources and sequence activities relating to </w:t>
            </w:r>
            <w:r w:rsidR="00972069">
              <w:rPr>
                <w:rFonts w:eastAsia="Calibri"/>
              </w:rPr>
              <w:t>companion animal infection control</w:t>
            </w:r>
            <w:r w:rsidR="00972069" w:rsidRPr="00972069">
              <w:rPr>
                <w:rFonts w:eastAsia="Calibri"/>
              </w:rPr>
              <w:t xml:space="preserve"> to achieve positive outcomes</w:t>
            </w:r>
          </w:p>
        </w:tc>
      </w:tr>
    </w:tbl>
    <w:p w14:paraId="4D0AF6C5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12615598" w:rsidR="00041E59" w:rsidRPr="000754EC" w:rsidRDefault="00CB0AA7" w:rsidP="000D2CAE">
            <w:pPr>
              <w:pStyle w:val="SIText"/>
            </w:pPr>
            <w:r w:rsidRPr="00CB0AA7">
              <w:t xml:space="preserve">ACMINF20X </w:t>
            </w:r>
            <w:r w:rsidR="00A840A4">
              <w:t xml:space="preserve">Handle </w:t>
            </w:r>
            <w:r w:rsidR="000D2CAE">
              <w:t xml:space="preserve">companion </w:t>
            </w:r>
            <w:r w:rsidR="00A840A4">
              <w:t xml:space="preserve">animals safely and follow infection control </w:t>
            </w:r>
            <w:r w:rsidR="000D2CAE">
              <w:t>guidelines</w:t>
            </w:r>
          </w:p>
        </w:tc>
        <w:tc>
          <w:tcPr>
            <w:tcW w:w="1105" w:type="pct"/>
          </w:tcPr>
          <w:p w14:paraId="050696DA" w14:textId="1D9FE960" w:rsidR="00041E59" w:rsidRPr="000754EC" w:rsidRDefault="00CB0AA7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6BDCE029" w:rsidR="00041E59" w:rsidRPr="000754EC" w:rsidRDefault="00CB0AA7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30221861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8C444C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963234" w14:textId="7E8F670D" w:rsidR="00F1480E" w:rsidRPr="000754EC" w:rsidRDefault="00520E9A" w:rsidP="0046128A">
            <w:r>
              <w:t xml:space="preserve">Companion Volumes, including Implementation </w:t>
            </w:r>
            <w:r w:rsidR="00346FDC">
              <w:t>Guides, are available at VETNet:</w:t>
            </w:r>
            <w:r w:rsidR="0046128A" w:rsidRPr="0046128A">
              <w:t xml:space="preserve"> https://vetnet.education.gov.au/Pages/TrainingDocs.aspx?q=b75f4b23-54c9-4cc9-a5db-d3502d154103 </w:t>
            </w:r>
          </w:p>
        </w:tc>
      </w:tr>
    </w:tbl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8C444C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4CC3543" w:rsidR="00556C4C" w:rsidRPr="000754EC" w:rsidRDefault="00556C4C" w:rsidP="000D2CAE">
            <w:pPr>
              <w:pStyle w:val="SIUnittitle"/>
            </w:pPr>
            <w:r w:rsidRPr="00F56827">
              <w:t xml:space="preserve">Assessment requirements for </w:t>
            </w:r>
            <w:bookmarkStart w:id="0" w:name="_GoBack"/>
            <w:r w:rsidR="00610DD2">
              <w:t xml:space="preserve">ACMINF20X </w:t>
            </w:r>
            <w:r w:rsidR="00A840A4">
              <w:t xml:space="preserve">Handle animals safely and follow infection control </w:t>
            </w:r>
            <w:r w:rsidR="000D2CAE">
              <w:t>guidelines</w:t>
            </w:r>
            <w:bookmarkEnd w:id="0"/>
          </w:p>
        </w:tc>
      </w:tr>
      <w:tr w:rsidR="00556C4C" w:rsidRPr="00A55106" w14:paraId="7E8892DD" w14:textId="77777777" w:rsidTr="008C444C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8C444C">
        <w:tc>
          <w:tcPr>
            <w:tcW w:w="5000" w:type="pct"/>
            <w:gridSpan w:val="2"/>
            <w:shd w:val="clear" w:color="auto" w:fill="auto"/>
          </w:tcPr>
          <w:p w14:paraId="2F38B222" w14:textId="460F51CC" w:rsidR="007A300D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A300D" w:rsidRPr="000754EC">
              <w:t>There must be evidence that the individual has:</w:t>
            </w:r>
          </w:p>
          <w:p w14:paraId="7C54F197" w14:textId="3138C442" w:rsidR="00AB3C58" w:rsidRPr="00AB3C58" w:rsidRDefault="00F21C2D" w:rsidP="00AB3C58">
            <w:pPr>
              <w:pStyle w:val="SIBulletList1"/>
            </w:pPr>
            <w:r>
              <w:rPr>
                <w:rFonts w:eastAsia="Calibri"/>
              </w:rPr>
              <w:t xml:space="preserve">assessed risks and </w:t>
            </w:r>
            <w:r w:rsidR="00AB3C58" w:rsidRPr="00AB3C58">
              <w:rPr>
                <w:rFonts w:eastAsia="Calibri"/>
              </w:rPr>
              <w:t xml:space="preserve">safely handled at least three </w:t>
            </w:r>
            <w:r w:rsidR="009F6B92">
              <w:rPr>
                <w:rFonts w:eastAsia="Calibri"/>
              </w:rPr>
              <w:t xml:space="preserve">different </w:t>
            </w:r>
            <w:r w:rsidR="00AB3C58">
              <w:rPr>
                <w:rFonts w:eastAsia="Calibri"/>
              </w:rPr>
              <w:t>companion</w:t>
            </w:r>
            <w:r w:rsidR="00AB3C58" w:rsidRPr="00AB3C58">
              <w:rPr>
                <w:rFonts w:eastAsia="Calibri"/>
              </w:rPr>
              <w:t xml:space="preserve"> animals using correct techniques, equipment and </w:t>
            </w:r>
            <w:r w:rsidR="00AB3C58" w:rsidRPr="00AB3C58">
              <w:t>personal protective equipment (PPE)</w:t>
            </w:r>
          </w:p>
          <w:p w14:paraId="2FC4A791" w14:textId="45C40075" w:rsidR="009F6B92" w:rsidRDefault="009F6B92" w:rsidP="00AB3C58">
            <w:pPr>
              <w:pStyle w:val="SIBulletList1"/>
              <w:rPr>
                <w:rFonts w:eastAsia="Calibri"/>
              </w:rPr>
            </w:pPr>
            <w:r w:rsidRPr="009F6B92">
              <w:rPr>
                <w:rFonts w:eastAsia="Calibri"/>
              </w:rPr>
              <w:t xml:space="preserve">correctly recognised the signs and symptoms of at least five different diseases in </w:t>
            </w:r>
            <w:r>
              <w:rPr>
                <w:rFonts w:eastAsia="Calibri"/>
              </w:rPr>
              <w:t xml:space="preserve">at least two different </w:t>
            </w:r>
            <w:r w:rsidRPr="009F6B92">
              <w:rPr>
                <w:rFonts w:eastAsia="Calibri"/>
              </w:rPr>
              <w:t>companion animal</w:t>
            </w:r>
            <w:r>
              <w:rPr>
                <w:rFonts w:eastAsia="Calibri"/>
              </w:rPr>
              <w:t xml:space="preserve"> species</w:t>
            </w:r>
            <w:r w:rsidR="007726C3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using </w:t>
            </w:r>
            <w:r w:rsidR="002F38BA">
              <w:rPr>
                <w:rFonts w:eastAsia="Calibri"/>
              </w:rPr>
              <w:t xml:space="preserve">a combination of </w:t>
            </w:r>
            <w:r>
              <w:rPr>
                <w:rFonts w:eastAsia="Calibri"/>
              </w:rPr>
              <w:t xml:space="preserve">live </w:t>
            </w:r>
            <w:r w:rsidR="002F38BA">
              <w:rPr>
                <w:rFonts w:eastAsia="Calibri"/>
              </w:rPr>
              <w:t xml:space="preserve">companion </w:t>
            </w:r>
            <w:r>
              <w:rPr>
                <w:rFonts w:eastAsia="Calibri"/>
              </w:rPr>
              <w:t xml:space="preserve">animals </w:t>
            </w:r>
            <w:r w:rsidR="002F38BA">
              <w:rPr>
                <w:rFonts w:eastAsia="Calibri"/>
              </w:rPr>
              <w:t>and</w:t>
            </w:r>
            <w:r w:rsidRPr="009F6B92">
              <w:rPr>
                <w:rFonts w:eastAsia="Calibri"/>
              </w:rPr>
              <w:t xml:space="preserve"> case study scenarios</w:t>
            </w:r>
          </w:p>
          <w:p w14:paraId="098309EB" w14:textId="4F2A0A4E" w:rsidR="009F6B92" w:rsidRPr="009F6B92" w:rsidRDefault="009F6B92" w:rsidP="009F6B92">
            <w:pPr>
              <w:pStyle w:val="SIBulletList1"/>
            </w:pPr>
            <w:r>
              <w:rPr>
                <w:rFonts w:eastAsia="Calibri"/>
              </w:rPr>
              <w:t>demonstrated</w:t>
            </w:r>
            <w:r w:rsidR="00AB3C58" w:rsidRPr="00AB3C5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at least three different </w:t>
            </w:r>
            <w:r w:rsidR="00AB3C58" w:rsidRPr="00AB3C58">
              <w:rPr>
                <w:rFonts w:eastAsia="Calibri"/>
              </w:rPr>
              <w:t xml:space="preserve">infection control </w:t>
            </w:r>
            <w:r>
              <w:rPr>
                <w:rFonts w:eastAsia="Calibri"/>
              </w:rPr>
              <w:t>activities while caring</w:t>
            </w:r>
            <w:r w:rsidR="007726C3">
              <w:rPr>
                <w:rFonts w:eastAsia="Calibri"/>
              </w:rPr>
              <w:t xml:space="preserve"> for</w:t>
            </w:r>
            <w:r>
              <w:rPr>
                <w:rFonts w:eastAsia="Calibri"/>
              </w:rPr>
              <w:t xml:space="preserve"> </w:t>
            </w:r>
            <w:r w:rsidR="00AB3C58" w:rsidRPr="00AB3C58">
              <w:rPr>
                <w:rFonts w:eastAsia="Calibri"/>
              </w:rPr>
              <w:t xml:space="preserve">at least </w:t>
            </w:r>
            <w:r>
              <w:rPr>
                <w:rFonts w:eastAsia="Calibri"/>
              </w:rPr>
              <w:t>four</w:t>
            </w:r>
            <w:r w:rsidR="00AB3C58" w:rsidRPr="00AB3C5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live </w:t>
            </w:r>
            <w:r w:rsidR="00AB3C58">
              <w:rPr>
                <w:rFonts w:eastAsia="Calibri"/>
              </w:rPr>
              <w:t>companion</w:t>
            </w:r>
            <w:r w:rsidR="00AB3C58" w:rsidRPr="00AB3C58">
              <w:rPr>
                <w:rFonts w:eastAsia="Calibri"/>
              </w:rPr>
              <w:t xml:space="preserve"> animals</w:t>
            </w:r>
          </w:p>
          <w:p w14:paraId="1ECE61F8" w14:textId="05A5BCB2" w:rsidR="00556C4C" w:rsidRPr="000754EC" w:rsidRDefault="007A77EB" w:rsidP="00A67ED6">
            <w:pPr>
              <w:pStyle w:val="SIBulletList1"/>
            </w:pPr>
            <w:r>
              <w:rPr>
                <w:rFonts w:eastAsia="Calibri"/>
              </w:rPr>
              <w:t>accurately filled in</w:t>
            </w:r>
            <w:r w:rsidRPr="007A77EB">
              <w:rPr>
                <w:rFonts w:eastAsia="Calibri"/>
              </w:rPr>
              <w:t xml:space="preserve"> </w:t>
            </w:r>
            <w:r w:rsidR="002F38BA">
              <w:rPr>
                <w:rFonts w:eastAsia="Calibri"/>
              </w:rPr>
              <w:t xml:space="preserve">at least two </w:t>
            </w:r>
            <w:r>
              <w:rPr>
                <w:rFonts w:eastAsia="Calibri"/>
              </w:rPr>
              <w:t>workplace</w:t>
            </w:r>
            <w:r w:rsidRPr="007A77EB">
              <w:rPr>
                <w:rFonts w:eastAsia="Calibri"/>
              </w:rPr>
              <w:t xml:space="preserve"> </w:t>
            </w:r>
            <w:r w:rsidR="00A67ED6" w:rsidRPr="00A67ED6">
              <w:rPr>
                <w:rFonts w:eastAsia="Calibri"/>
              </w:rPr>
              <w:t xml:space="preserve">or sample </w:t>
            </w:r>
            <w:r w:rsidR="00A67ED6">
              <w:rPr>
                <w:rFonts w:eastAsia="Calibri"/>
              </w:rPr>
              <w:t>documents</w:t>
            </w:r>
            <w:r w:rsidR="00362C07">
              <w:rPr>
                <w:rFonts w:eastAsia="Calibri"/>
              </w:rPr>
              <w:t xml:space="preserve"> </w:t>
            </w:r>
            <w:r w:rsidRPr="007A77EB">
              <w:rPr>
                <w:rFonts w:eastAsia="Calibri"/>
              </w:rPr>
              <w:t xml:space="preserve">related to </w:t>
            </w:r>
            <w:r w:rsidR="002F38BA">
              <w:rPr>
                <w:rFonts w:eastAsia="Calibri"/>
              </w:rPr>
              <w:t xml:space="preserve">infection control when </w:t>
            </w:r>
            <w:r w:rsidRPr="007A77EB">
              <w:t xml:space="preserve">handling/caring </w:t>
            </w:r>
            <w:r w:rsidR="002F38BA">
              <w:t xml:space="preserve">for </w:t>
            </w:r>
            <w:r>
              <w:t xml:space="preserve">companion </w:t>
            </w:r>
            <w:r w:rsidRPr="007A77EB">
              <w:t>animal</w:t>
            </w:r>
            <w:r w:rsidR="002F38BA">
              <w:t>s</w:t>
            </w:r>
            <w:r w:rsidR="00AB3C58" w:rsidRPr="00AB3C58">
              <w:rPr>
                <w:rFonts w:eastAsia="Calibri"/>
              </w:rP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8C444C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8C444C">
        <w:tc>
          <w:tcPr>
            <w:tcW w:w="5000" w:type="pct"/>
            <w:shd w:val="clear" w:color="auto" w:fill="auto"/>
          </w:tcPr>
          <w:p w14:paraId="44415D66" w14:textId="5EFEBC79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D5A8EAF" w14:textId="4DA64496" w:rsidR="00A66349" w:rsidRDefault="00A66349" w:rsidP="00AB3C58">
            <w:pPr>
              <w:pStyle w:val="SIBulletList1"/>
            </w:pPr>
            <w:r>
              <w:t xml:space="preserve">basic companion animal behaviour and body language depicting different emotions - distressed, aggressive, relaxed </w:t>
            </w:r>
          </w:p>
          <w:p w14:paraId="540C73CC" w14:textId="2620B1A8" w:rsidR="00AB3C58" w:rsidRPr="00AB3C58" w:rsidRDefault="00AB3C58" w:rsidP="00AB3C58">
            <w:pPr>
              <w:pStyle w:val="SIBulletList1"/>
            </w:pPr>
            <w:r w:rsidRPr="00AB3C58">
              <w:t>basic principles of infection control</w:t>
            </w:r>
            <w:r>
              <w:t xml:space="preserve"> and biosecurity</w:t>
            </w:r>
            <w:r w:rsidRPr="00AB3C58">
              <w:t>, including:</w:t>
            </w:r>
          </w:p>
          <w:p w14:paraId="7CC34C7F" w14:textId="49A89135" w:rsidR="00AB3C58" w:rsidRPr="00AB3C58" w:rsidRDefault="005E0A66" w:rsidP="00AB3C58">
            <w:pPr>
              <w:pStyle w:val="SIBulletList2"/>
            </w:pPr>
            <w:r w:rsidRPr="005E0A66">
              <w:t xml:space="preserve">prevent spread of disease before it occurs </w:t>
            </w:r>
            <w:r>
              <w:t>and</w:t>
            </w:r>
            <w:r w:rsidRPr="005E0A66">
              <w:t xml:space="preserve"> limit contamination after it has occurred</w:t>
            </w:r>
          </w:p>
          <w:p w14:paraId="6B5A99D9" w14:textId="12AFB680" w:rsidR="00AB3C58" w:rsidRPr="00AB3C58" w:rsidRDefault="00A66349" w:rsidP="00AB3C58">
            <w:pPr>
              <w:pStyle w:val="SIBulletList2"/>
            </w:pPr>
            <w:r>
              <w:t xml:space="preserve">personal </w:t>
            </w:r>
            <w:r w:rsidR="00AB3C58" w:rsidRPr="00AB3C58">
              <w:t>hygiene</w:t>
            </w:r>
            <w:r>
              <w:t>,</w:t>
            </w:r>
            <w:r w:rsidR="00AB3C58" w:rsidRPr="00AB3C58">
              <w:t xml:space="preserve"> PPE</w:t>
            </w:r>
            <w:r>
              <w:t xml:space="preserve"> and vaccination/immunisation</w:t>
            </w:r>
          </w:p>
          <w:p w14:paraId="562820AD" w14:textId="5E6EE35C" w:rsidR="00A66349" w:rsidRDefault="00A66349" w:rsidP="007A3016">
            <w:pPr>
              <w:pStyle w:val="SIBulletList2"/>
            </w:pPr>
            <w:r>
              <w:t xml:space="preserve">disinfecting and sanitising equipment </w:t>
            </w:r>
          </w:p>
          <w:p w14:paraId="53F2B803" w14:textId="5C7A6483" w:rsidR="00A66349" w:rsidRDefault="00A66349" w:rsidP="007A3016">
            <w:pPr>
              <w:pStyle w:val="SIBulletList2"/>
            </w:pPr>
            <w:r>
              <w:t>cleaning animal housing</w:t>
            </w:r>
          </w:p>
          <w:p w14:paraId="6798D6AC" w14:textId="6059111F" w:rsidR="00AB3C58" w:rsidRPr="00AB3C58" w:rsidRDefault="00AB3C58" w:rsidP="007A3016">
            <w:pPr>
              <w:pStyle w:val="SIBulletList2"/>
            </w:pPr>
            <w:r w:rsidRPr="00AB3C58">
              <w:t>limiting movement of animals</w:t>
            </w:r>
            <w:r w:rsidR="00A66349">
              <w:t xml:space="preserve"> and </w:t>
            </w:r>
            <w:r w:rsidRPr="00AB3C58">
              <w:t>environmental contamination</w:t>
            </w:r>
          </w:p>
          <w:p w14:paraId="6D706D28" w14:textId="77777777" w:rsidR="00AB3C58" w:rsidRPr="00AB3C58" w:rsidRDefault="00AB3C58" w:rsidP="00AB3C58">
            <w:pPr>
              <w:pStyle w:val="SIBulletList2"/>
            </w:pPr>
            <w:r w:rsidRPr="00AB3C58">
              <w:t>reporting incidents and contagious diseases</w:t>
            </w:r>
          </w:p>
          <w:p w14:paraId="4F9FC0F7" w14:textId="7934F34A" w:rsidR="002021E3" w:rsidRPr="002021E3" w:rsidRDefault="002021E3" w:rsidP="000754EC">
            <w:pPr>
              <w:pStyle w:val="SIBulletList1"/>
              <w:rPr>
                <w:rFonts w:eastAsia="Calibri"/>
              </w:rPr>
            </w:pPr>
            <w:r>
              <w:t>key terminology related to infection control and basic meaning</w:t>
            </w:r>
            <w:r w:rsidR="00AB3C58">
              <w:t>s</w:t>
            </w:r>
            <w:r>
              <w:t>, including:</w:t>
            </w:r>
          </w:p>
          <w:p w14:paraId="55B9C35B" w14:textId="77777777" w:rsidR="000D2CAE" w:rsidRDefault="000D2CAE" w:rsidP="002021E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biosecurity</w:t>
            </w:r>
          </w:p>
          <w:p w14:paraId="29167E79" w14:textId="77777777" w:rsidR="00D34502" w:rsidRDefault="00D34502" w:rsidP="002021E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infectious</w:t>
            </w:r>
          </w:p>
          <w:p w14:paraId="7F6822CF" w14:textId="77777777" w:rsidR="002021E3" w:rsidRDefault="002021E3" w:rsidP="002021E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contagious</w:t>
            </w:r>
          </w:p>
          <w:p w14:paraId="6792F331" w14:textId="1BB02A16" w:rsidR="002021E3" w:rsidRDefault="002021E3" w:rsidP="002021E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zoonosis</w:t>
            </w:r>
          </w:p>
          <w:p w14:paraId="74A27FF3" w14:textId="1C5B8E20" w:rsidR="002021E3" w:rsidRPr="002F2176" w:rsidRDefault="002021E3" w:rsidP="002021E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pathogen</w:t>
            </w:r>
          </w:p>
          <w:p w14:paraId="46E5E208" w14:textId="77777777" w:rsidR="000D2CAE" w:rsidRDefault="000D2CAE" w:rsidP="000754EC">
            <w:pPr>
              <w:pStyle w:val="SIBulletList1"/>
            </w:pPr>
            <w:r>
              <w:t>how diseases can be transmitted and spread, including:</w:t>
            </w:r>
          </w:p>
          <w:p w14:paraId="03D6DFAE" w14:textId="05923CFE" w:rsidR="000D2CAE" w:rsidRDefault="000D2CAE" w:rsidP="000D2CAE">
            <w:pPr>
              <w:pStyle w:val="SIBulletList2"/>
            </w:pPr>
            <w:r>
              <w:t>via pathogens</w:t>
            </w:r>
          </w:p>
          <w:p w14:paraId="40CE6528" w14:textId="77777777" w:rsidR="000D2CAE" w:rsidRDefault="000D2CAE" w:rsidP="000D2CAE">
            <w:pPr>
              <w:pStyle w:val="SIBulletList2"/>
            </w:pPr>
            <w:r>
              <w:t>between animals</w:t>
            </w:r>
          </w:p>
          <w:p w14:paraId="563A9A3D" w14:textId="77777777" w:rsidR="000D2CAE" w:rsidRDefault="000D2CAE" w:rsidP="000D2CAE">
            <w:pPr>
              <w:pStyle w:val="SIBulletList2"/>
            </w:pPr>
            <w:r>
              <w:t>between animals and humans</w:t>
            </w:r>
          </w:p>
          <w:p w14:paraId="14B21352" w14:textId="3EF2635D" w:rsidR="000D2CAE" w:rsidRDefault="000D2CAE" w:rsidP="000D2CAE">
            <w:pPr>
              <w:pStyle w:val="SIBulletList2"/>
            </w:pPr>
            <w:r>
              <w:t>between animals or humans and the environment</w:t>
            </w:r>
          </w:p>
          <w:p w14:paraId="4D61F693" w14:textId="77777777" w:rsidR="00AB3C58" w:rsidRPr="00AB3C58" w:rsidRDefault="00AB3C58" w:rsidP="00AB3C58">
            <w:pPr>
              <w:pStyle w:val="SIBulletList1"/>
            </w:pPr>
            <w:r w:rsidRPr="00AB3C58">
              <w:rPr>
                <w:rFonts w:eastAsia="Calibri"/>
              </w:rPr>
              <w:t>main risks in contracting a zoonosis from a companion animals</w:t>
            </w:r>
          </w:p>
          <w:p w14:paraId="1FEB96CA" w14:textId="61EB2F8C" w:rsidR="00AB3C58" w:rsidRPr="00AB3C58" w:rsidRDefault="00AB3C58" w:rsidP="00AB3C58">
            <w:pPr>
              <w:pStyle w:val="SIBulletList1"/>
            </w:pPr>
            <w:r w:rsidRPr="00AB3C58">
              <w:t xml:space="preserve">signs and symptoms of common diseases (including zoonoses) affecting </w:t>
            </w:r>
            <w:r>
              <w:t>companion animals</w:t>
            </w:r>
            <w:r w:rsidRPr="00AB3C58">
              <w:t>, including:</w:t>
            </w:r>
          </w:p>
          <w:p w14:paraId="59E07A79" w14:textId="35216477" w:rsidR="00AB3C58" w:rsidRDefault="0076367F" w:rsidP="00AB3C5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canine influenza</w:t>
            </w:r>
            <w:r w:rsidR="00AB3C5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/ feline </w:t>
            </w:r>
            <w:r w:rsidRPr="0076367F">
              <w:rPr>
                <w:rFonts w:eastAsia="Calibri"/>
              </w:rPr>
              <w:t>influenza</w:t>
            </w:r>
          </w:p>
          <w:p w14:paraId="62F45AC4" w14:textId="1A6FBB0D" w:rsidR="00AB3C58" w:rsidRDefault="00AB3C58" w:rsidP="00AB3C5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canine parvovirus </w:t>
            </w:r>
            <w:r w:rsidR="0076367F">
              <w:rPr>
                <w:rFonts w:eastAsia="Calibri"/>
              </w:rPr>
              <w:t>/ feline panleukopenia</w:t>
            </w:r>
          </w:p>
          <w:p w14:paraId="630B4534" w14:textId="0BBA08DA" w:rsidR="0076367F" w:rsidRPr="0076367F" w:rsidRDefault="0076367F" w:rsidP="00AB3C58">
            <w:pPr>
              <w:pStyle w:val="SIBulletList2"/>
              <w:rPr>
                <w:rFonts w:eastAsia="Calibri"/>
              </w:rPr>
            </w:pPr>
            <w:r w:rsidRPr="0076367F">
              <w:rPr>
                <w:lang w:eastAsia="en-AU"/>
              </w:rPr>
              <w:t xml:space="preserve">contagious respiratory disease </w:t>
            </w:r>
            <w:r>
              <w:rPr>
                <w:rFonts w:eastAsia="Calibri"/>
              </w:rPr>
              <w:t>(</w:t>
            </w:r>
            <w:r w:rsidRPr="0076367F">
              <w:rPr>
                <w:rFonts w:eastAsia="Calibri"/>
              </w:rPr>
              <w:t>kennel cough</w:t>
            </w:r>
            <w:r>
              <w:rPr>
                <w:rFonts w:eastAsia="Calibri"/>
              </w:rPr>
              <w:t>)</w:t>
            </w:r>
          </w:p>
          <w:p w14:paraId="427BE743" w14:textId="77777777" w:rsidR="0001092E" w:rsidRPr="0001092E" w:rsidRDefault="0001092E" w:rsidP="00AB3C58">
            <w:pPr>
              <w:pStyle w:val="SIBulletList2"/>
              <w:rPr>
                <w:rFonts w:eastAsia="Calibri"/>
              </w:rPr>
            </w:pPr>
            <w:r>
              <w:rPr>
                <w:lang w:eastAsia="en-AU"/>
              </w:rPr>
              <w:t>t</w:t>
            </w:r>
            <w:r w:rsidRPr="0001092E">
              <w:rPr>
                <w:lang w:eastAsia="en-AU"/>
              </w:rPr>
              <w:t>oxoplasm</w:t>
            </w:r>
            <w:r>
              <w:t>osis</w:t>
            </w:r>
          </w:p>
          <w:p w14:paraId="145F2F0D" w14:textId="53DC2106" w:rsidR="0001092E" w:rsidRPr="0001092E" w:rsidRDefault="0001092E" w:rsidP="00AB3C58">
            <w:pPr>
              <w:pStyle w:val="SIBulletList2"/>
              <w:rPr>
                <w:rFonts w:eastAsia="Calibri"/>
              </w:rPr>
            </w:pPr>
            <w:r>
              <w:rPr>
                <w:lang w:eastAsia="en-AU"/>
              </w:rPr>
              <w:t>s</w:t>
            </w:r>
            <w:r w:rsidRPr="0001092E">
              <w:rPr>
                <w:lang w:eastAsia="en-AU"/>
              </w:rPr>
              <w:t xml:space="preserve">almonellosis </w:t>
            </w:r>
          </w:p>
          <w:p w14:paraId="1F88B04F" w14:textId="229CD30D" w:rsidR="00AB3C58" w:rsidRPr="00AB3C58" w:rsidRDefault="00AB3C58" w:rsidP="00AB3C58">
            <w:pPr>
              <w:pStyle w:val="SIBulletList2"/>
              <w:rPr>
                <w:rFonts w:eastAsia="Calibri"/>
              </w:rPr>
            </w:pPr>
            <w:r w:rsidRPr="00AB3C58">
              <w:rPr>
                <w:rFonts w:eastAsia="Calibri"/>
              </w:rPr>
              <w:t>lice, ticks, fleas</w:t>
            </w:r>
          </w:p>
          <w:p w14:paraId="2C04786F" w14:textId="63788A6C" w:rsidR="00AB3C58" w:rsidRPr="00AB3C58" w:rsidRDefault="00AB3C58" w:rsidP="00AB3C58">
            <w:pPr>
              <w:pStyle w:val="SIBulletList2"/>
              <w:rPr>
                <w:rFonts w:eastAsia="Calibri"/>
              </w:rPr>
            </w:pPr>
            <w:r w:rsidRPr="00AB3C58">
              <w:rPr>
                <w:rFonts w:eastAsia="Calibri"/>
              </w:rPr>
              <w:t>mange</w:t>
            </w:r>
            <w:r w:rsidR="00A67ED6">
              <w:rPr>
                <w:rFonts w:eastAsia="Calibri"/>
              </w:rPr>
              <w:t xml:space="preserve"> (</w:t>
            </w:r>
            <w:r w:rsidRPr="00AB3C58">
              <w:rPr>
                <w:rFonts w:eastAsia="Calibri"/>
              </w:rPr>
              <w:t>parasitic/mite disease</w:t>
            </w:r>
            <w:r w:rsidR="00A67ED6">
              <w:rPr>
                <w:rFonts w:eastAsia="Calibri"/>
              </w:rPr>
              <w:t xml:space="preserve">) also known as </w:t>
            </w:r>
            <w:r w:rsidR="0001092E" w:rsidRPr="0001092E">
              <w:rPr>
                <w:rFonts w:eastAsia="Calibri"/>
              </w:rPr>
              <w:t>scabies in humans</w:t>
            </w:r>
          </w:p>
          <w:p w14:paraId="3BB60228" w14:textId="753376C8" w:rsidR="00AB3C58" w:rsidRPr="00AB3C58" w:rsidRDefault="00AB3C58" w:rsidP="00AB3C58">
            <w:pPr>
              <w:pStyle w:val="SIBulletList2"/>
              <w:rPr>
                <w:rFonts w:eastAsia="Calibri"/>
              </w:rPr>
            </w:pPr>
            <w:r w:rsidRPr="00AB3C58">
              <w:rPr>
                <w:rFonts w:eastAsia="Calibri"/>
              </w:rPr>
              <w:t>ringworm</w:t>
            </w:r>
            <w:r w:rsidR="007F7453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roundworm</w:t>
            </w:r>
            <w:r w:rsidR="007F7453">
              <w:rPr>
                <w:rFonts w:eastAsia="Calibri"/>
              </w:rPr>
              <w:t>, hookworm</w:t>
            </w:r>
          </w:p>
          <w:p w14:paraId="503D8A07" w14:textId="717F4834" w:rsidR="0076367F" w:rsidRPr="0076367F" w:rsidRDefault="0076367F" w:rsidP="0076367F">
            <w:pPr>
              <w:pStyle w:val="SIBulletList1"/>
            </w:pPr>
            <w:r>
              <w:rPr>
                <w:rFonts w:eastAsiaTheme="minorHAnsi"/>
              </w:rPr>
              <w:t>types of cleaning materials and disinfectants and their application and contact requirements</w:t>
            </w:r>
          </w:p>
          <w:p w14:paraId="41A21523" w14:textId="77777777" w:rsidR="0076367F" w:rsidRPr="0076367F" w:rsidRDefault="0076367F" w:rsidP="0076367F">
            <w:pPr>
              <w:pStyle w:val="SIBulletList1"/>
            </w:pPr>
            <w:r w:rsidRPr="0076367F">
              <w:rPr>
                <w:rFonts w:eastAsiaTheme="minorHAnsi"/>
              </w:rPr>
              <w:t>procedures for reporting suspected infections or disease, including:</w:t>
            </w:r>
          </w:p>
          <w:p w14:paraId="0211C2B3" w14:textId="74EA22BF" w:rsidR="0076367F" w:rsidRPr="0076367F" w:rsidRDefault="0076367F" w:rsidP="0076367F">
            <w:pPr>
              <w:pStyle w:val="SIBulletList2"/>
            </w:pPr>
            <w:r w:rsidRPr="0076367F">
              <w:rPr>
                <w:rFonts w:eastAsiaTheme="minorHAnsi"/>
              </w:rPr>
              <w:t>contacting veterinarian (</w:t>
            </w:r>
            <w:r>
              <w:rPr>
                <w:rFonts w:eastAsiaTheme="minorHAnsi"/>
              </w:rPr>
              <w:t>companion animal</w:t>
            </w:r>
            <w:r w:rsidRPr="0076367F">
              <w:rPr>
                <w:rFonts w:eastAsiaTheme="minorHAnsi"/>
              </w:rPr>
              <w:t>) or doctor (humans)</w:t>
            </w:r>
          </w:p>
          <w:p w14:paraId="5B02A910" w14:textId="0F42991D" w:rsidR="00F1480E" w:rsidRPr="000754EC" w:rsidRDefault="00A66349" w:rsidP="0076367F">
            <w:pPr>
              <w:pStyle w:val="SIBulletList2"/>
            </w:pPr>
            <w:r>
              <w:rPr>
                <w:rFonts w:eastAsiaTheme="minorHAnsi"/>
              </w:rPr>
              <w:t>workplace</w:t>
            </w:r>
            <w:r w:rsidR="0076367F" w:rsidRPr="0076367F">
              <w:rPr>
                <w:rFonts w:eastAsiaTheme="minorHAnsi"/>
              </w:rPr>
              <w:t xml:space="preserve"> reporting requirements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8C444C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8C444C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77C37B44" w:rsidR="004E6741" w:rsidRPr="000754EC" w:rsidRDefault="001D7F5B" w:rsidP="000754EC">
            <w:pPr>
              <w:pStyle w:val="SIBulletList1"/>
            </w:pPr>
            <w:r w:rsidRPr="000754EC">
              <w:lastRenderedPageBreak/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161575A0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FC7F17">
              <w:t>a</w:t>
            </w:r>
            <w:r w:rsidR="00FD5501">
              <w:t xml:space="preserve"> companion</w:t>
            </w:r>
            <w:r w:rsidR="00FC7F17">
              <w:t xml:space="preserve"> animal care workplace</w:t>
            </w:r>
            <w:r w:rsidR="004E6741" w:rsidRPr="000754EC">
              <w:t xml:space="preserve"> or an environment that accurately </w:t>
            </w:r>
            <w:r w:rsidR="00FC7F17">
              <w:t>represents workplace conditions</w:t>
            </w:r>
          </w:p>
          <w:p w14:paraId="1C13A726" w14:textId="66BB545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68F41B2D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live </w:t>
            </w:r>
            <w:r w:rsidR="00FD5501">
              <w:rPr>
                <w:rFonts w:eastAsia="Calibri"/>
              </w:rPr>
              <w:t xml:space="preserve">companion </w:t>
            </w:r>
            <w:r w:rsidR="00FC7F17">
              <w:rPr>
                <w:rFonts w:eastAsia="Calibri"/>
              </w:rPr>
              <w:t xml:space="preserve">animals </w:t>
            </w:r>
          </w:p>
          <w:p w14:paraId="0632C0B6" w14:textId="1BBAF46D" w:rsidR="00233143" w:rsidRPr="000754EC" w:rsidRDefault="00FC7F17" w:rsidP="000754EC">
            <w:pPr>
              <w:pStyle w:val="SIBulletList2"/>
              <w:rPr>
                <w:rFonts w:eastAsia="Calibri"/>
              </w:rPr>
            </w:pPr>
            <w:r>
              <w:t>cleaning equipment and materials</w:t>
            </w:r>
          </w:p>
          <w:p w14:paraId="19FD1DEB" w14:textId="3DAE1EF0" w:rsidR="00F83D7C" w:rsidRPr="00EE0A3A" w:rsidRDefault="00FC7F17" w:rsidP="000754EC">
            <w:pPr>
              <w:pStyle w:val="SIBulletList2"/>
              <w:rPr>
                <w:rFonts w:eastAsia="Calibri"/>
              </w:rPr>
            </w:pPr>
            <w:r>
              <w:t>workplace appropriate</w:t>
            </w:r>
            <w:r w:rsidR="00F83D7C" w:rsidRPr="000754EC">
              <w:t xml:space="preserve"> items o</w:t>
            </w:r>
            <w:r>
              <w:t>f personal protective equipment</w:t>
            </w:r>
          </w:p>
          <w:p w14:paraId="5BE5ABC9" w14:textId="13190B05" w:rsidR="004267AE" w:rsidRPr="004267AE" w:rsidRDefault="004267AE" w:rsidP="004267AE">
            <w:pPr>
              <w:pStyle w:val="SIBulletList2"/>
              <w:rPr>
                <w:rFonts w:eastAsia="Calibri"/>
              </w:rPr>
            </w:pPr>
            <w:r w:rsidRPr="004267AE">
              <w:rPr>
                <w:rFonts w:eastAsia="Calibri"/>
              </w:rPr>
              <w:t>photographs/scenarios of animals with signs and symptoms of different companion animal diseases</w:t>
            </w:r>
          </w:p>
          <w:p w14:paraId="05F10ADB" w14:textId="7874775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7134AF4" w14:textId="71CFCA11" w:rsidR="00F83D7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specific </w:t>
            </w:r>
            <w:r w:rsidR="000D2CAE">
              <w:rPr>
                <w:rFonts w:eastAsia="Calibri"/>
              </w:rPr>
              <w:t>organisational</w:t>
            </w:r>
            <w:r w:rsidR="00F83D7C" w:rsidRPr="000754EC">
              <w:rPr>
                <w:rFonts w:eastAsia="Calibri"/>
              </w:rPr>
              <w:t xml:space="preserve"> </w:t>
            </w:r>
            <w:r w:rsidR="00FC7F17">
              <w:rPr>
                <w:rFonts w:eastAsia="Calibri"/>
              </w:rPr>
              <w:t>infection control guidelines and forms</w:t>
            </w:r>
            <w:r w:rsidR="004267AE">
              <w:rPr>
                <w:rFonts w:eastAsia="Calibri"/>
              </w:rPr>
              <w:t>.</w:t>
            </w:r>
          </w:p>
          <w:p w14:paraId="072F3319" w14:textId="4ECC50BF" w:rsidR="0021210E" w:rsidRDefault="0021210E" w:rsidP="000754EC">
            <w:pPr>
              <w:pStyle w:val="SIText"/>
            </w:pPr>
          </w:p>
          <w:p w14:paraId="05C42BBF" w14:textId="6236B1D8" w:rsidR="00F1480E" w:rsidRPr="00FC7F17" w:rsidRDefault="007134FE" w:rsidP="00FC7F1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</w:t>
            </w:r>
            <w:r w:rsidR="00FC7F17">
              <w:t>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4ADB3E" w14:textId="47B65D91" w:rsidR="00F1480E" w:rsidRPr="000754EC" w:rsidRDefault="0046128A" w:rsidP="000754EC">
            <w:pPr>
              <w:pStyle w:val="SIText"/>
            </w:pPr>
            <w:r w:rsidRPr="0046128A">
              <w:t>Companion Volumes, including Implementation Guides, are available at VETNet: https://vetnet.education.gov.au/Pages/TrainingDocs.aspx?q=b75f4b23-54c9-4cc9-a5db-d3502d154103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F4B97" w14:textId="77777777" w:rsidR="007B7544" w:rsidRDefault="007B7544" w:rsidP="00BF3F0A">
      <w:r>
        <w:separator/>
      </w:r>
    </w:p>
    <w:p w14:paraId="76A39BF2" w14:textId="77777777" w:rsidR="007B7544" w:rsidRDefault="007B7544"/>
  </w:endnote>
  <w:endnote w:type="continuationSeparator" w:id="0">
    <w:p w14:paraId="5F158D1D" w14:textId="77777777" w:rsidR="007B7544" w:rsidRDefault="007B7544" w:rsidP="00BF3F0A">
      <w:r>
        <w:continuationSeparator/>
      </w:r>
    </w:p>
    <w:p w14:paraId="58D36B86" w14:textId="77777777" w:rsidR="007B7544" w:rsidRDefault="007B75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8A6CF0E" w:rsidR="00EC07A1" w:rsidRPr="000754EC" w:rsidRDefault="00EC07A1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0A3A">
          <w:rPr>
            <w:noProof/>
          </w:rPr>
          <w:t>3</w:t>
        </w:r>
        <w:r w:rsidRPr="000754EC">
          <w:fldChar w:fldCharType="end"/>
        </w:r>
      </w:p>
      <w:p w14:paraId="19EF64C9" w14:textId="29A8CB35" w:rsidR="00EC07A1" w:rsidRDefault="00EC07A1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EC07A1" w:rsidRDefault="00EC07A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03F2EA" w14:textId="77777777" w:rsidR="007B7544" w:rsidRDefault="007B7544" w:rsidP="00BF3F0A">
      <w:r>
        <w:separator/>
      </w:r>
    </w:p>
    <w:p w14:paraId="628AEFD2" w14:textId="77777777" w:rsidR="007B7544" w:rsidRDefault="007B7544"/>
  </w:footnote>
  <w:footnote w:type="continuationSeparator" w:id="0">
    <w:p w14:paraId="51E8A8C3" w14:textId="77777777" w:rsidR="007B7544" w:rsidRDefault="007B7544" w:rsidP="00BF3F0A">
      <w:r>
        <w:continuationSeparator/>
      </w:r>
    </w:p>
    <w:p w14:paraId="659F1EB9" w14:textId="77777777" w:rsidR="007B7544" w:rsidRDefault="007B75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127B1336" w:rsidR="00EC07A1" w:rsidRPr="0046128A" w:rsidRDefault="00EE0A3A" w:rsidP="0046128A">
    <w:customXmlInsRangeStart w:id="1" w:author="Tom Vassallo" w:date="2018-02-28T12:36:00Z"/>
    <w:sdt>
      <w:sdtPr>
        <w:id w:val="758721802"/>
        <w:docPartObj>
          <w:docPartGallery w:val="Watermarks"/>
          <w:docPartUnique/>
        </w:docPartObj>
      </w:sdtPr>
      <w:sdtEndPr/>
      <w:sdtContent>
        <w:customXmlInsRangeEnd w:id="1"/>
        <w:ins w:id="2" w:author="Tom Vassallo" w:date="2018-02-28T12:36:00Z">
          <w:r>
            <w:pict w14:anchorId="4B839FA5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409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ins>
        <w:customXmlInsRangeStart w:id="3" w:author="Tom Vassallo" w:date="2018-02-28T12:36:00Z"/>
      </w:sdtContent>
    </w:sdt>
    <w:customXmlInsRangeEnd w:id="3"/>
    <w:r w:rsidR="00EC07A1" w:rsidRPr="0046128A">
      <w:t xml:space="preserve">ACMINF20X </w:t>
    </w:r>
    <w:r w:rsidR="00A840A4">
      <w:t xml:space="preserve">Handle </w:t>
    </w:r>
    <w:r w:rsidR="003B7835">
      <w:t xml:space="preserve">companion </w:t>
    </w:r>
    <w:r w:rsidR="00A840A4">
      <w:t xml:space="preserve">animals safely and follow infection control </w:t>
    </w:r>
    <w:r w:rsidR="000D2CAE">
      <w:t>guidelines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ACA4217"/>
    <w:multiLevelType w:val="multilevel"/>
    <w:tmpl w:val="486CA8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 Vassallo">
    <w15:presenceInfo w15:providerId="None" w15:userId="Tom Vassall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092E"/>
    <w:rsid w:val="0001108F"/>
    <w:rsid w:val="000115E2"/>
    <w:rsid w:val="000126D0"/>
    <w:rsid w:val="0001296A"/>
    <w:rsid w:val="00016803"/>
    <w:rsid w:val="00023992"/>
    <w:rsid w:val="000275AE"/>
    <w:rsid w:val="00041E59"/>
    <w:rsid w:val="000633D6"/>
    <w:rsid w:val="00064BFE"/>
    <w:rsid w:val="00070B3E"/>
    <w:rsid w:val="00071F95"/>
    <w:rsid w:val="000737BB"/>
    <w:rsid w:val="00074E47"/>
    <w:rsid w:val="000754EC"/>
    <w:rsid w:val="0009093B"/>
    <w:rsid w:val="000A5441"/>
    <w:rsid w:val="000B1B93"/>
    <w:rsid w:val="000C149A"/>
    <w:rsid w:val="000C224E"/>
    <w:rsid w:val="000D2CA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867"/>
    <w:rsid w:val="00176E4F"/>
    <w:rsid w:val="00180238"/>
    <w:rsid w:val="0018546B"/>
    <w:rsid w:val="001A6A3E"/>
    <w:rsid w:val="001A7B6D"/>
    <w:rsid w:val="001B34D5"/>
    <w:rsid w:val="001B513A"/>
    <w:rsid w:val="001C0A75"/>
    <w:rsid w:val="001C1306"/>
    <w:rsid w:val="001C4BFB"/>
    <w:rsid w:val="001D30EB"/>
    <w:rsid w:val="001D5C1B"/>
    <w:rsid w:val="001D7F5B"/>
    <w:rsid w:val="001E16BC"/>
    <w:rsid w:val="001E16DF"/>
    <w:rsid w:val="001F2BA5"/>
    <w:rsid w:val="001F308D"/>
    <w:rsid w:val="00201A7C"/>
    <w:rsid w:val="002021E3"/>
    <w:rsid w:val="0021210E"/>
    <w:rsid w:val="0021414D"/>
    <w:rsid w:val="00223124"/>
    <w:rsid w:val="00233143"/>
    <w:rsid w:val="00234444"/>
    <w:rsid w:val="00242293"/>
    <w:rsid w:val="00244EA7"/>
    <w:rsid w:val="00257FB5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2176"/>
    <w:rsid w:val="002F38BA"/>
    <w:rsid w:val="00305EFF"/>
    <w:rsid w:val="00310A6A"/>
    <w:rsid w:val="003144E6"/>
    <w:rsid w:val="00337E82"/>
    <w:rsid w:val="00346FDC"/>
    <w:rsid w:val="00350BB1"/>
    <w:rsid w:val="00352C83"/>
    <w:rsid w:val="00362C07"/>
    <w:rsid w:val="00366805"/>
    <w:rsid w:val="0037067D"/>
    <w:rsid w:val="00373436"/>
    <w:rsid w:val="0038735B"/>
    <w:rsid w:val="003916D1"/>
    <w:rsid w:val="003A21F0"/>
    <w:rsid w:val="003A277F"/>
    <w:rsid w:val="003A4810"/>
    <w:rsid w:val="003A58BA"/>
    <w:rsid w:val="003A5AE7"/>
    <w:rsid w:val="003A7221"/>
    <w:rsid w:val="003B3493"/>
    <w:rsid w:val="003B7835"/>
    <w:rsid w:val="003C13AE"/>
    <w:rsid w:val="003D2E73"/>
    <w:rsid w:val="003E72B6"/>
    <w:rsid w:val="003E7BBE"/>
    <w:rsid w:val="00405C06"/>
    <w:rsid w:val="004127E3"/>
    <w:rsid w:val="004267AE"/>
    <w:rsid w:val="0043212E"/>
    <w:rsid w:val="00434366"/>
    <w:rsid w:val="00434ECE"/>
    <w:rsid w:val="00444423"/>
    <w:rsid w:val="004469B7"/>
    <w:rsid w:val="00452F3E"/>
    <w:rsid w:val="00457591"/>
    <w:rsid w:val="0046128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0A66"/>
    <w:rsid w:val="005E51E6"/>
    <w:rsid w:val="005F027A"/>
    <w:rsid w:val="005F33CC"/>
    <w:rsid w:val="005F771F"/>
    <w:rsid w:val="00610143"/>
    <w:rsid w:val="00610DD2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72C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45B"/>
    <w:rsid w:val="007404E9"/>
    <w:rsid w:val="007444CF"/>
    <w:rsid w:val="00752C75"/>
    <w:rsid w:val="00757005"/>
    <w:rsid w:val="00761DBE"/>
    <w:rsid w:val="0076367F"/>
    <w:rsid w:val="0076523B"/>
    <w:rsid w:val="00771B60"/>
    <w:rsid w:val="007726C3"/>
    <w:rsid w:val="00781D77"/>
    <w:rsid w:val="00783549"/>
    <w:rsid w:val="007860B7"/>
    <w:rsid w:val="00786DC8"/>
    <w:rsid w:val="007A300D"/>
    <w:rsid w:val="007A77EB"/>
    <w:rsid w:val="007B7544"/>
    <w:rsid w:val="007D5A78"/>
    <w:rsid w:val="007E3BD1"/>
    <w:rsid w:val="007F1563"/>
    <w:rsid w:val="007F1EB2"/>
    <w:rsid w:val="007F44DB"/>
    <w:rsid w:val="007F5A8B"/>
    <w:rsid w:val="007F7453"/>
    <w:rsid w:val="00803759"/>
    <w:rsid w:val="00817D51"/>
    <w:rsid w:val="00823530"/>
    <w:rsid w:val="00823FF4"/>
    <w:rsid w:val="00830267"/>
    <w:rsid w:val="008306E7"/>
    <w:rsid w:val="00834BC8"/>
    <w:rsid w:val="00837FD6"/>
    <w:rsid w:val="00846742"/>
    <w:rsid w:val="00847B60"/>
    <w:rsid w:val="00850243"/>
    <w:rsid w:val="00851BE5"/>
    <w:rsid w:val="008545EB"/>
    <w:rsid w:val="00865011"/>
    <w:rsid w:val="008724D3"/>
    <w:rsid w:val="00883335"/>
    <w:rsid w:val="00886790"/>
    <w:rsid w:val="008908DE"/>
    <w:rsid w:val="008A12ED"/>
    <w:rsid w:val="008A39D3"/>
    <w:rsid w:val="008B2C77"/>
    <w:rsid w:val="008B4AD2"/>
    <w:rsid w:val="008B7138"/>
    <w:rsid w:val="008C444C"/>
    <w:rsid w:val="008E260C"/>
    <w:rsid w:val="008E39BE"/>
    <w:rsid w:val="008E62EC"/>
    <w:rsid w:val="008F32F6"/>
    <w:rsid w:val="00903256"/>
    <w:rsid w:val="00910CC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2069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6B92"/>
    <w:rsid w:val="00A00D0E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6349"/>
    <w:rsid w:val="00A67ED6"/>
    <w:rsid w:val="00A76C6C"/>
    <w:rsid w:val="00A840A4"/>
    <w:rsid w:val="00A87356"/>
    <w:rsid w:val="00A92DD1"/>
    <w:rsid w:val="00AA5338"/>
    <w:rsid w:val="00AB1B8E"/>
    <w:rsid w:val="00AB3C58"/>
    <w:rsid w:val="00AC0696"/>
    <w:rsid w:val="00AC23B3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4CA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0AA7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4502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5A8"/>
    <w:rsid w:val="00E238E6"/>
    <w:rsid w:val="00E35064"/>
    <w:rsid w:val="00E3681D"/>
    <w:rsid w:val="00E40225"/>
    <w:rsid w:val="00E501F0"/>
    <w:rsid w:val="00E5126A"/>
    <w:rsid w:val="00E6166D"/>
    <w:rsid w:val="00E91BFF"/>
    <w:rsid w:val="00E92933"/>
    <w:rsid w:val="00E94FAD"/>
    <w:rsid w:val="00EB0AA4"/>
    <w:rsid w:val="00EB5C88"/>
    <w:rsid w:val="00EC0469"/>
    <w:rsid w:val="00EC07A1"/>
    <w:rsid w:val="00EE0A3A"/>
    <w:rsid w:val="00EF01F8"/>
    <w:rsid w:val="00EF40EF"/>
    <w:rsid w:val="00EF47FE"/>
    <w:rsid w:val="00F069BD"/>
    <w:rsid w:val="00F1480E"/>
    <w:rsid w:val="00F1497D"/>
    <w:rsid w:val="00F16AAC"/>
    <w:rsid w:val="00F21C2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7E1"/>
    <w:rsid w:val="00F83D7C"/>
    <w:rsid w:val="00FB232E"/>
    <w:rsid w:val="00FC7F17"/>
    <w:rsid w:val="00FD5501"/>
    <w:rsid w:val="00FD557D"/>
    <w:rsid w:val="00FD77B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4DE4AED1"/>
  <w15:docId w15:val="{3C45CA8A-398F-4E84-BA45-EFA5116DB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46128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9C2EBD7D0EE49B7BCB92256D165E3" ma:contentTypeVersion="2" ma:contentTypeDescription="Create a new document." ma:contentTypeScope="" ma:versionID="6556ca08adf6081e8bc9249eefe1cdd1">
  <xsd:schema xmlns:xsd="http://www.w3.org/2001/XMLSchema" xmlns:xs="http://www.w3.org/2001/XMLSchema" xmlns:p="http://schemas.microsoft.com/office/2006/metadata/properties" xmlns:ns2="2b97ef0f-4479-4992-8dd5-e2beeb6af849" targetNamespace="http://schemas.microsoft.com/office/2006/metadata/properties" ma:root="true" ma:fieldsID="1a4b03e9a007960289a7b8b92cea8092" ns2:_="">
    <xsd:import namespace="2b97ef0f-4479-4992-8dd5-e2beeb6af849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ef0f-4479-4992-8dd5-e2beeb6af849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2b97ef0f-4479-4992-8dd5-e2beeb6af849">Development</Project_x0020_Phase>
    <Assigned_x0020_to0 xmlns="2b97ef0f-4479-4992-8dd5-e2beeb6af849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88CC0-32CE-402B-A6AA-F09C8DB132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97ef0f-4479-4992-8dd5-e2beeb6af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b97ef0f-4479-4992-8dd5-e2beeb6af84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D047298-CD42-4912-B52E-20C59EFA7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4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17</cp:revision>
  <cp:lastPrinted>2016-05-27T05:21:00Z</cp:lastPrinted>
  <dcterms:created xsi:type="dcterms:W3CDTF">2018-02-12T04:02:00Z</dcterms:created>
  <dcterms:modified xsi:type="dcterms:W3CDTF">2018-02-28T03:21:00Z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0x010100B9B9C2EBD7D0EE49B7BCB92256D165E3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