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DFF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2ADE52E" w14:textId="77777777" w:rsidTr="00146EEC">
        <w:tc>
          <w:tcPr>
            <w:tcW w:w="2689" w:type="dxa"/>
          </w:tcPr>
          <w:p w14:paraId="6FF090E3" w14:textId="77777777" w:rsidR="00F1480E" w:rsidRPr="000754EC" w:rsidRDefault="00830267" w:rsidP="000754EC">
            <w:pPr>
              <w:pStyle w:val="SIText-Bold"/>
            </w:pPr>
            <w:r w:rsidRPr="00A326C2">
              <w:t>Release</w:t>
            </w:r>
          </w:p>
        </w:tc>
        <w:tc>
          <w:tcPr>
            <w:tcW w:w="6939" w:type="dxa"/>
          </w:tcPr>
          <w:p w14:paraId="7AF34BBF" w14:textId="77777777" w:rsidR="00F1480E" w:rsidRPr="000754EC" w:rsidRDefault="00830267" w:rsidP="000754EC">
            <w:pPr>
              <w:pStyle w:val="SIText-Bold"/>
            </w:pPr>
            <w:r w:rsidRPr="00A326C2">
              <w:t>Comments</w:t>
            </w:r>
          </w:p>
        </w:tc>
      </w:tr>
      <w:tr w:rsidR="00F1480E" w14:paraId="346F8849" w14:textId="77777777" w:rsidTr="00146EEC">
        <w:tc>
          <w:tcPr>
            <w:tcW w:w="2689" w:type="dxa"/>
          </w:tcPr>
          <w:p w14:paraId="443E0D39" w14:textId="60A196B4" w:rsidR="00F1480E" w:rsidRPr="000754EC" w:rsidRDefault="00F1480E" w:rsidP="000754EC">
            <w:pPr>
              <w:pStyle w:val="SIText"/>
            </w:pPr>
            <w:r w:rsidRPr="00CC451E">
              <w:t>Release</w:t>
            </w:r>
            <w:r w:rsidR="00754581">
              <w:t xml:space="preserve"> 1</w:t>
            </w:r>
          </w:p>
        </w:tc>
        <w:tc>
          <w:tcPr>
            <w:tcW w:w="6939" w:type="dxa"/>
          </w:tcPr>
          <w:p w14:paraId="1B8E12AF" w14:textId="767C161A" w:rsidR="00F1480E" w:rsidRPr="000754EC" w:rsidRDefault="001E3328" w:rsidP="000754EC">
            <w:pPr>
              <w:pStyle w:val="SIText"/>
            </w:pPr>
            <w:r>
              <w:t xml:space="preserve">This version released with </w:t>
            </w:r>
            <w:r w:rsidRPr="001E3328">
              <w:t>FBP Food, Beverage and Pharmaceut</w:t>
            </w:r>
            <w:r w:rsidR="00754581">
              <w:t>icals Training Package Version 2</w:t>
            </w:r>
            <w:r w:rsidRPr="001E3328">
              <w:t>.0.</w:t>
            </w:r>
          </w:p>
        </w:tc>
      </w:tr>
    </w:tbl>
    <w:p w14:paraId="35CC21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Change w:id="0">
          <w:tblGrid>
            <w:gridCol w:w="2688"/>
            <w:gridCol w:w="6940"/>
          </w:tblGrid>
        </w:tblGridChange>
      </w:tblGrid>
      <w:tr w:rsidR="001E3328" w:rsidRPr="00963A46" w14:paraId="5CDC3A54" w14:textId="77777777" w:rsidTr="00CD7A28">
        <w:trPr>
          <w:trHeight w:val="449"/>
          <w:tblHeader/>
        </w:trPr>
        <w:tc>
          <w:tcPr>
            <w:tcW w:w="1396" w:type="pct"/>
            <w:shd w:val="clear" w:color="auto" w:fill="auto"/>
          </w:tcPr>
          <w:p w14:paraId="7333C1EE" w14:textId="12876E43" w:rsidR="001E3328" w:rsidRPr="001E3328" w:rsidRDefault="00583AC4" w:rsidP="008E1F34">
            <w:pPr>
              <w:pStyle w:val="SIUNITCODE"/>
            </w:pPr>
            <w:fldSimple w:instr=" STYLEREF  &quot;AFSA Unit Code&quot;  \* MERGEFORMAT ">
              <w:del w:id="1" w:author="Dennis Trevarthen" w:date="2017-10-27T13:04:00Z">
                <w:r w:rsidR="001E3328" w:rsidRPr="001E3328" w:rsidDel="00254450">
                  <w:delText>FDF</w:delText>
                </w:r>
              </w:del>
              <w:ins w:id="2" w:author="Dennis Trevarthen" w:date="2017-10-27T13:04:00Z">
                <w:r w:rsidR="00254450">
                  <w:t>FBP</w:t>
                </w:r>
              </w:ins>
              <w:r w:rsidR="001E3328" w:rsidRPr="001E3328">
                <w:t>LAB2001</w:t>
              </w:r>
            </w:fldSimple>
          </w:p>
        </w:tc>
        <w:tc>
          <w:tcPr>
            <w:tcW w:w="3604" w:type="pct"/>
            <w:shd w:val="clear" w:color="auto" w:fill="auto"/>
          </w:tcPr>
          <w:p w14:paraId="23A3C57E" w14:textId="77777777" w:rsidR="001E3328" w:rsidRPr="001E3328" w:rsidRDefault="00583AC4" w:rsidP="008E1F34">
            <w:pPr>
              <w:pStyle w:val="SIUnittitle"/>
            </w:pPr>
            <w:fldSimple w:instr=" STYLEREF  &quot;AFSA Unit Title&quot;  \* MERGEFORMAT ">
              <w:r w:rsidR="001E3328" w:rsidRPr="001E3328">
                <w:t>Perform basic analytical tests</w:t>
              </w:r>
            </w:fldSimple>
            <w:r w:rsidR="001E3328" w:rsidRPr="001E3328">
              <w:fldChar w:fldCharType="begin"/>
            </w:r>
            <w:r w:rsidR="001E3328" w:rsidRPr="001E3328">
              <w:instrText xml:space="preserve"> STYLEREF  "AFSA Unit Title"  \* MERGEFORMAT </w:instrText>
            </w:r>
            <w:r w:rsidR="001E3328" w:rsidRPr="001E3328">
              <w:fldChar w:fldCharType="end"/>
            </w:r>
            <w:r w:rsidR="001E3328" w:rsidRPr="001E3328">
              <w:fldChar w:fldCharType="begin"/>
            </w:r>
            <w:r w:rsidR="001E3328" w:rsidRPr="001E3328">
              <w:instrText xml:space="preserve"> STYLEREF  "AFSA Unit Title"  \* MERGEFORMAT </w:instrText>
            </w:r>
            <w:r w:rsidR="001E3328" w:rsidRPr="001E3328">
              <w:fldChar w:fldCharType="end"/>
            </w:r>
          </w:p>
        </w:tc>
      </w:tr>
      <w:tr w:rsidR="001E3328" w:rsidRPr="00963A46" w14:paraId="3DA12503" w14:textId="77777777" w:rsidTr="0029047E">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3" w:author="Dennis Trevarthen" w:date="2017-11-07T09:0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747"/>
        </w:trPr>
        <w:tc>
          <w:tcPr>
            <w:tcW w:w="1396" w:type="pct"/>
            <w:shd w:val="clear" w:color="auto" w:fill="auto"/>
            <w:tcPrChange w:id="4" w:author="Dennis Trevarthen" w:date="2017-11-07T09:01:00Z">
              <w:tcPr>
                <w:tcW w:w="1396" w:type="pct"/>
                <w:shd w:val="clear" w:color="auto" w:fill="auto"/>
              </w:tcPr>
            </w:tcPrChange>
          </w:tcPr>
          <w:p w14:paraId="0262AFD3" w14:textId="00119157" w:rsidR="001E3328" w:rsidRPr="00923720" w:rsidRDefault="001E3328" w:rsidP="001E3328">
            <w:pPr>
              <w:pStyle w:val="SIHeading2"/>
            </w:pPr>
            <w:r w:rsidRPr="00FD557D">
              <w:t>Application</w:t>
            </w:r>
          </w:p>
        </w:tc>
        <w:tc>
          <w:tcPr>
            <w:tcW w:w="3604" w:type="pct"/>
            <w:shd w:val="clear" w:color="auto" w:fill="auto"/>
            <w:tcPrChange w:id="5" w:author="Dennis Trevarthen" w:date="2017-11-07T09:01:00Z">
              <w:tcPr>
                <w:tcW w:w="3604" w:type="pct"/>
                <w:shd w:val="clear" w:color="auto" w:fill="auto"/>
              </w:tcPr>
            </w:tcPrChange>
          </w:tcPr>
          <w:p w14:paraId="1EFFF132" w14:textId="77777777" w:rsidR="001E3328" w:rsidRDefault="001E3328" w:rsidP="008E1F34">
            <w:pPr>
              <w:pStyle w:val="SIText"/>
            </w:pPr>
            <w:r w:rsidRPr="001E3328">
              <w:t>This unit of competency describes the skills and knowledge required to perform a range of analytical tests and measurements in a wine operations laboratory environment using standard methods.</w:t>
            </w:r>
          </w:p>
          <w:p w14:paraId="5BD4BFD7" w14:textId="77777777" w:rsidR="001E3328" w:rsidRPr="001E3328" w:rsidRDefault="001E3328" w:rsidP="008E1F34">
            <w:pPr>
              <w:pStyle w:val="SIText"/>
            </w:pPr>
          </w:p>
          <w:p w14:paraId="0BD08030" w14:textId="77777777" w:rsidR="001E3328" w:rsidRDefault="001E3328" w:rsidP="008E1F34">
            <w:pPr>
              <w:pStyle w:val="SIText"/>
            </w:pPr>
            <w:r>
              <w:t xml:space="preserve">The unit applies to individuals who apply basic laboratory principles to standard testing applications for the wine industry. </w:t>
            </w:r>
            <w:r w:rsidRPr="001E3328">
              <w:t>All work is carried out to comply with workplace procedures and the principles of good laboratory practice (GLP) under general supervision, with limited autonomy and accountability for their own work.</w:t>
            </w:r>
          </w:p>
          <w:p w14:paraId="58D26630" w14:textId="77777777" w:rsidR="001E3328" w:rsidRPr="001E3328" w:rsidRDefault="001E3328" w:rsidP="008E1F34">
            <w:pPr>
              <w:pStyle w:val="SIText"/>
            </w:pPr>
          </w:p>
          <w:p w14:paraId="1AA7147C" w14:textId="77777777" w:rsidR="001E3328" w:rsidRDefault="001E3328" w:rsidP="008E1F34">
            <w:pPr>
              <w:pStyle w:val="SIText"/>
            </w:pPr>
            <w:r w:rsidRPr="001E3328">
              <w:t>No occupational licensing, legislative or certification requirements apply to this unit at the time of publication.</w:t>
            </w:r>
          </w:p>
          <w:p w14:paraId="16C992BF" w14:textId="77777777" w:rsidR="001E3328" w:rsidRPr="001E3328" w:rsidRDefault="001E3328" w:rsidP="008E1F34">
            <w:pPr>
              <w:pStyle w:val="SIText"/>
            </w:pPr>
          </w:p>
          <w:p w14:paraId="4E0F579E" w14:textId="7C51B5FC" w:rsidR="001E3328" w:rsidRPr="000754EC" w:rsidRDefault="00C77B9C" w:rsidP="00C77B9C">
            <w:pPr>
              <w:pStyle w:val="SIText"/>
            </w:pPr>
            <w:ins w:id="6" w:author="Dennis Trevarthen" w:date="2017-11-01T17:33:00Z">
              <w:r>
                <w:rPr>
                  <w:rFonts w:eastAsiaTheme="minorHAnsi"/>
                  <w:lang w:val="en-US"/>
                </w:rPr>
                <w:t>All work must be carried out to comply with workplace procedures, in accordance with State/Territory work health and safety, and food safety regulations, legislation and standards that apply to the workplace.</w:t>
              </w:r>
            </w:ins>
            <w:del w:id="7" w:author="Dennis Trevarthen" w:date="2017-11-01T17:33:00Z">
              <w:r w:rsidR="001E3328" w:rsidRPr="001E3328" w:rsidDel="00C77B9C">
                <w:delTex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delText>
              </w:r>
            </w:del>
          </w:p>
        </w:tc>
      </w:tr>
      <w:tr w:rsidR="001E3328" w:rsidRPr="00963A46" w14:paraId="7B61264A" w14:textId="77777777" w:rsidTr="00CA2922">
        <w:tc>
          <w:tcPr>
            <w:tcW w:w="1396" w:type="pct"/>
            <w:shd w:val="clear" w:color="auto" w:fill="auto"/>
          </w:tcPr>
          <w:p w14:paraId="6A15AB0B" w14:textId="77777777" w:rsidR="001E3328" w:rsidRPr="001E3328" w:rsidRDefault="001E3328" w:rsidP="001E3328">
            <w:pPr>
              <w:pStyle w:val="SIHeading2"/>
            </w:pPr>
            <w:r w:rsidRPr="00923720">
              <w:t>Prerequisite Unit</w:t>
            </w:r>
          </w:p>
        </w:tc>
        <w:tc>
          <w:tcPr>
            <w:tcW w:w="3604" w:type="pct"/>
            <w:shd w:val="clear" w:color="auto" w:fill="auto"/>
          </w:tcPr>
          <w:p w14:paraId="5C4FC5B9" w14:textId="22165E92" w:rsidR="001E3328" w:rsidRPr="000754EC" w:rsidRDefault="001E3328" w:rsidP="001E3328">
            <w:pPr>
              <w:pStyle w:val="SIText"/>
            </w:pPr>
            <w:commentRangeStart w:id="8"/>
            <w:del w:id="9" w:author="Dennis Trevarthen" w:date="2017-10-27T13:04:00Z">
              <w:r w:rsidRPr="001E3328" w:rsidDel="00254450">
                <w:delText>FDF</w:delText>
              </w:r>
            </w:del>
            <w:ins w:id="10" w:author="Dennis Trevarthen" w:date="2017-11-01T17:34:00Z">
              <w:r w:rsidR="006222A8">
                <w:t>Nil</w:t>
              </w:r>
            </w:ins>
            <w:commentRangeEnd w:id="8"/>
            <w:ins w:id="11" w:author="Dennis Trevarthen" w:date="2017-11-07T09:01:00Z">
              <w:r w:rsidR="0029047E">
                <w:rPr>
                  <w:lang w:eastAsia="en-AU"/>
                </w:rPr>
                <w:commentReference w:id="8"/>
              </w:r>
            </w:ins>
            <w:del w:id="12" w:author="Dennis Trevarthen" w:date="2017-11-01T17:34:00Z">
              <w:r w:rsidRPr="001E3328" w:rsidDel="006222A8">
                <w:delText>LAB2011 Use basic laboratory equipment</w:delText>
              </w:r>
            </w:del>
          </w:p>
        </w:tc>
      </w:tr>
      <w:tr w:rsidR="001E3328" w:rsidRPr="00963A46" w14:paraId="4C11B5EB" w14:textId="77777777" w:rsidTr="00CA2922">
        <w:tc>
          <w:tcPr>
            <w:tcW w:w="1396" w:type="pct"/>
            <w:shd w:val="clear" w:color="auto" w:fill="auto"/>
          </w:tcPr>
          <w:p w14:paraId="5906EE26" w14:textId="77777777" w:rsidR="001E3328" w:rsidRPr="001E3328" w:rsidRDefault="001E3328" w:rsidP="001E3328">
            <w:pPr>
              <w:pStyle w:val="SIHeading2"/>
            </w:pPr>
            <w:r w:rsidRPr="00923720">
              <w:t>Unit Sector</w:t>
            </w:r>
          </w:p>
        </w:tc>
        <w:tc>
          <w:tcPr>
            <w:tcW w:w="3604" w:type="pct"/>
            <w:shd w:val="clear" w:color="auto" w:fill="auto"/>
          </w:tcPr>
          <w:p w14:paraId="79EB1F03" w14:textId="77777777" w:rsidR="001E3328" w:rsidRPr="000754EC" w:rsidRDefault="001E3328" w:rsidP="001E3328">
            <w:pPr>
              <w:pStyle w:val="SIText"/>
            </w:pPr>
            <w:r w:rsidRPr="001E3328">
              <w:t>Laboratory (LAB)</w:t>
            </w:r>
          </w:p>
        </w:tc>
      </w:tr>
    </w:tbl>
    <w:p w14:paraId="5E7CCD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76BA91" w14:textId="77777777" w:rsidTr="00CA2922">
        <w:trPr>
          <w:cantSplit/>
          <w:tblHeader/>
        </w:trPr>
        <w:tc>
          <w:tcPr>
            <w:tcW w:w="1396" w:type="pct"/>
            <w:tcBorders>
              <w:bottom w:val="single" w:sz="4" w:space="0" w:color="C0C0C0"/>
            </w:tcBorders>
            <w:shd w:val="clear" w:color="auto" w:fill="auto"/>
          </w:tcPr>
          <w:p w14:paraId="74ECBB0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8D0A5D5" w14:textId="77777777" w:rsidR="00F1480E" w:rsidRPr="000754EC" w:rsidRDefault="00FD557D" w:rsidP="000754EC">
            <w:pPr>
              <w:pStyle w:val="SIHeading2"/>
            </w:pPr>
            <w:r w:rsidRPr="00923720">
              <w:t>Performance Criteria</w:t>
            </w:r>
          </w:p>
        </w:tc>
      </w:tr>
      <w:tr w:rsidR="00F1480E" w:rsidRPr="00963A46" w14:paraId="394CB674" w14:textId="77777777" w:rsidTr="00CA2922">
        <w:trPr>
          <w:cantSplit/>
          <w:tblHeader/>
        </w:trPr>
        <w:tc>
          <w:tcPr>
            <w:tcW w:w="1396" w:type="pct"/>
            <w:tcBorders>
              <w:top w:val="single" w:sz="4" w:space="0" w:color="C0C0C0"/>
            </w:tcBorders>
            <w:shd w:val="clear" w:color="auto" w:fill="auto"/>
          </w:tcPr>
          <w:p w14:paraId="60E00C8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E4CF48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E3328" w:rsidRPr="00963A46" w14:paraId="1FC7F757" w14:textId="77777777" w:rsidTr="00CA2922">
        <w:trPr>
          <w:cantSplit/>
        </w:trPr>
        <w:tc>
          <w:tcPr>
            <w:tcW w:w="1396" w:type="pct"/>
            <w:shd w:val="clear" w:color="auto" w:fill="auto"/>
          </w:tcPr>
          <w:p w14:paraId="4F0065D1" w14:textId="1D9CD725" w:rsidR="001E3328" w:rsidRPr="001E3328" w:rsidRDefault="00261D5A" w:rsidP="008E1F34">
            <w:pPr>
              <w:pStyle w:val="SIText"/>
            </w:pPr>
            <w:r>
              <w:t xml:space="preserve">1. </w:t>
            </w:r>
            <w:r w:rsidR="001E3328" w:rsidRPr="001E3328">
              <w:t>Prepare for testing</w:t>
            </w:r>
          </w:p>
        </w:tc>
        <w:tc>
          <w:tcPr>
            <w:tcW w:w="3604" w:type="pct"/>
            <w:shd w:val="clear" w:color="auto" w:fill="auto"/>
          </w:tcPr>
          <w:p w14:paraId="5D4EEF6C" w14:textId="1E99607A" w:rsidR="001E3328" w:rsidRPr="008E1F34" w:rsidRDefault="00600C58" w:rsidP="008E1F34">
            <w:pPr>
              <w:pStyle w:val="SIText"/>
            </w:pPr>
            <w:r>
              <w:t xml:space="preserve">1.1 </w:t>
            </w:r>
            <w:r w:rsidR="001E3328" w:rsidRPr="008E1F34">
              <w:t>Confirm work instructions and identify potential WHS hazards and controls</w:t>
            </w:r>
          </w:p>
          <w:p w14:paraId="3843DCAC" w14:textId="12C0273D" w:rsidR="001E3328" w:rsidRPr="008E1F34" w:rsidRDefault="001E3328" w:rsidP="008E1F34">
            <w:pPr>
              <w:pStyle w:val="SIText"/>
            </w:pPr>
            <w:r w:rsidRPr="008E1F34">
              <w:t>1.2</w:t>
            </w:r>
            <w:r w:rsidR="00600C58">
              <w:t xml:space="preserve"> </w:t>
            </w:r>
            <w:r w:rsidRPr="008E1F34">
              <w:t>Select and use appropriate personal protective equipment and clothing</w:t>
            </w:r>
          </w:p>
          <w:p w14:paraId="1E75958B" w14:textId="5A1B4B99" w:rsidR="001E3328" w:rsidRPr="008E1F34" w:rsidRDefault="001E3328" w:rsidP="008E1F34">
            <w:pPr>
              <w:pStyle w:val="SIText"/>
            </w:pPr>
            <w:r w:rsidRPr="008E1F34">
              <w:t>1.3</w:t>
            </w:r>
            <w:r w:rsidR="00600C58">
              <w:t xml:space="preserve"> </w:t>
            </w:r>
            <w:r w:rsidRPr="008E1F34">
              <w:t>Register samples and prepare for testing</w:t>
            </w:r>
          </w:p>
          <w:p w14:paraId="1FF6ADEB" w14:textId="152EA725" w:rsidR="001E3328" w:rsidRPr="008E1F34" w:rsidRDefault="00600C58" w:rsidP="008E1F34">
            <w:pPr>
              <w:pStyle w:val="SIText"/>
            </w:pPr>
            <w:r>
              <w:t xml:space="preserve">1.4 </w:t>
            </w:r>
            <w:r w:rsidR="001E3328" w:rsidRPr="008E1F34">
              <w:t>Prepare materials to meet requirements</w:t>
            </w:r>
          </w:p>
          <w:p w14:paraId="557AE198" w14:textId="6CBA26FD" w:rsidR="001E3328" w:rsidRPr="008E1F34" w:rsidRDefault="001E3328" w:rsidP="008E1F34">
            <w:pPr>
              <w:pStyle w:val="SIText"/>
            </w:pPr>
            <w:r w:rsidRPr="008E1F34">
              <w:t>1.5</w:t>
            </w:r>
            <w:r w:rsidR="00600C58">
              <w:t xml:space="preserve"> </w:t>
            </w:r>
            <w:r w:rsidRPr="008E1F34">
              <w:t>Confirm that services are available and ready for use</w:t>
            </w:r>
          </w:p>
          <w:p w14:paraId="662D5A29" w14:textId="1491B96D" w:rsidR="001E3328" w:rsidRPr="008E1F34" w:rsidRDefault="001E3328" w:rsidP="008E1F34">
            <w:pPr>
              <w:pStyle w:val="SIText"/>
            </w:pPr>
            <w:r w:rsidRPr="008E1F34">
              <w:t>1.6</w:t>
            </w:r>
            <w:r w:rsidR="00600C58">
              <w:t xml:space="preserve"> </w:t>
            </w:r>
            <w:r w:rsidRPr="008E1F34">
              <w:t>Select, prepare and check equipment</w:t>
            </w:r>
          </w:p>
          <w:p w14:paraId="74E8BDD8" w14:textId="3F7CA99F" w:rsidR="001E3328" w:rsidRPr="008E1F34" w:rsidRDefault="001E3328" w:rsidP="008E1F34">
            <w:pPr>
              <w:pStyle w:val="SIText"/>
            </w:pPr>
            <w:r w:rsidRPr="008E1F34">
              <w:t>1.7</w:t>
            </w:r>
            <w:r w:rsidR="00600C58">
              <w:t xml:space="preserve"> </w:t>
            </w:r>
            <w:r w:rsidRPr="008E1F34">
              <w:t>Identify and report defects in samples, test materials and equipment</w:t>
            </w:r>
          </w:p>
        </w:tc>
      </w:tr>
      <w:tr w:rsidR="001E3328" w:rsidRPr="00963A46" w14:paraId="51AE2947" w14:textId="77777777" w:rsidTr="00CA2922">
        <w:trPr>
          <w:cantSplit/>
        </w:trPr>
        <w:tc>
          <w:tcPr>
            <w:tcW w:w="1396" w:type="pct"/>
            <w:shd w:val="clear" w:color="auto" w:fill="auto"/>
          </w:tcPr>
          <w:p w14:paraId="55687F6C" w14:textId="1A856DCE" w:rsidR="001E3328" w:rsidRPr="001E3328" w:rsidRDefault="001E3328" w:rsidP="008E1F34">
            <w:pPr>
              <w:pStyle w:val="SIText"/>
            </w:pPr>
            <w:r w:rsidRPr="001E3328">
              <w:t>2</w:t>
            </w:r>
            <w:r w:rsidR="00261D5A">
              <w:t xml:space="preserve">. </w:t>
            </w:r>
            <w:r w:rsidRPr="001E3328">
              <w:t>Perform testing</w:t>
            </w:r>
          </w:p>
        </w:tc>
        <w:tc>
          <w:tcPr>
            <w:tcW w:w="3604" w:type="pct"/>
            <w:shd w:val="clear" w:color="auto" w:fill="auto"/>
          </w:tcPr>
          <w:p w14:paraId="24ED42A1" w14:textId="18F875A1" w:rsidR="001E3328" w:rsidRPr="008E1F34" w:rsidRDefault="001E3328" w:rsidP="008E1F34">
            <w:pPr>
              <w:pStyle w:val="SIText"/>
            </w:pPr>
            <w:r w:rsidRPr="008E1F34">
              <w:t>2.1</w:t>
            </w:r>
            <w:r w:rsidR="00600C58">
              <w:t xml:space="preserve"> </w:t>
            </w:r>
            <w:r w:rsidRPr="008E1F34">
              <w:t>Carry out test method as directed</w:t>
            </w:r>
          </w:p>
          <w:p w14:paraId="3D21DFA6" w14:textId="40E139C8" w:rsidR="001E3328" w:rsidRPr="008E1F34" w:rsidRDefault="001E3328" w:rsidP="008E1F34">
            <w:pPr>
              <w:pStyle w:val="SIText"/>
            </w:pPr>
            <w:r w:rsidRPr="008E1F34">
              <w:t>2.2</w:t>
            </w:r>
            <w:r w:rsidR="00600C58">
              <w:t xml:space="preserve"> </w:t>
            </w:r>
            <w:r w:rsidRPr="008E1F34">
              <w:t>Use equipment and materials as directed</w:t>
            </w:r>
          </w:p>
          <w:p w14:paraId="578DAFE1" w14:textId="4AFA4E30" w:rsidR="001E3328" w:rsidRPr="008E1F34" w:rsidRDefault="001E3328" w:rsidP="008E1F34">
            <w:pPr>
              <w:pStyle w:val="SIText"/>
            </w:pPr>
            <w:r w:rsidRPr="008E1F34">
              <w:t>2.3</w:t>
            </w:r>
            <w:r w:rsidR="00600C58">
              <w:t xml:space="preserve"> </w:t>
            </w:r>
            <w:r w:rsidRPr="008E1F34">
              <w:t>Read and interpret results</w:t>
            </w:r>
          </w:p>
          <w:p w14:paraId="71A13D00" w14:textId="628CEA21" w:rsidR="001E3328" w:rsidRPr="008E1F34" w:rsidRDefault="001E3328" w:rsidP="008E1F34">
            <w:pPr>
              <w:pStyle w:val="SIText"/>
            </w:pPr>
            <w:r w:rsidRPr="008E1F34">
              <w:t>2.4</w:t>
            </w:r>
            <w:r w:rsidR="00600C58">
              <w:t xml:space="preserve"> </w:t>
            </w:r>
            <w:r w:rsidRPr="008E1F34">
              <w:t>Identify out-of-standard results and take appropriate action</w:t>
            </w:r>
          </w:p>
        </w:tc>
      </w:tr>
      <w:tr w:rsidR="001E3328" w:rsidRPr="00963A46" w14:paraId="7A680E7A" w14:textId="77777777" w:rsidTr="00CA2922">
        <w:trPr>
          <w:cantSplit/>
        </w:trPr>
        <w:tc>
          <w:tcPr>
            <w:tcW w:w="1396" w:type="pct"/>
            <w:shd w:val="clear" w:color="auto" w:fill="auto"/>
          </w:tcPr>
          <w:p w14:paraId="2172616F" w14:textId="1D101CFB" w:rsidR="001E3328" w:rsidRPr="001E3328" w:rsidRDefault="001E3328" w:rsidP="008E1F34">
            <w:pPr>
              <w:pStyle w:val="SIText"/>
            </w:pPr>
            <w:r w:rsidRPr="001E3328">
              <w:t>3</w:t>
            </w:r>
            <w:r w:rsidR="00261D5A">
              <w:t xml:space="preserve">. </w:t>
            </w:r>
            <w:r w:rsidRPr="001E3328">
              <w:t>Complete testing</w:t>
            </w:r>
          </w:p>
        </w:tc>
        <w:tc>
          <w:tcPr>
            <w:tcW w:w="3604" w:type="pct"/>
            <w:shd w:val="clear" w:color="auto" w:fill="auto"/>
          </w:tcPr>
          <w:p w14:paraId="3C10B498" w14:textId="597AFF5A" w:rsidR="001E3328" w:rsidRPr="008E1F34" w:rsidRDefault="001E3328" w:rsidP="008E1F34">
            <w:pPr>
              <w:pStyle w:val="SIText"/>
            </w:pPr>
            <w:r w:rsidRPr="008E1F34">
              <w:t>3.1</w:t>
            </w:r>
            <w:r w:rsidR="00600C58">
              <w:t xml:space="preserve"> </w:t>
            </w:r>
            <w:r w:rsidRPr="008E1F34">
              <w:t>Monitor and clear waste generated by the testing</w:t>
            </w:r>
          </w:p>
          <w:p w14:paraId="67ECF9D1" w14:textId="7EDF2D54" w:rsidR="001E3328" w:rsidRPr="008E1F34" w:rsidRDefault="001E3328" w:rsidP="008E1F34">
            <w:pPr>
              <w:pStyle w:val="SIText"/>
            </w:pPr>
            <w:r w:rsidRPr="008E1F34">
              <w:t>3.2</w:t>
            </w:r>
            <w:r w:rsidR="00600C58">
              <w:t xml:space="preserve"> </w:t>
            </w:r>
            <w:r w:rsidRPr="008E1F34">
              <w:t>Clean and store equipment after use</w:t>
            </w:r>
          </w:p>
          <w:p w14:paraId="0938B586" w14:textId="22383569" w:rsidR="001E3328" w:rsidRPr="008E1F34" w:rsidRDefault="001E3328" w:rsidP="008E1F34">
            <w:pPr>
              <w:pStyle w:val="SIText"/>
            </w:pPr>
            <w:r w:rsidRPr="008E1F34">
              <w:t>3.3</w:t>
            </w:r>
            <w:r w:rsidR="00600C58">
              <w:t xml:space="preserve"> </w:t>
            </w:r>
            <w:r w:rsidRPr="008E1F34">
              <w:t>Ensure work surfaces and work area are clean and tidy</w:t>
            </w:r>
          </w:p>
          <w:p w14:paraId="325BD968" w14:textId="6DEC11EE" w:rsidR="001E3328" w:rsidRDefault="001E3328" w:rsidP="008E1F34">
            <w:pPr>
              <w:pStyle w:val="SIText"/>
              <w:rPr>
                <w:ins w:id="13" w:author="Dennis Trevarthen" w:date="2017-11-01T17:36:00Z"/>
              </w:rPr>
            </w:pPr>
            <w:r w:rsidRPr="008E1F34">
              <w:t>3.4</w:t>
            </w:r>
            <w:ins w:id="14" w:author="Dennis Trevarthen" w:date="2017-11-01T17:36:00Z">
              <w:r w:rsidR="006222A8">
                <w:t xml:space="preserve"> </w:t>
              </w:r>
            </w:ins>
            <w:r w:rsidRPr="008E1F34">
              <w:t>Carry out work in accordance with workplace environmental guidelines</w:t>
            </w:r>
          </w:p>
          <w:p w14:paraId="5F988D0D" w14:textId="331FEB4E" w:rsidR="006222A8" w:rsidRPr="008E1F34" w:rsidRDefault="006222A8" w:rsidP="008E1F34">
            <w:pPr>
              <w:pStyle w:val="SIText"/>
            </w:pPr>
            <w:ins w:id="15" w:author="Dennis Trevarthen" w:date="2017-11-01T17:36:00Z">
              <w:r>
                <w:t xml:space="preserve">3.5 </w:t>
              </w:r>
              <w:r w:rsidRPr="008E1F34">
                <w:t>Record workplace information in the appropriate format</w:t>
              </w:r>
            </w:ins>
          </w:p>
        </w:tc>
      </w:tr>
      <w:tr w:rsidR="001E3328" w:rsidRPr="00963A46" w:rsidDel="006222A8" w14:paraId="5CB9FF69" w14:textId="55404193" w:rsidTr="00CA2922">
        <w:trPr>
          <w:cantSplit/>
          <w:del w:id="16" w:author="Dennis Trevarthen" w:date="2017-11-01T17:36:00Z"/>
        </w:trPr>
        <w:tc>
          <w:tcPr>
            <w:tcW w:w="1396" w:type="pct"/>
            <w:shd w:val="clear" w:color="auto" w:fill="auto"/>
          </w:tcPr>
          <w:p w14:paraId="05004799" w14:textId="5E89E880" w:rsidR="001E3328" w:rsidRPr="001E3328" w:rsidDel="006222A8" w:rsidRDefault="001E3328" w:rsidP="008E1F34">
            <w:pPr>
              <w:pStyle w:val="SIText"/>
              <w:rPr>
                <w:del w:id="17" w:author="Dennis Trevarthen" w:date="2017-11-01T17:36:00Z"/>
              </w:rPr>
            </w:pPr>
            <w:del w:id="18" w:author="Dennis Trevarthen" w:date="2017-11-01T17:36:00Z">
              <w:r w:rsidRPr="001E3328" w:rsidDel="006222A8">
                <w:delText>4</w:delText>
              </w:r>
              <w:r w:rsidR="00261D5A" w:rsidDel="006222A8">
                <w:delText xml:space="preserve">. </w:delText>
              </w:r>
              <w:r w:rsidRPr="001E3328" w:rsidDel="006222A8">
                <w:delText>Record information</w:delText>
              </w:r>
            </w:del>
          </w:p>
        </w:tc>
        <w:tc>
          <w:tcPr>
            <w:tcW w:w="3604" w:type="pct"/>
            <w:shd w:val="clear" w:color="auto" w:fill="auto"/>
          </w:tcPr>
          <w:p w14:paraId="76C773FF" w14:textId="583A7250" w:rsidR="001E3328" w:rsidRPr="008E1F34" w:rsidDel="006222A8" w:rsidRDefault="001E3328" w:rsidP="006222A8">
            <w:pPr>
              <w:pStyle w:val="SIText"/>
              <w:rPr>
                <w:del w:id="19" w:author="Dennis Trevarthen" w:date="2017-11-01T17:36:00Z"/>
              </w:rPr>
            </w:pPr>
            <w:del w:id="20" w:author="Dennis Trevarthen" w:date="2017-11-01T17:36:00Z">
              <w:r w:rsidRPr="008E1F34" w:rsidDel="006222A8">
                <w:delText>4.1</w:delText>
              </w:r>
              <w:r w:rsidR="00600C58" w:rsidDel="006222A8">
                <w:delText xml:space="preserve"> </w:delText>
              </w:r>
              <w:r w:rsidRPr="008E1F34" w:rsidDel="006222A8">
                <w:delText>Record workplace information in the appropriate format</w:delText>
              </w:r>
            </w:del>
          </w:p>
        </w:tc>
      </w:tr>
    </w:tbl>
    <w:p w14:paraId="6688500F" w14:textId="77777777" w:rsidR="005F771F" w:rsidRDefault="005F771F" w:rsidP="005F771F">
      <w:pPr>
        <w:pStyle w:val="SIText"/>
      </w:pPr>
    </w:p>
    <w:p w14:paraId="16744564" w14:textId="77777777" w:rsidR="005F771F" w:rsidRPr="000754EC" w:rsidRDefault="005F771F" w:rsidP="000754EC">
      <w:r>
        <w:br w:type="page"/>
      </w:r>
    </w:p>
    <w:p w14:paraId="0596BD1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5A2457D" w14:textId="77777777" w:rsidTr="00CA2922">
        <w:trPr>
          <w:tblHeader/>
        </w:trPr>
        <w:tc>
          <w:tcPr>
            <w:tcW w:w="5000" w:type="pct"/>
            <w:gridSpan w:val="2"/>
          </w:tcPr>
          <w:p w14:paraId="02DFB6FA" w14:textId="77777777" w:rsidR="00F1480E" w:rsidRPr="000754EC" w:rsidRDefault="00FD557D" w:rsidP="000754EC">
            <w:pPr>
              <w:pStyle w:val="SIHeading2"/>
            </w:pPr>
            <w:r w:rsidRPr="00041E59">
              <w:t>F</w:t>
            </w:r>
            <w:r w:rsidRPr="000754EC">
              <w:t>oundation Skills</w:t>
            </w:r>
          </w:p>
          <w:p w14:paraId="5B7B56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B9CB113" w14:textId="77777777" w:rsidTr="00CA2922">
        <w:trPr>
          <w:tblHeader/>
        </w:trPr>
        <w:tc>
          <w:tcPr>
            <w:tcW w:w="1396" w:type="pct"/>
          </w:tcPr>
          <w:p w14:paraId="5D509F6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90122B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E3328" w:rsidRPr="00336FCA" w:rsidDel="00423CB2" w14:paraId="5ACFE98C" w14:textId="77777777" w:rsidTr="00CA2922">
        <w:tc>
          <w:tcPr>
            <w:tcW w:w="1396" w:type="pct"/>
          </w:tcPr>
          <w:p w14:paraId="0541F88D" w14:textId="77777777" w:rsidR="001E3328" w:rsidRPr="001E3328" w:rsidRDefault="001E3328" w:rsidP="001E3328">
            <w:pPr>
              <w:pStyle w:val="SIText"/>
            </w:pPr>
            <w:r>
              <w:t>Reading</w:t>
            </w:r>
          </w:p>
        </w:tc>
        <w:tc>
          <w:tcPr>
            <w:tcW w:w="3604" w:type="pct"/>
          </w:tcPr>
          <w:p w14:paraId="4EE8FA1C" w14:textId="77777777" w:rsidR="001E3328" w:rsidRPr="001E3328" w:rsidRDefault="001E3328" w:rsidP="001E3328">
            <w:pPr>
              <w:pStyle w:val="SIBulletList1"/>
              <w:rPr>
                <w:rFonts w:eastAsia="Calibri"/>
              </w:rPr>
            </w:pPr>
            <w:r>
              <w:t xml:space="preserve">Interpret information relating to testing methods, test results </w:t>
            </w:r>
            <w:r w:rsidRPr="001E3328">
              <w:t>and correct disposal of waste</w:t>
            </w:r>
          </w:p>
        </w:tc>
      </w:tr>
      <w:tr w:rsidR="001E3328" w:rsidRPr="00336FCA" w:rsidDel="00423CB2" w14:paraId="1E1028F6" w14:textId="77777777" w:rsidTr="00CA2922">
        <w:tc>
          <w:tcPr>
            <w:tcW w:w="1396" w:type="pct"/>
          </w:tcPr>
          <w:p w14:paraId="753F96D8" w14:textId="77777777" w:rsidR="001E3328" w:rsidRPr="001E3328" w:rsidRDefault="001E3328" w:rsidP="001E3328">
            <w:pPr>
              <w:pStyle w:val="SIText"/>
            </w:pPr>
            <w:r>
              <w:t>Writing</w:t>
            </w:r>
          </w:p>
        </w:tc>
        <w:tc>
          <w:tcPr>
            <w:tcW w:w="3604" w:type="pct"/>
          </w:tcPr>
          <w:p w14:paraId="238AC765" w14:textId="77777777" w:rsidR="001E3328" w:rsidRPr="001E3328" w:rsidRDefault="001E3328" w:rsidP="001E3328">
            <w:pPr>
              <w:pStyle w:val="SIBulletList1"/>
              <w:rPr>
                <w:rFonts w:eastAsia="Calibri"/>
              </w:rPr>
            </w:pPr>
            <w:r>
              <w:t>Record test information on paper-based and electronic media</w:t>
            </w:r>
          </w:p>
        </w:tc>
      </w:tr>
      <w:tr w:rsidR="001E3328" w:rsidRPr="00336FCA" w:rsidDel="00423CB2" w14:paraId="37D90E9A" w14:textId="77777777" w:rsidTr="00CD7A28">
        <w:trPr>
          <w:trHeight w:val="212"/>
        </w:trPr>
        <w:tc>
          <w:tcPr>
            <w:tcW w:w="1396" w:type="pct"/>
          </w:tcPr>
          <w:p w14:paraId="6D0032D7" w14:textId="77777777" w:rsidR="001E3328" w:rsidRPr="001E3328" w:rsidRDefault="001E3328" w:rsidP="001E3328">
            <w:pPr>
              <w:pStyle w:val="SIText"/>
            </w:pPr>
            <w:r>
              <w:t>Numeracy</w:t>
            </w:r>
          </w:p>
        </w:tc>
        <w:tc>
          <w:tcPr>
            <w:tcW w:w="3604" w:type="pct"/>
          </w:tcPr>
          <w:p w14:paraId="3BAB5B44" w14:textId="77777777" w:rsidR="001E3328" w:rsidRPr="001E3328" w:rsidRDefault="001E3328" w:rsidP="001E3328">
            <w:pPr>
              <w:pStyle w:val="SIBulletList1"/>
              <w:rPr>
                <w:rFonts w:eastAsia="Calibri"/>
              </w:rPr>
            </w:pPr>
            <w:r>
              <w:t>Perform mathematical calculations in the process of analysis and recording of test results for wine production</w:t>
            </w:r>
          </w:p>
        </w:tc>
      </w:tr>
      <w:tr w:rsidR="001E3328" w:rsidRPr="00336FCA" w:rsidDel="00423CB2" w14:paraId="48FE424E" w14:textId="77777777" w:rsidTr="00CD7A28">
        <w:trPr>
          <w:trHeight w:val="212"/>
        </w:trPr>
        <w:tc>
          <w:tcPr>
            <w:tcW w:w="1396" w:type="pct"/>
          </w:tcPr>
          <w:p w14:paraId="1D120E0D" w14:textId="77777777" w:rsidR="001E3328" w:rsidRPr="001E3328" w:rsidRDefault="001E3328" w:rsidP="001E3328">
            <w:pPr>
              <w:pStyle w:val="SIText"/>
            </w:pPr>
            <w:r>
              <w:t>Navigate the world of work</w:t>
            </w:r>
          </w:p>
        </w:tc>
        <w:tc>
          <w:tcPr>
            <w:tcW w:w="3604" w:type="pct"/>
          </w:tcPr>
          <w:p w14:paraId="58B1D5F9" w14:textId="77777777" w:rsidR="001E3328" w:rsidRPr="001E3328" w:rsidRDefault="001E3328" w:rsidP="001E3328">
            <w:pPr>
              <w:pStyle w:val="SIBulletList1"/>
            </w:pPr>
            <w:r>
              <w:t xml:space="preserve">Apply </w:t>
            </w:r>
            <w:r w:rsidRPr="001E3328">
              <w:t>workplace procedures relevant to own responsibilities</w:t>
            </w:r>
          </w:p>
          <w:p w14:paraId="396A95B6" w14:textId="77777777" w:rsidR="001E3328" w:rsidRPr="001E3328" w:rsidRDefault="001E3328" w:rsidP="001E3328">
            <w:pPr>
              <w:pStyle w:val="SIBulletList1"/>
              <w:rPr>
                <w:rFonts w:eastAsia="Calibri"/>
              </w:rPr>
            </w:pPr>
            <w:r>
              <w:t>Understand main tasks, responsibilities and boundaries of own role, including use of personal protective clothing and equipment, personal hygiene and housekeeping standards and procedures, and quality requirements</w:t>
            </w:r>
          </w:p>
        </w:tc>
      </w:tr>
      <w:tr w:rsidR="001E3328" w:rsidRPr="00336FCA" w:rsidDel="00423CB2" w14:paraId="1B28B824" w14:textId="77777777" w:rsidTr="00CD7A28">
        <w:trPr>
          <w:trHeight w:val="212"/>
        </w:trPr>
        <w:tc>
          <w:tcPr>
            <w:tcW w:w="1396" w:type="pct"/>
          </w:tcPr>
          <w:p w14:paraId="5D428659" w14:textId="77777777" w:rsidR="001E3328" w:rsidRPr="001E3328" w:rsidRDefault="001E3328" w:rsidP="001E3328">
            <w:pPr>
              <w:pStyle w:val="SIText"/>
            </w:pPr>
            <w:r>
              <w:t>Interact with others</w:t>
            </w:r>
          </w:p>
        </w:tc>
        <w:tc>
          <w:tcPr>
            <w:tcW w:w="3604" w:type="pct"/>
          </w:tcPr>
          <w:p w14:paraId="5C28E045" w14:textId="77777777" w:rsidR="001E3328" w:rsidRPr="001E3328" w:rsidRDefault="001E3328" w:rsidP="001E3328">
            <w:pPr>
              <w:pStyle w:val="SIBulletList1"/>
            </w:pPr>
            <w:r>
              <w:t>Communicate and report operational and safety information to relevant persons</w:t>
            </w:r>
          </w:p>
          <w:p w14:paraId="27308C09" w14:textId="77777777" w:rsidR="001E3328" w:rsidRPr="001E3328" w:rsidRDefault="001E3328" w:rsidP="001E3328">
            <w:pPr>
              <w:pStyle w:val="SIBulletList1"/>
            </w:pPr>
            <w:r>
              <w:t>Use active listening, observational and questioning techniques to confirm information about the testing program</w:t>
            </w:r>
          </w:p>
          <w:p w14:paraId="0C790E5D" w14:textId="77777777" w:rsidR="001E3328" w:rsidRPr="001E3328" w:rsidRDefault="001E3328" w:rsidP="001E3328">
            <w:pPr>
              <w:pStyle w:val="SIBulletList1"/>
            </w:pPr>
            <w:r>
              <w:t xml:space="preserve">Select and use appropriate </w:t>
            </w:r>
            <w:r w:rsidRPr="001E3328">
              <w:t>terminology when communicating with and explaining information to personnel</w:t>
            </w:r>
          </w:p>
        </w:tc>
      </w:tr>
      <w:tr w:rsidR="001E3328" w:rsidRPr="00336FCA" w:rsidDel="00423CB2" w14:paraId="56EB4D78" w14:textId="77777777" w:rsidTr="00CD7A28">
        <w:trPr>
          <w:trHeight w:val="212"/>
        </w:trPr>
        <w:tc>
          <w:tcPr>
            <w:tcW w:w="1396" w:type="pct"/>
          </w:tcPr>
          <w:p w14:paraId="042CF2F5" w14:textId="77777777" w:rsidR="001E3328" w:rsidRPr="001E3328" w:rsidRDefault="001E3328" w:rsidP="001E3328">
            <w:pPr>
              <w:pStyle w:val="SIText"/>
            </w:pPr>
            <w:r>
              <w:t>Get the work done</w:t>
            </w:r>
          </w:p>
        </w:tc>
        <w:tc>
          <w:tcPr>
            <w:tcW w:w="3604" w:type="pct"/>
          </w:tcPr>
          <w:p w14:paraId="4B71451E" w14:textId="77777777" w:rsidR="001E3328" w:rsidRPr="001E3328" w:rsidRDefault="001E3328" w:rsidP="001E3328">
            <w:pPr>
              <w:pStyle w:val="SIBulletList1"/>
            </w:pPr>
            <w:r>
              <w:t>Maintain a clean and hazard-free work area</w:t>
            </w:r>
          </w:p>
          <w:p w14:paraId="53757EDE" w14:textId="77777777" w:rsidR="001E3328" w:rsidRPr="001E3328" w:rsidRDefault="001E3328" w:rsidP="001E3328">
            <w:pPr>
              <w:pStyle w:val="SIBulletList1"/>
            </w:pPr>
            <w:r>
              <w:t>Maintain hygiene standards and wear required PPE</w:t>
            </w:r>
          </w:p>
          <w:p w14:paraId="5D90E4DC" w14:textId="77777777" w:rsidR="001E3328" w:rsidRPr="001E3328" w:rsidRDefault="001E3328" w:rsidP="001E3328">
            <w:pPr>
              <w:pStyle w:val="SIBulletList1"/>
            </w:pPr>
            <w:r>
              <w:t>Manage and prioritise tasks and timelines</w:t>
            </w:r>
          </w:p>
          <w:p w14:paraId="505616D8" w14:textId="77777777" w:rsidR="001E3328" w:rsidRDefault="001E3328" w:rsidP="001E3328">
            <w:pPr>
              <w:pStyle w:val="SIBulletList1"/>
              <w:rPr>
                <w:ins w:id="21" w:author="Dennis Trevarthen" w:date="2017-11-01T17:38:00Z"/>
              </w:rPr>
            </w:pPr>
            <w:r>
              <w:t xml:space="preserve">Use the main features and </w:t>
            </w:r>
            <w:r w:rsidRPr="001E3328">
              <w:t>functions of digital tools to complete computational analysis and recording of results</w:t>
            </w:r>
          </w:p>
          <w:p w14:paraId="1AA8C070" w14:textId="1B13E50D" w:rsidR="006222A8" w:rsidRPr="001E3328" w:rsidRDefault="006222A8" w:rsidP="006222A8">
            <w:pPr>
              <w:pStyle w:val="SIBulletList1"/>
            </w:pPr>
            <w:ins w:id="22" w:author="Dennis Trevarthen" w:date="2017-11-01T17:38:00Z">
              <w:r>
                <w:rPr>
                  <w:rFonts w:eastAsiaTheme="minorHAnsi"/>
                  <w:lang w:val="en-US"/>
                </w:rPr>
                <w:t>Recognise and act on opportunities for continuous improvement in accordance with workplace practices</w:t>
              </w:r>
            </w:ins>
          </w:p>
        </w:tc>
      </w:tr>
    </w:tbl>
    <w:p w14:paraId="1C07EB0F" w14:textId="77777777" w:rsidR="00916CD7" w:rsidRDefault="00916CD7" w:rsidP="005F771F">
      <w:pPr>
        <w:pStyle w:val="SIText"/>
      </w:pPr>
    </w:p>
    <w:p w14:paraId="584097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26BF25" w14:textId="77777777" w:rsidTr="00F33FF2">
        <w:tc>
          <w:tcPr>
            <w:tcW w:w="5000" w:type="pct"/>
            <w:gridSpan w:val="4"/>
          </w:tcPr>
          <w:p w14:paraId="40F7A94D" w14:textId="77777777" w:rsidR="00F1480E" w:rsidRPr="000754EC" w:rsidRDefault="00FD557D" w:rsidP="000754EC">
            <w:pPr>
              <w:pStyle w:val="SIHeading2"/>
            </w:pPr>
            <w:r w:rsidRPr="00923720">
              <w:t>U</w:t>
            </w:r>
            <w:r w:rsidRPr="000754EC">
              <w:t>nit Mapping Information</w:t>
            </w:r>
          </w:p>
        </w:tc>
      </w:tr>
      <w:tr w:rsidR="00F1480E" w14:paraId="6B9A72FC" w14:textId="77777777" w:rsidTr="00F33FF2">
        <w:tc>
          <w:tcPr>
            <w:tcW w:w="1028" w:type="pct"/>
          </w:tcPr>
          <w:p w14:paraId="017FD5EC" w14:textId="77777777" w:rsidR="00F1480E" w:rsidRPr="000754EC" w:rsidRDefault="00F1480E" w:rsidP="000754EC">
            <w:pPr>
              <w:pStyle w:val="SIText-Bold"/>
            </w:pPr>
            <w:r w:rsidRPr="00923720">
              <w:t>Code and title current version</w:t>
            </w:r>
          </w:p>
        </w:tc>
        <w:tc>
          <w:tcPr>
            <w:tcW w:w="1105" w:type="pct"/>
          </w:tcPr>
          <w:p w14:paraId="203E6C5E" w14:textId="77777777" w:rsidR="00F1480E" w:rsidRPr="000754EC" w:rsidRDefault="00F1480E" w:rsidP="000754EC">
            <w:pPr>
              <w:pStyle w:val="SIText-Bold"/>
            </w:pPr>
            <w:r w:rsidRPr="00923720">
              <w:t>Code and title previous version</w:t>
            </w:r>
          </w:p>
        </w:tc>
        <w:tc>
          <w:tcPr>
            <w:tcW w:w="1251" w:type="pct"/>
          </w:tcPr>
          <w:p w14:paraId="15D01D61" w14:textId="77777777" w:rsidR="00F1480E" w:rsidRPr="000754EC" w:rsidRDefault="00F1480E" w:rsidP="000754EC">
            <w:pPr>
              <w:pStyle w:val="SIText-Bold"/>
            </w:pPr>
            <w:r w:rsidRPr="00923720">
              <w:t>Comments</w:t>
            </w:r>
          </w:p>
        </w:tc>
        <w:tc>
          <w:tcPr>
            <w:tcW w:w="1616" w:type="pct"/>
          </w:tcPr>
          <w:p w14:paraId="6C03DF4D" w14:textId="77777777" w:rsidR="00F1480E" w:rsidRPr="000754EC" w:rsidRDefault="00F1480E" w:rsidP="000754EC">
            <w:pPr>
              <w:pStyle w:val="SIText-Bold"/>
            </w:pPr>
            <w:r w:rsidRPr="00923720">
              <w:t>Equivalence status</w:t>
            </w:r>
          </w:p>
        </w:tc>
      </w:tr>
      <w:tr w:rsidR="001E3328" w14:paraId="0BB417C1" w14:textId="77777777" w:rsidTr="00F33FF2">
        <w:tc>
          <w:tcPr>
            <w:tcW w:w="1028" w:type="pct"/>
          </w:tcPr>
          <w:p w14:paraId="1F3A2642" w14:textId="7B72E18E" w:rsidR="001E3328" w:rsidRPr="001E3328" w:rsidRDefault="001E3328" w:rsidP="001E3328">
            <w:pPr>
              <w:pStyle w:val="SIText"/>
            </w:pPr>
            <w:del w:id="23" w:author="Dennis Trevarthen" w:date="2017-10-27T13:04:00Z">
              <w:r w:rsidRPr="001E3328" w:rsidDel="00254450">
                <w:delText>FDF</w:delText>
              </w:r>
            </w:del>
            <w:ins w:id="24" w:author="Dennis Trevarthen" w:date="2017-10-27T13:04:00Z">
              <w:r w:rsidR="00254450">
                <w:t>FBP</w:t>
              </w:r>
            </w:ins>
            <w:r w:rsidRPr="001E3328">
              <w:t>LAB2001 Perform basic analytical tests</w:t>
            </w:r>
          </w:p>
        </w:tc>
        <w:tc>
          <w:tcPr>
            <w:tcW w:w="1105" w:type="pct"/>
          </w:tcPr>
          <w:p w14:paraId="14DA7D6F" w14:textId="77777777" w:rsidR="001E3328" w:rsidRPr="001E3328" w:rsidRDefault="001E3328" w:rsidP="001E3328">
            <w:pPr>
              <w:pStyle w:val="SIText"/>
            </w:pPr>
            <w:r w:rsidRPr="001E3328">
              <w:t>FDFLAB2001A Perform basic analytical tests</w:t>
            </w:r>
          </w:p>
        </w:tc>
        <w:tc>
          <w:tcPr>
            <w:tcW w:w="1251" w:type="pct"/>
          </w:tcPr>
          <w:p w14:paraId="0439EA67" w14:textId="77777777" w:rsidR="001E3328" w:rsidRDefault="001E3328" w:rsidP="001E3328">
            <w:pPr>
              <w:pStyle w:val="SIText"/>
              <w:rPr>
                <w:ins w:id="25" w:author="Dennis Trevarthen" w:date="2017-11-07T09:02:00Z"/>
              </w:rPr>
            </w:pPr>
            <w:r>
              <w:t>Updated to meet Standards for Training Packages</w:t>
            </w:r>
            <w:ins w:id="26" w:author="Dennis Trevarthen" w:date="2017-11-07T09:02:00Z">
              <w:r w:rsidR="0029047E">
                <w:t>.</w:t>
              </w:r>
            </w:ins>
          </w:p>
          <w:p w14:paraId="4CEA3D20" w14:textId="77777777" w:rsidR="0029047E" w:rsidRDefault="0029047E" w:rsidP="001E3328">
            <w:pPr>
              <w:pStyle w:val="SIText"/>
              <w:rPr>
                <w:ins w:id="27" w:author="Dennis Trevarthen" w:date="2017-11-07T09:02:00Z"/>
              </w:rPr>
            </w:pPr>
          </w:p>
          <w:p w14:paraId="1D0ABB6E" w14:textId="687C346C" w:rsidR="0029047E" w:rsidRPr="001E3328" w:rsidRDefault="0029047E" w:rsidP="0029047E">
            <w:pPr>
              <w:pStyle w:val="SIText"/>
            </w:pPr>
            <w:ins w:id="28" w:author="Dennis Trevarthen" w:date="2017-11-07T09:02:00Z">
              <w:r>
                <w:rPr>
                  <w:rFonts w:eastAsiaTheme="minorHAnsi"/>
                  <w:lang w:val="en-US"/>
                </w:rPr>
                <w:t>Removal of prerequisite - FDFLAB2011A Use basic laboratory equipment - no longer required by industry.</w:t>
              </w:r>
            </w:ins>
          </w:p>
        </w:tc>
        <w:tc>
          <w:tcPr>
            <w:tcW w:w="1616" w:type="pct"/>
          </w:tcPr>
          <w:p w14:paraId="3FC535F7" w14:textId="77777777" w:rsidR="001E3328" w:rsidRPr="001E3328" w:rsidRDefault="001E3328" w:rsidP="001E3328">
            <w:pPr>
              <w:pStyle w:val="SIText"/>
            </w:pPr>
            <w:r>
              <w:t>Equivalent unit</w:t>
            </w:r>
          </w:p>
        </w:tc>
      </w:tr>
    </w:tbl>
    <w:p w14:paraId="1700047B" w14:textId="3CE233CE"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7622"/>
      </w:tblGrid>
      <w:tr w:rsidR="00754581" w:rsidRPr="00A55106" w14:paraId="16C17364" w14:textId="77777777" w:rsidTr="00754581">
        <w:tc>
          <w:tcPr>
            <w:tcW w:w="1042" w:type="pct"/>
            <w:shd w:val="clear" w:color="auto" w:fill="auto"/>
          </w:tcPr>
          <w:p w14:paraId="76B8B374" w14:textId="77777777" w:rsidR="00F1480E" w:rsidRPr="000754EC" w:rsidRDefault="00FD557D" w:rsidP="000754EC">
            <w:pPr>
              <w:pStyle w:val="SIHeading2"/>
            </w:pPr>
            <w:r w:rsidRPr="00CC451E">
              <w:t>L</w:t>
            </w:r>
            <w:r w:rsidRPr="000754EC">
              <w:t>inks</w:t>
            </w:r>
          </w:p>
        </w:tc>
        <w:tc>
          <w:tcPr>
            <w:tcW w:w="3958" w:type="pct"/>
            <w:shd w:val="clear" w:color="auto" w:fill="auto"/>
          </w:tcPr>
          <w:p w14:paraId="26C96200" w14:textId="1168E334" w:rsidR="00F1480E" w:rsidRPr="000754EC" w:rsidRDefault="00A76C6C" w:rsidP="00CD7A28">
            <w:pPr>
              <w:pStyle w:val="SIText"/>
            </w:pPr>
            <w:r w:rsidRPr="000754EC">
              <w:t xml:space="preserve"> </w:t>
            </w:r>
            <w:r w:rsidR="001E3328">
              <w:t xml:space="preserve">Companion Volumes, including Implementation Guides, are available at VETNet </w:t>
            </w:r>
            <w:hyperlink r:id="rId13">
              <w:r w:rsidR="001E3328" w:rsidRPr="001E3328">
                <w:t>https://vetnet.education.gov.au/Pages/TrainingDocs.aspx?q=78b15323-cd38-483e-aad7-1159b570a5c4</w:t>
              </w:r>
            </w:hyperlink>
            <w:r w:rsidR="00754581">
              <w:br/>
            </w:r>
          </w:p>
        </w:tc>
      </w:tr>
    </w:tbl>
    <w:p w14:paraId="1674918E" w14:textId="77777777" w:rsidR="00F1480E" w:rsidRDefault="00F1480E" w:rsidP="005F771F">
      <w:pPr>
        <w:pStyle w:val="SIText"/>
      </w:pPr>
    </w:p>
    <w:p w14:paraId="1100C05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042859C" w14:textId="77777777" w:rsidTr="00930FDE">
        <w:trPr>
          <w:trHeight w:val="550"/>
          <w:tblHeader/>
        </w:trPr>
        <w:tc>
          <w:tcPr>
            <w:tcW w:w="1478" w:type="pct"/>
            <w:shd w:val="clear" w:color="auto" w:fill="auto"/>
          </w:tcPr>
          <w:p w14:paraId="64DF9595" w14:textId="2B340520" w:rsidR="00556C4C" w:rsidRPr="000754EC" w:rsidRDefault="00261D5A" w:rsidP="00930FDE">
            <w:pPr>
              <w:pStyle w:val="SIUnittitle"/>
            </w:pPr>
            <w:r>
              <w:lastRenderedPageBreak/>
              <w:t>TITLE</w:t>
            </w:r>
          </w:p>
        </w:tc>
        <w:tc>
          <w:tcPr>
            <w:tcW w:w="3522" w:type="pct"/>
            <w:shd w:val="clear" w:color="auto" w:fill="auto"/>
          </w:tcPr>
          <w:p w14:paraId="707A5602" w14:textId="2A951E67" w:rsidR="00556C4C" w:rsidRPr="000754EC" w:rsidRDefault="00930FDE" w:rsidP="002E4383">
            <w:pPr>
              <w:pStyle w:val="SIUnittitle"/>
            </w:pPr>
            <w:r w:rsidRPr="00930FDE">
              <w:t>Assessment requirements for </w:t>
            </w:r>
            <w:del w:id="29" w:author="Dennis Trevarthen" w:date="2017-10-27T13:04:00Z">
              <w:r w:rsidRPr="00930FDE" w:rsidDel="00254450">
                <w:delText>FDF</w:delText>
              </w:r>
            </w:del>
            <w:ins w:id="30" w:author="Dennis Trevarthen" w:date="2017-10-27T13:04:00Z">
              <w:r w:rsidR="00254450">
                <w:t>FBP</w:t>
              </w:r>
            </w:ins>
            <w:r w:rsidRPr="00930FDE">
              <w:t>LAB2001 Perform basic analytical tests</w:t>
            </w:r>
          </w:p>
        </w:tc>
      </w:tr>
      <w:tr w:rsidR="00556C4C" w:rsidRPr="00A55106" w14:paraId="02AFF982" w14:textId="77777777" w:rsidTr="00113678">
        <w:trPr>
          <w:tblHeader/>
        </w:trPr>
        <w:tc>
          <w:tcPr>
            <w:tcW w:w="5000" w:type="pct"/>
            <w:gridSpan w:val="2"/>
            <w:shd w:val="clear" w:color="auto" w:fill="auto"/>
          </w:tcPr>
          <w:p w14:paraId="330C8751" w14:textId="77777777" w:rsidR="00556C4C" w:rsidRPr="000754EC" w:rsidRDefault="00D71E43" w:rsidP="000754EC">
            <w:pPr>
              <w:pStyle w:val="SIHeading2"/>
            </w:pPr>
            <w:r>
              <w:t>Performance E</w:t>
            </w:r>
            <w:r w:rsidRPr="000754EC">
              <w:t>vidence</w:t>
            </w:r>
          </w:p>
        </w:tc>
      </w:tr>
      <w:tr w:rsidR="00556C4C" w:rsidRPr="00067E1C" w14:paraId="6991D9BF" w14:textId="77777777" w:rsidTr="00113678">
        <w:tc>
          <w:tcPr>
            <w:tcW w:w="5000" w:type="pct"/>
            <w:gridSpan w:val="2"/>
            <w:shd w:val="clear" w:color="auto" w:fill="auto"/>
          </w:tcPr>
          <w:p w14:paraId="3403A3D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AB1C1CF" w14:textId="77777777" w:rsidR="001E3328" w:rsidRPr="001E3328" w:rsidRDefault="001E3328" w:rsidP="001E3328">
            <w:pPr>
              <w:pStyle w:val="SIBulletList1"/>
            </w:pPr>
            <w:r>
              <w:t>accessing workplace information to identify testing requirements</w:t>
            </w:r>
          </w:p>
          <w:p w14:paraId="6064E3FC" w14:textId="77777777" w:rsidR="001E3328" w:rsidRPr="001E3328" w:rsidRDefault="001E3328" w:rsidP="001E3328">
            <w:pPr>
              <w:pStyle w:val="SIBulletList1"/>
            </w:pPr>
            <w:r>
              <w:t>selecting, fitting and using appropriate personal protective clothing and equipment</w:t>
            </w:r>
          </w:p>
          <w:p w14:paraId="198B26D2" w14:textId="77777777" w:rsidR="001E3328" w:rsidRPr="001E3328" w:rsidRDefault="001E3328" w:rsidP="001E3328">
            <w:pPr>
              <w:pStyle w:val="SIBulletList1"/>
            </w:pPr>
            <w:r>
              <w:t>liaising with other work areas as required</w:t>
            </w:r>
          </w:p>
          <w:p w14:paraId="0A5D0BD3" w14:textId="77777777" w:rsidR="001E3328" w:rsidRPr="001E3328" w:rsidRDefault="001E3328" w:rsidP="001E3328">
            <w:pPr>
              <w:pStyle w:val="SIBulletList1"/>
            </w:pPr>
            <w:r>
              <w:t>confirming supply of necessary materials, equipment and services</w:t>
            </w:r>
          </w:p>
          <w:p w14:paraId="2E9B66B5" w14:textId="77777777" w:rsidR="001E3328" w:rsidRPr="001E3328" w:rsidRDefault="001E3328" w:rsidP="001E3328">
            <w:pPr>
              <w:pStyle w:val="SIBulletList1"/>
            </w:pPr>
            <w:r>
              <w:t>preparing samples for testing</w:t>
            </w:r>
          </w:p>
          <w:p w14:paraId="1AC00B6B" w14:textId="77777777" w:rsidR="001E3328" w:rsidRPr="001E3328" w:rsidRDefault="001E3328" w:rsidP="001E3328">
            <w:pPr>
              <w:pStyle w:val="SIBulletList1"/>
            </w:pPr>
            <w:r>
              <w:t>preparing materials as required</w:t>
            </w:r>
          </w:p>
          <w:p w14:paraId="5482BD4B" w14:textId="77777777" w:rsidR="001E3328" w:rsidRPr="001E3328" w:rsidRDefault="001E3328" w:rsidP="001E3328">
            <w:pPr>
              <w:pStyle w:val="SIBulletList1"/>
            </w:pPr>
            <w:r>
              <w:t>confirming equipment status and condition as required:</w:t>
            </w:r>
          </w:p>
          <w:p w14:paraId="36A4D3A4" w14:textId="77777777" w:rsidR="001E3328" w:rsidRPr="001E3328" w:rsidRDefault="001E3328" w:rsidP="001E3328">
            <w:pPr>
              <w:pStyle w:val="SIBulletList2"/>
            </w:pPr>
            <w:r>
              <w:t>confirmation that test equipment is operating accurately</w:t>
            </w:r>
          </w:p>
          <w:p w14:paraId="6C581BE8" w14:textId="77777777" w:rsidR="001E3328" w:rsidRPr="001E3328" w:rsidRDefault="001E3328" w:rsidP="001E3328">
            <w:pPr>
              <w:pStyle w:val="SIBulletList2"/>
            </w:pPr>
            <w:r>
              <w:t>recognising and rejecting contaminated or faulty glassware and/or equipment</w:t>
            </w:r>
          </w:p>
          <w:p w14:paraId="0B33919D" w14:textId="77777777" w:rsidR="001E3328" w:rsidRPr="001E3328" w:rsidRDefault="001E3328" w:rsidP="001E3328">
            <w:pPr>
              <w:pStyle w:val="SIBulletList2"/>
            </w:pPr>
            <w:r>
              <w:t>safety checks</w:t>
            </w:r>
          </w:p>
          <w:p w14:paraId="5465F11A" w14:textId="77777777" w:rsidR="001E3328" w:rsidRPr="001E3328" w:rsidRDefault="001E3328" w:rsidP="001E3328">
            <w:pPr>
              <w:pStyle w:val="SIBulletList2"/>
            </w:pPr>
            <w:r>
              <w:t>replacing consumables</w:t>
            </w:r>
          </w:p>
          <w:p w14:paraId="65DF4DB5" w14:textId="77777777" w:rsidR="001E3328" w:rsidRPr="001E3328" w:rsidRDefault="001E3328" w:rsidP="001E3328">
            <w:pPr>
              <w:pStyle w:val="SIBulletList2"/>
            </w:pPr>
            <w:r>
              <w:t>instrument setting and calibration</w:t>
            </w:r>
          </w:p>
          <w:p w14:paraId="42B4FBBC" w14:textId="77777777" w:rsidR="001E3328" w:rsidRPr="001E3328" w:rsidRDefault="001E3328" w:rsidP="001E3328">
            <w:pPr>
              <w:pStyle w:val="SIBulletList1"/>
            </w:pPr>
            <w:r>
              <w:t>operating equipment according to workplace procedures</w:t>
            </w:r>
          </w:p>
          <w:p w14:paraId="342A331D" w14:textId="77777777" w:rsidR="001E3328" w:rsidRPr="001E3328" w:rsidRDefault="001E3328" w:rsidP="001E3328">
            <w:pPr>
              <w:pStyle w:val="SIBulletList1"/>
            </w:pPr>
            <w:r>
              <w:t>carrying out tests</w:t>
            </w:r>
          </w:p>
          <w:p w14:paraId="51F7B4E1" w14:textId="77777777" w:rsidR="001E3328" w:rsidRPr="001E3328" w:rsidRDefault="001E3328" w:rsidP="001E3328">
            <w:pPr>
              <w:pStyle w:val="SIBulletList1"/>
            </w:pPr>
            <w:r>
              <w:t>reading and interpreting results</w:t>
            </w:r>
          </w:p>
          <w:p w14:paraId="26E2F14F" w14:textId="77777777" w:rsidR="001E3328" w:rsidRPr="001E3328" w:rsidRDefault="001E3328" w:rsidP="001E3328">
            <w:pPr>
              <w:pStyle w:val="SIBulletList1"/>
            </w:pPr>
            <w:r>
              <w:t>recording results and completing workplace information</w:t>
            </w:r>
          </w:p>
          <w:p w14:paraId="6B5027CF" w14:textId="77777777" w:rsidR="001E3328" w:rsidRPr="001E3328" w:rsidRDefault="001E3328" w:rsidP="001E3328">
            <w:pPr>
              <w:pStyle w:val="SIBulletList1"/>
            </w:pPr>
            <w:r>
              <w:t>monitoring the process and test equipment to identify out-of-standard results or non-compliance</w:t>
            </w:r>
          </w:p>
          <w:p w14:paraId="7D140E4E" w14:textId="77777777" w:rsidR="001E3328" w:rsidRPr="001E3328" w:rsidRDefault="001E3328" w:rsidP="001E3328">
            <w:pPr>
              <w:pStyle w:val="SIBulletList1"/>
            </w:pPr>
            <w:r>
              <w:t>reporting and/or recording corrective action according to workplace procedures</w:t>
            </w:r>
          </w:p>
          <w:p w14:paraId="0575CBF0" w14:textId="77777777" w:rsidR="001E3328" w:rsidRPr="001E3328" w:rsidRDefault="001E3328" w:rsidP="001E3328">
            <w:pPr>
              <w:pStyle w:val="SIBulletList1"/>
            </w:pPr>
            <w:r>
              <w:t>following procedures to repeat or validate results</w:t>
            </w:r>
          </w:p>
          <w:p w14:paraId="131D6492" w14:textId="77777777" w:rsidR="001E3328" w:rsidRPr="001E3328" w:rsidRDefault="001E3328" w:rsidP="001E3328">
            <w:pPr>
              <w:pStyle w:val="SIBulletList1"/>
            </w:pPr>
            <w:r>
              <w:t>sorting, collecting, treating, recycling or disposing of waste</w:t>
            </w:r>
          </w:p>
          <w:p w14:paraId="69A7F939" w14:textId="77777777" w:rsidR="001E3328" w:rsidRPr="001E3328" w:rsidRDefault="001E3328" w:rsidP="001E3328">
            <w:pPr>
              <w:pStyle w:val="SIBulletList1"/>
            </w:pPr>
            <w:r>
              <w:t>maintaining work area to meet housekeeping standards</w:t>
            </w:r>
          </w:p>
          <w:p w14:paraId="6C10E4C8" w14:textId="77777777" w:rsidR="001E3328" w:rsidRPr="001E3328" w:rsidRDefault="001E3328" w:rsidP="001E3328">
            <w:pPr>
              <w:pStyle w:val="SIBulletList1"/>
            </w:pPr>
            <w:r>
              <w:t>cleaning</w:t>
            </w:r>
            <w:r w:rsidRPr="001E3328">
              <w:t>, rinsing or dismantling equipment</w:t>
            </w:r>
          </w:p>
          <w:p w14:paraId="5F25CE21" w14:textId="77777777" w:rsidR="0026394F" w:rsidRDefault="001E3328" w:rsidP="001E3328">
            <w:pPr>
              <w:pStyle w:val="SIBulletList1"/>
            </w:pPr>
            <w:r>
              <w:t>identifying, rectifying or reporting environmental non-compliance.</w:t>
            </w:r>
          </w:p>
          <w:p w14:paraId="4861C365" w14:textId="77777777" w:rsidR="00556C4C" w:rsidRPr="000754EC" w:rsidRDefault="00556C4C" w:rsidP="00CD7A28"/>
        </w:tc>
      </w:tr>
    </w:tbl>
    <w:p w14:paraId="1B5B6F5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1E9E17" w14:textId="77777777" w:rsidTr="00CA2922">
        <w:trPr>
          <w:tblHeader/>
        </w:trPr>
        <w:tc>
          <w:tcPr>
            <w:tcW w:w="5000" w:type="pct"/>
            <w:shd w:val="clear" w:color="auto" w:fill="auto"/>
          </w:tcPr>
          <w:p w14:paraId="1DCB5F95" w14:textId="77777777" w:rsidR="00F1480E" w:rsidRPr="000754EC" w:rsidRDefault="00D71E43" w:rsidP="000754EC">
            <w:pPr>
              <w:pStyle w:val="SIHeading2"/>
            </w:pPr>
            <w:r w:rsidRPr="002C55E9">
              <w:t>K</w:t>
            </w:r>
            <w:r w:rsidRPr="000754EC">
              <w:t>nowledge Evidence</w:t>
            </w:r>
          </w:p>
        </w:tc>
      </w:tr>
      <w:tr w:rsidR="00F1480E" w:rsidRPr="00067E1C" w14:paraId="2267294C" w14:textId="77777777" w:rsidTr="00CA2922">
        <w:tc>
          <w:tcPr>
            <w:tcW w:w="5000" w:type="pct"/>
            <w:shd w:val="clear" w:color="auto" w:fill="auto"/>
          </w:tcPr>
          <w:p w14:paraId="784C5B24" w14:textId="37245B8C" w:rsidR="00F1480E" w:rsidRDefault="006E42FE" w:rsidP="007B1A89">
            <w:pPr>
              <w:pStyle w:val="SIText"/>
              <w:rPr>
                <w:rFonts w:eastAsia="Calibri"/>
              </w:rPr>
            </w:pPr>
            <w:r>
              <w:t xml:space="preserve">An individual must be able to demonstrate the knowledge required to perform the tasks outlined </w:t>
            </w:r>
            <w:r w:rsidRPr="000754EC">
              <w:t>in the elements and performance criteria of this unit. This includes knowledge of:</w:t>
            </w:r>
            <w:bookmarkStart w:id="31" w:name="_GoBack"/>
            <w:bookmarkEnd w:id="31"/>
          </w:p>
          <w:p w14:paraId="24517D59" w14:textId="77777777" w:rsidR="001E3328" w:rsidRPr="001E3328" w:rsidRDefault="001E3328" w:rsidP="001E3328">
            <w:pPr>
              <w:pStyle w:val="SIBulletList1"/>
            </w:pPr>
            <w:r>
              <w:t>principles of the test method</w:t>
            </w:r>
          </w:p>
          <w:p w14:paraId="6542902D" w14:textId="77777777" w:rsidR="001E3328" w:rsidRPr="001E3328" w:rsidRDefault="001E3328" w:rsidP="001E3328">
            <w:pPr>
              <w:pStyle w:val="SIBulletList1"/>
            </w:pPr>
            <w:r>
              <w:t>purpose of the tests</w:t>
            </w:r>
          </w:p>
          <w:p w14:paraId="45A20E2D" w14:textId="77777777" w:rsidR="001E3328" w:rsidRPr="001E3328" w:rsidRDefault="001E3328" w:rsidP="001E3328">
            <w:pPr>
              <w:pStyle w:val="SIBulletList1"/>
            </w:pPr>
            <w:r>
              <w:t>relevant standards, specifications and basic legislative requirements (quality, health, food safety, labelling and equipment) and their implications on testing requirements</w:t>
            </w:r>
          </w:p>
          <w:p w14:paraId="7506A98A" w14:textId="77777777" w:rsidR="001E3328" w:rsidRPr="001E3328" w:rsidRDefault="001E3328" w:rsidP="001E3328">
            <w:pPr>
              <w:pStyle w:val="SIBulletList1"/>
            </w:pPr>
            <w:r>
              <w:t>procedure specifications and operating parameters</w:t>
            </w:r>
          </w:p>
          <w:p w14:paraId="1BA30121" w14:textId="77777777" w:rsidR="001E3328" w:rsidRPr="001E3328" w:rsidRDefault="001E3328" w:rsidP="001E3328">
            <w:pPr>
              <w:pStyle w:val="SIBulletList1"/>
            </w:pPr>
            <w:r>
              <w:t>effect of process stages on results</w:t>
            </w:r>
          </w:p>
          <w:p w14:paraId="576F1B57" w14:textId="77777777" w:rsidR="001E3328" w:rsidRPr="001E3328" w:rsidRDefault="001E3328" w:rsidP="001E3328">
            <w:pPr>
              <w:pStyle w:val="SIBulletList1"/>
            </w:pPr>
            <w:r>
              <w:t>start-up and set-up procedures as required</w:t>
            </w:r>
          </w:p>
          <w:p w14:paraId="5C78B5F7" w14:textId="1F8E0A04" w:rsidR="001E3328" w:rsidRPr="001E3328" w:rsidRDefault="001E3328" w:rsidP="001E3328">
            <w:pPr>
              <w:pStyle w:val="SIBulletList1"/>
            </w:pPr>
            <w:r>
              <w:t xml:space="preserve">common causes and </w:t>
            </w:r>
            <w:del w:id="32" w:author="Dennis Trevarthen" w:date="2017-11-01T17:40:00Z">
              <w:r w:rsidDel="00AC4D22">
                <w:delText>knock-on</w:delText>
              </w:r>
              <w:r w:rsidRPr="001E3328" w:rsidDel="00AC4D22">
                <w:delText xml:space="preserve"> </w:delText>
              </w:r>
            </w:del>
            <w:r w:rsidRPr="001E3328">
              <w:t>effects of inaccuracies or contamination, and preventive or corrective action required</w:t>
            </w:r>
          </w:p>
          <w:p w14:paraId="1DE9AB03" w14:textId="77777777" w:rsidR="001E3328" w:rsidRPr="001E3328" w:rsidRDefault="001E3328" w:rsidP="001E3328">
            <w:pPr>
              <w:pStyle w:val="SIBulletList1"/>
            </w:pPr>
            <w:r>
              <w:t>normal range of results for products tested</w:t>
            </w:r>
          </w:p>
          <w:p w14:paraId="2852433F" w14:textId="77777777" w:rsidR="001E3328" w:rsidRPr="001E3328" w:rsidRDefault="001E3328" w:rsidP="001E3328">
            <w:pPr>
              <w:pStyle w:val="SIBulletList1"/>
            </w:pPr>
            <w:r>
              <w:t>work health and safety (WHS) hazards and controls</w:t>
            </w:r>
          </w:p>
          <w:p w14:paraId="76EA815B" w14:textId="77777777" w:rsidR="001E3328" w:rsidRPr="001E3328" w:rsidRDefault="001E3328" w:rsidP="001E3328">
            <w:pPr>
              <w:pStyle w:val="SIBulletList1"/>
            </w:pPr>
            <w:r>
              <w:t>procedures and responsibility for reporting problems</w:t>
            </w:r>
          </w:p>
          <w:p w14:paraId="1D71661D" w14:textId="77777777" w:rsidR="00CD7A28" w:rsidRPr="000754EC" w:rsidRDefault="001E3328" w:rsidP="001E3328">
            <w:pPr>
              <w:pStyle w:val="SIBulletList1"/>
            </w:pPr>
            <w:r>
              <w:t xml:space="preserve">environmental issues </w:t>
            </w:r>
            <w:r w:rsidRPr="001E3328">
              <w:t>and controls.</w:t>
            </w:r>
          </w:p>
        </w:tc>
      </w:tr>
    </w:tbl>
    <w:p w14:paraId="6AA81C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CBFF06" w14:textId="77777777" w:rsidTr="00CA2922">
        <w:trPr>
          <w:tblHeader/>
        </w:trPr>
        <w:tc>
          <w:tcPr>
            <w:tcW w:w="5000" w:type="pct"/>
            <w:shd w:val="clear" w:color="auto" w:fill="auto"/>
          </w:tcPr>
          <w:p w14:paraId="4E5591ED" w14:textId="77777777" w:rsidR="00F1480E" w:rsidRPr="000754EC" w:rsidRDefault="00D71E43" w:rsidP="000754EC">
            <w:pPr>
              <w:pStyle w:val="SIHeading2"/>
            </w:pPr>
            <w:r w:rsidRPr="002C55E9">
              <w:t>A</w:t>
            </w:r>
            <w:r w:rsidRPr="000754EC">
              <w:t>ssessment Conditions</w:t>
            </w:r>
          </w:p>
        </w:tc>
      </w:tr>
      <w:tr w:rsidR="00F1480E" w:rsidRPr="00A55106" w14:paraId="0E566CA6" w14:textId="77777777" w:rsidTr="00CA2922">
        <w:tc>
          <w:tcPr>
            <w:tcW w:w="5000" w:type="pct"/>
            <w:shd w:val="clear" w:color="auto" w:fill="auto"/>
          </w:tcPr>
          <w:p w14:paraId="10708EB3" w14:textId="59571226"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must take place under the following conditions:</w:t>
            </w:r>
          </w:p>
          <w:p w14:paraId="491F220C" w14:textId="77777777" w:rsidR="001E3328" w:rsidRPr="001E3328" w:rsidRDefault="001E3328" w:rsidP="001E3328">
            <w:pPr>
              <w:pStyle w:val="SIBulletList1"/>
            </w:pPr>
            <w:r w:rsidRPr="001E3328">
              <w:t>physical conditions:</w:t>
            </w:r>
          </w:p>
          <w:p w14:paraId="4A6A08F7" w14:textId="5B364893" w:rsidR="001E3328" w:rsidRPr="001E3328" w:rsidRDefault="001E3328" w:rsidP="001E3328">
            <w:pPr>
              <w:pStyle w:val="SIBulletList2"/>
              <w:rPr>
                <w:rFonts w:eastAsia="Calibri"/>
              </w:rPr>
            </w:pPr>
            <w:r w:rsidRPr="001E3328">
              <w:rPr>
                <w:rFonts w:eastAsia="Calibri"/>
              </w:rPr>
              <w:t xml:space="preserve">a </w:t>
            </w:r>
            <w:r w:rsidRPr="001E3328">
              <w:t>workplace or an environment that accurately represents workplace conditions</w:t>
            </w:r>
          </w:p>
          <w:p w14:paraId="60E6C711" w14:textId="77777777" w:rsidR="001E3328" w:rsidRPr="001E3328" w:rsidRDefault="001E3328" w:rsidP="001E3328">
            <w:pPr>
              <w:pStyle w:val="SIBulletList1"/>
            </w:pPr>
            <w:r w:rsidRPr="001E3328">
              <w:t>resources, equipment and materials:</w:t>
            </w:r>
          </w:p>
          <w:p w14:paraId="106FC121" w14:textId="77777777" w:rsidR="001E3328" w:rsidRPr="001E3328" w:rsidRDefault="001E3328" w:rsidP="001E3328">
            <w:pPr>
              <w:pStyle w:val="SIBulletList2"/>
            </w:pPr>
            <w:r w:rsidRPr="001E3328">
              <w:t>personal protective clothing and equipment as required</w:t>
            </w:r>
          </w:p>
          <w:p w14:paraId="2A50BC52" w14:textId="77777777" w:rsidR="001E3328" w:rsidRPr="001E3328" w:rsidRDefault="001E3328" w:rsidP="001E3328">
            <w:pPr>
              <w:pStyle w:val="SIBulletList2"/>
            </w:pPr>
            <w:r w:rsidRPr="001E3328">
              <w:t>equipment, services and corresponding information as required</w:t>
            </w:r>
          </w:p>
          <w:p w14:paraId="76556B81" w14:textId="77777777" w:rsidR="001E3328" w:rsidRPr="001E3328" w:rsidRDefault="001E3328" w:rsidP="001E3328">
            <w:pPr>
              <w:pStyle w:val="SIBulletList2"/>
            </w:pPr>
            <w:r w:rsidRPr="001E3328">
              <w:t>products and materials as required</w:t>
            </w:r>
          </w:p>
          <w:p w14:paraId="460A2C46" w14:textId="77777777" w:rsidR="001E3328" w:rsidRPr="001E3328" w:rsidRDefault="001E3328" w:rsidP="001E3328">
            <w:pPr>
              <w:pStyle w:val="SIBulletList2"/>
            </w:pPr>
            <w:r w:rsidRPr="001E3328">
              <w:lastRenderedPageBreak/>
              <w:t>cleaning procedures, materials and equipment as required</w:t>
            </w:r>
          </w:p>
          <w:p w14:paraId="0F514F60" w14:textId="43348FFC" w:rsidR="001E3328" w:rsidRPr="001E3328" w:rsidRDefault="001E3328" w:rsidP="001E3328">
            <w:pPr>
              <w:pStyle w:val="SIBulletList2"/>
            </w:pPr>
            <w:r w:rsidRPr="001E3328">
              <w:t>documentation and recording requirements and procedure</w:t>
            </w:r>
          </w:p>
          <w:p w14:paraId="3D5ED677" w14:textId="77777777" w:rsidR="001E3328" w:rsidRPr="001E3328" w:rsidRDefault="001E3328" w:rsidP="001E3328">
            <w:pPr>
              <w:pStyle w:val="SIBulletList1"/>
              <w:rPr>
                <w:rFonts w:eastAsia="Calibri"/>
              </w:rPr>
            </w:pPr>
            <w:r w:rsidRPr="001E3328">
              <w:rPr>
                <w:rFonts w:eastAsia="Calibri"/>
              </w:rPr>
              <w:t>specifications:</w:t>
            </w:r>
          </w:p>
          <w:p w14:paraId="7A565CBB" w14:textId="77777777" w:rsidR="001E3328" w:rsidRPr="001E3328" w:rsidRDefault="001E3328" w:rsidP="001E3328">
            <w:pPr>
              <w:pStyle w:val="SIBulletList2"/>
            </w:pPr>
            <w:r w:rsidRPr="001E3328">
              <w:t>work procedures, including advice on company practices, safe work practices, food safety, quality and environmental requirements</w:t>
            </w:r>
          </w:p>
          <w:p w14:paraId="5E307967" w14:textId="032CA78B" w:rsidR="001E3328" w:rsidRPr="001E3328" w:rsidRDefault="001E3328" w:rsidP="001E3328">
            <w:pPr>
              <w:pStyle w:val="SIBulletList2"/>
            </w:pPr>
            <w:r w:rsidRPr="001E3328">
              <w:t>instructions, information, specifications and schedules as required</w:t>
            </w:r>
          </w:p>
          <w:p w14:paraId="04AE4DD9" w14:textId="77777777" w:rsidR="001E3328" w:rsidRPr="001E3328" w:rsidRDefault="001E3328" w:rsidP="001E3328">
            <w:pPr>
              <w:pStyle w:val="SIBulletList1"/>
            </w:pPr>
            <w:r w:rsidRPr="001E3328">
              <w:t>relationships (internal and/or external):</w:t>
            </w:r>
          </w:p>
          <w:p w14:paraId="2DED20C0" w14:textId="77777777" w:rsidR="001E3328" w:rsidRPr="001E3328" w:rsidRDefault="001E3328" w:rsidP="001E3328">
            <w:pPr>
              <w:pStyle w:val="SIBulletList2"/>
            </w:pPr>
            <w:r w:rsidRPr="001E3328">
              <w:t>internal and external customers and suppliers as required.</w:t>
            </w:r>
          </w:p>
          <w:p w14:paraId="7D0E31F3" w14:textId="77777777" w:rsidR="0021210E" w:rsidRDefault="0021210E" w:rsidP="001E3328">
            <w:pPr>
              <w:pStyle w:val="SIBulletList1"/>
              <w:numPr>
                <w:ilvl w:val="0"/>
                <w:numId w:val="0"/>
              </w:numPr>
              <w:ind w:left="357" w:hanging="357"/>
            </w:pPr>
          </w:p>
          <w:p w14:paraId="249F2D1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990AD56" w14:textId="77777777" w:rsidR="00F1480E" w:rsidRPr="000754EC" w:rsidRDefault="00F1480E" w:rsidP="00754581">
            <w:pPr>
              <w:pStyle w:val="SIText"/>
              <w:rPr>
                <w:rFonts w:eastAsia="Calibri"/>
              </w:rPr>
            </w:pPr>
          </w:p>
        </w:tc>
      </w:tr>
    </w:tbl>
    <w:p w14:paraId="2492DC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14EAAE2" w14:textId="77777777" w:rsidTr="004679E3">
        <w:tc>
          <w:tcPr>
            <w:tcW w:w="990" w:type="pct"/>
            <w:shd w:val="clear" w:color="auto" w:fill="auto"/>
          </w:tcPr>
          <w:p w14:paraId="312E26D4" w14:textId="77777777" w:rsidR="00F1480E" w:rsidRPr="000754EC" w:rsidRDefault="00D71E43" w:rsidP="000754EC">
            <w:pPr>
              <w:pStyle w:val="SIHeading2"/>
            </w:pPr>
            <w:r w:rsidRPr="002C55E9">
              <w:t>L</w:t>
            </w:r>
            <w:r w:rsidRPr="000754EC">
              <w:t>inks</w:t>
            </w:r>
          </w:p>
        </w:tc>
        <w:tc>
          <w:tcPr>
            <w:tcW w:w="4010" w:type="pct"/>
            <w:shd w:val="clear" w:color="auto" w:fill="auto"/>
          </w:tcPr>
          <w:p w14:paraId="529451E1" w14:textId="77777777" w:rsidR="002970C3" w:rsidRPr="000754EC" w:rsidRDefault="002970C3" w:rsidP="000754EC">
            <w:pPr>
              <w:pStyle w:val="SIText"/>
            </w:pPr>
            <w:r>
              <w:t xml:space="preserve">Companion Volumes, including Implementation </w:t>
            </w:r>
            <w:r w:rsidR="00346FDC">
              <w:t>Guides, are available at VETNet:</w:t>
            </w:r>
          </w:p>
          <w:p w14:paraId="2C1BCB30" w14:textId="3DD53749" w:rsidR="00CD7A28" w:rsidRPr="000754EC" w:rsidRDefault="007B1A89" w:rsidP="00CD7A28">
            <w:pPr>
              <w:pStyle w:val="SIText"/>
            </w:pPr>
            <w:hyperlink r:id="rId14">
              <w:r w:rsidR="001E3328" w:rsidRPr="001E3328">
                <w:t>https://vetnet.education.gov.au/Pages/TrainingDocs.aspx?q=78b15323-cd38-483e-aad7-1159b570a5c4</w:t>
              </w:r>
            </w:hyperlink>
            <w:r w:rsidR="00754581">
              <w:br/>
            </w:r>
          </w:p>
        </w:tc>
      </w:tr>
    </w:tbl>
    <w:p w14:paraId="01FE6DA8"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Dennis Trevarthen" w:date="2017-11-07T09:01:00Z" w:initials="DT">
    <w:p w14:paraId="49A6E18C" w14:textId="48912B60" w:rsidR="0029047E" w:rsidRDefault="0029047E" w:rsidP="0029047E">
      <w:pPr>
        <w:pStyle w:val="SIText"/>
      </w:pPr>
      <w:r>
        <w:annotationRef/>
      </w:r>
      <w:r>
        <w:rPr>
          <w:rFonts w:eastAsiaTheme="minorHAnsi"/>
          <w:lang w:val="en-US"/>
        </w:rPr>
        <w:t xml:space="preserve">FDFLAB2011A Use basic laboratory equipment </w:t>
      </w:r>
      <w:r>
        <w:rPr>
          <w:rFonts w:ascii="Courier" w:eastAsiaTheme="minorHAnsi" w:hAnsi="Courier" w:cs="Courier"/>
          <w:sz w:val="24"/>
          <w:szCs w:val="24"/>
          <w:lang w:val="en-US"/>
        </w:rPr>
        <w:t>is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A6E1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4B963A" w16cid:durableId="1D8B20A0"/>
  <w16cid:commentId w16cid:paraId="38CF15F3" w16cid:durableId="1D8B20A1"/>
  <w16cid:commentId w16cid:paraId="7B89CDCF" w16cid:durableId="1D8B20A2"/>
  <w16cid:commentId w16cid:paraId="3317F382" w16cid:durableId="1D8B20A4"/>
  <w16cid:commentId w16cid:paraId="38E59612" w16cid:durableId="1D8B20A5"/>
  <w16cid:commentId w16cid:paraId="5ABB1431" w16cid:durableId="1D8B20A6"/>
  <w16cid:commentId w16cid:paraId="56028BF8" w16cid:durableId="1D8B20A7"/>
  <w16cid:commentId w16cid:paraId="3AC07FB6" w16cid:durableId="1D8B20A8"/>
  <w16cid:commentId w16cid:paraId="05F04210" w16cid:durableId="1D8B20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9B013" w14:textId="77777777" w:rsidR="00BD190B" w:rsidRDefault="00BD190B" w:rsidP="00BF3F0A">
      <w:r>
        <w:separator/>
      </w:r>
    </w:p>
    <w:p w14:paraId="4E1481D9" w14:textId="77777777" w:rsidR="00BD190B" w:rsidRDefault="00BD190B"/>
  </w:endnote>
  <w:endnote w:type="continuationSeparator" w:id="0">
    <w:p w14:paraId="6731040D" w14:textId="77777777" w:rsidR="00BD190B" w:rsidRDefault="00BD190B" w:rsidP="00BF3F0A">
      <w:r>
        <w:continuationSeparator/>
      </w:r>
    </w:p>
    <w:p w14:paraId="5E75504C" w14:textId="77777777" w:rsidR="00BD190B" w:rsidRDefault="00BD1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roma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16FC797" w14:textId="1846C7D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B1A89">
          <w:rPr>
            <w:noProof/>
          </w:rPr>
          <w:t>4</w:t>
        </w:r>
        <w:r w:rsidRPr="000754EC">
          <w:fldChar w:fldCharType="end"/>
        </w:r>
      </w:p>
      <w:p w14:paraId="7848C13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A28971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C4A71" w14:textId="77777777" w:rsidR="00BD190B" w:rsidRDefault="00BD190B" w:rsidP="00BF3F0A">
      <w:r>
        <w:separator/>
      </w:r>
    </w:p>
    <w:p w14:paraId="6850BEBE" w14:textId="77777777" w:rsidR="00BD190B" w:rsidRDefault="00BD190B"/>
  </w:footnote>
  <w:footnote w:type="continuationSeparator" w:id="0">
    <w:p w14:paraId="6654AAEA" w14:textId="77777777" w:rsidR="00BD190B" w:rsidRDefault="00BD190B" w:rsidP="00BF3F0A">
      <w:r>
        <w:continuationSeparator/>
      </w:r>
    </w:p>
    <w:p w14:paraId="592DB7EF" w14:textId="77777777" w:rsidR="00BD190B" w:rsidRDefault="00BD190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974F9" w14:textId="0423678D" w:rsidR="009C2650" w:rsidRPr="001E3328" w:rsidRDefault="001E3328" w:rsidP="008E1F34">
    <w:pPr>
      <w:pStyle w:val="SIText"/>
    </w:pPr>
    <w:del w:id="33" w:author="Dennis Trevarthen" w:date="2017-10-27T13:04:00Z">
      <w:r w:rsidRPr="001E3328" w:rsidDel="00254450">
        <w:delText>FDF</w:delText>
      </w:r>
    </w:del>
    <w:ins w:id="34" w:author="Dennis Trevarthen" w:date="2017-10-27T13:04:00Z">
      <w:r w:rsidR="00254450">
        <w:t>FBP</w:t>
      </w:r>
    </w:ins>
    <w:r w:rsidRPr="001E3328">
      <w:t>LAB2001 Perform basic analytical tests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051891"/>
    <w:multiLevelType w:val="hybridMultilevel"/>
    <w:tmpl w:val="52DE6836"/>
    <w:lvl w:ilvl="0" w:tplc="4A865494">
      <w:start w:val="1"/>
      <w:numFmt w:val="bullet"/>
      <w:lvlText w:val=""/>
      <w:lvlJc w:val="left"/>
      <w:pPr>
        <w:ind w:left="814" w:hanging="360"/>
      </w:pPr>
      <w:rPr>
        <w:rFonts w:ascii="Symbol" w:hAnsi="Symbol" w:hint="default"/>
      </w:rPr>
    </w:lvl>
    <w:lvl w:ilvl="1" w:tplc="0C090001">
      <w:start w:val="1"/>
      <w:numFmt w:val="bullet"/>
      <w:lvlText w:val=""/>
      <w:lvlJc w:val="left"/>
      <w:pPr>
        <w:ind w:left="1534" w:hanging="360"/>
      </w:pPr>
      <w:rPr>
        <w:rFonts w:ascii="Symbol" w:hAnsi="Symbol" w:hint="default"/>
      </w:rPr>
    </w:lvl>
    <w:lvl w:ilvl="2" w:tplc="0C090005" w:tentative="1">
      <w:start w:val="1"/>
      <w:numFmt w:val="bullet"/>
      <w:lvlText w:val=""/>
      <w:lvlJc w:val="left"/>
      <w:pPr>
        <w:ind w:left="2254" w:hanging="360"/>
      </w:pPr>
      <w:rPr>
        <w:rFonts w:ascii="Wingdings" w:hAnsi="Wingdings" w:hint="default"/>
      </w:rPr>
    </w:lvl>
    <w:lvl w:ilvl="3" w:tplc="0C090001" w:tentative="1">
      <w:start w:val="1"/>
      <w:numFmt w:val="bullet"/>
      <w:lvlText w:val=""/>
      <w:lvlJc w:val="left"/>
      <w:pPr>
        <w:ind w:left="2974" w:hanging="360"/>
      </w:pPr>
      <w:rPr>
        <w:rFonts w:ascii="Symbol" w:hAnsi="Symbol" w:hint="default"/>
      </w:rPr>
    </w:lvl>
    <w:lvl w:ilvl="4" w:tplc="0C090003" w:tentative="1">
      <w:start w:val="1"/>
      <w:numFmt w:val="bullet"/>
      <w:lvlText w:val="o"/>
      <w:lvlJc w:val="left"/>
      <w:pPr>
        <w:ind w:left="3694" w:hanging="360"/>
      </w:pPr>
      <w:rPr>
        <w:rFonts w:ascii="Courier New" w:hAnsi="Courier New" w:cs="Courier New" w:hint="default"/>
      </w:rPr>
    </w:lvl>
    <w:lvl w:ilvl="5" w:tplc="0C090005" w:tentative="1">
      <w:start w:val="1"/>
      <w:numFmt w:val="bullet"/>
      <w:lvlText w:val=""/>
      <w:lvlJc w:val="left"/>
      <w:pPr>
        <w:ind w:left="4414" w:hanging="360"/>
      </w:pPr>
      <w:rPr>
        <w:rFonts w:ascii="Wingdings" w:hAnsi="Wingdings" w:hint="default"/>
      </w:rPr>
    </w:lvl>
    <w:lvl w:ilvl="6" w:tplc="0C090001" w:tentative="1">
      <w:start w:val="1"/>
      <w:numFmt w:val="bullet"/>
      <w:lvlText w:val=""/>
      <w:lvlJc w:val="left"/>
      <w:pPr>
        <w:ind w:left="5134" w:hanging="360"/>
      </w:pPr>
      <w:rPr>
        <w:rFonts w:ascii="Symbol" w:hAnsi="Symbol" w:hint="default"/>
      </w:rPr>
    </w:lvl>
    <w:lvl w:ilvl="7" w:tplc="0C090003" w:tentative="1">
      <w:start w:val="1"/>
      <w:numFmt w:val="bullet"/>
      <w:lvlText w:val="o"/>
      <w:lvlJc w:val="left"/>
      <w:pPr>
        <w:ind w:left="5854" w:hanging="360"/>
      </w:pPr>
      <w:rPr>
        <w:rFonts w:ascii="Courier New" w:hAnsi="Courier New" w:cs="Courier New" w:hint="default"/>
      </w:rPr>
    </w:lvl>
    <w:lvl w:ilvl="8" w:tplc="0C090005" w:tentative="1">
      <w:start w:val="1"/>
      <w:numFmt w:val="bullet"/>
      <w:lvlText w:val=""/>
      <w:lvlJc w:val="left"/>
      <w:pPr>
        <w:ind w:left="6574"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328"/>
    <w:rsid w:val="000014B9"/>
    <w:rsid w:val="00005A15"/>
    <w:rsid w:val="0001108F"/>
    <w:rsid w:val="000115E2"/>
    <w:rsid w:val="000126D0"/>
    <w:rsid w:val="0001296A"/>
    <w:rsid w:val="00016803"/>
    <w:rsid w:val="00023992"/>
    <w:rsid w:val="000275AE"/>
    <w:rsid w:val="0003004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247B"/>
    <w:rsid w:val="001A6A3E"/>
    <w:rsid w:val="001A7B6D"/>
    <w:rsid w:val="001B34D5"/>
    <w:rsid w:val="001B513A"/>
    <w:rsid w:val="001C0A75"/>
    <w:rsid w:val="001C1306"/>
    <w:rsid w:val="001D5C1B"/>
    <w:rsid w:val="001D7F5B"/>
    <w:rsid w:val="001E16BC"/>
    <w:rsid w:val="001E16DF"/>
    <w:rsid w:val="001E3328"/>
    <w:rsid w:val="001F2BA5"/>
    <w:rsid w:val="001F308D"/>
    <w:rsid w:val="001F3E42"/>
    <w:rsid w:val="00201A7C"/>
    <w:rsid w:val="0021210E"/>
    <w:rsid w:val="0021414D"/>
    <w:rsid w:val="00223124"/>
    <w:rsid w:val="00225070"/>
    <w:rsid w:val="00233143"/>
    <w:rsid w:val="00234444"/>
    <w:rsid w:val="00242293"/>
    <w:rsid w:val="00244EA7"/>
    <w:rsid w:val="00252A4B"/>
    <w:rsid w:val="00254450"/>
    <w:rsid w:val="00261D5A"/>
    <w:rsid w:val="00262FC3"/>
    <w:rsid w:val="0026394F"/>
    <w:rsid w:val="00276DB8"/>
    <w:rsid w:val="00282664"/>
    <w:rsid w:val="00285FB8"/>
    <w:rsid w:val="0029047E"/>
    <w:rsid w:val="002970C3"/>
    <w:rsid w:val="002A4CD3"/>
    <w:rsid w:val="002A6CC4"/>
    <w:rsid w:val="002C55E9"/>
    <w:rsid w:val="002D0C8B"/>
    <w:rsid w:val="002D330A"/>
    <w:rsid w:val="002E193E"/>
    <w:rsid w:val="002E4383"/>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3AC4"/>
    <w:rsid w:val="005A1D70"/>
    <w:rsid w:val="005A3AA5"/>
    <w:rsid w:val="005A6C9C"/>
    <w:rsid w:val="005A74DC"/>
    <w:rsid w:val="005B5146"/>
    <w:rsid w:val="005D1AFD"/>
    <w:rsid w:val="005E51E6"/>
    <w:rsid w:val="005F027A"/>
    <w:rsid w:val="005F33CC"/>
    <w:rsid w:val="005F771F"/>
    <w:rsid w:val="00600C58"/>
    <w:rsid w:val="006121D4"/>
    <w:rsid w:val="00613B49"/>
    <w:rsid w:val="00616845"/>
    <w:rsid w:val="00620E8E"/>
    <w:rsid w:val="006222A8"/>
    <w:rsid w:val="00633CFE"/>
    <w:rsid w:val="00634FCA"/>
    <w:rsid w:val="00643D1B"/>
    <w:rsid w:val="006452B8"/>
    <w:rsid w:val="00652E62"/>
    <w:rsid w:val="00686A49"/>
    <w:rsid w:val="00687B62"/>
    <w:rsid w:val="00690C44"/>
    <w:rsid w:val="006969D9"/>
    <w:rsid w:val="006A2B68"/>
    <w:rsid w:val="006B405E"/>
    <w:rsid w:val="006C0910"/>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581"/>
    <w:rsid w:val="00757005"/>
    <w:rsid w:val="00761DBE"/>
    <w:rsid w:val="0076523B"/>
    <w:rsid w:val="00771B60"/>
    <w:rsid w:val="00781D77"/>
    <w:rsid w:val="00783549"/>
    <w:rsid w:val="007860B7"/>
    <w:rsid w:val="00786DC8"/>
    <w:rsid w:val="007A300D"/>
    <w:rsid w:val="007B1A89"/>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73197"/>
    <w:rsid w:val="00886790"/>
    <w:rsid w:val="008908DE"/>
    <w:rsid w:val="008A12ED"/>
    <w:rsid w:val="008A39D3"/>
    <w:rsid w:val="008B2C77"/>
    <w:rsid w:val="008B4AD2"/>
    <w:rsid w:val="008B7138"/>
    <w:rsid w:val="008E1F34"/>
    <w:rsid w:val="008E260C"/>
    <w:rsid w:val="008E39BE"/>
    <w:rsid w:val="008E62EC"/>
    <w:rsid w:val="008F32F6"/>
    <w:rsid w:val="00916CD7"/>
    <w:rsid w:val="00920927"/>
    <w:rsid w:val="00921B38"/>
    <w:rsid w:val="00923720"/>
    <w:rsid w:val="009278C9"/>
    <w:rsid w:val="00930FDE"/>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4D22"/>
    <w:rsid w:val="00AC5F6B"/>
    <w:rsid w:val="00AD3896"/>
    <w:rsid w:val="00AD5B47"/>
    <w:rsid w:val="00AE1ED9"/>
    <w:rsid w:val="00AE32CB"/>
    <w:rsid w:val="00AF3957"/>
    <w:rsid w:val="00B12013"/>
    <w:rsid w:val="00B22C67"/>
    <w:rsid w:val="00B343CA"/>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190B"/>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B9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942A6"/>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8B6A"/>
  <w15:docId w15:val="{5A6A5242-F4CD-4DCD-AA0C-673CED3A4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6222A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78b15323-cd38-483e-aad7-1159b570a5c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ff7f5d9efdaf6d22ddce09d6558295d7">
  <xsd:schema xmlns:xsd="http://www.w3.org/2001/XMLSchema" xmlns:xs="http://www.w3.org/2001/XMLSchema" xmlns:p="http://schemas.microsoft.com/office/2006/metadata/properties" xmlns:ns2="43971206-72dd-428e-bfbb-e8880ec1a5d0" targetNamespace="http://schemas.microsoft.com/office/2006/metadata/properties" ma:root="true" ma:fieldsID="fddc6620f91123a3261049ff71bda12b"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43971206-72dd-428e-bfbb-e8880ec1a5d0"/>
    <ds:schemaRef ds:uri="http://www.w3.org/XML/1998/namespace"/>
    <ds:schemaRef ds:uri="http://purl.org/dc/dcmitype/"/>
  </ds:schemaRefs>
</ds:datastoreItem>
</file>

<file path=customXml/itemProps2.xml><?xml version="1.0" encoding="utf-8"?>
<ds:datastoreItem xmlns:ds="http://schemas.openxmlformats.org/officeDocument/2006/customXml" ds:itemID="{AEA19449-7284-404E-8283-A45463216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3A4896B-5454-4881-81DB-CEC72B32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4</Pages>
  <Words>1279</Words>
  <Characters>7293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8555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2</cp:revision>
  <cp:lastPrinted>2016-05-27T05:21:00Z</cp:lastPrinted>
  <dcterms:created xsi:type="dcterms:W3CDTF">2017-11-08T06:21:00Z</dcterms:created>
  <dcterms:modified xsi:type="dcterms:W3CDTF">2017-11-08T06:21:00Z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