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C94B2D" w14:textId="77777777" w:rsidR="000E25E6" w:rsidRDefault="000E25E6" w:rsidP="00FD557D">
      <w:pPr>
        <w:pStyle w:val="SIHeading2"/>
      </w:pPr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584DFFD" w14:textId="776A1C65" w:rsidR="00F1480E" w:rsidRPr="000754EC" w:rsidRDefault="00782696" w:rsidP="000754EC">
            <w:pPr>
              <w:pStyle w:val="SIUNITCODE"/>
            </w:pPr>
            <w:r w:rsidRPr="009C6F40">
              <w:t>RGRPSH201</w:t>
            </w:r>
          </w:p>
        </w:tc>
        <w:tc>
          <w:tcPr>
            <w:tcW w:w="3604" w:type="pct"/>
            <w:shd w:val="clear" w:color="auto" w:fill="auto"/>
          </w:tcPr>
          <w:p w14:paraId="1591CB53" w14:textId="1EFDA398" w:rsidR="00F1480E" w:rsidRPr="000754EC" w:rsidRDefault="00782696" w:rsidP="002D20EB">
            <w:pPr>
              <w:pStyle w:val="SIUnittitle"/>
            </w:pPr>
            <w:r w:rsidRPr="00782696">
              <w:t xml:space="preserve">Handle racehorses </w:t>
            </w:r>
            <w:del w:id="0" w:author="Sue Hamilton" w:date="2017-10-12T18:44:00Z">
              <w:r w:rsidRPr="00782696" w:rsidDel="002D20EB">
                <w:delText>safely</w:delText>
              </w:r>
            </w:del>
            <w:ins w:id="1" w:author="Sue Hamilton" w:date="2017-10-12T18:44:00Z">
              <w:r w:rsidR="002D20EB">
                <w:t>in stables and at trackwork</w:t>
              </w:r>
            </w:ins>
          </w:p>
        </w:tc>
      </w:tr>
      <w:tr w:rsidR="00F1480E" w:rsidRPr="00963A46" w14:paraId="25534496" w14:textId="77777777" w:rsidTr="00CA2922">
        <w:tc>
          <w:tcPr>
            <w:tcW w:w="1396" w:type="pct"/>
            <w:shd w:val="clear" w:color="auto" w:fill="auto"/>
          </w:tcPr>
          <w:p w14:paraId="350C94F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EBB39B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F7A926E" w14:textId="18BAA3B8" w:rsidR="00782696" w:rsidRPr="00782696" w:rsidRDefault="00782696" w:rsidP="00782696">
            <w:pPr>
              <w:pStyle w:val="SIText"/>
            </w:pPr>
            <w:r>
              <w:t>This unit of competency describes the skills and knowledge</w:t>
            </w:r>
            <w:r w:rsidRPr="00782696">
              <w:t xml:space="preserve"> required to identify</w:t>
            </w:r>
            <w:ins w:id="2" w:author="Sue Hamilton" w:date="2017-10-12T19:05:00Z">
              <w:r w:rsidR="004C1D7F">
                <w:t>;</w:t>
              </w:r>
            </w:ins>
            <w:del w:id="3" w:author="Sue Hamilton" w:date="2017-10-12T19:05:00Z">
              <w:r w:rsidRPr="00782696" w:rsidDel="004C1D7F">
                <w:delText>,</w:delText>
              </w:r>
            </w:del>
            <w:r w:rsidRPr="00782696">
              <w:t xml:space="preserve"> </w:t>
            </w:r>
            <w:del w:id="4" w:author="Sue Hamilton" w:date="2017-10-12T19:04:00Z">
              <w:r w:rsidRPr="00782696" w:rsidDel="004C1D7F">
                <w:delText xml:space="preserve">and </w:delText>
              </w:r>
            </w:del>
            <w:r w:rsidRPr="00782696">
              <w:t>safely catch</w:t>
            </w:r>
            <w:ins w:id="5" w:author="Sue Hamilton" w:date="2017-10-12T19:05:00Z">
              <w:r w:rsidR="004C1D7F">
                <w:t>,</w:t>
              </w:r>
            </w:ins>
            <w:del w:id="6" w:author="Sue Hamilton" w:date="2017-10-12T19:05:00Z">
              <w:r w:rsidRPr="00782696" w:rsidDel="004C1D7F">
                <w:delText>, control and</w:delText>
              </w:r>
            </w:del>
            <w:r w:rsidRPr="00782696">
              <w:t xml:space="preserve"> handle</w:t>
            </w:r>
            <w:ins w:id="7" w:author="Sue Hamilton" w:date="2017-10-12T19:05:00Z">
              <w:r w:rsidR="004C1D7F" w:rsidRPr="00782696">
                <w:t xml:space="preserve"> and</w:t>
              </w:r>
              <w:r w:rsidR="004C1D7F" w:rsidRPr="004C1D7F">
                <w:t xml:space="preserve"> </w:t>
              </w:r>
              <w:r w:rsidR="004C1D7F" w:rsidRPr="00782696">
                <w:t xml:space="preserve">control </w:t>
              </w:r>
            </w:ins>
            <w:del w:id="8" w:author="Sue Hamilton" w:date="2017-10-12T19:05:00Z">
              <w:r w:rsidRPr="00782696" w:rsidDel="004C1D7F">
                <w:delText xml:space="preserve"> </w:delText>
              </w:r>
            </w:del>
            <w:r w:rsidRPr="00782696">
              <w:t>racehorses</w:t>
            </w:r>
            <w:ins w:id="9" w:author="Sue Hamilton" w:date="2017-10-12T19:05:00Z">
              <w:r w:rsidR="004C1D7F">
                <w:t>, and fit with appropriate gear.</w:t>
              </w:r>
            </w:ins>
            <w:del w:id="10" w:author="Sue Hamilton" w:date="2017-10-12T19:05:00Z">
              <w:r w:rsidRPr="00782696" w:rsidDel="004C1D7F">
                <w:delText xml:space="preserve"> in training </w:delText>
              </w:r>
            </w:del>
            <w:del w:id="11" w:author="Sue Hamilton" w:date="2017-10-12T19:04:00Z">
              <w:r w:rsidRPr="00782696" w:rsidDel="00F91D2B">
                <w:delText xml:space="preserve">and racing </w:delText>
              </w:r>
            </w:del>
            <w:del w:id="12" w:author="Sue Hamilton" w:date="2017-10-12T19:05:00Z">
              <w:r w:rsidRPr="00782696" w:rsidDel="004C1D7F">
                <w:delText>environments.</w:delText>
              </w:r>
            </w:del>
          </w:p>
          <w:p w14:paraId="7C50663E" w14:textId="77777777" w:rsidR="00782696" w:rsidRDefault="00782696" w:rsidP="00782696">
            <w:pPr>
              <w:pStyle w:val="SIText"/>
            </w:pPr>
          </w:p>
          <w:p w14:paraId="336F4206" w14:textId="48CEBB6E" w:rsidR="00782696" w:rsidRPr="00782696" w:rsidRDefault="00782696" w:rsidP="00782696">
            <w:pPr>
              <w:pStyle w:val="SIText"/>
            </w:pPr>
            <w:r>
              <w:t>The unit applies to individuals employed as stable</w:t>
            </w:r>
            <w:del w:id="13" w:author="Sue Hamilton" w:date="2017-10-12T19:04:00Z">
              <w:r w:rsidDel="00F91D2B">
                <w:delText xml:space="preserve"> </w:delText>
              </w:r>
              <w:r w:rsidRPr="00782696" w:rsidDel="00F91D2B">
                <w:delText xml:space="preserve">or stud </w:delText>
              </w:r>
            </w:del>
            <w:r w:rsidRPr="00782696">
              <w:t>hands, strappers, trainers and others authorised to handle standardbred or thoroughbred horses in work environments of racing stables, paddocks, yards, race</w:t>
            </w:r>
            <w:r>
              <w:t xml:space="preserve"> tracks</w:t>
            </w:r>
            <w:r w:rsidRPr="00782696">
              <w:t xml:space="preserve"> and public areas.</w:t>
            </w:r>
          </w:p>
          <w:p w14:paraId="289499CF" w14:textId="77777777" w:rsidR="00664719" w:rsidRPr="00664719" w:rsidRDefault="00664719" w:rsidP="00664719">
            <w:pPr>
              <w:pStyle w:val="SIText"/>
            </w:pPr>
          </w:p>
          <w:p w14:paraId="67DD51DE" w14:textId="564C4482" w:rsidR="00664719" w:rsidRDefault="00664719" w:rsidP="00664719">
            <w:r w:rsidRPr="00664719">
              <w:t>Licensing, legislative, regulatory or certification requirements apply to this unit. Users are advised to check with the relevant Principal Racing Authority for current requirements.</w:t>
            </w:r>
          </w:p>
          <w:p w14:paraId="42F736CA" w14:textId="77777777" w:rsidR="00664719" w:rsidRPr="00664719" w:rsidRDefault="00664719" w:rsidP="00664719"/>
          <w:p w14:paraId="1DF6EF9E" w14:textId="3C70B8AA" w:rsidR="00F1480E" w:rsidRPr="000754EC" w:rsidRDefault="00664719" w:rsidP="00664719">
            <w:r w:rsidRPr="00664719">
              <w:t>Work health and safety and animal welfare legislation relevant to interacting with horses appl</w:t>
            </w:r>
            <w:r>
              <w:t>y</w:t>
            </w:r>
            <w:r w:rsidRPr="00664719">
              <w:t xml:space="preserve"> to workers in this industry. Requirements vary in each state/territory jurisdiction. Users are advised to check with the relevant authority for specific requirements.</w:t>
            </w:r>
          </w:p>
        </w:tc>
      </w:tr>
      <w:tr w:rsidR="00F1480E" w:rsidRPr="00963A46" w14:paraId="326E1C31" w14:textId="77777777" w:rsidTr="00CA2922">
        <w:tc>
          <w:tcPr>
            <w:tcW w:w="1396" w:type="pct"/>
            <w:shd w:val="clear" w:color="auto" w:fill="auto"/>
          </w:tcPr>
          <w:p w14:paraId="067AED3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EAE55E" w14:textId="77777777" w:rsidR="00F1480E" w:rsidRPr="000754EC" w:rsidRDefault="00F1480E" w:rsidP="001E4267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8C7B91" w14:textId="77777777" w:rsidTr="00CA2922">
        <w:tc>
          <w:tcPr>
            <w:tcW w:w="1396" w:type="pct"/>
            <w:shd w:val="clear" w:color="auto" w:fill="auto"/>
          </w:tcPr>
          <w:p w14:paraId="453C63D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F1480E" w:rsidRPr="000754EC" w:rsidRDefault="00087A0B" w:rsidP="000754EC">
            <w:pPr>
              <w:pStyle w:val="SIText"/>
            </w:pPr>
            <w:r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82696" w:rsidRPr="00963A46" w14:paraId="586E57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EF11FC" w14:textId="0C27DC91" w:rsidR="00782696" w:rsidRPr="00782696" w:rsidRDefault="00782696" w:rsidP="00782696">
            <w:r>
              <w:t xml:space="preserve">1. </w:t>
            </w:r>
            <w:r w:rsidRPr="00782696">
              <w:t xml:space="preserve">Identify physical features of racehorses </w:t>
            </w:r>
          </w:p>
        </w:tc>
        <w:tc>
          <w:tcPr>
            <w:tcW w:w="3604" w:type="pct"/>
            <w:shd w:val="clear" w:color="auto" w:fill="auto"/>
          </w:tcPr>
          <w:p w14:paraId="70454DC9" w14:textId="662E086C" w:rsidR="00782696" w:rsidRPr="00782696" w:rsidRDefault="00782696" w:rsidP="00782696">
            <w:pPr>
              <w:pStyle w:val="SIText"/>
            </w:pPr>
            <w:r>
              <w:t xml:space="preserve">1.1 </w:t>
            </w:r>
            <w:r w:rsidRPr="00782696">
              <w:t xml:space="preserve">Describe key features used to identify racehorses including body type, </w:t>
            </w:r>
            <w:del w:id="14" w:author="Sue Hamilton" w:date="2017-10-12T18:47:00Z">
              <w:r w:rsidRPr="00782696" w:rsidDel="002D20EB">
                <w:delText>size</w:delText>
              </w:r>
            </w:del>
            <w:ins w:id="15" w:author="Sue Hamilton" w:date="2017-10-12T18:47:00Z">
              <w:r w:rsidR="002D20EB">
                <w:t>height</w:t>
              </w:r>
            </w:ins>
            <w:del w:id="16" w:author="Sue Hamilton" w:date="2017-10-12T18:47:00Z">
              <w:r w:rsidRPr="00782696" w:rsidDel="002D20EB">
                <w:delText>, uses</w:delText>
              </w:r>
            </w:del>
            <w:r w:rsidRPr="00782696">
              <w:t>, colour and markings</w:t>
            </w:r>
          </w:p>
          <w:p w14:paraId="04F2247C" w14:textId="0F05FF64" w:rsidR="00782696" w:rsidRPr="00782696" w:rsidRDefault="00782696" w:rsidP="002D20EB">
            <w:r>
              <w:t xml:space="preserve">1.2 </w:t>
            </w:r>
            <w:r w:rsidRPr="00782696">
              <w:t>Recognise individual racehorses and describe their features using racing industry standards</w:t>
            </w:r>
            <w:ins w:id="17" w:author="Sue Hamilton" w:date="2017-10-12T18:46:00Z">
              <w:r w:rsidR="002D20EB">
                <w:t>,</w:t>
              </w:r>
            </w:ins>
            <w:r w:rsidRPr="00782696">
              <w:t xml:space="preserve"> </w:t>
            </w:r>
            <w:del w:id="18" w:author="Sue Hamilton" w:date="2017-10-12T18:46:00Z">
              <w:r w:rsidRPr="00782696" w:rsidDel="002D20EB">
                <w:delText xml:space="preserve">and </w:delText>
              </w:r>
            </w:del>
            <w:r w:rsidRPr="00782696">
              <w:t xml:space="preserve">terminology </w:t>
            </w:r>
            <w:ins w:id="19" w:author="Sue Hamilton" w:date="2017-10-12T18:46:00Z">
              <w:r w:rsidR="002D20EB" w:rsidRPr="00782696">
                <w:t>and</w:t>
              </w:r>
              <w:r w:rsidR="002D20EB">
                <w:t xml:space="preserve"> </w:t>
              </w:r>
            </w:ins>
            <w:ins w:id="20" w:author="Sue Hamilton" w:date="2017-10-12T18:47:00Z">
              <w:r w:rsidR="002D20EB">
                <w:t>registration documentation identification</w:t>
              </w:r>
            </w:ins>
          </w:p>
        </w:tc>
      </w:tr>
      <w:tr w:rsidR="00782696" w:rsidRPr="00963A46" w14:paraId="03A8B50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19FB47" w14:textId="228DE09D" w:rsidR="00782696" w:rsidRPr="00782696" w:rsidRDefault="00782696" w:rsidP="00782696">
            <w:r>
              <w:t>2</w:t>
            </w:r>
            <w:r w:rsidRPr="00782696">
              <w:t>. Apply knowledge of racehorse behaviour</w:t>
            </w:r>
          </w:p>
        </w:tc>
        <w:tc>
          <w:tcPr>
            <w:tcW w:w="3604" w:type="pct"/>
            <w:shd w:val="clear" w:color="auto" w:fill="auto"/>
          </w:tcPr>
          <w:p w14:paraId="5934338B" w14:textId="39832413" w:rsidR="00782696" w:rsidRPr="00782696" w:rsidRDefault="00782696" w:rsidP="00782696">
            <w:pPr>
              <w:pStyle w:val="SIText"/>
            </w:pPr>
            <w:r>
              <w:t xml:space="preserve">2.1 </w:t>
            </w:r>
            <w:r w:rsidRPr="00782696">
              <w:t xml:space="preserve">Describe </w:t>
            </w:r>
            <w:ins w:id="21" w:author="Sue Hamilton" w:date="2017-10-12T18:48:00Z">
              <w:r w:rsidR="002D20EB">
                <w:t xml:space="preserve">common </w:t>
              </w:r>
            </w:ins>
            <w:r w:rsidRPr="00782696">
              <w:t xml:space="preserve">behaviours of racehorses </w:t>
            </w:r>
            <w:del w:id="22" w:author="Sue Hamilton" w:date="2017-10-12T18:49:00Z">
              <w:r w:rsidRPr="00782696" w:rsidDel="002D20EB">
                <w:delText>in different situations and conditions</w:delText>
              </w:r>
            </w:del>
            <w:ins w:id="23" w:author="Sue Hamilton" w:date="2017-10-12T18:49:00Z">
              <w:r w:rsidR="002D20EB">
                <w:t>and identify common and specific causes of those behaviours</w:t>
              </w:r>
            </w:ins>
          </w:p>
          <w:p w14:paraId="42AA3FC0" w14:textId="770BAD7D" w:rsidR="00782696" w:rsidRPr="00782696" w:rsidRDefault="00782696" w:rsidP="00782696">
            <w:pPr>
              <w:pStyle w:val="SIText"/>
            </w:pPr>
            <w:r>
              <w:t>2.</w:t>
            </w:r>
            <w:r w:rsidRPr="00782696">
              <w:t xml:space="preserve">2 Observe and interpret basic body language </w:t>
            </w:r>
            <w:ins w:id="24" w:author="Sue Hamilton" w:date="2017-10-12T18:49:00Z">
              <w:r w:rsidR="002D20EB">
                <w:t xml:space="preserve">and common behaviours </w:t>
              </w:r>
            </w:ins>
            <w:r w:rsidRPr="00782696">
              <w:t>of racehorses in different situations</w:t>
            </w:r>
          </w:p>
          <w:p w14:paraId="185C83F1" w14:textId="602C2073" w:rsidR="00782696" w:rsidRPr="00782696" w:rsidRDefault="00782696" w:rsidP="00782696">
            <w:pPr>
              <w:pStyle w:val="SIText"/>
            </w:pPr>
            <w:r>
              <w:t xml:space="preserve">2.3 </w:t>
            </w:r>
            <w:r w:rsidRPr="00782696">
              <w:t xml:space="preserve">Identify </w:t>
            </w:r>
            <w:del w:id="25" w:author="Sue Hamilton" w:date="2017-10-12T18:50:00Z">
              <w:r w:rsidRPr="00782696" w:rsidDel="002D20EB">
                <w:delText xml:space="preserve">how </w:delText>
              </w:r>
            </w:del>
            <w:ins w:id="26" w:author="Sue Hamilton" w:date="2017-10-12T18:50:00Z">
              <w:r w:rsidR="002D20EB">
                <w:t xml:space="preserve">responses of different </w:t>
              </w:r>
            </w:ins>
            <w:del w:id="27" w:author="Sue Hamilton" w:date="2017-10-12T18:50:00Z">
              <w:r w:rsidRPr="00782696" w:rsidDel="002D20EB">
                <w:delText>race</w:delText>
              </w:r>
            </w:del>
            <w:r w:rsidRPr="00782696">
              <w:t xml:space="preserve">horses </w:t>
            </w:r>
            <w:del w:id="28" w:author="Sue Hamilton" w:date="2017-10-12T18:51:00Z">
              <w:r w:rsidRPr="00782696" w:rsidDel="002D20EB">
                <w:delText xml:space="preserve">can respond </w:delText>
              </w:r>
            </w:del>
            <w:r w:rsidRPr="00782696">
              <w:t xml:space="preserve">to </w:t>
            </w:r>
            <w:ins w:id="29" w:author="Sue Hamilton" w:date="2017-10-12T18:51:00Z">
              <w:r w:rsidR="002D20EB">
                <w:t xml:space="preserve">a range of </w:t>
              </w:r>
            </w:ins>
            <w:r w:rsidRPr="00782696">
              <w:t>different handling cues</w:t>
            </w:r>
          </w:p>
          <w:p w14:paraId="303E6A33" w14:textId="5FD99BD6" w:rsidR="00782696" w:rsidRPr="00782696" w:rsidRDefault="00782696" w:rsidP="00782696">
            <w:pPr>
              <w:pStyle w:val="SIText"/>
            </w:pPr>
            <w:r>
              <w:t>2.4 Identify areas of personal risk</w:t>
            </w:r>
            <w:ins w:id="30" w:author="Sue Hamilton" w:date="2017-10-12T18:52:00Z">
              <w:r w:rsidR="002D20EB">
                <w:t>,</w:t>
              </w:r>
            </w:ins>
            <w:r>
              <w:t xml:space="preserve"> </w:t>
            </w:r>
            <w:ins w:id="31" w:author="Sue Hamilton" w:date="2017-10-12T18:51:00Z">
              <w:r w:rsidR="002D20EB">
                <w:t>and risks to horses and others</w:t>
              </w:r>
              <w:r w:rsidR="002D20EB" w:rsidRPr="002D20EB">
                <w:t xml:space="preserve"> </w:t>
              </w:r>
            </w:ins>
            <w:del w:id="32" w:author="Sue Hamilton" w:date="2017-10-12T18:51:00Z">
              <w:r w:rsidDel="002D20EB">
                <w:delText xml:space="preserve">around </w:delText>
              </w:r>
              <w:r w:rsidRPr="00782696" w:rsidDel="002D20EB">
                <w:delText xml:space="preserve">racehorses </w:delText>
              </w:r>
            </w:del>
            <w:r w:rsidRPr="00782696">
              <w:t xml:space="preserve">in </w:t>
            </w:r>
            <w:ins w:id="33" w:author="Sue Hamilton" w:date="2017-10-12T18:51:00Z">
              <w:r w:rsidR="002D20EB">
                <w:t xml:space="preserve">various </w:t>
              </w:r>
              <w:proofErr w:type="spellStart"/>
              <w:r w:rsidR="002D20EB">
                <w:t>envrironments</w:t>
              </w:r>
            </w:ins>
            <w:proofErr w:type="spellEnd"/>
            <w:ins w:id="34" w:author="Sue Hamilton" w:date="2017-10-12T18:52:00Z">
              <w:r w:rsidR="002D20EB">
                <w:t>,</w:t>
              </w:r>
            </w:ins>
            <w:ins w:id="35" w:author="Sue Hamilton" w:date="2017-10-12T18:51:00Z">
              <w:r w:rsidR="002D20EB">
                <w:t xml:space="preserve"> including</w:t>
              </w:r>
            </w:ins>
            <w:ins w:id="36" w:author="Sue Hamilton" w:date="2017-10-12T18:52:00Z">
              <w:r w:rsidR="002D20EB">
                <w:t xml:space="preserve"> stables and training and racetracks</w:t>
              </w:r>
            </w:ins>
            <w:del w:id="37" w:author="Sue Hamilton" w:date="2017-10-12T18:52:00Z">
              <w:r w:rsidRPr="00782696" w:rsidDel="002D20EB">
                <w:delText>different racing environments and conditions</w:delText>
              </w:r>
            </w:del>
          </w:p>
          <w:p w14:paraId="03DE567D" w14:textId="691C6DBA" w:rsidR="00782696" w:rsidRPr="00782696" w:rsidRDefault="00782696" w:rsidP="00A545BF">
            <w:r>
              <w:t>2.5 Interpret and respond appropriately to h</w:t>
            </w:r>
            <w:r w:rsidRPr="00782696">
              <w:t xml:space="preserve">orse body language </w:t>
            </w:r>
            <w:ins w:id="38" w:author="Sue Hamilton" w:date="2017-10-12T18:53:00Z">
              <w:r w:rsidR="002D20EB">
                <w:t xml:space="preserve">and behaviours </w:t>
              </w:r>
            </w:ins>
            <w:del w:id="39" w:author="Sue Hamilton" w:date="2017-10-12T18:53:00Z">
              <w:r w:rsidRPr="00782696" w:rsidDel="002D20EB">
                <w:delText xml:space="preserve">prior to approaching, </w:delText>
              </w:r>
            </w:del>
            <w:r w:rsidRPr="00782696">
              <w:t xml:space="preserve">and maintain awareness of </w:t>
            </w:r>
            <w:ins w:id="40" w:author="Sue Hamilton" w:date="2017-10-12T18:53:00Z">
              <w:r w:rsidR="002D20EB">
                <w:t xml:space="preserve">all </w:t>
              </w:r>
            </w:ins>
            <w:r w:rsidRPr="00782696">
              <w:t xml:space="preserve">horses at all times </w:t>
            </w:r>
            <w:del w:id="41" w:author="Sue Hamilton" w:date="2017-10-12T18:54:00Z">
              <w:r w:rsidRPr="00782696" w:rsidDel="002D20EB">
                <w:delText>in racing environments</w:delText>
              </w:r>
            </w:del>
          </w:p>
        </w:tc>
      </w:tr>
      <w:tr w:rsidR="00782696" w:rsidRPr="00963A46" w14:paraId="22FA3B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36A409" w14:textId="7A14D19D" w:rsidR="00782696" w:rsidRPr="00782696" w:rsidRDefault="00782696" w:rsidP="00782696">
            <w:r>
              <w:lastRenderedPageBreak/>
              <w:t>3</w:t>
            </w:r>
            <w:r w:rsidRPr="00782696">
              <w:t>. Safely approach, catch and lead racehorses</w:t>
            </w:r>
          </w:p>
        </w:tc>
        <w:tc>
          <w:tcPr>
            <w:tcW w:w="3604" w:type="pct"/>
            <w:shd w:val="clear" w:color="auto" w:fill="auto"/>
          </w:tcPr>
          <w:p w14:paraId="0BBA731E" w14:textId="77777777" w:rsidR="00782696" w:rsidRPr="00782696" w:rsidRDefault="00782696" w:rsidP="00782696">
            <w:pPr>
              <w:pStyle w:val="SIText"/>
            </w:pPr>
            <w:r>
              <w:t>3</w:t>
            </w:r>
            <w:r w:rsidRPr="00782696">
              <w:t>.1 Check and clarify supervisor instructions for tasks involving approaching, catching and leading racehorses including raising safety risks or concerns</w:t>
            </w:r>
          </w:p>
          <w:p w14:paraId="0ADEFBC7" w14:textId="77777777" w:rsidR="00782696" w:rsidRPr="00782696" w:rsidRDefault="00782696" w:rsidP="00782696">
            <w:pPr>
              <w:pStyle w:val="SIText"/>
            </w:pPr>
            <w:r>
              <w:t>3</w:t>
            </w:r>
            <w:r w:rsidRPr="00782696">
              <w:t>.2 Identify known temperament, behaviour and level of education of racehorses prior to handling</w:t>
            </w:r>
          </w:p>
          <w:p w14:paraId="276DA569" w14:textId="361EF700" w:rsidR="00782696" w:rsidRPr="00782696" w:rsidRDefault="00782696" w:rsidP="00782696">
            <w:pPr>
              <w:pStyle w:val="SIText"/>
            </w:pPr>
            <w:r>
              <w:t>3</w:t>
            </w:r>
            <w:r w:rsidRPr="00782696">
              <w:t xml:space="preserve">.3 Assess risks associated with catching and leading </w:t>
            </w:r>
            <w:del w:id="42" w:author="Sue Hamilton" w:date="2017-10-12T18:54:00Z">
              <w:r w:rsidRPr="00782696" w:rsidDel="002D20EB">
                <w:delText xml:space="preserve">particular </w:delText>
              </w:r>
            </w:del>
            <w:ins w:id="43" w:author="Sue Hamilton" w:date="2017-10-12T18:54:00Z">
              <w:r w:rsidR="002D20EB">
                <w:t>a variety of</w:t>
              </w:r>
              <w:r w:rsidR="002D20EB" w:rsidRPr="00782696">
                <w:t xml:space="preserve"> </w:t>
              </w:r>
            </w:ins>
            <w:r w:rsidRPr="00782696">
              <w:t>racehorses in different environments</w:t>
            </w:r>
          </w:p>
          <w:p w14:paraId="346F75C0" w14:textId="755365AF" w:rsidR="00782696" w:rsidRPr="00782696" w:rsidRDefault="00782696" w:rsidP="00782696">
            <w:pPr>
              <w:pStyle w:val="SIText"/>
            </w:pPr>
            <w:r>
              <w:t>3</w:t>
            </w:r>
            <w:r w:rsidRPr="00782696">
              <w:t xml:space="preserve">.4 Identify, select and correctly fit appropriate </w:t>
            </w:r>
            <w:r w:rsidR="00F14473">
              <w:t xml:space="preserve">horse </w:t>
            </w:r>
            <w:r w:rsidRPr="00782696">
              <w:t>gear</w:t>
            </w:r>
            <w:r w:rsidR="00F14473">
              <w:t xml:space="preserve"> and </w:t>
            </w:r>
            <w:r w:rsidRPr="00782696">
              <w:t>personal protective equipment (PPE) for catching and leading racehorses</w:t>
            </w:r>
          </w:p>
          <w:p w14:paraId="330520F7" w14:textId="085095C3" w:rsidR="00782696" w:rsidRPr="00782696" w:rsidDel="00F91D2B" w:rsidRDefault="00782696" w:rsidP="00A545BF">
            <w:pPr>
              <w:pStyle w:val="SIText"/>
              <w:rPr>
                <w:del w:id="44" w:author="Sue Hamilton" w:date="2017-10-12T18:56:00Z"/>
              </w:rPr>
            </w:pPr>
            <w:r>
              <w:t>3</w:t>
            </w:r>
            <w:r w:rsidRPr="00782696">
              <w:t>.5 Approach</w:t>
            </w:r>
            <w:ins w:id="45" w:author="Sue Hamilton" w:date="2017-10-12T18:55:00Z">
              <w:r w:rsidR="00F91D2B">
                <w:t>,</w:t>
              </w:r>
            </w:ins>
            <w:del w:id="46" w:author="Sue Hamilton" w:date="2017-10-12T18:55:00Z">
              <w:r w:rsidRPr="00782696" w:rsidDel="00F91D2B">
                <w:delText xml:space="preserve"> and</w:delText>
              </w:r>
            </w:del>
            <w:r w:rsidRPr="00782696">
              <w:t xml:space="preserve"> catch </w:t>
            </w:r>
            <w:ins w:id="47" w:author="Sue Hamilton" w:date="2017-10-12T18:55:00Z">
              <w:r w:rsidR="00F91D2B">
                <w:t xml:space="preserve">and lead </w:t>
              </w:r>
            </w:ins>
            <w:r w:rsidRPr="00782696">
              <w:t>racehorse</w:t>
            </w:r>
            <w:ins w:id="48" w:author="Sue Hamilton" w:date="2017-10-12T18:55:00Z">
              <w:r w:rsidR="00F91D2B">
                <w:t>s</w:t>
              </w:r>
            </w:ins>
            <w:r w:rsidRPr="00782696">
              <w:t xml:space="preserve"> using safe handling practices and body language that minimises adverse horse reactions</w:t>
            </w:r>
          </w:p>
          <w:p w14:paraId="3A211A49" w14:textId="39A84AF6" w:rsidR="00782696" w:rsidRPr="00782696" w:rsidRDefault="00782696" w:rsidP="00104935">
            <w:pPr>
              <w:pStyle w:val="SIText"/>
            </w:pPr>
            <w:del w:id="49" w:author="Sue Hamilton" w:date="2017-10-12T18:56:00Z">
              <w:r w:rsidDel="00F91D2B">
                <w:delText>3</w:delText>
              </w:r>
              <w:r w:rsidRPr="00782696" w:rsidDel="00F91D2B">
                <w:delText>.6 Lead racehorses using safe body position and handling practices</w:delText>
              </w:r>
            </w:del>
          </w:p>
        </w:tc>
      </w:tr>
      <w:tr w:rsidR="00F91D2B" w:rsidRPr="00963A46" w14:paraId="1961FA6B" w14:textId="77777777" w:rsidTr="00CA2922">
        <w:trPr>
          <w:cantSplit/>
          <w:ins w:id="50" w:author="Sue Hamilton" w:date="2017-10-12T18:58:00Z"/>
        </w:trPr>
        <w:tc>
          <w:tcPr>
            <w:tcW w:w="1396" w:type="pct"/>
            <w:shd w:val="clear" w:color="auto" w:fill="auto"/>
          </w:tcPr>
          <w:p w14:paraId="12020260" w14:textId="707EDEEB" w:rsidR="00F91D2B" w:rsidRDefault="00F91D2B" w:rsidP="00A545BF">
            <w:pPr>
              <w:rPr>
                <w:ins w:id="51" w:author="Sue Hamilton" w:date="2017-10-12T18:58:00Z"/>
              </w:rPr>
            </w:pPr>
            <w:ins w:id="52" w:author="Sue Hamilton" w:date="2017-10-12T18:58:00Z">
              <w:r>
                <w:t xml:space="preserve">4. </w:t>
              </w:r>
            </w:ins>
            <w:ins w:id="53" w:author="Sue Hamilton" w:date="2017-10-12T19:06:00Z">
              <w:r w:rsidR="004C1D7F">
                <w:t>Select and correctly fit gear</w:t>
              </w:r>
            </w:ins>
            <w:ins w:id="54" w:author="Sue Hamilton" w:date="2017-10-12T19:08:00Z">
              <w:r w:rsidR="004C1D7F">
                <w:t xml:space="preserve"> to</w:t>
              </w:r>
            </w:ins>
            <w:ins w:id="55" w:author="Sue Hamilton" w:date="2017-10-12T19:06:00Z">
              <w:r w:rsidR="004C1D7F">
                <w:t xml:space="preserve"> </w:t>
              </w:r>
            </w:ins>
            <w:ins w:id="56" w:author="Sue Hamilton" w:date="2017-10-12T19:07:00Z">
              <w:r w:rsidR="004C1D7F">
                <w:t>racehorse</w:t>
              </w:r>
            </w:ins>
            <w:ins w:id="57" w:author="Sue Hamilton" w:date="2017-10-12T19:08:00Z">
              <w:r w:rsidR="004C1D7F">
                <w:t>s</w:t>
              </w:r>
            </w:ins>
          </w:p>
        </w:tc>
        <w:tc>
          <w:tcPr>
            <w:tcW w:w="3604" w:type="pct"/>
            <w:shd w:val="clear" w:color="auto" w:fill="auto"/>
          </w:tcPr>
          <w:p w14:paraId="02498A2E" w14:textId="4FD5B46F" w:rsidR="00F91D2B" w:rsidRPr="00F91D2B" w:rsidRDefault="00F91D2B" w:rsidP="00F91D2B">
            <w:pPr>
              <w:rPr>
                <w:ins w:id="58" w:author="Sue Hamilton" w:date="2017-10-12T18:59:00Z"/>
              </w:rPr>
            </w:pPr>
            <w:ins w:id="59" w:author="Sue Hamilton" w:date="2017-10-12T19:02:00Z">
              <w:r>
                <w:t>4.1</w:t>
              </w:r>
              <w:r w:rsidRPr="00F91D2B">
                <w:t xml:space="preserve"> Select and correctly fit appropriate personal protective equipment (PPE</w:t>
              </w:r>
            </w:ins>
            <w:ins w:id="60" w:author="Sue Hamilton" w:date="2017-10-12T19:07:00Z">
              <w:r w:rsidR="004C1D7F">
                <w:t>)</w:t>
              </w:r>
            </w:ins>
            <w:ins w:id="61" w:author="Sue Hamilton" w:date="2017-10-12T19:02:00Z">
              <w:r w:rsidRPr="00F91D2B">
                <w:t xml:space="preserve"> </w:t>
              </w:r>
            </w:ins>
            <w:ins w:id="62" w:author="Sue Hamilton" w:date="2017-10-12T19:01:00Z">
              <w:r>
                <w:t>4.2</w:t>
              </w:r>
            </w:ins>
            <w:ins w:id="63" w:author="Sue Hamilton" w:date="2017-10-12T18:59:00Z">
              <w:r w:rsidRPr="00E82D6D">
                <w:t xml:space="preserve"> Identify and select approved working gear and check for wear</w:t>
              </w:r>
            </w:ins>
          </w:p>
          <w:p w14:paraId="7D6F2A67" w14:textId="726551A5" w:rsidR="00F91D2B" w:rsidRDefault="00F91D2B" w:rsidP="00782696">
            <w:pPr>
              <w:pStyle w:val="SIText"/>
              <w:rPr>
                <w:ins w:id="64" w:author="Sue Hamilton" w:date="2017-10-12T19:00:00Z"/>
              </w:rPr>
            </w:pPr>
            <w:ins w:id="65" w:author="Sue Hamilton" w:date="2017-10-12T19:02:00Z">
              <w:r>
                <w:t xml:space="preserve">4.3 </w:t>
              </w:r>
            </w:ins>
            <w:ins w:id="66" w:author="Sue Hamilton" w:date="2017-10-12T19:00:00Z">
              <w:r w:rsidRPr="00E82D6D">
                <w:t>Fit horses with nominated approved gear and prepare for work</w:t>
              </w:r>
            </w:ins>
          </w:p>
          <w:p w14:paraId="7221E52E" w14:textId="5477F13F" w:rsidR="00F91D2B" w:rsidRDefault="00F91D2B" w:rsidP="00852DAB">
            <w:pPr>
              <w:rPr>
                <w:ins w:id="67" w:author="Sue Hamilton" w:date="2017-10-12T18:58:00Z"/>
              </w:rPr>
            </w:pPr>
            <w:ins w:id="68" w:author="Sue Hamilton" w:date="2017-10-12T19:03:00Z">
              <w:r>
                <w:t>4.4</w:t>
              </w:r>
            </w:ins>
            <w:ins w:id="69" w:author="Sue Hamilton" w:date="2017-10-12T19:00:00Z">
              <w:r w:rsidRPr="00E82D6D">
                <w:t xml:space="preserve"> Remove, check, clean and store gear </w:t>
              </w:r>
            </w:ins>
            <w:ins w:id="70" w:author="Sue Hamilton" w:date="2017-10-12T19:03:00Z">
              <w:r>
                <w:t>according to stable procedures</w:t>
              </w:r>
            </w:ins>
          </w:p>
        </w:tc>
      </w:tr>
      <w:tr w:rsidR="00782696" w:rsidRPr="00963A46" w14:paraId="2BB1EC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DC07BD" w14:textId="1CD0B06C" w:rsidR="00782696" w:rsidRPr="00782696" w:rsidRDefault="00782696" w:rsidP="00A545BF">
            <w:del w:id="71" w:author="Sue Hamilton" w:date="2017-10-12T19:01:00Z">
              <w:r w:rsidDel="00F91D2B">
                <w:delText>4</w:delText>
              </w:r>
            </w:del>
            <w:ins w:id="72" w:author="Sue Hamilton" w:date="2017-10-12T19:01:00Z">
              <w:r w:rsidR="00F91D2B">
                <w:t>5</w:t>
              </w:r>
            </w:ins>
            <w:r w:rsidRPr="00782696">
              <w:t xml:space="preserve">. Control racehorses in training and </w:t>
            </w:r>
            <w:ins w:id="73" w:author="Sue Hamilton" w:date="2017-10-12T18:56:00Z">
              <w:r w:rsidR="00F91D2B">
                <w:t>racing</w:t>
              </w:r>
            </w:ins>
            <w:del w:id="74" w:author="Sue Hamilton" w:date="2017-10-12T18:56:00Z">
              <w:r w:rsidRPr="00782696" w:rsidDel="00F91D2B">
                <w:delText>competition</w:delText>
              </w:r>
            </w:del>
            <w:r w:rsidRPr="00782696">
              <w:t xml:space="preserve"> environments</w:t>
            </w:r>
          </w:p>
        </w:tc>
        <w:tc>
          <w:tcPr>
            <w:tcW w:w="3604" w:type="pct"/>
            <w:shd w:val="clear" w:color="auto" w:fill="auto"/>
          </w:tcPr>
          <w:p w14:paraId="57AF6790" w14:textId="4C6B249B" w:rsidR="00782696" w:rsidRPr="00782696" w:rsidRDefault="00782696" w:rsidP="00782696">
            <w:pPr>
              <w:pStyle w:val="SIText"/>
            </w:pPr>
            <w:del w:id="75" w:author="Sue Hamilton" w:date="2017-10-12T19:01:00Z">
              <w:r w:rsidDel="00F91D2B">
                <w:delText>4</w:delText>
              </w:r>
            </w:del>
            <w:ins w:id="76" w:author="Sue Hamilton" w:date="2017-10-12T19:01:00Z">
              <w:r w:rsidR="00F91D2B">
                <w:t>5</w:t>
              </w:r>
            </w:ins>
            <w:r w:rsidRPr="00782696">
              <w:t>.1 Assess risks associated with handling racehorses in public areas</w:t>
            </w:r>
          </w:p>
          <w:p w14:paraId="7F24DFD1" w14:textId="706B7F91" w:rsidR="00782696" w:rsidRPr="00782696" w:rsidRDefault="00782696" w:rsidP="00782696">
            <w:pPr>
              <w:pStyle w:val="SIText"/>
            </w:pPr>
            <w:del w:id="77" w:author="Sue Hamilton" w:date="2017-10-12T19:01:00Z">
              <w:r w:rsidDel="00F91D2B">
                <w:delText>4</w:delText>
              </w:r>
            </w:del>
            <w:ins w:id="78" w:author="Sue Hamilton" w:date="2017-10-12T19:01:00Z">
              <w:r w:rsidR="00F91D2B">
                <w:t>5</w:t>
              </w:r>
            </w:ins>
            <w:r w:rsidRPr="00782696">
              <w:t>.2 Use safe leading, holding and controlling techniques for racehorses according to industry practices</w:t>
            </w:r>
            <w:r w:rsidR="00EE0F4D">
              <w:t xml:space="preserve"> and animal welfare principles</w:t>
            </w:r>
          </w:p>
          <w:p w14:paraId="44AB5354" w14:textId="00F906D3" w:rsidR="00782696" w:rsidRPr="00782696" w:rsidRDefault="00782696" w:rsidP="00782696">
            <w:pPr>
              <w:pStyle w:val="SIText"/>
            </w:pPr>
            <w:del w:id="79" w:author="Sue Hamilton" w:date="2017-10-12T19:01:00Z">
              <w:r w:rsidDel="00F91D2B">
                <w:delText>4</w:delText>
              </w:r>
            </w:del>
            <w:ins w:id="80" w:author="Sue Hamilton" w:date="2017-10-12T19:01:00Z">
              <w:r w:rsidR="00F91D2B">
                <w:t>5</w:t>
              </w:r>
            </w:ins>
            <w:r w:rsidRPr="00782696">
              <w:t>.3 Lead and handle horses in confined spaces using safe techniques</w:t>
            </w:r>
          </w:p>
          <w:p w14:paraId="7BE217A4" w14:textId="1FA5BEB7" w:rsidR="00782696" w:rsidRPr="00782696" w:rsidRDefault="00782696" w:rsidP="00782696">
            <w:del w:id="81" w:author="Sue Hamilton" w:date="2017-10-12T19:01:00Z">
              <w:r w:rsidDel="00F91D2B">
                <w:delText>4</w:delText>
              </w:r>
            </w:del>
            <w:ins w:id="82" w:author="Sue Hamilton" w:date="2017-10-12T19:01:00Z">
              <w:r w:rsidR="00F91D2B">
                <w:t>5</w:t>
              </w:r>
            </w:ins>
            <w:r w:rsidRPr="00782696">
              <w:t>.4 Minimise risk to self and others around racehorses</w:t>
            </w:r>
            <w:r w:rsidRPr="00782696" w:rsidDel="00CB2319">
              <w:t xml:space="preserve"> </w:t>
            </w:r>
            <w:r w:rsidRPr="00782696">
              <w:t>in training and competition environments</w:t>
            </w:r>
            <w:r w:rsidRPr="00782696" w:rsidDel="00CB2319">
              <w:t xml:space="preserve"> </w:t>
            </w:r>
          </w:p>
        </w:tc>
      </w:tr>
    </w:tbl>
    <w:p w14:paraId="63C92456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C1D7F" w:rsidRPr="00336FCA" w:rsidDel="00423CB2" w14:paraId="69E8D8BE" w14:textId="77777777" w:rsidTr="00782696">
        <w:trPr>
          <w:ins w:id="83" w:author="Sue Hamilton" w:date="2017-10-12T19:09:00Z"/>
        </w:trPr>
        <w:tc>
          <w:tcPr>
            <w:tcW w:w="1400" w:type="pct"/>
          </w:tcPr>
          <w:p w14:paraId="5DF72F90" w14:textId="24CFD5A7" w:rsidR="004C1D7F" w:rsidRDefault="004C1D7F" w:rsidP="00782696">
            <w:pPr>
              <w:pStyle w:val="SIText"/>
              <w:rPr>
                <w:ins w:id="84" w:author="Sue Hamilton" w:date="2017-10-12T19:09:00Z"/>
              </w:rPr>
            </w:pPr>
            <w:ins w:id="85" w:author="Sue Hamilton" w:date="2017-10-12T19:09:00Z">
              <w:r>
                <w:t>Reading</w:t>
              </w:r>
            </w:ins>
          </w:p>
        </w:tc>
        <w:tc>
          <w:tcPr>
            <w:tcW w:w="3600" w:type="pct"/>
          </w:tcPr>
          <w:p w14:paraId="6EE88951" w14:textId="4EB9562D" w:rsidR="004C1D7F" w:rsidRDefault="004C1D7F" w:rsidP="00A545BF">
            <w:pPr>
              <w:pStyle w:val="SIBulletList1"/>
              <w:rPr>
                <w:ins w:id="86" w:author="Sue Hamilton" w:date="2017-10-12T19:09:00Z"/>
              </w:rPr>
            </w:pPr>
            <w:ins w:id="87" w:author="Sue Hamilton" w:date="2017-10-12T19:09:00Z">
              <w:r>
                <w:t>Interpret stable forms</w:t>
              </w:r>
            </w:ins>
            <w:ins w:id="88" w:author="Sue Hamilton" w:date="2017-10-12T19:11:00Z">
              <w:r>
                <w:t>,</w:t>
              </w:r>
            </w:ins>
            <w:ins w:id="89" w:author="Sue Hamilton" w:date="2017-10-12T19:09:00Z">
              <w:r>
                <w:t xml:space="preserve"> </w:t>
              </w:r>
            </w:ins>
            <w:ins w:id="90" w:author="Sue Hamilton" w:date="2017-10-12T19:11:00Z">
              <w:r>
                <w:t>signage</w:t>
              </w:r>
              <w:r w:rsidRPr="004C1D7F">
                <w:t xml:space="preserve"> </w:t>
              </w:r>
            </w:ins>
            <w:ins w:id="91" w:author="Sue Hamilton" w:date="2017-10-12T19:09:00Z">
              <w:r>
                <w:t xml:space="preserve">and </w:t>
              </w:r>
            </w:ins>
            <w:ins w:id="92" w:author="Sue Hamilton" w:date="2017-10-12T19:10:00Z">
              <w:r>
                <w:t>instructions</w:t>
              </w:r>
            </w:ins>
            <w:ins w:id="93" w:author="Sue Hamilton" w:date="2017-10-12T19:09:00Z">
              <w:r>
                <w:t xml:space="preserve"> related to job role including</w:t>
              </w:r>
            </w:ins>
            <w:ins w:id="94" w:author="Sue Hamilton" w:date="2017-10-12T19:10:00Z">
              <w:r>
                <w:t xml:space="preserve">, </w:t>
              </w:r>
            </w:ins>
            <w:ins w:id="95" w:author="Sue Hamilton" w:date="2017-10-12T19:09:00Z">
              <w:r>
                <w:t>identification of horses and tasks</w:t>
              </w:r>
            </w:ins>
          </w:p>
        </w:tc>
      </w:tr>
      <w:tr w:rsidR="00782696" w:rsidRPr="00336FCA" w:rsidDel="00423CB2" w14:paraId="4BA8D11A" w14:textId="77777777" w:rsidTr="00782696">
        <w:tc>
          <w:tcPr>
            <w:tcW w:w="1400" w:type="pct"/>
          </w:tcPr>
          <w:p w14:paraId="2DCE4BAE" w14:textId="3D8BB3D9" w:rsidR="00782696" w:rsidRPr="00782696" w:rsidRDefault="00782696" w:rsidP="00782696">
            <w:pPr>
              <w:pStyle w:val="SIText"/>
            </w:pPr>
            <w:r>
              <w:t xml:space="preserve">Oral </w:t>
            </w:r>
            <w:r w:rsidRPr="00782696">
              <w:t>communication</w:t>
            </w:r>
          </w:p>
        </w:tc>
        <w:tc>
          <w:tcPr>
            <w:tcW w:w="3600" w:type="pct"/>
          </w:tcPr>
          <w:p w14:paraId="337F5CFB" w14:textId="77777777" w:rsidR="00782696" w:rsidRPr="00782696" w:rsidRDefault="00782696" w:rsidP="00782696">
            <w:pPr>
              <w:pStyle w:val="SIBulletList1"/>
            </w:pPr>
            <w:r>
              <w:t>Use active listening and questioning techniques to clarify and confirm supervisor instructions</w:t>
            </w:r>
          </w:p>
          <w:p w14:paraId="7554A773" w14:textId="381ED829" w:rsidR="00782696" w:rsidRPr="00782696" w:rsidRDefault="00782696" w:rsidP="00782696">
            <w:pPr>
              <w:pStyle w:val="SIBulletList1"/>
              <w:rPr>
                <w:rFonts w:eastAsia="Calibri"/>
              </w:rPr>
            </w:pPr>
            <w:r>
              <w:t xml:space="preserve">Use industry terminology to describe </w:t>
            </w:r>
            <w:r w:rsidRPr="00782696">
              <w:t xml:space="preserve">racehorses and handling gear and equipment </w:t>
            </w:r>
          </w:p>
        </w:tc>
      </w:tr>
      <w:tr w:rsidR="00782696" w:rsidRPr="00336FCA" w:rsidDel="00423CB2" w14:paraId="32DE8713" w14:textId="77777777" w:rsidTr="00782696">
        <w:tc>
          <w:tcPr>
            <w:tcW w:w="1400" w:type="pct"/>
          </w:tcPr>
          <w:p w14:paraId="266AA2B2" w14:textId="1257619B" w:rsidR="00782696" w:rsidRPr="00782696" w:rsidRDefault="00782696" w:rsidP="00782696">
            <w:pPr>
              <w:pStyle w:val="SIText"/>
            </w:pPr>
            <w:r>
              <w:t>Navigate the world of work</w:t>
            </w:r>
          </w:p>
        </w:tc>
        <w:tc>
          <w:tcPr>
            <w:tcW w:w="3600" w:type="pct"/>
          </w:tcPr>
          <w:p w14:paraId="3D484070" w14:textId="2ACC15BF" w:rsidR="00782696" w:rsidRPr="00782696" w:rsidRDefault="00782696" w:rsidP="00782696">
            <w:pPr>
              <w:pStyle w:val="SIBulletList1"/>
            </w:pPr>
            <w:r>
              <w:t xml:space="preserve">Follow workplace procedures, including </w:t>
            </w:r>
            <w:proofErr w:type="spellStart"/>
            <w:r w:rsidR="00EE0F4D">
              <w:t>safet</w:t>
            </w:r>
            <w:proofErr w:type="spellEnd"/>
            <w:r w:rsidRPr="00782696">
              <w:t xml:space="preserve"> and animal welfare requirements, relating to own role and work area</w:t>
            </w:r>
          </w:p>
          <w:p w14:paraId="1509C530" w14:textId="17DCED52" w:rsidR="00782696" w:rsidRPr="00782696" w:rsidRDefault="00782696" w:rsidP="00782696">
            <w:pPr>
              <w:pStyle w:val="SIBulletList1"/>
              <w:rPr>
                <w:rFonts w:eastAsia="Calibri"/>
              </w:rPr>
            </w:pPr>
            <w:r>
              <w:t xml:space="preserve">Demonstrate a duty of care to self and others when working with </w:t>
            </w:r>
            <w:r w:rsidRPr="00782696">
              <w:t xml:space="preserve">racehorses </w:t>
            </w:r>
          </w:p>
        </w:tc>
      </w:tr>
      <w:tr w:rsidR="00782696" w:rsidRPr="00336FCA" w:rsidDel="00423CB2" w14:paraId="3BC6179B" w14:textId="77777777" w:rsidTr="00782696">
        <w:tc>
          <w:tcPr>
            <w:tcW w:w="1400" w:type="pct"/>
          </w:tcPr>
          <w:p w14:paraId="1DF0A611" w14:textId="11891418" w:rsidR="00782696" w:rsidRPr="00782696" w:rsidRDefault="00782696" w:rsidP="00782696">
            <w:pPr>
              <w:pStyle w:val="SIText"/>
            </w:pPr>
            <w:r>
              <w:t>Get the work done</w:t>
            </w:r>
          </w:p>
        </w:tc>
        <w:tc>
          <w:tcPr>
            <w:tcW w:w="3600" w:type="pct"/>
          </w:tcPr>
          <w:p w14:paraId="52D4A420" w14:textId="77777777" w:rsidR="00782696" w:rsidRPr="00782696" w:rsidRDefault="00782696" w:rsidP="00782696">
            <w:pPr>
              <w:pStyle w:val="SIBulletList1"/>
              <w:rPr>
                <w:rFonts w:eastAsia="Calibri"/>
              </w:rPr>
            </w:pPr>
            <w:r w:rsidRPr="00782696">
              <w:rPr>
                <w:rFonts w:eastAsia="Calibri"/>
              </w:rPr>
              <w:t xml:space="preserve">Assemble resources and follow clearly defined instructions seeking assistance when necessary </w:t>
            </w:r>
          </w:p>
          <w:p w14:paraId="341F9C90" w14:textId="42A93D6F" w:rsidR="00782696" w:rsidRPr="00782696" w:rsidRDefault="00782696" w:rsidP="00782696">
            <w:pPr>
              <w:pStyle w:val="SIBulletList1"/>
              <w:rPr>
                <w:rFonts w:eastAsia="Calibri"/>
              </w:rPr>
            </w:pPr>
            <w:r w:rsidRPr="00782696">
              <w:rPr>
                <w:rFonts w:eastAsia="Calibri"/>
              </w:rPr>
              <w:t>Assess safety hazards and risks associated with catching, leading and handling racehorses;</w:t>
            </w:r>
            <w:r w:rsidRPr="00782696" w:rsidDel="00EF571E">
              <w:rPr>
                <w:rFonts w:eastAsia="Calibri"/>
              </w:rPr>
              <w:t xml:space="preserve"> </w:t>
            </w:r>
            <w:r w:rsidRPr="00782696">
              <w:rPr>
                <w:rFonts w:eastAsia="Calibri"/>
              </w:rPr>
              <w:t xml:space="preserve">monitoring and responding to safety at all times 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F33FF2">
        <w:tc>
          <w:tcPr>
            <w:tcW w:w="1028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82696" w14:paraId="4445CB4F" w14:textId="77777777" w:rsidTr="00F33FF2">
        <w:tc>
          <w:tcPr>
            <w:tcW w:w="1028" w:type="pct"/>
          </w:tcPr>
          <w:p w14:paraId="191C5FB6" w14:textId="2F27A0C8" w:rsidR="00782696" w:rsidRPr="00782696" w:rsidRDefault="00782696" w:rsidP="00782696">
            <w:pPr>
              <w:pStyle w:val="SIText"/>
            </w:pPr>
            <w:r w:rsidRPr="009C6F40">
              <w:t>RGRPSH201</w:t>
            </w:r>
            <w:r w:rsidRPr="00782696">
              <w:t xml:space="preserve"> Handle racehorses </w:t>
            </w:r>
            <w:ins w:id="96" w:author="Sue Hamilton" w:date="2017-10-12T18:45:00Z">
              <w:r w:rsidR="002D20EB">
                <w:t>i</w:t>
              </w:r>
              <w:r w:rsidR="002D20EB" w:rsidRPr="002D20EB">
                <w:t>n stables and at trackwork</w:t>
              </w:r>
            </w:ins>
            <w:del w:id="97" w:author="Sue Hamilton" w:date="2017-10-12T18:45:00Z">
              <w:r w:rsidRPr="00782696" w:rsidDel="002D20EB">
                <w:delText xml:space="preserve">safely </w:delText>
              </w:r>
            </w:del>
          </w:p>
        </w:tc>
        <w:tc>
          <w:tcPr>
            <w:tcW w:w="1105" w:type="pct"/>
          </w:tcPr>
          <w:p w14:paraId="709076F8" w14:textId="1A4F9B60" w:rsidR="00782696" w:rsidRPr="00782696" w:rsidRDefault="00782696" w:rsidP="00782696">
            <w:r w:rsidRPr="009C6F40">
              <w:t>RGRPSH201</w:t>
            </w:r>
            <w:r w:rsidRPr="00782696">
              <w:t>A Handle horses</w:t>
            </w:r>
          </w:p>
        </w:tc>
        <w:tc>
          <w:tcPr>
            <w:tcW w:w="1251" w:type="pct"/>
          </w:tcPr>
          <w:p w14:paraId="0EBFE15E" w14:textId="77777777" w:rsidR="00782696" w:rsidRPr="00782696" w:rsidRDefault="00782696" w:rsidP="00782696">
            <w:pPr>
              <w:pStyle w:val="SIText"/>
            </w:pPr>
            <w:r>
              <w:t>Updated to meet Standards for Training Packages</w:t>
            </w:r>
          </w:p>
          <w:p w14:paraId="71310E96" w14:textId="4E3ADAA7" w:rsidR="00782696" w:rsidRPr="00782696" w:rsidRDefault="00782696" w:rsidP="00782696">
            <w:pPr>
              <w:pStyle w:val="SIText"/>
            </w:pPr>
            <w:r>
              <w:t>C</w:t>
            </w:r>
            <w:r w:rsidRPr="00782696">
              <w:t xml:space="preserve">hanges to </w:t>
            </w:r>
            <w:ins w:id="98" w:author="Sue Hamilton" w:date="2017-10-12T19:08:00Z">
              <w:r w:rsidR="004C1D7F">
                <w:t xml:space="preserve">elements and </w:t>
              </w:r>
            </w:ins>
            <w:r w:rsidRPr="00782696">
              <w:t>performance criteria for clarity and additional safety</w:t>
            </w:r>
          </w:p>
        </w:tc>
        <w:tc>
          <w:tcPr>
            <w:tcW w:w="1616" w:type="pct"/>
          </w:tcPr>
          <w:p w14:paraId="0209927F" w14:textId="198644B7" w:rsidR="00782696" w:rsidRPr="00782696" w:rsidRDefault="00782696" w:rsidP="00782696">
            <w:pPr>
              <w:pStyle w:val="SIText"/>
            </w:pPr>
            <w:r>
              <w:t>No e</w:t>
            </w:r>
            <w:r w:rsidRPr="00782696">
              <w:t xml:space="preserve">quivalent unit 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CA2922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lastRenderedPageBreak/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573C5C4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82696" w:rsidRPr="009C6F40">
              <w:t>RGRPSH201</w:t>
            </w:r>
            <w:r w:rsidR="00782696" w:rsidRPr="00782696">
              <w:t xml:space="preserve"> Handle racehorses </w:t>
            </w:r>
            <w:ins w:id="99" w:author="Sue Hamilton" w:date="2017-10-12T18:45:00Z">
              <w:r w:rsidR="002D20EB">
                <w:t>i</w:t>
              </w:r>
              <w:r w:rsidR="002D20EB" w:rsidRPr="002D20EB">
                <w:t>n stables and at trackwork</w:t>
              </w:r>
            </w:ins>
            <w:del w:id="100" w:author="Sue Hamilton" w:date="2017-10-12T18:45:00Z">
              <w:r w:rsidR="00782696" w:rsidRPr="00782696" w:rsidDel="002D20EB">
                <w:delText>safely</w:delText>
              </w:r>
            </w:del>
          </w:p>
        </w:tc>
      </w:tr>
      <w:tr w:rsidR="00556C4C" w:rsidRPr="00A55106" w14:paraId="3668941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113678">
        <w:tc>
          <w:tcPr>
            <w:tcW w:w="5000" w:type="pct"/>
            <w:gridSpan w:val="2"/>
            <w:shd w:val="clear" w:color="auto" w:fill="auto"/>
          </w:tcPr>
          <w:p w14:paraId="6506A9DF" w14:textId="2D6B5FF3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532E211" w14:textId="77777777" w:rsidR="00F14473" w:rsidRPr="00977E30" w:rsidRDefault="00F14473" w:rsidP="00F14473">
            <w:pPr>
              <w:pStyle w:val="SIText"/>
            </w:pPr>
            <w:r w:rsidRPr="002E0463">
              <w:t xml:space="preserve">There must be evidence that </w:t>
            </w:r>
            <w:r w:rsidRPr="00977E30">
              <w:t>the individual has:</w:t>
            </w:r>
          </w:p>
          <w:p w14:paraId="6C178EA0" w14:textId="3ADEC497" w:rsidR="00F14473" w:rsidRPr="00977E30" w:rsidRDefault="00F14473" w:rsidP="00F14473">
            <w:pPr>
              <w:pStyle w:val="SIBulletList1"/>
            </w:pPr>
            <w:r w:rsidRPr="00B046A4">
              <w:t>i</w:t>
            </w:r>
            <w:r w:rsidRPr="00977E30">
              <w:t xml:space="preserve">dentified and distinguished at least four individual racehorses correctly using racing industry </w:t>
            </w:r>
            <w:del w:id="101" w:author="Sue Hamilton" w:date="2017-10-12T19:11:00Z">
              <w:r w:rsidRPr="00977E30" w:rsidDel="004C1D7F">
                <w:delText xml:space="preserve">standards </w:delText>
              </w:r>
            </w:del>
            <w:ins w:id="102" w:author="Sue Hamilton" w:date="2017-10-12T19:11:00Z">
              <w:r w:rsidR="004C1D7F">
                <w:t>practices</w:t>
              </w:r>
              <w:r w:rsidR="004C1D7F" w:rsidRPr="00977E30">
                <w:t xml:space="preserve"> </w:t>
              </w:r>
            </w:ins>
            <w:r w:rsidRPr="00977E30">
              <w:t>and terminology</w:t>
            </w:r>
          </w:p>
          <w:p w14:paraId="5EC771E8" w14:textId="77777777" w:rsidR="00F14473" w:rsidRPr="00977E30" w:rsidRDefault="00F14473" w:rsidP="00F14473">
            <w:pPr>
              <w:pStyle w:val="SIBulletList1"/>
            </w:pPr>
            <w:r>
              <w:t xml:space="preserve">confirmed, clarified and followed </w:t>
            </w:r>
            <w:r w:rsidRPr="00977E30">
              <w:t xml:space="preserve">supervisor instructions </w:t>
            </w:r>
          </w:p>
          <w:p w14:paraId="2469ACC5" w14:textId="0F28A2C9" w:rsidR="00F14473" w:rsidRPr="00977E30" w:rsidRDefault="00F14473" w:rsidP="00F14473">
            <w:pPr>
              <w:pStyle w:val="SIBulletList1"/>
            </w:pPr>
            <w:r w:rsidRPr="00145491">
              <w:t xml:space="preserve">carried out a basic risk assessment prior to </w:t>
            </w:r>
            <w:r w:rsidRPr="00977E30">
              <w:t>handling each racehorse including applying knowledge of horse behaviour</w:t>
            </w:r>
            <w:ins w:id="103" w:author="Sue Hamilton" w:date="2017-10-12T19:12:00Z">
              <w:r w:rsidR="004C1D7F">
                <w:t xml:space="preserve"> and body language</w:t>
              </w:r>
            </w:ins>
          </w:p>
          <w:p w14:paraId="0515D318" w14:textId="24F9A8E7" w:rsidR="00F14473" w:rsidRPr="00977E30" w:rsidRDefault="00F14473" w:rsidP="00F14473">
            <w:pPr>
              <w:pStyle w:val="SIBulletList1"/>
            </w:pPr>
            <w:r w:rsidRPr="00B046A4">
              <w:t>a</w:t>
            </w:r>
            <w:r w:rsidRPr="00977E30">
              <w:t>pproached, caught, led and controlled three different racehorses</w:t>
            </w:r>
            <w:ins w:id="104" w:author="Sue Hamilton" w:date="2017-10-12T19:12:00Z">
              <w:r w:rsidR="004C1D7F">
                <w:t>, of different ages and temperaments</w:t>
              </w:r>
            </w:ins>
            <w:r w:rsidRPr="00977E30">
              <w:t>, in at least one public space and one confined space, under supervision</w:t>
            </w:r>
          </w:p>
          <w:p w14:paraId="226EF633" w14:textId="73CACEE7" w:rsidR="00556C4C" w:rsidRPr="000754EC" w:rsidRDefault="004C1D7F" w:rsidP="00A545BF">
            <w:pPr>
              <w:pStyle w:val="SIBulletList1"/>
            </w:pPr>
            <w:proofErr w:type="gramStart"/>
            <w:ins w:id="105" w:author="Sue Hamilton" w:date="2017-10-12T19:13:00Z">
              <w:r>
                <w:t>selected</w:t>
              </w:r>
              <w:proofErr w:type="gramEnd"/>
              <w:r>
                <w:t xml:space="preserve"> and </w:t>
              </w:r>
            </w:ins>
            <w:ins w:id="106" w:author="Sue Hamilton" w:date="2017-10-12T19:12:00Z">
              <w:r w:rsidRPr="008103EE">
                <w:t xml:space="preserve">correctly </w:t>
              </w:r>
            </w:ins>
            <w:r w:rsidR="00F14473" w:rsidRPr="006F4FA6">
              <w:t>fitt</w:t>
            </w:r>
            <w:r w:rsidR="00F14473" w:rsidRPr="008103EE">
              <w:t xml:space="preserve">ed </w:t>
            </w:r>
            <w:ins w:id="107" w:author="Sue Hamilton" w:date="2017-10-12T19:13:00Z">
              <w:r>
                <w:t xml:space="preserve">horse gear to three </w:t>
              </w:r>
              <w:r w:rsidRPr="00977E30">
                <w:t>different racehorses</w:t>
              </w:r>
              <w:r w:rsidRPr="004C1D7F">
                <w:t xml:space="preserve">, of different ages and </w:t>
              </w:r>
              <w:proofErr w:type="spellStart"/>
              <w:r w:rsidRPr="004C1D7F">
                <w:t>temperaments,</w:t>
              </w:r>
            </w:ins>
            <w:r w:rsidR="00F14473" w:rsidRPr="008103EE">
              <w:t>and</w:t>
            </w:r>
            <w:proofErr w:type="spellEnd"/>
            <w:r w:rsidR="00F14473" w:rsidRPr="008103EE">
              <w:t xml:space="preserve"> </w:t>
            </w:r>
            <w:ins w:id="108" w:author="Sue Hamilton" w:date="2017-10-12T19:14:00Z">
              <w:r>
                <w:t xml:space="preserve">fitted own </w:t>
              </w:r>
            </w:ins>
            <w:del w:id="109" w:author="Sue Hamilton" w:date="2017-10-12T19:12:00Z">
              <w:r w:rsidR="00F14473" w:rsidRPr="008103EE" w:rsidDel="004C1D7F">
                <w:delText xml:space="preserve">correctly </w:delText>
              </w:r>
            </w:del>
            <w:del w:id="110" w:author="Sue Hamilton" w:date="2017-10-12T19:13:00Z">
              <w:r w:rsidR="00F14473" w:rsidRPr="008103EE" w:rsidDel="004C1D7F">
                <w:delText xml:space="preserve">used horse handling gear and </w:delText>
              </w:r>
            </w:del>
            <w:r w:rsidR="00F14473" w:rsidRPr="008103EE">
              <w:t>personal protective equipment (PPE).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CA2922">
        <w:tc>
          <w:tcPr>
            <w:tcW w:w="5000" w:type="pct"/>
            <w:shd w:val="clear" w:color="auto" w:fill="auto"/>
          </w:tcPr>
          <w:p w14:paraId="6006BB2E" w14:textId="1075F954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E913F53" w14:textId="77777777" w:rsidR="00DF1FEE" w:rsidRDefault="00F14473" w:rsidP="00F14473">
            <w:pPr>
              <w:pStyle w:val="SIBulletList1"/>
              <w:rPr>
                <w:ins w:id="111" w:author="Sue Hamilton" w:date="2017-10-12T19:16:00Z"/>
              </w:rPr>
            </w:pPr>
            <w:r>
              <w:t>f</w:t>
            </w:r>
            <w:r w:rsidRPr="00977E30">
              <w:t>eatures and basic industry terminology used to identify horses</w:t>
            </w:r>
            <w:ins w:id="112" w:author="Sue Hamilton" w:date="2017-10-12T19:14:00Z">
              <w:r w:rsidR="004C1D7F">
                <w:t>, including</w:t>
              </w:r>
            </w:ins>
            <w:ins w:id="113" w:author="Sue Hamilton" w:date="2017-10-12T19:16:00Z">
              <w:r w:rsidR="00DF1FEE">
                <w:t>:</w:t>
              </w:r>
            </w:ins>
          </w:p>
          <w:p w14:paraId="0058A2DD" w14:textId="77777777" w:rsidR="00DF1FEE" w:rsidRDefault="00DF1FEE" w:rsidP="00A545BF">
            <w:pPr>
              <w:pStyle w:val="SIBulletList2"/>
              <w:rPr>
                <w:ins w:id="114" w:author="Sue Hamilton" w:date="2017-10-12T19:17:00Z"/>
              </w:rPr>
            </w:pPr>
            <w:ins w:id="115" w:author="Sue Hamilton" w:date="2017-10-12T19:16:00Z">
              <w:r>
                <w:t>physical features</w:t>
              </w:r>
            </w:ins>
          </w:p>
          <w:p w14:paraId="14D9CAB3" w14:textId="35756D3F" w:rsidR="00DF1FEE" w:rsidRDefault="00DF1FEE" w:rsidP="00A545BF">
            <w:pPr>
              <w:pStyle w:val="SIBulletList2"/>
              <w:rPr>
                <w:ins w:id="116" w:author="Sue Hamilton" w:date="2017-10-12T19:16:00Z"/>
              </w:rPr>
            </w:pPr>
            <w:ins w:id="117" w:author="Sue Hamilton" w:date="2017-10-12T19:17:00Z">
              <w:r>
                <w:t>age and gender</w:t>
              </w:r>
            </w:ins>
          </w:p>
          <w:p w14:paraId="0BDA5FC2" w14:textId="5B6DA4DB" w:rsidR="00F14473" w:rsidRPr="00977E30" w:rsidRDefault="004C1D7F" w:rsidP="00A545BF">
            <w:pPr>
              <w:pStyle w:val="SIBulletList2"/>
            </w:pPr>
            <w:ins w:id="118" w:author="Sue Hamilton" w:date="2017-10-12T19:14:00Z">
              <w:r>
                <w:t>registration documentation</w:t>
              </w:r>
            </w:ins>
            <w:r w:rsidR="00F14473" w:rsidRPr="00977E30">
              <w:t xml:space="preserve"> </w:t>
            </w:r>
          </w:p>
          <w:p w14:paraId="53984894" w14:textId="77777777" w:rsidR="00F14473" w:rsidRDefault="00F14473" w:rsidP="00F14473">
            <w:pPr>
              <w:pStyle w:val="SIBulletList1"/>
            </w:pPr>
            <w:r w:rsidRPr="00421B27">
              <w:t xml:space="preserve">common </w:t>
            </w:r>
            <w:r w:rsidRPr="008103EE">
              <w:t xml:space="preserve">racehorse </w:t>
            </w:r>
            <w:r>
              <w:t>characteristics, including:</w:t>
            </w:r>
          </w:p>
          <w:p w14:paraId="14252AF6" w14:textId="77777777" w:rsidR="00F14473" w:rsidRDefault="00F14473" w:rsidP="00F14473">
            <w:pPr>
              <w:pStyle w:val="SIBulletList2"/>
            </w:pPr>
            <w:r>
              <w:t xml:space="preserve">temperament, </w:t>
            </w:r>
            <w:r w:rsidRPr="008103EE">
              <w:t xml:space="preserve">behaviour </w:t>
            </w:r>
            <w:r>
              <w:t xml:space="preserve">and </w:t>
            </w:r>
            <w:r w:rsidRPr="008103EE">
              <w:t xml:space="preserve">social traits </w:t>
            </w:r>
          </w:p>
          <w:p w14:paraId="70EDE6FF" w14:textId="77777777" w:rsidR="00F14473" w:rsidRDefault="00F14473" w:rsidP="00F14473">
            <w:pPr>
              <w:pStyle w:val="SIBulletList2"/>
            </w:pPr>
            <w:r w:rsidRPr="008103EE">
              <w:t>body language</w:t>
            </w:r>
          </w:p>
          <w:p w14:paraId="71C3B759" w14:textId="725FEE5B" w:rsidR="00F14473" w:rsidRDefault="00F14473" w:rsidP="00F14473">
            <w:pPr>
              <w:pStyle w:val="SIBulletList2"/>
            </w:pPr>
            <w:r>
              <w:t xml:space="preserve">response to </w:t>
            </w:r>
            <w:ins w:id="119" w:author="Sue Hamilton" w:date="2017-10-12T20:36:00Z">
              <w:r w:rsidR="00D00872">
                <w:t xml:space="preserve">commonly used </w:t>
              </w:r>
            </w:ins>
            <w:r>
              <w:t>cues</w:t>
            </w:r>
          </w:p>
          <w:p w14:paraId="7C5DD521" w14:textId="654811FE" w:rsidR="00F14473" w:rsidRPr="00977E30" w:rsidRDefault="00F14473" w:rsidP="00F14473">
            <w:pPr>
              <w:pStyle w:val="SIBulletList2"/>
            </w:pPr>
            <w:r>
              <w:t xml:space="preserve">specific </w:t>
            </w:r>
            <w:r w:rsidRPr="00977E30">
              <w:t xml:space="preserve">characteristics </w:t>
            </w:r>
            <w:ins w:id="120" w:author="Sue Hamilton" w:date="2017-10-12T20:37:00Z">
              <w:r w:rsidR="00D00872">
                <w:t xml:space="preserve">and responses </w:t>
              </w:r>
            </w:ins>
            <w:r w:rsidRPr="00977E30">
              <w:t>of individual horses</w:t>
            </w:r>
          </w:p>
          <w:p w14:paraId="36C6404F" w14:textId="77777777" w:rsidR="00F14473" w:rsidRPr="00F14473" w:rsidRDefault="00F14473" w:rsidP="00F14473">
            <w:pPr>
              <w:pStyle w:val="SIBulletList1"/>
            </w:pPr>
            <w:r w:rsidRPr="00421B27">
              <w:t xml:space="preserve">racing industry safety requirements </w:t>
            </w:r>
            <w:r w:rsidRPr="00F14473">
              <w:t>for interacting with horses, including:</w:t>
            </w:r>
          </w:p>
          <w:p w14:paraId="6E9DF123" w14:textId="77777777" w:rsidR="00F14473" w:rsidRPr="00F14473" w:rsidRDefault="00F14473" w:rsidP="00F14473">
            <w:pPr>
              <w:pStyle w:val="SIBulletList2"/>
            </w:pPr>
            <w:r w:rsidRPr="00421B27">
              <w:t>safe operating procedures</w:t>
            </w:r>
            <w:r w:rsidRPr="00F14473">
              <w:t xml:space="preserve"> </w:t>
            </w:r>
          </w:p>
          <w:p w14:paraId="3C38AEC5" w14:textId="77777777" w:rsidR="00F14473" w:rsidRDefault="00F14473" w:rsidP="00F14473">
            <w:pPr>
              <w:pStyle w:val="SIBulletList2"/>
            </w:pPr>
            <w:r>
              <w:t xml:space="preserve">hazard identification and risk control </w:t>
            </w:r>
            <w:r w:rsidRPr="006D0D4B">
              <w:t>associated with catching and leading horses</w:t>
            </w:r>
          </w:p>
          <w:p w14:paraId="65959A80" w14:textId="77777777" w:rsidR="00F14473" w:rsidRDefault="00F14473" w:rsidP="00F14473">
            <w:pPr>
              <w:pStyle w:val="SIBulletList2"/>
            </w:pPr>
            <w:r>
              <w:t>applying knowledge of horse behaviour</w:t>
            </w:r>
          </w:p>
          <w:p w14:paraId="3754FFA9" w14:textId="77777777" w:rsidR="00F14473" w:rsidRPr="00F14473" w:rsidRDefault="00F14473" w:rsidP="00F14473">
            <w:pPr>
              <w:pStyle w:val="SIBulletList2"/>
            </w:pPr>
            <w:r>
              <w:t>use of PPE</w:t>
            </w:r>
          </w:p>
          <w:p w14:paraId="52E0C418" w14:textId="18E71DB5" w:rsidR="00F14473" w:rsidRPr="00F14473" w:rsidRDefault="00D00872" w:rsidP="00F14473">
            <w:pPr>
              <w:pStyle w:val="SIBulletList2"/>
            </w:pPr>
            <w:ins w:id="121" w:author="Sue Hamilton" w:date="2017-10-12T20:37:00Z">
              <w:r>
                <w:t xml:space="preserve">applying </w:t>
              </w:r>
            </w:ins>
            <w:r w:rsidR="00F14473" w:rsidRPr="00421B27">
              <w:t>relevant road safety rules</w:t>
            </w:r>
          </w:p>
          <w:p w14:paraId="13CFB46C" w14:textId="756B79D3" w:rsidR="00F14473" w:rsidRPr="00977E30" w:rsidRDefault="00D00872" w:rsidP="00F14473">
            <w:pPr>
              <w:pStyle w:val="SIBulletList2"/>
            </w:pPr>
            <w:ins w:id="122" w:author="Sue Hamilton" w:date="2017-10-12T20:37:00Z">
              <w:r>
                <w:t xml:space="preserve">complying with </w:t>
              </w:r>
            </w:ins>
            <w:r w:rsidR="00F14473">
              <w:t>racetrack and stable etiquette</w:t>
            </w:r>
          </w:p>
          <w:p w14:paraId="74ECCB39" w14:textId="66325844" w:rsidR="00DF1FEE" w:rsidRDefault="00DF1FEE" w:rsidP="00F14473">
            <w:pPr>
              <w:pStyle w:val="SIBulletList1"/>
              <w:rPr>
                <w:ins w:id="123" w:author="Sue Hamilton" w:date="2017-10-12T19:19:00Z"/>
              </w:rPr>
            </w:pPr>
            <w:ins w:id="124" w:author="Sue Hamilton" w:date="2017-10-12T19:19:00Z">
              <w:r>
                <w:t>approved working and racing gear and PPE for handler, including:</w:t>
              </w:r>
            </w:ins>
          </w:p>
          <w:p w14:paraId="3471204A" w14:textId="77777777" w:rsidR="00DF1FEE" w:rsidRDefault="00DF1FEE" w:rsidP="00A545BF">
            <w:pPr>
              <w:pStyle w:val="SIBulletList2"/>
              <w:rPr>
                <w:ins w:id="125" w:author="Sue Hamilton" w:date="2017-10-12T19:20:00Z"/>
              </w:rPr>
            </w:pPr>
            <w:ins w:id="126" w:author="Sue Hamilton" w:date="2017-10-12T19:20:00Z">
              <w:r>
                <w:t>purpose of gear and PPE</w:t>
              </w:r>
            </w:ins>
          </w:p>
          <w:p w14:paraId="1157619B" w14:textId="77777777" w:rsidR="00DF1FEE" w:rsidRDefault="00DF1FEE" w:rsidP="00A545BF">
            <w:pPr>
              <w:pStyle w:val="SIBulletList2"/>
              <w:rPr>
                <w:ins w:id="127" w:author="Sue Hamilton" w:date="2017-10-12T19:20:00Z"/>
              </w:rPr>
            </w:pPr>
            <w:ins w:id="128" w:author="Sue Hamilton" w:date="2017-10-12T19:20:00Z">
              <w:r>
                <w:t>correct fit for safety and comfort</w:t>
              </w:r>
            </w:ins>
          </w:p>
          <w:p w14:paraId="4EF10C69" w14:textId="0AC8246F" w:rsidR="00DF1FEE" w:rsidRDefault="00DF1FEE" w:rsidP="00A545BF">
            <w:pPr>
              <w:pStyle w:val="SIBulletList2"/>
              <w:rPr>
                <w:ins w:id="129" w:author="Sue Hamilton" w:date="2017-10-12T19:21:00Z"/>
              </w:rPr>
            </w:pPr>
            <w:ins w:id="130" w:author="Sue Hamilton" w:date="2017-10-12T19:21:00Z">
              <w:r>
                <w:t xml:space="preserve">indicators of </w:t>
              </w:r>
              <w:proofErr w:type="spellStart"/>
              <w:r>
                <w:t>conditon</w:t>
              </w:r>
              <w:proofErr w:type="spellEnd"/>
              <w:r>
                <w:t xml:space="preserve"> - </w:t>
              </w:r>
            </w:ins>
            <w:ins w:id="131" w:author="Sue Hamilton" w:date="2017-10-12T19:20:00Z">
              <w:r>
                <w:t>wear,</w:t>
              </w:r>
            </w:ins>
            <w:ins w:id="132" w:author="Sue Hamilton" w:date="2017-10-12T19:21:00Z">
              <w:r>
                <w:t xml:space="preserve"> or </w:t>
              </w:r>
            </w:ins>
            <w:ins w:id="133" w:author="Sue Hamilton" w:date="2017-10-12T19:20:00Z">
              <w:r>
                <w:t>damage</w:t>
              </w:r>
            </w:ins>
          </w:p>
          <w:p w14:paraId="3B2A6DB2" w14:textId="65BF286B" w:rsidR="00DF1FEE" w:rsidRDefault="00DF1FEE" w:rsidP="00A545BF">
            <w:pPr>
              <w:pStyle w:val="SIBulletList2"/>
              <w:rPr>
                <w:ins w:id="134" w:author="Sue Hamilton" w:date="2017-10-12T19:18:00Z"/>
              </w:rPr>
            </w:pPr>
            <w:ins w:id="135" w:author="Sue Hamilton" w:date="2017-10-12T19:21:00Z">
              <w:r>
                <w:t>procedures for repair or replacement</w:t>
              </w:r>
            </w:ins>
          </w:p>
          <w:p w14:paraId="224955B3" w14:textId="77777777" w:rsidR="00F14473" w:rsidRPr="00977E30" w:rsidRDefault="00F14473" w:rsidP="00F14473">
            <w:pPr>
              <w:pStyle w:val="SIBulletList1"/>
            </w:pPr>
            <w:r w:rsidRPr="00421B27">
              <w:t xml:space="preserve">basic </w:t>
            </w:r>
            <w:r w:rsidRPr="00977E30">
              <w:t>principles of animal welfare and relevant rules of racing related to own work role and responsibilities in the racing industry</w:t>
            </w:r>
          </w:p>
          <w:p w14:paraId="72696BEC" w14:textId="77777777" w:rsidR="00F14473" w:rsidRDefault="00F14473" w:rsidP="00F14473">
            <w:pPr>
              <w:pStyle w:val="SIBulletList1"/>
            </w:pPr>
            <w:r w:rsidRPr="00977E30">
              <w:t>racing industry techniques for</w:t>
            </w:r>
            <w:r>
              <w:t>:</w:t>
            </w:r>
          </w:p>
          <w:p w14:paraId="515E29E7" w14:textId="77777777" w:rsidR="00F14473" w:rsidRPr="00F14473" w:rsidRDefault="00F14473" w:rsidP="00F14473">
            <w:pPr>
              <w:pStyle w:val="SIBulletList2"/>
            </w:pPr>
            <w:r>
              <w:t>approaching and</w:t>
            </w:r>
            <w:r w:rsidRPr="00F14473">
              <w:t xml:space="preserve"> catching horses</w:t>
            </w:r>
          </w:p>
          <w:p w14:paraId="247A75C9" w14:textId="77777777" w:rsidR="00F14473" w:rsidRPr="00F14473" w:rsidRDefault="00F14473" w:rsidP="00F14473">
            <w:pPr>
              <w:pStyle w:val="SIBulletList2"/>
            </w:pPr>
            <w:r w:rsidRPr="00977E30">
              <w:t>leading horses</w:t>
            </w:r>
          </w:p>
          <w:p w14:paraId="090564F5" w14:textId="77777777" w:rsidR="00F14473" w:rsidRPr="00977E30" w:rsidRDefault="00F14473" w:rsidP="00F14473">
            <w:pPr>
              <w:pStyle w:val="SIBulletList2"/>
            </w:pPr>
            <w:r w:rsidRPr="00977E30">
              <w:t>holding and controlling horses</w:t>
            </w:r>
          </w:p>
          <w:p w14:paraId="2EFEC2AD" w14:textId="77777777" w:rsidR="00F14473" w:rsidRPr="00977E30" w:rsidRDefault="00F14473" w:rsidP="00F14473">
            <w:pPr>
              <w:pStyle w:val="SIBulletList1"/>
            </w:pPr>
            <w:r w:rsidRPr="00421B27">
              <w:t xml:space="preserve">purpose of different items of </w:t>
            </w:r>
            <w:r w:rsidRPr="00977E30">
              <w:t>horse gear and personal protective equipment (PPE)</w:t>
            </w:r>
          </w:p>
          <w:p w14:paraId="7E7F3F1C" w14:textId="77777777" w:rsidR="00F14473" w:rsidRDefault="00F14473" w:rsidP="00F14473">
            <w:pPr>
              <w:pStyle w:val="SIBulletList1"/>
            </w:pPr>
            <w:r>
              <w:t xml:space="preserve">racing work environments and related risks when handing horses, including in: </w:t>
            </w:r>
          </w:p>
          <w:p w14:paraId="72A51453" w14:textId="77777777" w:rsidR="00F14473" w:rsidRDefault="00F14473" w:rsidP="00F14473">
            <w:pPr>
              <w:pStyle w:val="SIBulletList2"/>
            </w:pPr>
            <w:r>
              <w:t>stables - stalls and confined spaces</w:t>
            </w:r>
          </w:p>
          <w:p w14:paraId="4209976F" w14:textId="77777777" w:rsidR="00F14473" w:rsidRDefault="00F14473" w:rsidP="00F14473">
            <w:pPr>
              <w:pStyle w:val="SIBulletList2"/>
            </w:pPr>
            <w:r>
              <w:t>track</w:t>
            </w:r>
          </w:p>
          <w:p w14:paraId="05034ABB" w14:textId="77777777" w:rsidR="00F14473" w:rsidRDefault="00F14473" w:rsidP="00F14473">
            <w:pPr>
              <w:pStyle w:val="SIBulletList2"/>
            </w:pPr>
            <w:r>
              <w:t>public areas</w:t>
            </w:r>
          </w:p>
          <w:p w14:paraId="6A568D65" w14:textId="77777777" w:rsidR="00F14473" w:rsidRPr="00421B27" w:rsidRDefault="00F14473" w:rsidP="00F14473">
            <w:pPr>
              <w:pStyle w:val="SIBulletList2"/>
            </w:pPr>
            <w:r>
              <w:t>yards</w:t>
            </w:r>
          </w:p>
          <w:p w14:paraId="20FAD209" w14:textId="3778BDC3" w:rsidR="00F1480E" w:rsidRPr="000754EC" w:rsidRDefault="00F14473" w:rsidP="00F14473">
            <w:pPr>
              <w:pStyle w:val="SIBulletList1"/>
            </w:pPr>
            <w:proofErr w:type="gramStart"/>
            <w:r w:rsidRPr="00421B27">
              <w:t>communication</w:t>
            </w:r>
            <w:proofErr w:type="gramEnd"/>
            <w:r w:rsidRPr="00421B27">
              <w:t xml:space="preserve"> procedures within stable and wider racing industry</w:t>
            </w:r>
            <w:r w:rsidRPr="00977E30">
              <w:t xml:space="preserve"> including reporting requirements in relation to handling horses safely.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CA2922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bookmarkStart w:id="136" w:name="_GoBack" w:colFirst="0" w:colLast="1"/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52B9FFF" w14:textId="77777777" w:rsidR="001E4267" w:rsidRDefault="001E4267" w:rsidP="007309BE">
            <w:pPr>
              <w:pStyle w:val="SIText"/>
            </w:pPr>
          </w:p>
          <w:p w14:paraId="4B477E35" w14:textId="77777777" w:rsidR="00782696" w:rsidRPr="00782696" w:rsidRDefault="00782696" w:rsidP="00782696">
            <w:pPr>
              <w:pStyle w:val="SIBulletList1"/>
            </w:pPr>
            <w:r>
              <w:t>p</w:t>
            </w:r>
            <w:r w:rsidRPr="00782696">
              <w:t>hysical conditions:</w:t>
            </w:r>
          </w:p>
          <w:p w14:paraId="10C1821C" w14:textId="0AC6CE21" w:rsidR="00782696" w:rsidRPr="00782696" w:rsidRDefault="00782696" w:rsidP="00782696">
            <w:pPr>
              <w:pStyle w:val="SIBulletList2"/>
            </w:pPr>
            <w:r w:rsidRPr="00782696">
              <w:rPr>
                <w:rFonts w:eastAsia="Calibri"/>
              </w:rPr>
              <w:t>safe handling areas, such as racing stables and race</w:t>
            </w:r>
            <w:r w:rsidR="00FC445E">
              <w:rPr>
                <w:rFonts w:eastAsia="Calibri"/>
              </w:rPr>
              <w:t xml:space="preserve"> </w:t>
            </w:r>
            <w:r w:rsidRPr="00782696">
              <w:rPr>
                <w:rFonts w:eastAsia="Calibri"/>
              </w:rPr>
              <w:t xml:space="preserve">tracks </w:t>
            </w:r>
          </w:p>
          <w:p w14:paraId="6AA93141" w14:textId="77777777" w:rsidR="00782696" w:rsidRPr="00782696" w:rsidRDefault="00782696" w:rsidP="00782696">
            <w:pPr>
              <w:pStyle w:val="SIBulletList1"/>
            </w:pPr>
            <w:r>
              <w:t xml:space="preserve">resources, </w:t>
            </w:r>
            <w:r w:rsidRPr="00782696">
              <w:t>equipment and materials:</w:t>
            </w:r>
          </w:p>
          <w:p w14:paraId="77D37695" w14:textId="23840709" w:rsidR="00782696" w:rsidRPr="00782696" w:rsidRDefault="00782696" w:rsidP="00782696">
            <w:pPr>
              <w:pStyle w:val="SIBulletList2"/>
              <w:rPr>
                <w:rFonts w:eastAsia="Calibri"/>
              </w:rPr>
            </w:pPr>
            <w:r w:rsidRPr="00782696">
              <w:rPr>
                <w:rFonts w:eastAsia="Calibri"/>
              </w:rPr>
              <w:t xml:space="preserve">a variety of standardbred or thoroughbred horses </w:t>
            </w:r>
            <w:r w:rsidRPr="00782696">
              <w:t>assessed as suitable for the experience and skill of the individual</w:t>
            </w:r>
            <w:ins w:id="137" w:author="Sue Hamilton" w:date="2017-10-12T19:23:00Z">
              <w:r w:rsidR="00A545BF">
                <w:t xml:space="preserve"> and the activity</w:t>
              </w:r>
            </w:ins>
          </w:p>
          <w:p w14:paraId="06792885" w14:textId="77777777" w:rsidR="00782696" w:rsidRPr="00782696" w:rsidRDefault="00782696" w:rsidP="00782696">
            <w:pPr>
              <w:pStyle w:val="SIBulletList2"/>
            </w:pPr>
            <w:r w:rsidRPr="00224C77">
              <w:t>PPE</w:t>
            </w:r>
            <w:r w:rsidRPr="00782696">
              <w:t xml:space="preserve"> that is appropriate for activity and correctly fitted for individual </w:t>
            </w:r>
          </w:p>
          <w:p w14:paraId="7114297D" w14:textId="10B28F20" w:rsidR="00782696" w:rsidRPr="00782696" w:rsidRDefault="00782696" w:rsidP="00782696">
            <w:pPr>
              <w:pStyle w:val="SIBulletList2"/>
            </w:pPr>
            <w:r w:rsidRPr="00782696">
              <w:t>gear and tack appropriate for racehorse and activity</w:t>
            </w:r>
          </w:p>
          <w:p w14:paraId="6DDF94D8" w14:textId="77777777" w:rsidR="00782696" w:rsidRPr="00782696" w:rsidRDefault="00782696" w:rsidP="00782696">
            <w:pPr>
              <w:pStyle w:val="SIBulletList1"/>
              <w:rPr>
                <w:rFonts w:eastAsia="Calibri"/>
              </w:rPr>
            </w:pPr>
            <w:r w:rsidRPr="00782696">
              <w:rPr>
                <w:rFonts w:eastAsia="Calibri"/>
              </w:rPr>
              <w:t>specifications:</w:t>
            </w:r>
          </w:p>
          <w:p w14:paraId="355E237F" w14:textId="77777777" w:rsidR="00782696" w:rsidRPr="00782696" w:rsidRDefault="00782696" w:rsidP="00782696">
            <w:pPr>
              <w:pStyle w:val="SIBulletList2"/>
              <w:rPr>
                <w:rFonts w:eastAsia="Calibri"/>
              </w:rPr>
            </w:pPr>
            <w:r w:rsidRPr="00782696">
              <w:rPr>
                <w:rFonts w:eastAsia="Calibri"/>
              </w:rPr>
              <w:t xml:space="preserve">work instructions and related documentation </w:t>
            </w:r>
          </w:p>
          <w:p w14:paraId="778490E1" w14:textId="77777777" w:rsidR="00782696" w:rsidRPr="00782696" w:rsidRDefault="00782696" w:rsidP="00782696">
            <w:pPr>
              <w:pStyle w:val="SIBulletList1"/>
            </w:pPr>
            <w:r>
              <w:t>relationships with others:</w:t>
            </w:r>
          </w:p>
          <w:p w14:paraId="28791F84" w14:textId="77777777" w:rsidR="00782696" w:rsidRDefault="00782696" w:rsidP="00782696">
            <w:pPr>
              <w:pStyle w:val="SIBulletList2"/>
            </w:pPr>
            <w:r>
              <w:t xml:space="preserve">interactions with </w:t>
            </w:r>
            <w:r w:rsidRPr="00782696">
              <w:t>supervisor</w:t>
            </w:r>
            <w:r w:rsidRPr="00224C77">
              <w:t xml:space="preserve"> </w:t>
            </w:r>
          </w:p>
          <w:p w14:paraId="33B70E76" w14:textId="47B35F0C" w:rsidR="00782696" w:rsidRPr="00782696" w:rsidRDefault="00782696" w:rsidP="00E91D66">
            <w:pPr>
              <w:pStyle w:val="SIBulletList2"/>
            </w:pPr>
            <w:proofErr w:type="gramStart"/>
            <w:r w:rsidRPr="00224C77">
              <w:t>other</w:t>
            </w:r>
            <w:proofErr w:type="gramEnd"/>
            <w:r w:rsidRPr="00224C77">
              <w:t xml:space="preserve"> people and </w:t>
            </w:r>
            <w:r w:rsidRPr="00782696">
              <w:t>racehorses in the vicinity of the assessment activity.</w:t>
            </w:r>
          </w:p>
          <w:p w14:paraId="13136BFD" w14:textId="77777777" w:rsidR="00664719" w:rsidRPr="008C27DC" w:rsidRDefault="00664719" w:rsidP="007309BE">
            <w:pPr>
              <w:pStyle w:val="SIText"/>
            </w:pPr>
          </w:p>
          <w:p w14:paraId="15A5AEC4" w14:textId="39E8AB84" w:rsidR="001E4267" w:rsidRPr="00852DAB" w:rsidDel="00A545BF" w:rsidRDefault="001E4267" w:rsidP="00852DAB">
            <w:pPr>
              <w:pStyle w:val="SIText"/>
              <w:rPr>
                <w:del w:id="138" w:author="Sue Hamilton" w:date="2017-10-12T19:23:00Z"/>
              </w:rPr>
            </w:pPr>
            <w:del w:id="139" w:author="Sue Hamilton" w:date="2017-10-12T19:23:00Z">
              <w:r w:rsidRPr="00852DAB" w:rsidDel="00A545BF">
                <w:delText>Assessors of this unit must:</w:delText>
              </w:r>
            </w:del>
          </w:p>
          <w:p w14:paraId="102E405D" w14:textId="54AAD9AA" w:rsidR="001E4267" w:rsidRPr="00D14958" w:rsidDel="00A545BF" w:rsidRDefault="001E4267" w:rsidP="00D14958">
            <w:pPr>
              <w:pStyle w:val="SIText"/>
              <w:rPr>
                <w:del w:id="140" w:author="Sue Hamilton" w:date="2017-10-12T19:23:00Z"/>
              </w:rPr>
            </w:pPr>
            <w:del w:id="141" w:author="Sue Hamilton" w:date="2017-10-12T19:23:00Z">
              <w:r w:rsidRPr="00104935" w:rsidDel="00A545BF">
                <w:delText>carry out a risk assessment of the individual’s characteristics, experience and level of horse handling skills to ensure that handler and horse combinatio</w:delText>
              </w:r>
              <w:r w:rsidRPr="00D14958" w:rsidDel="00A545BF">
                <w:delText>n is safe.</w:delText>
              </w:r>
            </w:del>
          </w:p>
          <w:p w14:paraId="5967FB3D" w14:textId="396D43CC" w:rsidR="001E4267" w:rsidRPr="00D14958" w:rsidDel="00A545BF" w:rsidRDefault="001E4267" w:rsidP="00D14958">
            <w:pPr>
              <w:pStyle w:val="SIText"/>
              <w:rPr>
                <w:del w:id="142" w:author="Sue Hamilton" w:date="2017-10-12T19:23:00Z"/>
              </w:rPr>
            </w:pPr>
          </w:p>
          <w:p w14:paraId="051E29A2" w14:textId="77777777" w:rsidR="001E4267" w:rsidRPr="00852DAB" w:rsidRDefault="001E4267" w:rsidP="00852DAB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852DAB">
              <w:t xml:space="preserve">Training and assessment strategies must show evidence of guidance provided in the </w:t>
            </w:r>
            <w:r w:rsidRPr="00852DAB">
              <w:rPr>
                <w:rStyle w:val="SIText-Italic"/>
                <w:i w:val="0"/>
                <w:szCs w:val="22"/>
              </w:rPr>
              <w:t>Companion Volume: User Guide: Safety in Equine Training.</w:t>
            </w:r>
          </w:p>
          <w:p w14:paraId="712FD07D" w14:textId="77777777" w:rsidR="001E4267" w:rsidRDefault="001E4267" w:rsidP="001E4267">
            <w:pPr>
              <w:pStyle w:val="SIText"/>
            </w:pPr>
          </w:p>
          <w:p w14:paraId="525E44CB" w14:textId="55DD3D43" w:rsidR="001E4267" w:rsidRPr="001E4267" w:rsidDel="00A545BF" w:rsidRDefault="001E4267" w:rsidP="001E4267">
            <w:pPr>
              <w:pStyle w:val="SIText"/>
              <w:rPr>
                <w:del w:id="143" w:author="Sue Hamilton" w:date="2017-10-12T19:23:00Z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  <w:p w14:paraId="0582037B" w14:textId="2FCEB84F" w:rsidR="001E4267" w:rsidDel="00A545BF" w:rsidRDefault="001E4267" w:rsidP="00852DAB">
            <w:pPr>
              <w:pStyle w:val="SIText"/>
              <w:rPr>
                <w:del w:id="144" w:author="Sue Hamilton" w:date="2017-10-12T19:23:00Z"/>
              </w:rPr>
            </w:pPr>
          </w:p>
          <w:p w14:paraId="67CC3017" w14:textId="0B79658F" w:rsidR="001E4267" w:rsidRPr="001E4267" w:rsidDel="00A545BF" w:rsidRDefault="001E4267">
            <w:pPr>
              <w:pStyle w:val="SIText"/>
              <w:rPr>
                <w:del w:id="145" w:author="Sue Hamilton" w:date="2017-10-12T19:23:00Z"/>
              </w:rPr>
            </w:pPr>
            <w:del w:id="146" w:author="Sue Hamilton" w:date="2017-10-12T19:23:00Z">
              <w:r w:rsidDel="00A545BF">
                <w:delText>In addition, the following specific assessor requirements apply to this unit:</w:delText>
              </w:r>
            </w:del>
          </w:p>
          <w:p w14:paraId="1F5DDB38" w14:textId="7C25EC0A" w:rsidR="00F1480E" w:rsidRPr="000754EC" w:rsidRDefault="001E4267" w:rsidP="00D14958">
            <w:pPr>
              <w:pStyle w:val="SIText"/>
              <w:rPr>
                <w:rFonts w:eastAsia="Calibri"/>
              </w:rPr>
            </w:pPr>
            <w:del w:id="147" w:author="Sue Hamilton" w:date="2017-10-12T19:23:00Z">
              <w:r w:rsidRPr="001E4267" w:rsidDel="00A545BF">
                <w:rPr>
                  <w:rFonts w:eastAsia="Calibri"/>
                </w:rPr>
                <w:delText xml:space="preserve">hold </w:delText>
              </w:r>
              <w:r w:rsidRPr="001E4267" w:rsidDel="00A545BF">
                <w:rPr>
                  <w:rFonts w:eastAsiaTheme="minorHAnsi"/>
                </w:rPr>
                <w:delText xml:space="preserve">a qualification or Statement of Attainment which includes </w:delText>
              </w:r>
              <w:r w:rsidRPr="006F312B" w:rsidDel="00A545BF">
                <w:rPr>
                  <w:rStyle w:val="SIText-Italic"/>
                  <w:rFonts w:eastAsiaTheme="minorHAnsi"/>
                </w:rPr>
                <w:delText>ACMEQU406 Manage selection of horse for new or inexperienced handler, rider or driver.</w:delText>
              </w:r>
            </w:del>
          </w:p>
        </w:tc>
      </w:tr>
      <w:bookmarkEnd w:id="136"/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EDA715" w14:textId="77777777" w:rsidR="00352AEF" w:rsidRDefault="00352AEF" w:rsidP="00BF3F0A">
      <w:r>
        <w:separator/>
      </w:r>
    </w:p>
    <w:p w14:paraId="7D2F89B9" w14:textId="77777777" w:rsidR="00352AEF" w:rsidRDefault="00352AEF"/>
  </w:endnote>
  <w:endnote w:type="continuationSeparator" w:id="0">
    <w:p w14:paraId="1A713AF3" w14:textId="77777777" w:rsidR="00352AEF" w:rsidRDefault="00352AEF" w:rsidP="00BF3F0A">
      <w:r>
        <w:continuationSeparator/>
      </w:r>
    </w:p>
    <w:p w14:paraId="04EF4736" w14:textId="77777777" w:rsidR="00352AEF" w:rsidRDefault="00352A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14958">
          <w:rPr>
            <w:noProof/>
          </w:rPr>
          <w:t>4</w:t>
        </w:r>
        <w:r w:rsidRPr="000754EC">
          <w:fldChar w:fldCharType="end"/>
        </w:r>
      </w:p>
      <w:p w14:paraId="262B3F8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6430B5A5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F34314" w14:textId="77777777" w:rsidR="00352AEF" w:rsidRDefault="00352AEF" w:rsidP="00BF3F0A">
      <w:r>
        <w:separator/>
      </w:r>
    </w:p>
    <w:p w14:paraId="4F612025" w14:textId="77777777" w:rsidR="00352AEF" w:rsidRDefault="00352AEF"/>
  </w:footnote>
  <w:footnote w:type="continuationSeparator" w:id="0">
    <w:p w14:paraId="1436265D" w14:textId="77777777" w:rsidR="00352AEF" w:rsidRDefault="00352AEF" w:rsidP="00BF3F0A">
      <w:r>
        <w:continuationSeparator/>
      </w:r>
    </w:p>
    <w:p w14:paraId="7C6A88EF" w14:textId="77777777" w:rsidR="00352AEF" w:rsidRDefault="00352AE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E3142" w14:textId="3D3D4A81" w:rsidR="009C2650" w:rsidRPr="00782696" w:rsidRDefault="00782696" w:rsidP="00782696">
    <w:r w:rsidRPr="009C6F40">
      <w:t>RGRPSH201</w:t>
    </w:r>
    <w:r>
      <w:t xml:space="preserve"> </w:t>
    </w:r>
    <w:r w:rsidRPr="009C6F40">
      <w:t xml:space="preserve">Handle </w:t>
    </w:r>
    <w:r>
      <w:t>race</w:t>
    </w:r>
    <w:r w:rsidRPr="009C6F40">
      <w:t>horses</w:t>
    </w:r>
    <w:r>
      <w:t xml:space="preserve"> </w:t>
    </w:r>
    <w:del w:id="148" w:author="Sue Hamilton" w:date="2017-10-12T18:45:00Z">
      <w:r w:rsidDel="002D20EB">
        <w:delText>safely</w:delText>
      </w:r>
    </w:del>
    <w:ins w:id="149" w:author="Sue Hamilton" w:date="2017-10-12T18:45:00Z">
      <w:r w:rsidR="002D20EB">
        <w:t>in stables and at trackwork</w:t>
      </w:r>
    </w:ins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7A0B"/>
    <w:rsid w:val="0009093B"/>
    <w:rsid w:val="000A5441"/>
    <w:rsid w:val="000C149A"/>
    <w:rsid w:val="000C224E"/>
    <w:rsid w:val="000E25E6"/>
    <w:rsid w:val="000E2C86"/>
    <w:rsid w:val="000F29F2"/>
    <w:rsid w:val="00101659"/>
    <w:rsid w:val="00104935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3129"/>
    <w:rsid w:val="001A44B3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E4267"/>
    <w:rsid w:val="001F2BA5"/>
    <w:rsid w:val="001F308D"/>
    <w:rsid w:val="00201A7C"/>
    <w:rsid w:val="0021210E"/>
    <w:rsid w:val="0021414D"/>
    <w:rsid w:val="00223124"/>
    <w:rsid w:val="002319FC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20EB"/>
    <w:rsid w:val="002D330A"/>
    <w:rsid w:val="002E170C"/>
    <w:rsid w:val="002E193E"/>
    <w:rsid w:val="00310A6A"/>
    <w:rsid w:val="003144E6"/>
    <w:rsid w:val="00337E82"/>
    <w:rsid w:val="00346FDC"/>
    <w:rsid w:val="00350BB1"/>
    <w:rsid w:val="00352AEF"/>
    <w:rsid w:val="00352C83"/>
    <w:rsid w:val="00366805"/>
    <w:rsid w:val="0037067D"/>
    <w:rsid w:val="0038498C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5E3F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1D7F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746D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35EC"/>
    <w:rsid w:val="00664719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12B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09BE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2696"/>
    <w:rsid w:val="00783549"/>
    <w:rsid w:val="007860B7"/>
    <w:rsid w:val="00786DC8"/>
    <w:rsid w:val="007A300D"/>
    <w:rsid w:val="007B1B6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2DAB"/>
    <w:rsid w:val="008545EB"/>
    <w:rsid w:val="00865011"/>
    <w:rsid w:val="00883577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45BF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7E89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0872"/>
    <w:rsid w:val="00D0201F"/>
    <w:rsid w:val="00D03685"/>
    <w:rsid w:val="00D07D4E"/>
    <w:rsid w:val="00D115AA"/>
    <w:rsid w:val="00D145BE"/>
    <w:rsid w:val="00D14958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0B82"/>
    <w:rsid w:val="00DF1FEE"/>
    <w:rsid w:val="00E238E6"/>
    <w:rsid w:val="00E35064"/>
    <w:rsid w:val="00E3681D"/>
    <w:rsid w:val="00E40225"/>
    <w:rsid w:val="00E501F0"/>
    <w:rsid w:val="00E55348"/>
    <w:rsid w:val="00E6166D"/>
    <w:rsid w:val="00E91BFF"/>
    <w:rsid w:val="00E92933"/>
    <w:rsid w:val="00E94FAD"/>
    <w:rsid w:val="00EB0AA4"/>
    <w:rsid w:val="00EB5C88"/>
    <w:rsid w:val="00EC0469"/>
    <w:rsid w:val="00EE0F4D"/>
    <w:rsid w:val="00EF01F8"/>
    <w:rsid w:val="00EF330A"/>
    <w:rsid w:val="00EF40EF"/>
    <w:rsid w:val="00EF47FE"/>
    <w:rsid w:val="00F069BD"/>
    <w:rsid w:val="00F14473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67209"/>
    <w:rsid w:val="00F71651"/>
    <w:rsid w:val="00F76191"/>
    <w:rsid w:val="00F76CC6"/>
    <w:rsid w:val="00F83D7C"/>
    <w:rsid w:val="00F91D2B"/>
    <w:rsid w:val="00FB232E"/>
    <w:rsid w:val="00FC445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7ec40e41881008c5264d14d6cb44934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elements/1.1/"/>
    <ds:schemaRef ds:uri="4d074fc5-4881-4904-900d-cdf408c29254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DA0A3E-4DD9-4168-9880-F36F820DC1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76BC36-FB84-42BB-8576-9051708F0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117</TotalTime>
  <Pages>5</Pages>
  <Words>1447</Words>
  <Characters>8248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Sue Hamilton</cp:lastModifiedBy>
  <cp:revision>14</cp:revision>
  <cp:lastPrinted>2016-05-27T05:21:00Z</cp:lastPrinted>
  <dcterms:created xsi:type="dcterms:W3CDTF">2017-10-01T22:57:00Z</dcterms:created>
  <dcterms:modified xsi:type="dcterms:W3CDTF">2017-10-12T22:29:00Z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